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55E7A" w14:textId="77777777" w:rsidR="00001E3D" w:rsidRDefault="00001E3D" w:rsidP="00CB41FC">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14:paraId="0963C5BB" w14:textId="77777777" w:rsidR="00885CE7" w:rsidRDefault="00885CE7" w:rsidP="00AF54DD">
      <w:pPr>
        <w:spacing w:before="120" w:after="120"/>
        <w:rPr>
          <w:b/>
          <w:sz w:val="26"/>
          <w:szCs w:val="26"/>
        </w:rPr>
      </w:pPr>
    </w:p>
    <w:p w14:paraId="6F91A126" w14:textId="46281372" w:rsidR="00001E3D" w:rsidRPr="00AF54DD" w:rsidRDefault="00001E3D" w:rsidP="00AF54DD">
      <w:pPr>
        <w:spacing w:before="120" w:after="120"/>
        <w:rPr>
          <w:b/>
          <w:sz w:val="26"/>
          <w:szCs w:val="26"/>
        </w:rPr>
      </w:pPr>
      <w:r w:rsidRPr="00AF54DD">
        <w:rPr>
          <w:b/>
          <w:sz w:val="26"/>
          <w:szCs w:val="26"/>
        </w:rPr>
        <w:t xml:space="preserve">Název vysoké </w:t>
      </w:r>
      <w:proofErr w:type="gramStart"/>
      <w:r w:rsidRPr="00AF54DD">
        <w:rPr>
          <w:b/>
          <w:sz w:val="26"/>
          <w:szCs w:val="26"/>
        </w:rPr>
        <w:t>školy:</w:t>
      </w:r>
      <w:r w:rsidR="00A01369" w:rsidRPr="00AF54DD">
        <w:rPr>
          <w:b/>
          <w:sz w:val="26"/>
          <w:szCs w:val="26"/>
        </w:rPr>
        <w:t xml:space="preserve">   </w:t>
      </w:r>
      <w:proofErr w:type="gramEnd"/>
      <w:r w:rsidR="009C5304" w:rsidRPr="00AF54DD">
        <w:rPr>
          <w:b/>
          <w:sz w:val="26"/>
          <w:szCs w:val="26"/>
        </w:rPr>
        <w:t>Univerzita Tomáše Bati ve Zlíně</w:t>
      </w:r>
    </w:p>
    <w:p w14:paraId="40E03441" w14:textId="77777777" w:rsidR="00001E3D" w:rsidRPr="00AF54DD" w:rsidRDefault="00001E3D" w:rsidP="00C9482A">
      <w:pPr>
        <w:ind w:left="3686" w:hanging="3686"/>
        <w:rPr>
          <w:b/>
          <w:sz w:val="26"/>
          <w:szCs w:val="26"/>
        </w:rPr>
      </w:pPr>
    </w:p>
    <w:p w14:paraId="7441686B" w14:textId="7F39EE2F" w:rsidR="00001E3D" w:rsidRPr="00AF54DD" w:rsidRDefault="00001E3D" w:rsidP="00AF54DD">
      <w:pPr>
        <w:spacing w:after="120"/>
        <w:rPr>
          <w:b/>
          <w:sz w:val="26"/>
          <w:szCs w:val="26"/>
        </w:rPr>
      </w:pPr>
      <w:r w:rsidRPr="00AF54DD">
        <w:rPr>
          <w:b/>
          <w:sz w:val="26"/>
          <w:szCs w:val="26"/>
        </w:rPr>
        <w:t xml:space="preserve">Název součásti vysoké </w:t>
      </w:r>
      <w:proofErr w:type="gramStart"/>
      <w:r w:rsidRPr="00AF54DD">
        <w:rPr>
          <w:b/>
          <w:sz w:val="26"/>
          <w:szCs w:val="26"/>
        </w:rPr>
        <w:t>školy:</w:t>
      </w:r>
      <w:r w:rsidR="00A01369" w:rsidRPr="00AF54DD">
        <w:rPr>
          <w:b/>
          <w:sz w:val="26"/>
          <w:szCs w:val="26"/>
        </w:rPr>
        <w:t xml:space="preserve">   </w:t>
      </w:r>
      <w:proofErr w:type="gramEnd"/>
      <w:r w:rsidR="009C5304" w:rsidRPr="00AF54DD">
        <w:rPr>
          <w:b/>
          <w:sz w:val="26"/>
          <w:szCs w:val="26"/>
        </w:rPr>
        <w:t>Fakulta technologická</w:t>
      </w:r>
      <w:r w:rsidRPr="00AF54DD">
        <w:rPr>
          <w:b/>
          <w:sz w:val="26"/>
          <w:szCs w:val="26"/>
        </w:rPr>
        <w:tab/>
      </w:r>
    </w:p>
    <w:p w14:paraId="0C4FC3AA" w14:textId="77777777" w:rsidR="00001E3D" w:rsidRPr="00AF54DD" w:rsidRDefault="00001E3D" w:rsidP="00C9482A">
      <w:pPr>
        <w:ind w:left="3544" w:hanging="3544"/>
        <w:rPr>
          <w:b/>
          <w:sz w:val="26"/>
          <w:szCs w:val="26"/>
        </w:rPr>
      </w:pPr>
    </w:p>
    <w:p w14:paraId="6B120EB9" w14:textId="5165810C" w:rsidR="00001E3D" w:rsidRPr="00AF54DD" w:rsidRDefault="00001E3D" w:rsidP="00AF54DD">
      <w:pPr>
        <w:spacing w:after="120"/>
        <w:rPr>
          <w:b/>
          <w:sz w:val="26"/>
          <w:szCs w:val="26"/>
        </w:rPr>
      </w:pPr>
      <w:r w:rsidRPr="00AF54DD">
        <w:rPr>
          <w:b/>
          <w:sz w:val="26"/>
          <w:szCs w:val="26"/>
        </w:rPr>
        <w:t>Název spolupracující instituce</w:t>
      </w:r>
      <w:r w:rsidR="002038B4" w:rsidRPr="00AF54DD">
        <w:rPr>
          <w:b/>
          <w:sz w:val="26"/>
          <w:szCs w:val="26"/>
        </w:rPr>
        <w:t xml:space="preserve"> dle § 81 </w:t>
      </w:r>
      <w:r w:rsidR="00CC6EC4" w:rsidRPr="00AF54DD">
        <w:rPr>
          <w:b/>
          <w:sz w:val="26"/>
          <w:szCs w:val="26"/>
        </w:rPr>
        <w:t xml:space="preserve">nebo § 95 odst. 4 </w:t>
      </w:r>
      <w:r w:rsidR="002038B4" w:rsidRPr="00AF54DD">
        <w:rPr>
          <w:b/>
          <w:sz w:val="26"/>
          <w:szCs w:val="26"/>
        </w:rPr>
        <w:t>ZVŠ</w:t>
      </w:r>
      <w:r w:rsidRPr="00AF54DD">
        <w:rPr>
          <w:b/>
          <w:sz w:val="26"/>
          <w:szCs w:val="26"/>
        </w:rPr>
        <w:t>:</w:t>
      </w:r>
    </w:p>
    <w:p w14:paraId="2ECBB15D" w14:textId="77777777" w:rsidR="00001E3D" w:rsidRPr="00AF54DD" w:rsidRDefault="00001E3D" w:rsidP="00C9482A">
      <w:pPr>
        <w:rPr>
          <w:b/>
          <w:sz w:val="26"/>
          <w:szCs w:val="26"/>
        </w:rPr>
      </w:pPr>
    </w:p>
    <w:p w14:paraId="576014D3" w14:textId="67FC4325" w:rsidR="00001E3D" w:rsidRPr="00AF54DD" w:rsidRDefault="00001E3D" w:rsidP="00F04FF4">
      <w:pPr>
        <w:spacing w:after="120"/>
        <w:ind w:left="3600" w:right="-143" w:hanging="3600"/>
        <w:rPr>
          <w:b/>
          <w:sz w:val="26"/>
          <w:szCs w:val="26"/>
        </w:rPr>
      </w:pPr>
      <w:r w:rsidRPr="00AF54DD">
        <w:rPr>
          <w:b/>
          <w:sz w:val="26"/>
          <w:szCs w:val="26"/>
        </w:rPr>
        <w:t xml:space="preserve">Název studijního </w:t>
      </w:r>
      <w:proofErr w:type="gramStart"/>
      <w:r w:rsidRPr="00AF54DD">
        <w:rPr>
          <w:b/>
          <w:sz w:val="26"/>
          <w:szCs w:val="26"/>
        </w:rPr>
        <w:t>programu:</w:t>
      </w:r>
      <w:r w:rsidR="00A01369" w:rsidRPr="00AF54DD">
        <w:rPr>
          <w:b/>
          <w:sz w:val="26"/>
          <w:szCs w:val="26"/>
        </w:rPr>
        <w:t xml:space="preserve">   </w:t>
      </w:r>
      <w:proofErr w:type="gramEnd"/>
      <w:r w:rsidR="009C5304" w:rsidRPr="00AF54DD">
        <w:rPr>
          <w:b/>
          <w:sz w:val="26"/>
          <w:szCs w:val="26"/>
        </w:rPr>
        <w:t>Potravinářské biotechnologie a aplikovan</w:t>
      </w:r>
      <w:r w:rsidR="00A01369" w:rsidRPr="00AF54DD">
        <w:rPr>
          <w:b/>
          <w:sz w:val="26"/>
          <w:szCs w:val="26"/>
        </w:rPr>
        <w:t xml:space="preserve">á </w:t>
      </w:r>
      <w:r w:rsidR="009C5304" w:rsidRPr="00AF54DD">
        <w:rPr>
          <w:b/>
          <w:sz w:val="26"/>
          <w:szCs w:val="26"/>
        </w:rPr>
        <w:t>mikrobiologie</w:t>
      </w:r>
    </w:p>
    <w:p w14:paraId="1C0BCCE7" w14:textId="77777777" w:rsidR="00001E3D" w:rsidRPr="00AF54DD" w:rsidRDefault="00001E3D" w:rsidP="00C9482A">
      <w:pPr>
        <w:rPr>
          <w:b/>
          <w:sz w:val="26"/>
          <w:szCs w:val="26"/>
        </w:rPr>
      </w:pPr>
    </w:p>
    <w:p w14:paraId="737327DB" w14:textId="006FD889" w:rsidR="00001E3D" w:rsidRPr="00AF54DD" w:rsidRDefault="00001E3D" w:rsidP="00AF54DD">
      <w:pPr>
        <w:spacing w:after="120"/>
        <w:ind w:left="3544" w:hanging="3544"/>
        <w:rPr>
          <w:b/>
          <w:sz w:val="26"/>
          <w:szCs w:val="26"/>
        </w:rPr>
      </w:pPr>
      <w:r w:rsidRPr="00AF54DD">
        <w:rPr>
          <w:b/>
          <w:sz w:val="26"/>
          <w:szCs w:val="26"/>
        </w:rPr>
        <w:t xml:space="preserve">Typ žádosti o </w:t>
      </w:r>
      <w:proofErr w:type="gramStart"/>
      <w:r w:rsidRPr="00AF54DD">
        <w:rPr>
          <w:b/>
          <w:sz w:val="26"/>
          <w:szCs w:val="26"/>
        </w:rPr>
        <w:t>akreditaci:</w:t>
      </w:r>
      <w:r w:rsidR="00A01369" w:rsidRPr="00AF54DD">
        <w:rPr>
          <w:sz w:val="26"/>
          <w:szCs w:val="26"/>
        </w:rPr>
        <w:t xml:space="preserve">   </w:t>
      </w:r>
      <w:proofErr w:type="gramEnd"/>
      <w:r w:rsidRPr="00AF54DD">
        <w:rPr>
          <w:sz w:val="26"/>
          <w:szCs w:val="26"/>
        </w:rPr>
        <w:t xml:space="preserve">udělení akreditace </w:t>
      </w:r>
    </w:p>
    <w:p w14:paraId="26E77F46" w14:textId="77777777" w:rsidR="00165664" w:rsidRPr="00AF54DD" w:rsidRDefault="00165664" w:rsidP="00C9482A">
      <w:pPr>
        <w:rPr>
          <w:b/>
          <w:sz w:val="26"/>
          <w:szCs w:val="26"/>
        </w:rPr>
      </w:pPr>
    </w:p>
    <w:p w14:paraId="3A351118" w14:textId="4A293B8B" w:rsidR="00F04FF4" w:rsidRDefault="00001E3D" w:rsidP="006556D2">
      <w:pPr>
        <w:spacing w:after="60"/>
        <w:rPr>
          <w:b/>
          <w:sz w:val="26"/>
          <w:szCs w:val="26"/>
        </w:rPr>
      </w:pPr>
      <w:r w:rsidRPr="00AF54DD">
        <w:rPr>
          <w:b/>
          <w:sz w:val="26"/>
          <w:szCs w:val="26"/>
        </w:rPr>
        <w:t xml:space="preserve">Schvalující </w:t>
      </w:r>
      <w:proofErr w:type="gramStart"/>
      <w:r w:rsidRPr="00AF54DD">
        <w:rPr>
          <w:b/>
          <w:sz w:val="26"/>
          <w:szCs w:val="26"/>
        </w:rPr>
        <w:t>orgán:</w:t>
      </w:r>
      <w:r w:rsidR="00F04FF4">
        <w:rPr>
          <w:b/>
          <w:sz w:val="26"/>
          <w:szCs w:val="26"/>
        </w:rPr>
        <w:t xml:space="preserve">   </w:t>
      </w:r>
      <w:proofErr w:type="gramEnd"/>
      <w:r w:rsidR="00F04FF4" w:rsidRPr="007F298E">
        <w:rPr>
          <w:b/>
          <w:sz w:val="26"/>
          <w:szCs w:val="26"/>
        </w:rPr>
        <w:t>Vědecká rada FT</w:t>
      </w:r>
      <w:r w:rsidR="00A01369" w:rsidRPr="00AF54DD">
        <w:rPr>
          <w:b/>
          <w:sz w:val="26"/>
          <w:szCs w:val="26"/>
        </w:rPr>
        <w:t xml:space="preserve"> </w:t>
      </w:r>
    </w:p>
    <w:p w14:paraId="23CCF678" w14:textId="55D7C00D" w:rsidR="00001E3D" w:rsidRPr="00AF54DD" w:rsidRDefault="00F04FF4" w:rsidP="00F04FF4">
      <w:pPr>
        <w:spacing w:after="120"/>
        <w:ind w:left="1418" w:firstLine="709"/>
        <w:rPr>
          <w:b/>
          <w:sz w:val="26"/>
          <w:szCs w:val="26"/>
        </w:rPr>
      </w:pPr>
      <w:r>
        <w:rPr>
          <w:b/>
          <w:sz w:val="26"/>
          <w:szCs w:val="26"/>
        </w:rPr>
        <w:t xml:space="preserve">  </w:t>
      </w:r>
      <w:r w:rsidR="000333EB" w:rsidRPr="00AF54DD">
        <w:rPr>
          <w:b/>
          <w:sz w:val="26"/>
          <w:szCs w:val="26"/>
        </w:rPr>
        <w:t>Rada pro vnitřní hodnocení UTB</w:t>
      </w:r>
    </w:p>
    <w:p w14:paraId="09182174" w14:textId="77777777" w:rsidR="00001E3D" w:rsidRPr="00AF54DD" w:rsidRDefault="00001E3D" w:rsidP="00C9482A">
      <w:pPr>
        <w:rPr>
          <w:b/>
          <w:sz w:val="26"/>
          <w:szCs w:val="26"/>
        </w:rPr>
      </w:pPr>
    </w:p>
    <w:p w14:paraId="29ED54CE" w14:textId="23492ECB" w:rsidR="006556D2" w:rsidRPr="000308C5" w:rsidRDefault="00001E3D" w:rsidP="004B7EE9">
      <w:pPr>
        <w:spacing w:after="120"/>
        <w:rPr>
          <w:b/>
          <w:sz w:val="26"/>
          <w:szCs w:val="26"/>
        </w:rPr>
      </w:pPr>
      <w:r w:rsidRPr="00AF54DD">
        <w:rPr>
          <w:b/>
          <w:sz w:val="26"/>
          <w:szCs w:val="26"/>
        </w:rPr>
        <w:t xml:space="preserve">Datum schválení </w:t>
      </w:r>
      <w:proofErr w:type="gramStart"/>
      <w:r w:rsidRPr="00AF54DD">
        <w:rPr>
          <w:b/>
          <w:sz w:val="26"/>
          <w:szCs w:val="26"/>
        </w:rPr>
        <w:t>žádosti:</w:t>
      </w:r>
      <w:r w:rsidR="006556D2">
        <w:rPr>
          <w:b/>
          <w:sz w:val="26"/>
          <w:szCs w:val="26"/>
        </w:rPr>
        <w:t xml:space="preserve">   </w:t>
      </w:r>
      <w:proofErr w:type="gramEnd"/>
      <w:r w:rsidR="006556D2" w:rsidRPr="007F298E">
        <w:rPr>
          <w:b/>
          <w:sz w:val="26"/>
          <w:szCs w:val="26"/>
        </w:rPr>
        <w:t xml:space="preserve">Vědecká rada FT – </w:t>
      </w:r>
      <w:r w:rsidR="000308C5" w:rsidRPr="000308C5">
        <w:rPr>
          <w:b/>
          <w:sz w:val="26"/>
          <w:szCs w:val="26"/>
        </w:rPr>
        <w:t>29.</w:t>
      </w:r>
      <w:r w:rsidR="00786C8E">
        <w:rPr>
          <w:b/>
          <w:sz w:val="26"/>
          <w:szCs w:val="26"/>
        </w:rPr>
        <w:t xml:space="preserve"> </w:t>
      </w:r>
      <w:r w:rsidR="000308C5" w:rsidRPr="000308C5">
        <w:rPr>
          <w:b/>
          <w:sz w:val="26"/>
          <w:szCs w:val="26"/>
        </w:rPr>
        <w:t>7. 2024</w:t>
      </w:r>
    </w:p>
    <w:p w14:paraId="7DC81A08" w14:textId="3C8462B5" w:rsidR="00001E3D" w:rsidRDefault="006556D2" w:rsidP="004B7EE9">
      <w:pPr>
        <w:ind w:left="2977" w:hanging="142"/>
        <w:rPr>
          <w:b/>
          <w:sz w:val="26"/>
          <w:szCs w:val="26"/>
        </w:rPr>
      </w:pPr>
      <w:r w:rsidRPr="007F298E">
        <w:rPr>
          <w:b/>
          <w:sz w:val="26"/>
          <w:szCs w:val="26"/>
        </w:rPr>
        <w:t xml:space="preserve">  </w:t>
      </w:r>
      <w:r w:rsidR="00A543E1" w:rsidRPr="00AF54DD">
        <w:rPr>
          <w:b/>
          <w:sz w:val="26"/>
          <w:szCs w:val="26"/>
        </w:rPr>
        <w:t>Rada pro vnitřní hodnocení UTB</w:t>
      </w:r>
      <w:r w:rsidR="00A543E1">
        <w:rPr>
          <w:b/>
          <w:sz w:val="26"/>
          <w:szCs w:val="26"/>
        </w:rPr>
        <w:t xml:space="preserve"> – </w:t>
      </w:r>
      <w:r w:rsidR="00A543E1" w:rsidRPr="00A543E1">
        <w:rPr>
          <w:b/>
          <w:sz w:val="26"/>
          <w:szCs w:val="26"/>
          <w:highlight w:val="yellow"/>
        </w:rPr>
        <w:t>XXX</w:t>
      </w:r>
      <w:r w:rsidR="00A543E1">
        <w:rPr>
          <w:b/>
          <w:sz w:val="26"/>
          <w:szCs w:val="26"/>
        </w:rPr>
        <w:t xml:space="preserve"> </w:t>
      </w:r>
    </w:p>
    <w:p w14:paraId="1E6AD94F" w14:textId="77777777" w:rsidR="00A543E1" w:rsidRPr="00AF54DD" w:rsidRDefault="00A543E1" w:rsidP="004B7EE9">
      <w:pPr>
        <w:ind w:left="2977" w:hanging="142"/>
        <w:rPr>
          <w:b/>
          <w:sz w:val="26"/>
          <w:szCs w:val="26"/>
        </w:rPr>
      </w:pPr>
    </w:p>
    <w:p w14:paraId="6CC6C42D" w14:textId="3CAC4762" w:rsidR="00001E3D" w:rsidRPr="00AF54DD" w:rsidRDefault="00001E3D" w:rsidP="00AF54DD">
      <w:pPr>
        <w:rPr>
          <w:b/>
          <w:sz w:val="26"/>
          <w:szCs w:val="26"/>
        </w:rPr>
      </w:pPr>
      <w:r w:rsidRPr="00AF54DD">
        <w:rPr>
          <w:b/>
          <w:sz w:val="26"/>
          <w:szCs w:val="26"/>
        </w:rPr>
        <w:t>Odkaz na elektronickou podobu žádosti:</w:t>
      </w:r>
      <w:r w:rsidR="00A01369" w:rsidRPr="00AF54DD">
        <w:rPr>
          <w:b/>
          <w:sz w:val="26"/>
          <w:szCs w:val="26"/>
        </w:rPr>
        <w:t xml:space="preserve">   </w:t>
      </w:r>
    </w:p>
    <w:p w14:paraId="2060ECA2" w14:textId="15630B17" w:rsidR="002038B4" w:rsidRPr="009B6365" w:rsidRDefault="00031A7B" w:rsidP="009B6365">
      <w:pPr>
        <w:spacing w:after="120"/>
        <w:rPr>
          <w:sz w:val="26"/>
          <w:szCs w:val="26"/>
        </w:rPr>
      </w:pPr>
      <w:hyperlink r:id="rId11" w:history="1">
        <w:r w:rsidR="001D229A" w:rsidRPr="00D97E5D">
          <w:rPr>
            <w:rStyle w:val="Hypertextovodkaz"/>
            <w:sz w:val="26"/>
            <w:szCs w:val="26"/>
            <w:bdr w:val="none" w:sz="0" w:space="0" w:color="auto" w:frame="1"/>
          </w:rPr>
          <w:t>http://akreditace.ft.utb.cz/mgr_pbam/</w:t>
        </w:r>
      </w:hyperlink>
      <w:r w:rsidR="00AF54DD" w:rsidRPr="00D97E5D">
        <w:rPr>
          <w:color w:val="000000"/>
          <w:sz w:val="26"/>
          <w:szCs w:val="26"/>
          <w:bdr w:val="none" w:sz="0" w:space="0" w:color="auto" w:frame="1"/>
        </w:rPr>
        <w:t xml:space="preserve"> </w:t>
      </w:r>
      <w:r w:rsidR="00AF54DD" w:rsidRPr="00D97E5D">
        <w:rPr>
          <w:sz w:val="26"/>
          <w:szCs w:val="26"/>
        </w:rPr>
        <w:t xml:space="preserve">(heslo: </w:t>
      </w:r>
      <w:proofErr w:type="spellStart"/>
      <w:r w:rsidR="00AF54DD" w:rsidRPr="00D97E5D">
        <w:rPr>
          <w:sz w:val="26"/>
          <w:szCs w:val="26"/>
        </w:rPr>
        <w:t>ftakreditace</w:t>
      </w:r>
      <w:proofErr w:type="spellEnd"/>
      <w:r w:rsidR="00AF54DD" w:rsidRPr="00D97E5D">
        <w:rPr>
          <w:sz w:val="26"/>
          <w:szCs w:val="26"/>
        </w:rPr>
        <w:t>)</w:t>
      </w:r>
    </w:p>
    <w:p w14:paraId="4ABF211A" w14:textId="77777777" w:rsidR="00AF54DD" w:rsidRPr="00AF54DD" w:rsidRDefault="00AF54DD" w:rsidP="00C9482A">
      <w:pPr>
        <w:rPr>
          <w:b/>
          <w:sz w:val="26"/>
          <w:szCs w:val="26"/>
        </w:rPr>
      </w:pPr>
    </w:p>
    <w:p w14:paraId="4162D2A7" w14:textId="0CC42710" w:rsidR="002038B4" w:rsidRPr="00AF54DD" w:rsidRDefault="002038B4" w:rsidP="00AF54DD">
      <w:pPr>
        <w:spacing w:after="120"/>
        <w:rPr>
          <w:b/>
          <w:sz w:val="26"/>
          <w:szCs w:val="26"/>
        </w:rPr>
      </w:pPr>
      <w:bookmarkStart w:id="0" w:name="_Hlk99433506"/>
      <w:r w:rsidRPr="00AF54DD">
        <w:rPr>
          <w:b/>
          <w:sz w:val="26"/>
          <w:szCs w:val="26"/>
        </w:rPr>
        <w:t>Odkaz na studijní opory pro kombinovanou</w:t>
      </w:r>
      <w:r w:rsidR="00BA1BB9" w:rsidRPr="00AF54DD">
        <w:rPr>
          <w:b/>
          <w:sz w:val="26"/>
          <w:szCs w:val="26"/>
        </w:rPr>
        <w:t>/distanční</w:t>
      </w:r>
      <w:r w:rsidRPr="00AF54DD">
        <w:rPr>
          <w:b/>
          <w:sz w:val="26"/>
          <w:szCs w:val="26"/>
        </w:rPr>
        <w:t xml:space="preserve"> formu studia:</w:t>
      </w:r>
      <w:bookmarkEnd w:id="0"/>
    </w:p>
    <w:p w14:paraId="0738154E" w14:textId="77777777" w:rsidR="002038B4" w:rsidRPr="00AF54DD" w:rsidRDefault="002038B4" w:rsidP="00C9482A">
      <w:pPr>
        <w:rPr>
          <w:b/>
          <w:sz w:val="26"/>
          <w:szCs w:val="26"/>
        </w:rPr>
      </w:pPr>
    </w:p>
    <w:p w14:paraId="0D961380" w14:textId="77777777" w:rsidR="002038B4" w:rsidRPr="00AF54DD" w:rsidRDefault="002038B4" w:rsidP="00AF54DD">
      <w:pPr>
        <w:spacing w:after="120"/>
        <w:rPr>
          <w:b/>
          <w:sz w:val="26"/>
          <w:szCs w:val="26"/>
        </w:rPr>
      </w:pPr>
      <w:r w:rsidRPr="00AF54DD">
        <w:rPr>
          <w:b/>
          <w:sz w:val="26"/>
          <w:szCs w:val="26"/>
        </w:rPr>
        <w:t>Odkaz na příklady smluv o zajištění odborné praxe:</w:t>
      </w:r>
    </w:p>
    <w:p w14:paraId="5176D7E3" w14:textId="77777777" w:rsidR="00001E3D" w:rsidRPr="00AF54DD" w:rsidRDefault="00001E3D" w:rsidP="00A01369">
      <w:pPr>
        <w:rPr>
          <w:b/>
          <w:sz w:val="26"/>
          <w:szCs w:val="26"/>
        </w:rPr>
      </w:pPr>
    </w:p>
    <w:p w14:paraId="5744F6C1" w14:textId="77777777" w:rsidR="00001E3D" w:rsidRPr="00AF54DD" w:rsidRDefault="00001E3D" w:rsidP="00AF54DD">
      <w:pPr>
        <w:rPr>
          <w:b/>
          <w:sz w:val="26"/>
          <w:szCs w:val="26"/>
        </w:rPr>
      </w:pPr>
      <w:r w:rsidRPr="00AF54DD">
        <w:rPr>
          <w:b/>
          <w:sz w:val="26"/>
          <w:szCs w:val="26"/>
        </w:rPr>
        <w:t>Odkazy na relevantní vnitřní předpisy:</w:t>
      </w:r>
    </w:p>
    <w:p w14:paraId="03B82A79" w14:textId="77777777" w:rsidR="00AF54DD" w:rsidRPr="00AF54DD" w:rsidRDefault="00031A7B" w:rsidP="00A45365">
      <w:pPr>
        <w:rPr>
          <w:rStyle w:val="Hypertextovodkaz"/>
          <w:sz w:val="26"/>
          <w:szCs w:val="26"/>
        </w:rPr>
      </w:pPr>
      <w:hyperlink r:id="rId12" w:history="1">
        <w:r w:rsidR="00AF54DD" w:rsidRPr="007F298E">
          <w:rPr>
            <w:rStyle w:val="Hypertextovodkaz"/>
            <w:sz w:val="26"/>
            <w:szCs w:val="26"/>
          </w:rPr>
          <w:t>https://www.utb.cz/univerzita/uredni-deska/vnitrni-normy-a-predpisy/</w:t>
        </w:r>
      </w:hyperlink>
    </w:p>
    <w:p w14:paraId="7EAB0C3A" w14:textId="77777777" w:rsidR="00A45365" w:rsidRPr="0061588C" w:rsidRDefault="00031A7B" w:rsidP="00A45365">
      <w:pPr>
        <w:spacing w:after="120"/>
        <w:rPr>
          <w:rStyle w:val="Hypertextovodkaz"/>
          <w:sz w:val="26"/>
          <w:szCs w:val="26"/>
        </w:rPr>
      </w:pPr>
      <w:hyperlink r:id="rId13" w:history="1">
        <w:r w:rsidR="00A45365" w:rsidRPr="0061588C">
          <w:rPr>
            <w:rStyle w:val="Hypertextovodkaz"/>
            <w:sz w:val="26"/>
            <w:szCs w:val="26"/>
          </w:rPr>
          <w:t>https://ft.utb.cz/o-fakulte/uredni-deska/vnitrni-normy-a-predpisy/vnitrni-predpisy-ft/</w:t>
        </w:r>
      </w:hyperlink>
    </w:p>
    <w:p w14:paraId="0BBB3B69" w14:textId="77777777" w:rsidR="00001E3D" w:rsidRPr="00AF54DD" w:rsidRDefault="00001E3D" w:rsidP="00A01369">
      <w:pPr>
        <w:rPr>
          <w:b/>
          <w:sz w:val="26"/>
          <w:szCs w:val="26"/>
        </w:rPr>
      </w:pPr>
    </w:p>
    <w:p w14:paraId="28E2D0D6" w14:textId="77777777" w:rsidR="002038B4" w:rsidRPr="00AF54DD" w:rsidRDefault="002038B4" w:rsidP="00AF54DD">
      <w:pPr>
        <w:rPr>
          <w:b/>
          <w:sz w:val="26"/>
          <w:szCs w:val="26"/>
        </w:rPr>
      </w:pPr>
      <w:bookmarkStart w:id="1" w:name="_Hlk99433640"/>
      <w:r w:rsidRPr="00AF54DD">
        <w:rPr>
          <w:b/>
          <w:sz w:val="26"/>
          <w:szCs w:val="26"/>
        </w:rPr>
        <w:t>Odkaz na poslední zprávu o vnitřním hodnocení vysoké školy</w:t>
      </w:r>
      <w:bookmarkEnd w:id="1"/>
      <w:r w:rsidRPr="00AF54DD">
        <w:rPr>
          <w:b/>
          <w:sz w:val="26"/>
          <w:szCs w:val="26"/>
        </w:rPr>
        <w:t>:</w:t>
      </w:r>
    </w:p>
    <w:p w14:paraId="52C2A645" w14:textId="77777777" w:rsidR="00AF54DD" w:rsidRPr="00AF54DD" w:rsidRDefault="00031A7B" w:rsidP="00AF54DD">
      <w:pPr>
        <w:spacing w:after="120"/>
        <w:rPr>
          <w:bCs/>
          <w:sz w:val="26"/>
          <w:szCs w:val="26"/>
        </w:rPr>
      </w:pPr>
      <w:hyperlink r:id="rId14" w:history="1">
        <w:r w:rsidR="00AF54DD" w:rsidRPr="007F298E">
          <w:rPr>
            <w:rStyle w:val="Hypertextovodkaz"/>
            <w:bCs/>
            <w:sz w:val="26"/>
            <w:szCs w:val="26"/>
          </w:rPr>
          <w:t>https://www.utb.cz/univerzita/uredni-deska/ruzne/zprava-o-vnitrnim-hodnoceni-kvality-utb-ve-zline/</w:t>
        </w:r>
      </w:hyperlink>
    </w:p>
    <w:p w14:paraId="2072633B" w14:textId="77777777" w:rsidR="002038B4" w:rsidRPr="00AF54DD" w:rsidRDefault="002038B4" w:rsidP="00A01369">
      <w:pPr>
        <w:rPr>
          <w:b/>
          <w:sz w:val="26"/>
          <w:szCs w:val="26"/>
        </w:rPr>
      </w:pPr>
    </w:p>
    <w:p w14:paraId="5F559ED4" w14:textId="578D0A1C" w:rsidR="00001E3D" w:rsidRDefault="00001E3D" w:rsidP="00AF54DD">
      <w:pPr>
        <w:rPr>
          <w:b/>
          <w:sz w:val="26"/>
          <w:szCs w:val="26"/>
        </w:rPr>
      </w:pPr>
      <w:r w:rsidRPr="00AF54DD">
        <w:rPr>
          <w:b/>
          <w:sz w:val="26"/>
          <w:szCs w:val="26"/>
        </w:rPr>
        <w:t>ISCED F</w:t>
      </w:r>
      <w:r w:rsidR="00BA1BB9" w:rsidRPr="00AF54DD">
        <w:rPr>
          <w:b/>
          <w:sz w:val="26"/>
          <w:szCs w:val="26"/>
        </w:rPr>
        <w:t xml:space="preserve"> a stručné zdůvodnění</w:t>
      </w:r>
      <w:r w:rsidRPr="00AF54DD">
        <w:rPr>
          <w:b/>
          <w:sz w:val="26"/>
          <w:szCs w:val="26"/>
        </w:rPr>
        <w:t>:</w:t>
      </w:r>
      <w:r w:rsidR="000333EB" w:rsidRPr="00AF54DD">
        <w:rPr>
          <w:b/>
          <w:sz w:val="26"/>
          <w:szCs w:val="26"/>
        </w:rPr>
        <w:t xml:space="preserve"> </w:t>
      </w:r>
    </w:p>
    <w:p w14:paraId="129E30B7" w14:textId="2FFD1A35" w:rsidR="00AF54DD" w:rsidRPr="00982FBC" w:rsidRDefault="00AF54DD" w:rsidP="006523CA">
      <w:pPr>
        <w:spacing w:before="60" w:after="60"/>
        <w:jc w:val="both"/>
        <w:rPr>
          <w:b/>
          <w:bCs/>
          <w:sz w:val="26"/>
          <w:szCs w:val="26"/>
        </w:rPr>
      </w:pPr>
      <w:r w:rsidRPr="00982FBC">
        <w:rPr>
          <w:b/>
          <w:bCs/>
          <w:sz w:val="26"/>
          <w:szCs w:val="26"/>
        </w:rPr>
        <w:t>07</w:t>
      </w:r>
      <w:r w:rsidR="00982FBC" w:rsidRPr="00982FBC">
        <w:rPr>
          <w:b/>
          <w:bCs/>
          <w:sz w:val="26"/>
          <w:szCs w:val="26"/>
        </w:rPr>
        <w:t>21</w:t>
      </w:r>
      <w:r w:rsidR="00982FBC">
        <w:rPr>
          <w:b/>
          <w:bCs/>
          <w:sz w:val="26"/>
          <w:szCs w:val="26"/>
        </w:rPr>
        <w:t xml:space="preserve"> – Výroba a zpracování potravin</w:t>
      </w:r>
      <w:r w:rsidRPr="00982FBC">
        <w:rPr>
          <w:b/>
          <w:bCs/>
          <w:sz w:val="26"/>
          <w:szCs w:val="26"/>
        </w:rPr>
        <w:t xml:space="preserve"> </w:t>
      </w:r>
    </w:p>
    <w:p w14:paraId="2E9D2106" w14:textId="2FB29EB7" w:rsidR="00A01369" w:rsidRPr="00A01369" w:rsidRDefault="00AF54DD" w:rsidP="00476699">
      <w:pPr>
        <w:jc w:val="both"/>
        <w:rPr>
          <w:sz w:val="28"/>
          <w:szCs w:val="28"/>
        </w:rPr>
      </w:pPr>
      <w:r w:rsidRPr="00982FBC">
        <w:rPr>
          <w:sz w:val="26"/>
          <w:szCs w:val="26"/>
        </w:rPr>
        <w:t xml:space="preserve">Studijní program </w:t>
      </w:r>
      <w:r w:rsidR="005909ED">
        <w:rPr>
          <w:sz w:val="26"/>
          <w:szCs w:val="26"/>
        </w:rPr>
        <w:t>Potravinářské biotechnologie a aplikovaná mikrobiologie</w:t>
      </w:r>
      <w:r w:rsidRPr="00982FBC">
        <w:rPr>
          <w:sz w:val="26"/>
          <w:szCs w:val="26"/>
        </w:rPr>
        <w:t xml:space="preserve"> je </w:t>
      </w:r>
      <w:r w:rsidR="005909ED">
        <w:rPr>
          <w:sz w:val="26"/>
          <w:szCs w:val="26"/>
        </w:rPr>
        <w:t>multidisciplinárním</w:t>
      </w:r>
      <w:r w:rsidR="005909ED" w:rsidRPr="00982FBC">
        <w:rPr>
          <w:sz w:val="26"/>
          <w:szCs w:val="26"/>
        </w:rPr>
        <w:t xml:space="preserve"> </w:t>
      </w:r>
      <w:r w:rsidRPr="00982FBC">
        <w:rPr>
          <w:sz w:val="26"/>
          <w:szCs w:val="26"/>
        </w:rPr>
        <w:t xml:space="preserve">studijním programem zaměřeným na </w:t>
      </w:r>
      <w:r w:rsidR="007268E9">
        <w:rPr>
          <w:sz w:val="26"/>
          <w:szCs w:val="26"/>
        </w:rPr>
        <w:t xml:space="preserve">technologii a </w:t>
      </w:r>
      <w:r w:rsidR="005909ED">
        <w:rPr>
          <w:sz w:val="26"/>
          <w:szCs w:val="26"/>
        </w:rPr>
        <w:t>zpracování potravin, surovin</w:t>
      </w:r>
      <w:r w:rsidRPr="00982FBC">
        <w:rPr>
          <w:sz w:val="26"/>
          <w:szCs w:val="26"/>
        </w:rPr>
        <w:t xml:space="preserve"> a produktů </w:t>
      </w:r>
      <w:r w:rsidR="005909ED">
        <w:rPr>
          <w:sz w:val="26"/>
          <w:szCs w:val="26"/>
        </w:rPr>
        <w:t xml:space="preserve">živočišného i rostlinného původu se zaměřením na činnost </w:t>
      </w:r>
      <w:r w:rsidR="007268E9">
        <w:rPr>
          <w:sz w:val="26"/>
          <w:szCs w:val="26"/>
        </w:rPr>
        <w:t>mikroorganizmů při jejich výrobě s důrazem jejich dopadu na zdraví člověka.</w:t>
      </w:r>
      <w:r w:rsidR="007268E9" w:rsidRPr="007268E9">
        <w:t xml:space="preserve"> </w:t>
      </w:r>
      <w:r w:rsidR="007268E9" w:rsidRPr="007268E9">
        <w:rPr>
          <w:sz w:val="26"/>
          <w:szCs w:val="26"/>
        </w:rPr>
        <w:t>Dle</w:t>
      </w:r>
      <w:r w:rsidR="007268E9">
        <w:rPr>
          <w:sz w:val="26"/>
          <w:szCs w:val="26"/>
        </w:rPr>
        <w:t xml:space="preserve"> </w:t>
      </w:r>
      <w:r w:rsidR="007268E9" w:rsidRPr="007268E9">
        <w:rPr>
          <w:sz w:val="26"/>
          <w:szCs w:val="26"/>
        </w:rPr>
        <w:t>klasifikace oborů vzdělání (ISCED-F 2013) spadá studijní program do oboru 0721 Výroba a</w:t>
      </w:r>
      <w:r w:rsidR="007268E9">
        <w:rPr>
          <w:sz w:val="26"/>
          <w:szCs w:val="26"/>
        </w:rPr>
        <w:t xml:space="preserve"> </w:t>
      </w:r>
      <w:r w:rsidR="007268E9" w:rsidRPr="007268E9">
        <w:rPr>
          <w:sz w:val="26"/>
          <w:szCs w:val="26"/>
        </w:rPr>
        <w:t>zpracování potravin.</w:t>
      </w:r>
      <w:r w:rsidR="006523CA">
        <w:rPr>
          <w:sz w:val="26"/>
          <w:szCs w:val="26"/>
        </w:rPr>
        <w:t xml:space="preserve"> </w:t>
      </w:r>
      <w:r w:rsidR="007268E9">
        <w:rPr>
          <w:sz w:val="26"/>
          <w:szCs w:val="26"/>
        </w:rPr>
        <w:t>V případě</w:t>
      </w:r>
      <w:r w:rsidRPr="00982FBC">
        <w:rPr>
          <w:sz w:val="26"/>
          <w:szCs w:val="26"/>
        </w:rPr>
        <w:t xml:space="preserve"> Nařízení Vlády č. 275/2016 Sb. spadá do oblasti vzdělávání </w:t>
      </w:r>
      <w:r w:rsidR="005909ED">
        <w:rPr>
          <w:sz w:val="26"/>
          <w:szCs w:val="26"/>
        </w:rPr>
        <w:t>Potravinářství</w:t>
      </w:r>
      <w:r w:rsidRPr="00982FBC">
        <w:rPr>
          <w:sz w:val="26"/>
          <w:szCs w:val="26"/>
        </w:rPr>
        <w:t>.</w:t>
      </w:r>
      <w:r w:rsidRPr="00AF54DD">
        <w:rPr>
          <w:sz w:val="26"/>
          <w:szCs w:val="26"/>
        </w:rPr>
        <w:t xml:space="preserve"> </w:t>
      </w:r>
      <w:r w:rsidR="00A01369" w:rsidRPr="00A01369">
        <w:rPr>
          <w:sz w:val="28"/>
          <w:szCs w:val="28"/>
        </w:rPr>
        <w:br w:type="page"/>
      </w:r>
    </w:p>
    <w:tbl>
      <w:tblPr>
        <w:tblW w:w="1028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16"/>
        <w:gridCol w:w="1803"/>
        <w:gridCol w:w="974"/>
        <w:gridCol w:w="278"/>
        <w:gridCol w:w="94"/>
        <w:gridCol w:w="605"/>
        <w:gridCol w:w="559"/>
        <w:gridCol w:w="374"/>
        <w:gridCol w:w="889"/>
        <w:gridCol w:w="816"/>
        <w:gridCol w:w="1114"/>
        <w:gridCol w:w="365"/>
        <w:gridCol w:w="728"/>
        <w:gridCol w:w="565"/>
        <w:gridCol w:w="458"/>
        <w:gridCol w:w="210"/>
        <w:gridCol w:w="41"/>
      </w:tblGrid>
      <w:tr w:rsidR="00933C8B" w14:paraId="052A8C50" w14:textId="77777777" w:rsidTr="009F1539">
        <w:trPr>
          <w:gridBefore w:val="1"/>
          <w:gridAfter w:val="2"/>
          <w:wBefore w:w="417" w:type="dxa"/>
          <w:wAfter w:w="250" w:type="dxa"/>
        </w:trPr>
        <w:tc>
          <w:tcPr>
            <w:tcW w:w="9622" w:type="dxa"/>
            <w:gridSpan w:val="14"/>
            <w:tcBorders>
              <w:bottom w:val="double" w:sz="4" w:space="0" w:color="auto"/>
            </w:tcBorders>
            <w:shd w:val="clear" w:color="auto" w:fill="BDD6EE"/>
          </w:tcPr>
          <w:p w14:paraId="25DC07F8" w14:textId="59C06A17" w:rsidR="00933C8B" w:rsidRDefault="00933C8B" w:rsidP="006E1406">
            <w:pPr>
              <w:jc w:val="both"/>
              <w:rPr>
                <w:b/>
                <w:sz w:val="28"/>
              </w:rPr>
            </w:pPr>
            <w:r>
              <w:rPr>
                <w:b/>
                <w:sz w:val="28"/>
              </w:rPr>
              <w:lastRenderedPageBreak/>
              <w:t xml:space="preserve">B-I – </w:t>
            </w:r>
            <w:r>
              <w:rPr>
                <w:b/>
                <w:sz w:val="26"/>
                <w:szCs w:val="26"/>
              </w:rPr>
              <w:t>Charakteristika studijního programu</w:t>
            </w:r>
          </w:p>
        </w:tc>
      </w:tr>
      <w:tr w:rsidR="00933C8B" w14:paraId="3F3AC72C" w14:textId="77777777" w:rsidTr="009F1539">
        <w:trPr>
          <w:gridBefore w:val="1"/>
          <w:gridAfter w:val="2"/>
          <w:wBefore w:w="417" w:type="dxa"/>
          <w:wAfter w:w="250" w:type="dxa"/>
        </w:trPr>
        <w:tc>
          <w:tcPr>
            <w:tcW w:w="3149" w:type="dxa"/>
            <w:gridSpan w:val="4"/>
            <w:tcBorders>
              <w:bottom w:val="single" w:sz="2" w:space="0" w:color="auto"/>
            </w:tcBorders>
            <w:shd w:val="clear" w:color="auto" w:fill="F7CAAC"/>
          </w:tcPr>
          <w:p w14:paraId="4C559D06" w14:textId="77777777" w:rsidR="00933C8B" w:rsidRDefault="00933C8B" w:rsidP="006E1406">
            <w:pPr>
              <w:jc w:val="both"/>
              <w:rPr>
                <w:b/>
              </w:rPr>
            </w:pPr>
            <w:r>
              <w:rPr>
                <w:b/>
              </w:rPr>
              <w:t>Název studijního programu</w:t>
            </w:r>
          </w:p>
        </w:tc>
        <w:tc>
          <w:tcPr>
            <w:tcW w:w="6473" w:type="dxa"/>
            <w:gridSpan w:val="10"/>
            <w:tcBorders>
              <w:bottom w:val="single" w:sz="2" w:space="0" w:color="auto"/>
            </w:tcBorders>
          </w:tcPr>
          <w:p w14:paraId="0B75BF5B" w14:textId="77777777" w:rsidR="00933C8B" w:rsidRPr="009B6365" w:rsidRDefault="00933C8B" w:rsidP="006E1406">
            <w:pPr>
              <w:rPr>
                <w:b/>
                <w:bCs/>
              </w:rPr>
            </w:pPr>
            <w:r w:rsidRPr="009B6365">
              <w:rPr>
                <w:b/>
                <w:bCs/>
              </w:rPr>
              <w:t>Potravinářské biotechnologie a aplikovaná mikrobiologie</w:t>
            </w:r>
          </w:p>
        </w:tc>
      </w:tr>
      <w:tr w:rsidR="00933C8B" w14:paraId="2371E82E" w14:textId="77777777" w:rsidTr="009F1539">
        <w:trPr>
          <w:gridBefore w:val="1"/>
          <w:gridAfter w:val="2"/>
          <w:wBefore w:w="417" w:type="dxa"/>
          <w:wAfter w:w="250" w:type="dxa"/>
        </w:trPr>
        <w:tc>
          <w:tcPr>
            <w:tcW w:w="3149" w:type="dxa"/>
            <w:gridSpan w:val="4"/>
            <w:tcBorders>
              <w:bottom w:val="single" w:sz="2" w:space="0" w:color="auto"/>
            </w:tcBorders>
            <w:shd w:val="clear" w:color="auto" w:fill="F7CAAC"/>
          </w:tcPr>
          <w:p w14:paraId="4CF7B6E7" w14:textId="77777777" w:rsidR="00933C8B" w:rsidRDefault="00933C8B" w:rsidP="006E1406">
            <w:pPr>
              <w:jc w:val="both"/>
              <w:rPr>
                <w:b/>
              </w:rPr>
            </w:pPr>
            <w:r>
              <w:rPr>
                <w:b/>
              </w:rPr>
              <w:t>Typ studijního programu</w:t>
            </w:r>
          </w:p>
        </w:tc>
        <w:tc>
          <w:tcPr>
            <w:tcW w:w="6473" w:type="dxa"/>
            <w:gridSpan w:val="10"/>
            <w:tcBorders>
              <w:bottom w:val="single" w:sz="2" w:space="0" w:color="auto"/>
            </w:tcBorders>
          </w:tcPr>
          <w:p w14:paraId="5630A68A" w14:textId="77777777" w:rsidR="00933C8B" w:rsidRDefault="00933C8B" w:rsidP="006E1406">
            <w:r>
              <w:t xml:space="preserve">navazující magisterský </w:t>
            </w:r>
          </w:p>
        </w:tc>
      </w:tr>
      <w:tr w:rsidR="00933C8B" w14:paraId="203C12BD" w14:textId="77777777" w:rsidTr="009F1539">
        <w:trPr>
          <w:gridBefore w:val="1"/>
          <w:gridAfter w:val="2"/>
          <w:wBefore w:w="417" w:type="dxa"/>
          <w:wAfter w:w="250" w:type="dxa"/>
        </w:trPr>
        <w:tc>
          <w:tcPr>
            <w:tcW w:w="3149" w:type="dxa"/>
            <w:gridSpan w:val="4"/>
            <w:tcBorders>
              <w:bottom w:val="single" w:sz="2" w:space="0" w:color="auto"/>
            </w:tcBorders>
            <w:shd w:val="clear" w:color="auto" w:fill="F7CAAC"/>
          </w:tcPr>
          <w:p w14:paraId="63E503B3" w14:textId="77777777" w:rsidR="00933C8B" w:rsidRDefault="00933C8B" w:rsidP="006E1406">
            <w:pPr>
              <w:jc w:val="both"/>
              <w:rPr>
                <w:b/>
              </w:rPr>
            </w:pPr>
            <w:r>
              <w:rPr>
                <w:b/>
              </w:rPr>
              <w:t>Profil studijního programu</w:t>
            </w:r>
          </w:p>
        </w:tc>
        <w:tc>
          <w:tcPr>
            <w:tcW w:w="6473" w:type="dxa"/>
            <w:gridSpan w:val="10"/>
            <w:tcBorders>
              <w:bottom w:val="single" w:sz="2" w:space="0" w:color="auto"/>
            </w:tcBorders>
          </w:tcPr>
          <w:p w14:paraId="63CBE5CF" w14:textId="77777777" w:rsidR="00933C8B" w:rsidRDefault="00933C8B" w:rsidP="006E1406">
            <w:r>
              <w:t xml:space="preserve">akademicky zaměřený </w:t>
            </w:r>
          </w:p>
        </w:tc>
      </w:tr>
      <w:tr w:rsidR="00933C8B" w14:paraId="0ADAA319" w14:textId="77777777" w:rsidTr="009F1539">
        <w:trPr>
          <w:gridBefore w:val="1"/>
          <w:gridAfter w:val="2"/>
          <w:wBefore w:w="417" w:type="dxa"/>
          <w:wAfter w:w="250" w:type="dxa"/>
        </w:trPr>
        <w:tc>
          <w:tcPr>
            <w:tcW w:w="3149" w:type="dxa"/>
            <w:gridSpan w:val="4"/>
            <w:tcBorders>
              <w:bottom w:val="single" w:sz="2" w:space="0" w:color="auto"/>
            </w:tcBorders>
            <w:shd w:val="clear" w:color="auto" w:fill="F7CAAC"/>
          </w:tcPr>
          <w:p w14:paraId="3BA79CA6" w14:textId="77777777" w:rsidR="00933C8B" w:rsidRDefault="00933C8B" w:rsidP="006E1406">
            <w:pPr>
              <w:jc w:val="both"/>
              <w:rPr>
                <w:b/>
              </w:rPr>
            </w:pPr>
            <w:r>
              <w:rPr>
                <w:b/>
              </w:rPr>
              <w:t>Forma studia</w:t>
            </w:r>
          </w:p>
        </w:tc>
        <w:tc>
          <w:tcPr>
            <w:tcW w:w="6473" w:type="dxa"/>
            <w:gridSpan w:val="10"/>
            <w:tcBorders>
              <w:bottom w:val="single" w:sz="2" w:space="0" w:color="auto"/>
            </w:tcBorders>
          </w:tcPr>
          <w:p w14:paraId="28316ACB" w14:textId="77777777" w:rsidR="00933C8B" w:rsidRDefault="00933C8B" w:rsidP="006E1406">
            <w:r>
              <w:t xml:space="preserve">prezenční </w:t>
            </w:r>
          </w:p>
        </w:tc>
      </w:tr>
      <w:tr w:rsidR="00933C8B" w14:paraId="3AD5BEC9" w14:textId="77777777" w:rsidTr="009F1539">
        <w:trPr>
          <w:gridBefore w:val="1"/>
          <w:gridAfter w:val="2"/>
          <w:wBefore w:w="417" w:type="dxa"/>
          <w:wAfter w:w="250" w:type="dxa"/>
        </w:trPr>
        <w:tc>
          <w:tcPr>
            <w:tcW w:w="3149" w:type="dxa"/>
            <w:gridSpan w:val="4"/>
            <w:tcBorders>
              <w:bottom w:val="single" w:sz="2" w:space="0" w:color="auto"/>
            </w:tcBorders>
            <w:shd w:val="clear" w:color="auto" w:fill="F7CAAC"/>
          </w:tcPr>
          <w:p w14:paraId="00AFB626" w14:textId="77777777" w:rsidR="00933C8B" w:rsidRDefault="00933C8B" w:rsidP="006E1406">
            <w:pPr>
              <w:jc w:val="both"/>
              <w:rPr>
                <w:b/>
              </w:rPr>
            </w:pPr>
            <w:r>
              <w:rPr>
                <w:b/>
              </w:rPr>
              <w:t>Standardní doba studia</w:t>
            </w:r>
          </w:p>
        </w:tc>
        <w:tc>
          <w:tcPr>
            <w:tcW w:w="6473" w:type="dxa"/>
            <w:gridSpan w:val="10"/>
            <w:tcBorders>
              <w:bottom w:val="single" w:sz="2" w:space="0" w:color="auto"/>
            </w:tcBorders>
          </w:tcPr>
          <w:p w14:paraId="6FEB8EE4" w14:textId="77777777" w:rsidR="00933C8B" w:rsidRDefault="00933C8B" w:rsidP="006E1406">
            <w:r>
              <w:t>2 roky</w:t>
            </w:r>
          </w:p>
        </w:tc>
      </w:tr>
      <w:tr w:rsidR="00933C8B" w14:paraId="5670F7BA" w14:textId="77777777" w:rsidTr="009F1539">
        <w:trPr>
          <w:gridBefore w:val="1"/>
          <w:gridAfter w:val="2"/>
          <w:wBefore w:w="417" w:type="dxa"/>
          <w:wAfter w:w="250" w:type="dxa"/>
        </w:trPr>
        <w:tc>
          <w:tcPr>
            <w:tcW w:w="3149" w:type="dxa"/>
            <w:gridSpan w:val="4"/>
            <w:tcBorders>
              <w:bottom w:val="single" w:sz="2" w:space="0" w:color="auto"/>
            </w:tcBorders>
            <w:shd w:val="clear" w:color="auto" w:fill="F7CAAC"/>
          </w:tcPr>
          <w:p w14:paraId="3504F113" w14:textId="77777777" w:rsidR="00933C8B" w:rsidRDefault="00933C8B" w:rsidP="006E1406">
            <w:pPr>
              <w:jc w:val="both"/>
              <w:rPr>
                <w:b/>
              </w:rPr>
            </w:pPr>
            <w:r>
              <w:rPr>
                <w:b/>
              </w:rPr>
              <w:t>Jazyk studia</w:t>
            </w:r>
          </w:p>
        </w:tc>
        <w:tc>
          <w:tcPr>
            <w:tcW w:w="6473" w:type="dxa"/>
            <w:gridSpan w:val="10"/>
            <w:tcBorders>
              <w:bottom w:val="single" w:sz="2" w:space="0" w:color="auto"/>
            </w:tcBorders>
          </w:tcPr>
          <w:p w14:paraId="19A12764" w14:textId="77777777" w:rsidR="00933C8B" w:rsidRDefault="00933C8B" w:rsidP="006E1406">
            <w:r>
              <w:t>český</w:t>
            </w:r>
          </w:p>
        </w:tc>
      </w:tr>
      <w:tr w:rsidR="00933C8B" w14:paraId="2A2D5FE5" w14:textId="77777777" w:rsidTr="009F1539">
        <w:trPr>
          <w:gridBefore w:val="1"/>
          <w:gridAfter w:val="2"/>
          <w:wBefore w:w="417" w:type="dxa"/>
          <w:wAfter w:w="250" w:type="dxa"/>
        </w:trPr>
        <w:tc>
          <w:tcPr>
            <w:tcW w:w="3149" w:type="dxa"/>
            <w:gridSpan w:val="4"/>
            <w:tcBorders>
              <w:bottom w:val="single" w:sz="2" w:space="0" w:color="auto"/>
            </w:tcBorders>
            <w:shd w:val="clear" w:color="auto" w:fill="F7CAAC"/>
          </w:tcPr>
          <w:p w14:paraId="46DC7097" w14:textId="77777777" w:rsidR="00933C8B" w:rsidRDefault="00933C8B" w:rsidP="006E1406">
            <w:pPr>
              <w:jc w:val="both"/>
              <w:rPr>
                <w:b/>
              </w:rPr>
            </w:pPr>
            <w:r>
              <w:rPr>
                <w:b/>
              </w:rPr>
              <w:t>Udělovaný akademický titul</w:t>
            </w:r>
          </w:p>
        </w:tc>
        <w:tc>
          <w:tcPr>
            <w:tcW w:w="6473" w:type="dxa"/>
            <w:gridSpan w:val="10"/>
            <w:tcBorders>
              <w:bottom w:val="single" w:sz="2" w:space="0" w:color="auto"/>
            </w:tcBorders>
          </w:tcPr>
          <w:p w14:paraId="11D8186A" w14:textId="77777777" w:rsidR="00933C8B" w:rsidRDefault="00933C8B" w:rsidP="006E1406">
            <w:r>
              <w:t>inženýr (Ing.)</w:t>
            </w:r>
          </w:p>
        </w:tc>
      </w:tr>
      <w:tr w:rsidR="00933C8B" w14:paraId="43558DD0" w14:textId="77777777" w:rsidTr="009F1539">
        <w:trPr>
          <w:gridBefore w:val="1"/>
          <w:gridAfter w:val="2"/>
          <w:wBefore w:w="417" w:type="dxa"/>
          <w:wAfter w:w="250" w:type="dxa"/>
        </w:trPr>
        <w:tc>
          <w:tcPr>
            <w:tcW w:w="3149" w:type="dxa"/>
            <w:gridSpan w:val="4"/>
            <w:tcBorders>
              <w:bottom w:val="single" w:sz="2" w:space="0" w:color="auto"/>
            </w:tcBorders>
            <w:shd w:val="clear" w:color="auto" w:fill="F7CAAC"/>
          </w:tcPr>
          <w:p w14:paraId="29C48F50" w14:textId="77777777" w:rsidR="00933C8B" w:rsidRDefault="00933C8B" w:rsidP="006E1406">
            <w:pPr>
              <w:jc w:val="both"/>
              <w:rPr>
                <w:b/>
              </w:rPr>
            </w:pPr>
            <w:r>
              <w:rPr>
                <w:b/>
              </w:rPr>
              <w:t>Rigorózní řízení</w:t>
            </w:r>
          </w:p>
        </w:tc>
        <w:tc>
          <w:tcPr>
            <w:tcW w:w="1538" w:type="dxa"/>
            <w:gridSpan w:val="3"/>
            <w:tcBorders>
              <w:bottom w:val="single" w:sz="2" w:space="0" w:color="auto"/>
            </w:tcBorders>
          </w:tcPr>
          <w:p w14:paraId="74BAAF99" w14:textId="77777777" w:rsidR="00933C8B" w:rsidRDefault="00933C8B" w:rsidP="006E1406">
            <w:r>
              <w:t>ne</w:t>
            </w:r>
          </w:p>
        </w:tc>
        <w:tc>
          <w:tcPr>
            <w:tcW w:w="2819" w:type="dxa"/>
            <w:gridSpan w:val="3"/>
            <w:tcBorders>
              <w:bottom w:val="single" w:sz="2" w:space="0" w:color="auto"/>
            </w:tcBorders>
            <w:shd w:val="clear" w:color="auto" w:fill="F7CAAC"/>
          </w:tcPr>
          <w:p w14:paraId="38EF81FC" w14:textId="77777777" w:rsidR="00933C8B" w:rsidRPr="005F401C" w:rsidRDefault="00933C8B" w:rsidP="006E1406">
            <w:pPr>
              <w:rPr>
                <w:b/>
                <w:bCs/>
              </w:rPr>
            </w:pPr>
            <w:r w:rsidRPr="005F401C">
              <w:rPr>
                <w:b/>
                <w:bCs/>
              </w:rPr>
              <w:t>Udělovaný akademický titul</w:t>
            </w:r>
          </w:p>
        </w:tc>
        <w:tc>
          <w:tcPr>
            <w:tcW w:w="2116" w:type="dxa"/>
            <w:gridSpan w:val="4"/>
            <w:tcBorders>
              <w:bottom w:val="single" w:sz="2" w:space="0" w:color="auto"/>
            </w:tcBorders>
          </w:tcPr>
          <w:p w14:paraId="575A6EB2" w14:textId="77777777" w:rsidR="00933C8B" w:rsidRDefault="00933C8B" w:rsidP="006E1406">
            <w:r>
              <w:t>---</w:t>
            </w:r>
          </w:p>
        </w:tc>
      </w:tr>
      <w:tr w:rsidR="00933C8B" w14:paraId="144CD0F6" w14:textId="77777777" w:rsidTr="009F1539">
        <w:trPr>
          <w:gridBefore w:val="1"/>
          <w:gridAfter w:val="2"/>
          <w:wBefore w:w="417" w:type="dxa"/>
          <w:wAfter w:w="250" w:type="dxa"/>
        </w:trPr>
        <w:tc>
          <w:tcPr>
            <w:tcW w:w="3149" w:type="dxa"/>
            <w:gridSpan w:val="4"/>
            <w:tcBorders>
              <w:bottom w:val="single" w:sz="2" w:space="0" w:color="auto"/>
            </w:tcBorders>
            <w:shd w:val="clear" w:color="auto" w:fill="F7CAAC"/>
          </w:tcPr>
          <w:p w14:paraId="442E34A9" w14:textId="77777777" w:rsidR="00933C8B" w:rsidRDefault="00933C8B" w:rsidP="006E1406">
            <w:pPr>
              <w:jc w:val="both"/>
              <w:rPr>
                <w:b/>
              </w:rPr>
            </w:pPr>
            <w:r>
              <w:rPr>
                <w:b/>
              </w:rPr>
              <w:t>Garant studijního programu</w:t>
            </w:r>
          </w:p>
        </w:tc>
        <w:tc>
          <w:tcPr>
            <w:tcW w:w="6473" w:type="dxa"/>
            <w:gridSpan w:val="10"/>
            <w:tcBorders>
              <w:bottom w:val="single" w:sz="2" w:space="0" w:color="auto"/>
            </w:tcBorders>
          </w:tcPr>
          <w:p w14:paraId="3BA717E7" w14:textId="77777777" w:rsidR="00933C8B" w:rsidRDefault="00933C8B" w:rsidP="006E1406">
            <w:r>
              <w:t>prof. RNDr. Leona Buňková, Ph.D.</w:t>
            </w:r>
          </w:p>
        </w:tc>
      </w:tr>
      <w:tr w:rsidR="00933C8B" w14:paraId="3F136486" w14:textId="77777777" w:rsidTr="009F1539">
        <w:trPr>
          <w:gridBefore w:val="1"/>
          <w:gridAfter w:val="2"/>
          <w:wBefore w:w="417" w:type="dxa"/>
          <w:wAfter w:w="250" w:type="dxa"/>
        </w:trPr>
        <w:tc>
          <w:tcPr>
            <w:tcW w:w="3149" w:type="dxa"/>
            <w:gridSpan w:val="4"/>
            <w:tcBorders>
              <w:top w:val="single" w:sz="2" w:space="0" w:color="auto"/>
              <w:left w:val="single" w:sz="2" w:space="0" w:color="auto"/>
              <w:bottom w:val="single" w:sz="2" w:space="0" w:color="auto"/>
              <w:right w:val="single" w:sz="2" w:space="0" w:color="auto"/>
            </w:tcBorders>
            <w:shd w:val="clear" w:color="auto" w:fill="F7CAAC"/>
          </w:tcPr>
          <w:p w14:paraId="61F93140" w14:textId="77777777" w:rsidR="00933C8B" w:rsidRDefault="00933C8B" w:rsidP="006E1406">
            <w:pPr>
              <w:jc w:val="both"/>
              <w:rPr>
                <w:b/>
              </w:rPr>
            </w:pPr>
            <w:r>
              <w:rPr>
                <w:b/>
              </w:rPr>
              <w:t>Zaměření na přípravu k výkonu regulovaného povolání</w:t>
            </w:r>
          </w:p>
        </w:tc>
        <w:tc>
          <w:tcPr>
            <w:tcW w:w="6473" w:type="dxa"/>
            <w:gridSpan w:val="10"/>
            <w:tcBorders>
              <w:top w:val="single" w:sz="2" w:space="0" w:color="auto"/>
              <w:left w:val="single" w:sz="2" w:space="0" w:color="auto"/>
              <w:bottom w:val="single" w:sz="2" w:space="0" w:color="auto"/>
              <w:right w:val="single" w:sz="2" w:space="0" w:color="auto"/>
            </w:tcBorders>
          </w:tcPr>
          <w:p w14:paraId="2FE353D2" w14:textId="6F8DC8D0" w:rsidR="00933C8B" w:rsidRDefault="00786C8E" w:rsidP="006E1406">
            <w:r>
              <w:t>n</w:t>
            </w:r>
            <w:r w:rsidR="00933C8B">
              <w:t>e</w:t>
            </w:r>
          </w:p>
        </w:tc>
      </w:tr>
      <w:tr w:rsidR="00933C8B" w14:paraId="1F69397C" w14:textId="77777777" w:rsidTr="009F1539">
        <w:trPr>
          <w:gridBefore w:val="1"/>
          <w:gridAfter w:val="2"/>
          <w:wBefore w:w="417" w:type="dxa"/>
          <w:wAfter w:w="250" w:type="dxa"/>
        </w:trPr>
        <w:tc>
          <w:tcPr>
            <w:tcW w:w="3149" w:type="dxa"/>
            <w:gridSpan w:val="4"/>
            <w:tcBorders>
              <w:top w:val="single" w:sz="2" w:space="0" w:color="auto"/>
              <w:left w:val="single" w:sz="2" w:space="0" w:color="auto"/>
              <w:bottom w:val="single" w:sz="2" w:space="0" w:color="auto"/>
              <w:right w:val="single" w:sz="2" w:space="0" w:color="auto"/>
            </w:tcBorders>
            <w:shd w:val="clear" w:color="auto" w:fill="F7CAAC"/>
          </w:tcPr>
          <w:p w14:paraId="66043C39" w14:textId="77777777" w:rsidR="00933C8B" w:rsidRDefault="00933C8B" w:rsidP="006E1406">
            <w:pPr>
              <w:jc w:val="both"/>
              <w:rPr>
                <w:b/>
              </w:rPr>
            </w:pPr>
            <w:r>
              <w:rPr>
                <w:b/>
              </w:rPr>
              <w:t xml:space="preserve">Zaměření na přípravu odborníků z oblasti bezpečnosti České republiky </w:t>
            </w:r>
          </w:p>
        </w:tc>
        <w:tc>
          <w:tcPr>
            <w:tcW w:w="6473" w:type="dxa"/>
            <w:gridSpan w:val="10"/>
            <w:tcBorders>
              <w:top w:val="single" w:sz="2" w:space="0" w:color="auto"/>
              <w:left w:val="single" w:sz="2" w:space="0" w:color="auto"/>
              <w:bottom w:val="single" w:sz="2" w:space="0" w:color="auto"/>
              <w:right w:val="single" w:sz="2" w:space="0" w:color="auto"/>
            </w:tcBorders>
          </w:tcPr>
          <w:p w14:paraId="4B8744DA" w14:textId="030ABDF5" w:rsidR="00933C8B" w:rsidRDefault="00786C8E" w:rsidP="006E1406">
            <w:r>
              <w:t>n</w:t>
            </w:r>
            <w:r w:rsidR="00933C8B">
              <w:t>e</w:t>
            </w:r>
          </w:p>
        </w:tc>
      </w:tr>
      <w:tr w:rsidR="00933C8B" w14:paraId="29FF41FF" w14:textId="77777777" w:rsidTr="009F1539">
        <w:trPr>
          <w:gridBefore w:val="1"/>
          <w:gridAfter w:val="2"/>
          <w:wBefore w:w="417" w:type="dxa"/>
          <w:wAfter w:w="250" w:type="dxa"/>
          <w:trHeight w:val="438"/>
        </w:trPr>
        <w:tc>
          <w:tcPr>
            <w:tcW w:w="3149" w:type="dxa"/>
            <w:gridSpan w:val="4"/>
            <w:tcBorders>
              <w:top w:val="single" w:sz="2" w:space="0" w:color="auto"/>
              <w:left w:val="single" w:sz="2" w:space="0" w:color="auto"/>
              <w:bottom w:val="single" w:sz="2" w:space="0" w:color="auto"/>
              <w:right w:val="single" w:sz="2" w:space="0" w:color="auto"/>
            </w:tcBorders>
            <w:shd w:val="clear" w:color="auto" w:fill="F7CAAC"/>
          </w:tcPr>
          <w:p w14:paraId="22CF1F2B" w14:textId="77777777" w:rsidR="00933C8B" w:rsidRDefault="00933C8B" w:rsidP="006E1406">
            <w:pPr>
              <w:jc w:val="both"/>
              <w:rPr>
                <w:b/>
              </w:rPr>
            </w:pPr>
            <w:r>
              <w:rPr>
                <w:b/>
              </w:rPr>
              <w:t>Uznávací orgán</w:t>
            </w:r>
          </w:p>
        </w:tc>
        <w:tc>
          <w:tcPr>
            <w:tcW w:w="6473" w:type="dxa"/>
            <w:gridSpan w:val="10"/>
            <w:tcBorders>
              <w:top w:val="single" w:sz="2" w:space="0" w:color="auto"/>
              <w:left w:val="single" w:sz="2" w:space="0" w:color="auto"/>
              <w:bottom w:val="single" w:sz="2" w:space="0" w:color="auto"/>
              <w:right w:val="single" w:sz="2" w:space="0" w:color="auto"/>
            </w:tcBorders>
          </w:tcPr>
          <w:p w14:paraId="7EEB7548" w14:textId="25FCC4E7" w:rsidR="00933C8B" w:rsidRDefault="00786C8E" w:rsidP="006E1406">
            <w:r>
              <w:t>n</w:t>
            </w:r>
            <w:r w:rsidR="009B6365">
              <w:t>e</w:t>
            </w:r>
          </w:p>
        </w:tc>
      </w:tr>
      <w:tr w:rsidR="00933C8B" w14:paraId="7731AF83" w14:textId="77777777" w:rsidTr="009F1539">
        <w:trPr>
          <w:gridBefore w:val="1"/>
          <w:gridAfter w:val="2"/>
          <w:wBefore w:w="417" w:type="dxa"/>
          <w:wAfter w:w="250" w:type="dxa"/>
        </w:trPr>
        <w:tc>
          <w:tcPr>
            <w:tcW w:w="9622" w:type="dxa"/>
            <w:gridSpan w:val="14"/>
            <w:tcBorders>
              <w:top w:val="single" w:sz="2" w:space="0" w:color="auto"/>
            </w:tcBorders>
            <w:shd w:val="clear" w:color="auto" w:fill="F7CAAC"/>
          </w:tcPr>
          <w:p w14:paraId="40938A69" w14:textId="77777777" w:rsidR="00933C8B" w:rsidRDefault="00933C8B" w:rsidP="006E1406">
            <w:pPr>
              <w:jc w:val="both"/>
            </w:pPr>
            <w:r>
              <w:rPr>
                <w:b/>
              </w:rPr>
              <w:t>Oblast(i) vzdělávání a u kombinovaného studijního programu podíl jednotlivých oblastí vzdělávání v %</w:t>
            </w:r>
          </w:p>
        </w:tc>
      </w:tr>
      <w:tr w:rsidR="00933C8B" w14:paraId="0FB940A1" w14:textId="77777777" w:rsidTr="009F1539">
        <w:trPr>
          <w:gridBefore w:val="1"/>
          <w:gridAfter w:val="2"/>
          <w:wBefore w:w="417" w:type="dxa"/>
          <w:wAfter w:w="250" w:type="dxa"/>
          <w:trHeight w:val="174"/>
        </w:trPr>
        <w:tc>
          <w:tcPr>
            <w:tcW w:w="9622" w:type="dxa"/>
            <w:gridSpan w:val="14"/>
            <w:shd w:val="clear" w:color="auto" w:fill="FFFFFF"/>
          </w:tcPr>
          <w:p w14:paraId="01EA2C7C" w14:textId="7D156E4E" w:rsidR="00933C8B" w:rsidRDefault="00933C8B" w:rsidP="00266943">
            <w:pPr>
              <w:spacing w:before="120" w:after="120"/>
            </w:pPr>
            <w:r>
              <w:t>Potravinářství</w:t>
            </w:r>
            <w:r w:rsidR="00885CE7">
              <w:t xml:space="preserve"> (</w:t>
            </w:r>
            <w:r>
              <w:t>100 %</w:t>
            </w:r>
            <w:r w:rsidR="00885CE7">
              <w:t>)</w:t>
            </w:r>
          </w:p>
        </w:tc>
      </w:tr>
      <w:tr w:rsidR="00933C8B" w14:paraId="4D8EDCC6" w14:textId="77777777" w:rsidTr="009F1539">
        <w:trPr>
          <w:gridBefore w:val="1"/>
          <w:gridAfter w:val="2"/>
          <w:wBefore w:w="417" w:type="dxa"/>
          <w:wAfter w:w="250" w:type="dxa"/>
          <w:trHeight w:val="70"/>
        </w:trPr>
        <w:tc>
          <w:tcPr>
            <w:tcW w:w="9622" w:type="dxa"/>
            <w:gridSpan w:val="14"/>
            <w:shd w:val="clear" w:color="auto" w:fill="F7CAAC"/>
          </w:tcPr>
          <w:p w14:paraId="50F12114" w14:textId="77777777" w:rsidR="00933C8B" w:rsidRDefault="00933C8B" w:rsidP="006E1406">
            <w:r>
              <w:rPr>
                <w:b/>
              </w:rPr>
              <w:t>Cíle studia ve studijním programu</w:t>
            </w:r>
          </w:p>
        </w:tc>
      </w:tr>
      <w:tr w:rsidR="00933C8B" w14:paraId="53056453" w14:textId="77777777" w:rsidTr="009F1539">
        <w:trPr>
          <w:gridBefore w:val="1"/>
          <w:gridAfter w:val="2"/>
          <w:wBefore w:w="417" w:type="dxa"/>
          <w:wAfter w:w="250" w:type="dxa"/>
          <w:trHeight w:val="2108"/>
        </w:trPr>
        <w:tc>
          <w:tcPr>
            <w:tcW w:w="9622" w:type="dxa"/>
            <w:gridSpan w:val="14"/>
            <w:shd w:val="clear" w:color="auto" w:fill="FFFFFF"/>
          </w:tcPr>
          <w:p w14:paraId="7CB86FF8" w14:textId="5B45F0B6" w:rsidR="00933C8B" w:rsidRDefault="00933C8B" w:rsidP="00266943">
            <w:pPr>
              <w:spacing w:before="120" w:after="120" w:line="264" w:lineRule="auto"/>
              <w:jc w:val="both"/>
            </w:pPr>
            <w:r>
              <w:t xml:space="preserve">Ve dvouletém </w:t>
            </w:r>
            <w:r w:rsidR="00FD0A01">
              <w:t xml:space="preserve">navazujícím </w:t>
            </w:r>
            <w:r>
              <w:t xml:space="preserve">magisterském studijním programu jsou vychováváni odborníci pro technologické, řídicí a kontrolní funkce v průmyslových podnicích zaměřených na výrobu </w:t>
            </w:r>
            <w:proofErr w:type="spellStart"/>
            <w:r>
              <w:t>starterových</w:t>
            </w:r>
            <w:proofErr w:type="spellEnd"/>
            <w:r>
              <w:t xml:space="preserve"> </w:t>
            </w:r>
            <w:r w:rsidR="004B6A56">
              <w:t xml:space="preserve">(zákysových) </w:t>
            </w:r>
            <w:r>
              <w:t xml:space="preserve">kultur mikroorganizmů, doplňků stravy a biosyntézu jejich složek, enzymatických přípravků do potravinářského průmyslu a </w:t>
            </w:r>
            <w:r w:rsidR="003541B8">
              <w:t>na další obory</w:t>
            </w:r>
            <w:r>
              <w:t>, případně dalších odvětví, kde se aplikuje biotechnologický přístup zejména v</w:t>
            </w:r>
            <w:r w:rsidR="004B6A56">
              <w:t> </w:t>
            </w:r>
            <w:r>
              <w:t>podobě</w:t>
            </w:r>
            <w:r w:rsidR="004B6A56">
              <w:t xml:space="preserve"> využití</w:t>
            </w:r>
            <w:r>
              <w:t xml:space="preserve"> mikroorganizmů, enzymů a obecně metabolitů prokaryotických a eukaryotických buněk</w:t>
            </w:r>
            <w:r w:rsidR="004B6A56">
              <w:t>. Studenti jsou školeni</w:t>
            </w:r>
            <w:r>
              <w:t xml:space="preserve"> také </w:t>
            </w:r>
            <w:r w:rsidR="004B6A56">
              <w:t xml:space="preserve">jako </w:t>
            </w:r>
            <w:r>
              <w:t>odborníci pro výzkumné a vývojové instituce. Studium poskytuje na základě aktuálního stavu vědeckého poznání, výzkumu a vývoje teoretické i praktické znalosti v oblastech biotechnologie. Součástí studia jsou i disciplíny zaměřené na biochemické, mikrobiologické, chemické a senzorické změny produktů biotechnologií a disciplíny věnující se také molekulárně biologické a toxikologické analýze surovin</w:t>
            </w:r>
            <w:r w:rsidR="004B6A56">
              <w:t>, meziproduktů</w:t>
            </w:r>
            <w:r>
              <w:t xml:space="preserve"> a produktů biotechnologií. </w:t>
            </w:r>
          </w:p>
          <w:p w14:paraId="4AAC6757" w14:textId="52BB1D52" w:rsidR="00933C8B" w:rsidRDefault="00933C8B" w:rsidP="006E1406">
            <w:pPr>
              <w:spacing w:before="120" w:after="120" w:line="264" w:lineRule="auto"/>
              <w:jc w:val="both"/>
            </w:pPr>
            <w:r>
              <w:t>Pozornost je rovněž věnována legislativním aspektům celého procesu výroby a uvádění</w:t>
            </w:r>
            <w:r w:rsidR="003541B8">
              <w:t xml:space="preserve"> produktů</w:t>
            </w:r>
            <w:r>
              <w:t xml:space="preserve"> na trh tak, aby byly zabezpečeny principy zdravotní nezávadnosti produktů. Studium je zakončeno obhajobou diplomové práce a státní závěrečnou zkouškou.</w:t>
            </w:r>
          </w:p>
        </w:tc>
      </w:tr>
      <w:tr w:rsidR="00933C8B" w14:paraId="79481674" w14:textId="77777777" w:rsidTr="009F1539">
        <w:trPr>
          <w:gridBefore w:val="1"/>
          <w:gridAfter w:val="2"/>
          <w:wBefore w:w="417" w:type="dxa"/>
          <w:wAfter w:w="250" w:type="dxa"/>
          <w:trHeight w:val="187"/>
        </w:trPr>
        <w:tc>
          <w:tcPr>
            <w:tcW w:w="9622" w:type="dxa"/>
            <w:gridSpan w:val="14"/>
            <w:shd w:val="clear" w:color="auto" w:fill="F7CAAC"/>
          </w:tcPr>
          <w:p w14:paraId="10E69753" w14:textId="77777777" w:rsidR="00933C8B" w:rsidRDefault="00933C8B" w:rsidP="006E1406">
            <w:pPr>
              <w:jc w:val="both"/>
            </w:pPr>
            <w:r>
              <w:rPr>
                <w:b/>
              </w:rPr>
              <w:t>Profil absolventa studijního programu</w:t>
            </w:r>
          </w:p>
        </w:tc>
      </w:tr>
      <w:tr w:rsidR="00933C8B" w14:paraId="50EEDF84" w14:textId="77777777" w:rsidTr="009F1539">
        <w:trPr>
          <w:gridBefore w:val="1"/>
          <w:gridAfter w:val="2"/>
          <w:wBefore w:w="417" w:type="dxa"/>
          <w:wAfter w:w="250" w:type="dxa"/>
          <w:trHeight w:val="2694"/>
        </w:trPr>
        <w:tc>
          <w:tcPr>
            <w:tcW w:w="9622" w:type="dxa"/>
            <w:gridSpan w:val="14"/>
            <w:shd w:val="clear" w:color="auto" w:fill="FFFFFF"/>
          </w:tcPr>
          <w:p w14:paraId="67C357FA" w14:textId="5D340C44" w:rsidR="00A77991" w:rsidRDefault="00933C8B" w:rsidP="00266943">
            <w:pPr>
              <w:spacing w:before="120" w:line="264" w:lineRule="auto"/>
              <w:jc w:val="both"/>
              <w:rPr>
                <w:szCs w:val="23"/>
              </w:rPr>
            </w:pPr>
            <w:r w:rsidRPr="00934E41">
              <w:rPr>
                <w:szCs w:val="23"/>
              </w:rPr>
              <w:t>Absolventi</w:t>
            </w:r>
            <w:r>
              <w:rPr>
                <w:szCs w:val="23"/>
              </w:rPr>
              <w:t xml:space="preserve"> jsou odborně vychováni pro řídicí technologické a kontrolní pozice v biotechnologických a potravinářských podnicích a dalších oborech, kde se aplikují živé organizmy nebo jejich metabolity (produkty). Absolventi </w:t>
            </w:r>
            <w:r w:rsidRPr="00934E41">
              <w:rPr>
                <w:szCs w:val="23"/>
              </w:rPr>
              <w:t>mají teoretické a praktické vědomosti o podstatě biologických, biochemických, biotechnologických a molekulárně biologických procesů.</w:t>
            </w:r>
            <w:r w:rsidR="00A60F75">
              <w:rPr>
                <w:szCs w:val="23"/>
              </w:rPr>
              <w:t xml:space="preserve"> </w:t>
            </w:r>
            <w:r w:rsidRPr="00934E41">
              <w:rPr>
                <w:szCs w:val="23"/>
              </w:rPr>
              <w:t>Ovládají techniky kultivace organizmů využívaných v biotechnologiích a přípravy biotechnologicky významných látek</w:t>
            </w:r>
            <w:r>
              <w:rPr>
                <w:szCs w:val="23"/>
              </w:rPr>
              <w:t xml:space="preserve"> a</w:t>
            </w:r>
            <w:r w:rsidRPr="00934E41">
              <w:rPr>
                <w:szCs w:val="23"/>
              </w:rPr>
              <w:t xml:space="preserve"> </w:t>
            </w:r>
            <w:r>
              <w:rPr>
                <w:szCs w:val="23"/>
              </w:rPr>
              <w:t xml:space="preserve">jsou tak schopni vhodně využívat mikrobiální kultury v tradičních i moderních biotechnologiích a mají rovněž hlubší znalosti </w:t>
            </w:r>
            <w:r w:rsidRPr="00655FF6">
              <w:rPr>
                <w:szCs w:val="23"/>
              </w:rPr>
              <w:t>z biotechnologické produkce potravinářských přídatných látek, enzymatických preparátů a také biosyntézy jednotlivých komponent doplňků stravy (například vitaminů)</w:t>
            </w:r>
            <w:r>
              <w:rPr>
                <w:szCs w:val="23"/>
              </w:rPr>
              <w:t xml:space="preserve">. </w:t>
            </w:r>
            <w:r w:rsidR="004B6A56">
              <w:rPr>
                <w:szCs w:val="23"/>
              </w:rPr>
              <w:t>Součástí kompetencí absolventů je i znalost aplikace enzym</w:t>
            </w:r>
            <w:r w:rsidR="0085302E">
              <w:rPr>
                <w:szCs w:val="23"/>
              </w:rPr>
              <w:t>atických preparátů, sledování a vyhodnocování tohoto procesu.</w:t>
            </w:r>
          </w:p>
          <w:p w14:paraId="474B4D71" w14:textId="6FE04FB2" w:rsidR="00933C8B" w:rsidRDefault="00933C8B" w:rsidP="00266943">
            <w:pPr>
              <w:spacing w:before="120" w:line="264" w:lineRule="auto"/>
              <w:jc w:val="both"/>
              <w:rPr>
                <w:szCs w:val="23"/>
              </w:rPr>
            </w:pPr>
            <w:r>
              <w:t xml:space="preserve">Absolventi mají rovněž znalosti z oblasti kvality, hygieny a řízení zdravotní nezávadnosti potravin a produktů biotechnologií, jsou schopni aplikovat postupy správné výrobní a hygienické praxe v jednotlivých biotechnologických provozech a/nebo provozech potravinového řetězce. </w:t>
            </w:r>
            <w:r>
              <w:rPr>
                <w:szCs w:val="23"/>
              </w:rPr>
              <w:t>J</w:t>
            </w:r>
            <w:r w:rsidRPr="00934E41">
              <w:rPr>
                <w:szCs w:val="23"/>
              </w:rPr>
              <w:t>sou schopni se orientovat v moderních biotechnologických metodách a postupech, které mohou prakticky uplatňovat při analýze biologického materiálu. V oblasti metod molekulární a buněčné biologie jsou schopni aplikovat metody izolace, charakterizace a klonov</w:t>
            </w:r>
            <w:r w:rsidR="00A60F75">
              <w:rPr>
                <w:szCs w:val="23"/>
              </w:rPr>
              <w:t>á</w:t>
            </w:r>
            <w:r w:rsidRPr="00934E41">
              <w:rPr>
                <w:szCs w:val="23"/>
              </w:rPr>
              <w:t xml:space="preserve">ní genů, rekombinantní DNA technologie, transformace mikroorganizmů apod. </w:t>
            </w:r>
          </w:p>
          <w:p w14:paraId="3A68F051" w14:textId="10B174AA" w:rsidR="00266943" w:rsidRDefault="00266943" w:rsidP="00A77991">
            <w:pPr>
              <w:spacing w:line="264" w:lineRule="auto"/>
              <w:jc w:val="both"/>
              <w:rPr>
                <w:szCs w:val="23"/>
              </w:rPr>
            </w:pPr>
          </w:p>
          <w:p w14:paraId="02D562B2" w14:textId="6B44E6EE" w:rsidR="00982E37" w:rsidRPr="00A1228E" w:rsidRDefault="00982E37" w:rsidP="00982E37">
            <w:pPr>
              <w:spacing w:after="60" w:line="264" w:lineRule="auto"/>
              <w:jc w:val="both"/>
              <w:rPr>
                <w:szCs w:val="23"/>
                <w:u w:val="single"/>
              </w:rPr>
            </w:pPr>
            <w:r w:rsidRPr="00A1228E">
              <w:rPr>
                <w:szCs w:val="23"/>
                <w:u w:val="single"/>
              </w:rPr>
              <w:t>Očekávané výsledky učení v rámci studijního programu</w:t>
            </w:r>
          </w:p>
          <w:p w14:paraId="5FF5BDE7" w14:textId="4DC9BE3C" w:rsidR="009B6365" w:rsidRPr="006A741A" w:rsidRDefault="00982E37" w:rsidP="00CF0AA7">
            <w:pPr>
              <w:spacing w:after="60" w:line="264" w:lineRule="auto"/>
              <w:rPr>
                <w:b/>
                <w:bCs/>
              </w:rPr>
            </w:pPr>
            <w:r w:rsidRPr="00A1228E">
              <w:rPr>
                <w:b/>
                <w:bCs/>
              </w:rPr>
              <w:t>Výstupní o</w:t>
            </w:r>
            <w:r w:rsidR="009B6365" w:rsidRPr="00A1228E">
              <w:rPr>
                <w:b/>
                <w:bCs/>
              </w:rPr>
              <w:t>dborné</w:t>
            </w:r>
            <w:r w:rsidR="009B6365" w:rsidRPr="00796CF0">
              <w:rPr>
                <w:b/>
                <w:bCs/>
              </w:rPr>
              <w:t xml:space="preserve"> znalosti</w:t>
            </w:r>
          </w:p>
          <w:p w14:paraId="7ED480EB" w14:textId="1D51A95E" w:rsidR="00AB4D2B" w:rsidRDefault="00AB4D2B" w:rsidP="00266943">
            <w:pPr>
              <w:spacing w:before="120" w:after="120" w:line="264" w:lineRule="auto"/>
              <w:jc w:val="both"/>
            </w:pPr>
            <w:r w:rsidRPr="00AB4D2B">
              <w:t>Ab</w:t>
            </w:r>
            <w:r>
              <w:t>solvent prokazuje odborné znalosti:</w:t>
            </w:r>
          </w:p>
          <w:p w14:paraId="5495766A" w14:textId="7C48B009" w:rsidR="00AB4D2B" w:rsidRPr="008F2803" w:rsidRDefault="00F146E1" w:rsidP="00E6629A">
            <w:pPr>
              <w:pStyle w:val="Odstavecseseznamem"/>
              <w:numPr>
                <w:ilvl w:val="0"/>
                <w:numId w:val="3"/>
              </w:numPr>
              <w:spacing w:line="264" w:lineRule="auto"/>
              <w:jc w:val="both"/>
            </w:pPr>
            <w:r w:rsidRPr="008F2803">
              <w:t>procesů využívaných v potravinářských biotechnologiích</w:t>
            </w:r>
            <w:r w:rsidR="00AA3B19" w:rsidRPr="008F2803">
              <w:t>,</w:t>
            </w:r>
            <w:r w:rsidR="00AB47CC" w:rsidRPr="008F2803">
              <w:t xml:space="preserve"> při výrobě</w:t>
            </w:r>
            <w:r w:rsidR="00293970" w:rsidRPr="008F2803">
              <w:t xml:space="preserve"> potravinářských přídatných látek</w:t>
            </w:r>
            <w:r w:rsidR="000079E7" w:rsidRPr="008F2803">
              <w:t>, enzymů, doplňků stravy (např. vitaminů)</w:t>
            </w:r>
            <w:r w:rsidR="0035116C" w:rsidRPr="008F2803">
              <w:t xml:space="preserve"> a dalších metabolitů,</w:t>
            </w:r>
          </w:p>
          <w:p w14:paraId="6171AC92" w14:textId="0B9643E5" w:rsidR="00D3692A" w:rsidRDefault="00B80BC2" w:rsidP="00E6629A">
            <w:pPr>
              <w:pStyle w:val="Odstavecseseznamem"/>
              <w:numPr>
                <w:ilvl w:val="0"/>
                <w:numId w:val="3"/>
              </w:numPr>
              <w:spacing w:line="264" w:lineRule="auto"/>
              <w:jc w:val="both"/>
            </w:pPr>
            <w:r w:rsidRPr="008F2803">
              <w:t>o mikroorganizmech</w:t>
            </w:r>
            <w:r>
              <w:t xml:space="preserve"> využívaných v biotechnologiích</w:t>
            </w:r>
            <w:r w:rsidR="00AA3B19">
              <w:t>,</w:t>
            </w:r>
            <w:r w:rsidR="0035116C">
              <w:t xml:space="preserve"> jejich činnosti</w:t>
            </w:r>
            <w:r w:rsidR="00DC5485">
              <w:t xml:space="preserve"> i faktorech, které je mohou ovlivňovat,</w:t>
            </w:r>
          </w:p>
          <w:p w14:paraId="6B13135D" w14:textId="75851658" w:rsidR="00211E47" w:rsidRPr="008F2803" w:rsidRDefault="003B267C" w:rsidP="00E6629A">
            <w:pPr>
              <w:pStyle w:val="Odstavecseseznamem"/>
              <w:numPr>
                <w:ilvl w:val="0"/>
                <w:numId w:val="3"/>
              </w:numPr>
              <w:spacing w:line="264" w:lineRule="auto"/>
              <w:jc w:val="both"/>
            </w:pPr>
            <w:r w:rsidRPr="008F2803">
              <w:lastRenderedPageBreak/>
              <w:t xml:space="preserve">mikrobiologické analýzy potravin, včetně metabolitů, toxinů a dalších produktů </w:t>
            </w:r>
            <w:r w:rsidR="00625692" w:rsidRPr="008F2803">
              <w:t>vzniklých činností mikroorganizmů,</w:t>
            </w:r>
          </w:p>
          <w:p w14:paraId="1E4B7CC5" w14:textId="4E529211" w:rsidR="00625692" w:rsidRPr="008F2803" w:rsidRDefault="00041080" w:rsidP="00E6629A">
            <w:pPr>
              <w:pStyle w:val="Odstavecseseznamem"/>
              <w:numPr>
                <w:ilvl w:val="0"/>
                <w:numId w:val="3"/>
              </w:numPr>
              <w:spacing w:line="264" w:lineRule="auto"/>
              <w:jc w:val="both"/>
            </w:pPr>
            <w:r w:rsidRPr="008F2803">
              <w:t>vhodných aplikací mikrobiálních kultur v tradičních i moderních biotechnologiích</w:t>
            </w:r>
            <w:r w:rsidR="0052041F" w:rsidRPr="008F2803">
              <w:t>,</w:t>
            </w:r>
          </w:p>
          <w:p w14:paraId="76221CC4" w14:textId="50BA65D3" w:rsidR="005F4E2D" w:rsidRPr="008F2803" w:rsidRDefault="005F4E2D" w:rsidP="00E6629A">
            <w:pPr>
              <w:pStyle w:val="Odstavecseseznamem"/>
              <w:numPr>
                <w:ilvl w:val="0"/>
                <w:numId w:val="3"/>
              </w:numPr>
              <w:spacing w:line="264" w:lineRule="auto"/>
              <w:jc w:val="both"/>
            </w:pPr>
            <w:r w:rsidRPr="008F2803">
              <w:t>o</w:t>
            </w:r>
            <w:r w:rsidR="00E55FED" w:rsidRPr="008F2803">
              <w:t xml:space="preserve"> mikroorganizmech způsobujících onemocnění z potravin (alimentární infekce a intoxikace)</w:t>
            </w:r>
            <w:r w:rsidR="00442231" w:rsidRPr="008F2803">
              <w:t>, mikrobiálních toxinech</w:t>
            </w:r>
            <w:r w:rsidR="002B2216" w:rsidRPr="008F2803">
              <w:t xml:space="preserve"> a také o rezistenci na antibiotika a další antimikrobní látky,</w:t>
            </w:r>
          </w:p>
          <w:p w14:paraId="08D3B60D" w14:textId="5415F01A" w:rsidR="006E7230" w:rsidRPr="008F2803" w:rsidRDefault="002E7BA4" w:rsidP="00E6629A">
            <w:pPr>
              <w:pStyle w:val="Odstavecseseznamem"/>
              <w:numPr>
                <w:ilvl w:val="0"/>
                <w:numId w:val="3"/>
              </w:numPr>
              <w:spacing w:line="264" w:lineRule="auto"/>
              <w:jc w:val="both"/>
            </w:pPr>
            <w:r w:rsidRPr="008F2803">
              <w:t>z oblasti rekombinantních technologií a přípravy geneticky modifikovaných organizmů</w:t>
            </w:r>
            <w:r w:rsidR="001F185D" w:rsidRPr="008F2803">
              <w:t>,</w:t>
            </w:r>
          </w:p>
          <w:p w14:paraId="77D9F66D" w14:textId="68A8F3C7" w:rsidR="001F185D" w:rsidRPr="008F2803" w:rsidRDefault="00643420" w:rsidP="00E6629A">
            <w:pPr>
              <w:pStyle w:val="Odstavecseseznamem"/>
              <w:numPr>
                <w:ilvl w:val="0"/>
                <w:numId w:val="3"/>
              </w:numPr>
              <w:spacing w:line="264" w:lineRule="auto"/>
              <w:jc w:val="both"/>
            </w:pPr>
            <w:r w:rsidRPr="008F2803">
              <w:t>o</w:t>
            </w:r>
            <w:r w:rsidR="00360ACF" w:rsidRPr="008F2803">
              <w:t xml:space="preserve"> využití biotechnologických postupů při zpracování vedlejších </w:t>
            </w:r>
            <w:proofErr w:type="spellStart"/>
            <w:r w:rsidR="00360ACF" w:rsidRPr="008F2803">
              <w:t>potravinářkých</w:t>
            </w:r>
            <w:proofErr w:type="spellEnd"/>
            <w:r w:rsidR="00360ACF" w:rsidRPr="008F2803">
              <w:t xml:space="preserve"> </w:t>
            </w:r>
            <w:r w:rsidR="00945CFA" w:rsidRPr="008F2803">
              <w:t>produktů a čištění odpadních vod z potravinářství,</w:t>
            </w:r>
          </w:p>
          <w:p w14:paraId="4DBD2F3F" w14:textId="349D0D6F" w:rsidR="001F2842" w:rsidRDefault="00866937" w:rsidP="00E6629A">
            <w:pPr>
              <w:pStyle w:val="Odstavecseseznamem"/>
              <w:numPr>
                <w:ilvl w:val="0"/>
                <w:numId w:val="3"/>
              </w:numPr>
              <w:spacing w:line="264" w:lineRule="auto"/>
              <w:jc w:val="both"/>
            </w:pPr>
            <w:r w:rsidRPr="008F2803">
              <w:t xml:space="preserve">legislativních předpisů </w:t>
            </w:r>
            <w:proofErr w:type="spellStart"/>
            <w:r w:rsidRPr="008F2803">
              <w:t>souvisejích</w:t>
            </w:r>
            <w:proofErr w:type="spellEnd"/>
            <w:r>
              <w:t xml:space="preserve"> </w:t>
            </w:r>
            <w:r w:rsidR="00AA3AB5">
              <w:t xml:space="preserve">s </w:t>
            </w:r>
            <w:r w:rsidR="001F2842">
              <w:t>využíváním</w:t>
            </w:r>
            <w:r w:rsidR="00AA3AB5">
              <w:t xml:space="preserve"> geneticky modifikovaných organizmů</w:t>
            </w:r>
            <w:r w:rsidR="001F2842">
              <w:t>, mikrobiálních kultur i produktů biotechnologií</w:t>
            </w:r>
            <w:r w:rsidR="008047AE">
              <w:t>.</w:t>
            </w:r>
          </w:p>
          <w:p w14:paraId="5CA95112" w14:textId="5216BF7E" w:rsidR="00945CFA" w:rsidRPr="00AB4D2B" w:rsidRDefault="00AA3AB5" w:rsidP="00266943">
            <w:pPr>
              <w:spacing w:before="60" w:after="60" w:line="264" w:lineRule="auto"/>
            </w:pPr>
            <w:r>
              <w:t xml:space="preserve"> </w:t>
            </w:r>
          </w:p>
          <w:p w14:paraId="04604C68" w14:textId="0BF6C98D" w:rsidR="009B6365" w:rsidRPr="006A741A" w:rsidRDefault="00982E37" w:rsidP="00CF0AA7">
            <w:pPr>
              <w:spacing w:after="60" w:line="264" w:lineRule="auto"/>
              <w:jc w:val="both"/>
              <w:rPr>
                <w:b/>
                <w:bCs/>
              </w:rPr>
            </w:pPr>
            <w:r w:rsidRPr="00A1228E">
              <w:rPr>
                <w:b/>
                <w:bCs/>
              </w:rPr>
              <w:t>Výstupní o</w:t>
            </w:r>
            <w:r w:rsidR="009B6365" w:rsidRPr="00A1228E">
              <w:rPr>
                <w:b/>
                <w:bCs/>
              </w:rPr>
              <w:t>dborn</w:t>
            </w:r>
            <w:r w:rsidR="00885CE7" w:rsidRPr="00A1228E">
              <w:rPr>
                <w:b/>
                <w:bCs/>
              </w:rPr>
              <w:t>é</w:t>
            </w:r>
            <w:r w:rsidR="00885CE7" w:rsidRPr="00796CF0">
              <w:rPr>
                <w:b/>
                <w:bCs/>
              </w:rPr>
              <w:t xml:space="preserve"> </w:t>
            </w:r>
            <w:r w:rsidR="009B6365" w:rsidRPr="00796CF0">
              <w:rPr>
                <w:b/>
                <w:bCs/>
              </w:rPr>
              <w:t>dovednosti</w:t>
            </w:r>
          </w:p>
          <w:p w14:paraId="3AE2E290" w14:textId="6C7AFABD" w:rsidR="004B7588" w:rsidRDefault="004B7588" w:rsidP="00266943">
            <w:pPr>
              <w:spacing w:before="120" w:after="120" w:line="264" w:lineRule="auto"/>
              <w:jc w:val="both"/>
            </w:pPr>
            <w:r w:rsidRPr="004B7588">
              <w:t>A</w:t>
            </w:r>
            <w:r>
              <w:t>bsolvent disponuje odbornými dovednostmi:</w:t>
            </w:r>
          </w:p>
          <w:p w14:paraId="15412948" w14:textId="081923A2" w:rsidR="004B7588" w:rsidRPr="008F2803" w:rsidRDefault="00FA737D" w:rsidP="00E6629A">
            <w:pPr>
              <w:pStyle w:val="Odstavecseseznamem"/>
              <w:numPr>
                <w:ilvl w:val="0"/>
                <w:numId w:val="4"/>
              </w:numPr>
              <w:spacing w:line="264" w:lineRule="auto"/>
              <w:jc w:val="both"/>
            </w:pPr>
            <w:r w:rsidRPr="008F2803">
              <w:t>vyb</w:t>
            </w:r>
            <w:r w:rsidR="000407AC" w:rsidRPr="008F2803">
              <w:t>rat</w:t>
            </w:r>
            <w:r w:rsidRPr="008F2803">
              <w:t xml:space="preserve"> vhodný </w:t>
            </w:r>
            <w:r w:rsidR="00D744B4" w:rsidRPr="008F2803">
              <w:t xml:space="preserve">biotechnologický výrobní postup </w:t>
            </w:r>
            <w:r w:rsidR="00C362B8" w:rsidRPr="008F2803">
              <w:t xml:space="preserve">na základě </w:t>
            </w:r>
            <w:r w:rsidR="00C649F5" w:rsidRPr="008F2803">
              <w:t xml:space="preserve">technologických, </w:t>
            </w:r>
            <w:r w:rsidR="00C362B8" w:rsidRPr="008F2803">
              <w:t>nutričních, funkčních</w:t>
            </w:r>
            <w:r w:rsidR="00C649F5" w:rsidRPr="008F2803">
              <w:t>, ekologických i ekonomických hledisek produktu,</w:t>
            </w:r>
          </w:p>
          <w:p w14:paraId="6A6AF830" w14:textId="4778BC31" w:rsidR="00F02F41" w:rsidRPr="008F2803" w:rsidRDefault="000D6C31" w:rsidP="00E6629A">
            <w:pPr>
              <w:pStyle w:val="Odstavecseseznamem"/>
              <w:numPr>
                <w:ilvl w:val="0"/>
                <w:numId w:val="4"/>
              </w:numPr>
              <w:spacing w:line="264" w:lineRule="auto"/>
              <w:jc w:val="both"/>
            </w:pPr>
            <w:r w:rsidRPr="008F2803">
              <w:t>analyz</w:t>
            </w:r>
            <w:r w:rsidR="000407AC" w:rsidRPr="008F2803">
              <w:t>ovat</w:t>
            </w:r>
            <w:r w:rsidRPr="008F2803">
              <w:t xml:space="preserve"> proces výroby</w:t>
            </w:r>
            <w:r w:rsidR="000407AC" w:rsidRPr="008F2803">
              <w:t xml:space="preserve"> fermentovaných </w:t>
            </w:r>
            <w:r w:rsidR="00897BE7" w:rsidRPr="008F2803">
              <w:t xml:space="preserve">a/nebo funkčních </w:t>
            </w:r>
            <w:r w:rsidR="000407AC" w:rsidRPr="008F2803">
              <w:t>potravin</w:t>
            </w:r>
            <w:r w:rsidR="00897BE7" w:rsidRPr="008F2803">
              <w:t>,</w:t>
            </w:r>
            <w:r w:rsidR="000407AC" w:rsidRPr="008F2803">
              <w:t xml:space="preserve"> nápojů</w:t>
            </w:r>
            <w:r w:rsidR="00897BE7" w:rsidRPr="008F2803">
              <w:t xml:space="preserve"> a </w:t>
            </w:r>
            <w:proofErr w:type="spellStart"/>
            <w:r w:rsidR="00897BE7" w:rsidRPr="008F2803">
              <w:t>nutraceutik</w:t>
            </w:r>
            <w:proofErr w:type="spellEnd"/>
            <w:r w:rsidR="000407AC" w:rsidRPr="008F2803">
              <w:t>, metabolitů (produktů) mikroorganizmů a dalších produktů biotechnologií</w:t>
            </w:r>
            <w:r w:rsidRPr="008F2803">
              <w:t xml:space="preserve">, </w:t>
            </w:r>
          </w:p>
          <w:p w14:paraId="154DE409" w14:textId="25306610" w:rsidR="00B03F16" w:rsidRPr="008F2803" w:rsidRDefault="00B03F16" w:rsidP="00E6629A">
            <w:pPr>
              <w:pStyle w:val="Odstavecseseznamem"/>
              <w:numPr>
                <w:ilvl w:val="0"/>
                <w:numId w:val="4"/>
              </w:numPr>
              <w:spacing w:line="264" w:lineRule="auto"/>
              <w:jc w:val="both"/>
            </w:pPr>
            <w:r w:rsidRPr="008F2803">
              <w:t>plán</w:t>
            </w:r>
            <w:r w:rsidR="000407AC" w:rsidRPr="008F2803">
              <w:t>ovat</w:t>
            </w:r>
            <w:r w:rsidRPr="008F2803">
              <w:t xml:space="preserve"> </w:t>
            </w:r>
            <w:r w:rsidR="00A14D64" w:rsidRPr="008F2803">
              <w:t>a řeš</w:t>
            </w:r>
            <w:r w:rsidR="000407AC" w:rsidRPr="008F2803">
              <w:t>it</w:t>
            </w:r>
            <w:r w:rsidR="00A14D64" w:rsidRPr="008F2803">
              <w:t xml:space="preserve"> </w:t>
            </w:r>
            <w:r w:rsidR="00642176" w:rsidRPr="008F2803">
              <w:t>postup výroby vybraných produktů biotechnologií</w:t>
            </w:r>
            <w:r w:rsidR="009C3F26" w:rsidRPr="008F2803">
              <w:t xml:space="preserve"> s ohledem </w:t>
            </w:r>
            <w:r w:rsidR="003541B8">
              <w:t xml:space="preserve">na </w:t>
            </w:r>
            <w:r w:rsidR="00514E72" w:rsidRPr="008F2803">
              <w:t>výtěžnost produktu</w:t>
            </w:r>
            <w:r w:rsidR="00642176" w:rsidRPr="008F2803">
              <w:t xml:space="preserve">, </w:t>
            </w:r>
          </w:p>
          <w:p w14:paraId="662151E2" w14:textId="63E568EE" w:rsidR="00CE6FA3" w:rsidRPr="008F2803" w:rsidRDefault="00FE5E6E" w:rsidP="00E6629A">
            <w:pPr>
              <w:pStyle w:val="Odstavecseseznamem"/>
              <w:numPr>
                <w:ilvl w:val="0"/>
                <w:numId w:val="4"/>
              </w:numPr>
              <w:spacing w:line="264" w:lineRule="auto"/>
              <w:jc w:val="both"/>
            </w:pPr>
            <w:r w:rsidRPr="008F2803">
              <w:t>využív</w:t>
            </w:r>
            <w:r w:rsidR="000407AC" w:rsidRPr="008F2803">
              <w:t>at</w:t>
            </w:r>
            <w:r w:rsidRPr="008F2803">
              <w:t xml:space="preserve"> moderní instrumentální metody </w:t>
            </w:r>
            <w:r w:rsidR="003A04C6" w:rsidRPr="008F2803">
              <w:t>pro mikrobiologické, fyzikálně-chemické i senzorické hodnocení produktů biotechnologií,</w:t>
            </w:r>
          </w:p>
          <w:p w14:paraId="670B705F" w14:textId="0434343E" w:rsidR="0034668B" w:rsidRPr="008F2803" w:rsidRDefault="000716FE" w:rsidP="00E6629A">
            <w:pPr>
              <w:pStyle w:val="Odstavecseseznamem"/>
              <w:numPr>
                <w:ilvl w:val="0"/>
                <w:numId w:val="4"/>
              </w:numPr>
              <w:spacing w:line="264" w:lineRule="auto"/>
              <w:jc w:val="both"/>
            </w:pPr>
            <w:r w:rsidRPr="008F2803">
              <w:t>identifik</w:t>
            </w:r>
            <w:r w:rsidR="000407AC" w:rsidRPr="008F2803">
              <w:t>ovat</w:t>
            </w:r>
            <w:r w:rsidRPr="008F2803">
              <w:t xml:space="preserve"> a navrh</w:t>
            </w:r>
            <w:r w:rsidR="000407AC" w:rsidRPr="008F2803">
              <w:t>ovat</w:t>
            </w:r>
            <w:r w:rsidRPr="008F2803">
              <w:t xml:space="preserve"> vhodné metody </w:t>
            </w:r>
            <w:r w:rsidR="00BA45D5" w:rsidRPr="008F2803">
              <w:t>pro analýzu produktů biotechnologií,</w:t>
            </w:r>
          </w:p>
          <w:p w14:paraId="03AE65D2" w14:textId="18560264" w:rsidR="00BA45D5" w:rsidRDefault="00BA45D5" w:rsidP="00E6629A">
            <w:pPr>
              <w:pStyle w:val="Odstavecseseznamem"/>
              <w:numPr>
                <w:ilvl w:val="0"/>
                <w:numId w:val="4"/>
              </w:numPr>
              <w:spacing w:line="264" w:lineRule="auto"/>
              <w:jc w:val="both"/>
            </w:pPr>
            <w:r w:rsidRPr="008F2803">
              <w:t>identifik</w:t>
            </w:r>
            <w:r w:rsidR="000407AC" w:rsidRPr="008F2803">
              <w:t>ovat</w:t>
            </w:r>
            <w:r w:rsidRPr="008F2803">
              <w:t xml:space="preserve"> a navrh</w:t>
            </w:r>
            <w:r w:rsidR="000407AC" w:rsidRPr="008F2803">
              <w:t>ovat</w:t>
            </w:r>
            <w:r w:rsidRPr="008F2803">
              <w:t xml:space="preserve"> vhodné</w:t>
            </w:r>
            <w:r>
              <w:t xml:space="preserve"> metody pro testování </w:t>
            </w:r>
            <w:r w:rsidR="00717FF5">
              <w:t xml:space="preserve">(mikro)organizmů využívaných v </w:t>
            </w:r>
            <w:r w:rsidR="00897BE7">
              <w:t xml:space="preserve">potravinářství a dalších </w:t>
            </w:r>
            <w:r w:rsidR="00717FF5">
              <w:t xml:space="preserve">biotechnologických procesech, </w:t>
            </w:r>
          </w:p>
          <w:p w14:paraId="0B43183F" w14:textId="344B0519" w:rsidR="00673BB6" w:rsidRDefault="00673BB6" w:rsidP="00E6629A">
            <w:pPr>
              <w:pStyle w:val="Odstavecseseznamem"/>
              <w:numPr>
                <w:ilvl w:val="0"/>
                <w:numId w:val="4"/>
              </w:numPr>
              <w:spacing w:line="264" w:lineRule="auto"/>
              <w:jc w:val="both"/>
            </w:pPr>
            <w:r w:rsidRPr="00673BB6">
              <w:t>kriticky pos</w:t>
            </w:r>
            <w:r>
              <w:t>uz</w:t>
            </w:r>
            <w:r w:rsidR="00DA5418">
              <w:t>ovat</w:t>
            </w:r>
            <w:r w:rsidRPr="00673BB6">
              <w:t>, interpret</w:t>
            </w:r>
            <w:r w:rsidR="00DA5418">
              <w:t>ovat</w:t>
            </w:r>
            <w:r w:rsidRPr="00673BB6">
              <w:t xml:space="preserve"> a vyvo</w:t>
            </w:r>
            <w:r>
              <w:t>z</w:t>
            </w:r>
            <w:r w:rsidR="00DA5418">
              <w:t>ovat</w:t>
            </w:r>
            <w:r w:rsidRPr="00673BB6">
              <w:t xml:space="preserve"> závěry výsledků analýz</w:t>
            </w:r>
            <w:r w:rsidR="00AB0672">
              <w:t xml:space="preserve"> testovaných mikroorganizmů využívaných pro</w:t>
            </w:r>
            <w:r w:rsidR="00DA5418">
              <w:t xml:space="preserve"> výrobu fermentovaných potravin </w:t>
            </w:r>
            <w:r w:rsidR="00897BE7">
              <w:t xml:space="preserve">/nebo funkčních potravin, nápojů a </w:t>
            </w:r>
            <w:proofErr w:type="spellStart"/>
            <w:r w:rsidR="00897BE7">
              <w:t>nutraceutik</w:t>
            </w:r>
            <w:proofErr w:type="spellEnd"/>
            <w:r w:rsidR="00897BE7">
              <w:t xml:space="preserve"> </w:t>
            </w:r>
            <w:r w:rsidR="00DA5418">
              <w:t>a</w:t>
            </w:r>
            <w:r w:rsidR="00897BE7">
              <w:t xml:space="preserve"> pro</w:t>
            </w:r>
            <w:r w:rsidR="00DA5418">
              <w:t xml:space="preserve"> další</w:t>
            </w:r>
            <w:r w:rsidR="00AB0672">
              <w:t xml:space="preserve"> biotechnologické aplikace,</w:t>
            </w:r>
          </w:p>
          <w:p w14:paraId="4EAE5E93" w14:textId="3D0F5DB5" w:rsidR="000D6C31" w:rsidRDefault="00061084" w:rsidP="00E6629A">
            <w:pPr>
              <w:pStyle w:val="Odstavecseseznamem"/>
              <w:numPr>
                <w:ilvl w:val="0"/>
                <w:numId w:val="4"/>
              </w:numPr>
              <w:spacing w:line="264" w:lineRule="auto"/>
              <w:jc w:val="both"/>
            </w:pPr>
            <w:r>
              <w:t>prakticky využív</w:t>
            </w:r>
            <w:r w:rsidR="00DA5418">
              <w:t>at</w:t>
            </w:r>
            <w:r>
              <w:t xml:space="preserve"> dostupné normy a legislativní nástroje </w:t>
            </w:r>
            <w:r w:rsidR="00C42758">
              <w:t xml:space="preserve">pro </w:t>
            </w:r>
            <w:r w:rsidR="00160D29">
              <w:t>produkty biotechnologií</w:t>
            </w:r>
            <w:r w:rsidR="00C42758">
              <w:t xml:space="preserve"> a </w:t>
            </w:r>
            <w:r w:rsidR="00052E60">
              <w:t>nástroje pro naklád</w:t>
            </w:r>
            <w:r w:rsidR="00864E4D">
              <w:t>á</w:t>
            </w:r>
            <w:r w:rsidR="00052E60">
              <w:t>ní s</w:t>
            </w:r>
            <w:r w:rsidR="00C42758">
              <w:t xml:space="preserve"> geneticky modifikovaný</w:t>
            </w:r>
            <w:r w:rsidR="00052E60">
              <w:t>mi</w:t>
            </w:r>
            <w:r w:rsidR="00C42758">
              <w:t xml:space="preserve"> organizm</w:t>
            </w:r>
            <w:r w:rsidR="00052E60">
              <w:t>y</w:t>
            </w:r>
            <w:r w:rsidR="00A54AB7">
              <w:t>,</w:t>
            </w:r>
          </w:p>
          <w:p w14:paraId="2C181331" w14:textId="146086FF" w:rsidR="00A54AB7" w:rsidRDefault="00A54AB7" w:rsidP="00E6629A">
            <w:pPr>
              <w:pStyle w:val="Odstavecseseznamem"/>
              <w:numPr>
                <w:ilvl w:val="0"/>
                <w:numId w:val="4"/>
              </w:numPr>
              <w:spacing w:line="264" w:lineRule="auto"/>
              <w:jc w:val="both"/>
            </w:pPr>
            <w:r>
              <w:t>využ</w:t>
            </w:r>
            <w:r w:rsidR="00361FED">
              <w:t>í</w:t>
            </w:r>
            <w:r>
              <w:t>v</w:t>
            </w:r>
            <w:r w:rsidR="00DA5418">
              <w:t>at</w:t>
            </w:r>
            <w:r>
              <w:t xml:space="preserve"> pokročilé statist</w:t>
            </w:r>
            <w:r w:rsidR="00361FED">
              <w:t>ic</w:t>
            </w:r>
            <w:r>
              <w:t xml:space="preserve">ké metody hodnocení </w:t>
            </w:r>
            <w:r w:rsidR="008047AE">
              <w:t>mikrobiologické analýzy</w:t>
            </w:r>
            <w:r w:rsidR="00DA5418">
              <w:t xml:space="preserve"> potravin a biotechnologických</w:t>
            </w:r>
            <w:r w:rsidR="008047AE">
              <w:t xml:space="preserve"> produkt</w:t>
            </w:r>
            <w:r w:rsidR="00DA5418">
              <w:t>ů</w:t>
            </w:r>
            <w:r w:rsidR="00052E60">
              <w:t>,</w:t>
            </w:r>
          </w:p>
          <w:p w14:paraId="4E7D7516" w14:textId="56279C28" w:rsidR="00052E60" w:rsidRDefault="00C5583D" w:rsidP="00E6629A">
            <w:pPr>
              <w:pStyle w:val="Odstavecseseznamem"/>
              <w:numPr>
                <w:ilvl w:val="0"/>
                <w:numId w:val="4"/>
              </w:numPr>
              <w:spacing w:line="264" w:lineRule="auto"/>
              <w:jc w:val="both"/>
            </w:pPr>
            <w:r w:rsidRPr="00C5583D">
              <w:t>aktivně využív</w:t>
            </w:r>
            <w:r w:rsidR="00DA5418">
              <w:t>at</w:t>
            </w:r>
            <w:r w:rsidRPr="00C5583D">
              <w:t xml:space="preserve"> odbornou cizojazyčnou literaturu jako zdroj informací pro svou práci</w:t>
            </w:r>
            <w:r>
              <w:t>.</w:t>
            </w:r>
          </w:p>
          <w:p w14:paraId="45E3A434" w14:textId="77777777" w:rsidR="00AB0672" w:rsidRPr="004B7588" w:rsidRDefault="00AB0672" w:rsidP="00266943">
            <w:pPr>
              <w:spacing w:before="60" w:after="60" w:line="264" w:lineRule="auto"/>
              <w:jc w:val="both"/>
            </w:pPr>
          </w:p>
          <w:p w14:paraId="29465F85" w14:textId="2546CCF5" w:rsidR="009B6365" w:rsidRDefault="00982E37" w:rsidP="00CF0AA7">
            <w:pPr>
              <w:spacing w:after="60" w:line="264" w:lineRule="auto"/>
              <w:jc w:val="both"/>
              <w:rPr>
                <w:b/>
                <w:bCs/>
              </w:rPr>
            </w:pPr>
            <w:r w:rsidRPr="00A1228E">
              <w:rPr>
                <w:b/>
                <w:bCs/>
              </w:rPr>
              <w:t>Výstupní o</w:t>
            </w:r>
            <w:r w:rsidR="009B6365" w:rsidRPr="00A1228E">
              <w:rPr>
                <w:b/>
                <w:bCs/>
              </w:rPr>
              <w:t>becné</w:t>
            </w:r>
            <w:r w:rsidR="009B6365" w:rsidRPr="00796CF0">
              <w:rPr>
                <w:b/>
                <w:bCs/>
              </w:rPr>
              <w:t xml:space="preserve"> způsobilosti</w:t>
            </w:r>
          </w:p>
          <w:p w14:paraId="23116E7F" w14:textId="0FF2EC01" w:rsidR="00AB0672" w:rsidRDefault="00AB0672" w:rsidP="00266943">
            <w:pPr>
              <w:spacing w:before="120" w:after="120" w:line="264" w:lineRule="auto"/>
              <w:jc w:val="both"/>
            </w:pPr>
            <w:r>
              <w:t>Absol</w:t>
            </w:r>
            <w:r w:rsidR="00B638E8">
              <w:t>v</w:t>
            </w:r>
            <w:r>
              <w:t>ent získá obecné způsobilosti:</w:t>
            </w:r>
          </w:p>
          <w:p w14:paraId="5BB9315F" w14:textId="671C2CDE" w:rsidR="00AB0672" w:rsidRDefault="009706EB" w:rsidP="00E6629A">
            <w:pPr>
              <w:pStyle w:val="Odstavecseseznamem"/>
              <w:numPr>
                <w:ilvl w:val="0"/>
                <w:numId w:val="5"/>
              </w:numPr>
              <w:spacing w:line="264" w:lineRule="auto"/>
              <w:jc w:val="both"/>
            </w:pPr>
            <w:r w:rsidRPr="009706EB">
              <w:t>srozumitelně a přesvědčivě sdělit odborníkům i širší veřejnosti vlastní odborné názory,</w:t>
            </w:r>
          </w:p>
          <w:p w14:paraId="0B56E855" w14:textId="77777777" w:rsidR="00B603A8" w:rsidRDefault="00B603A8" w:rsidP="00E6629A">
            <w:pPr>
              <w:pStyle w:val="Odstavecseseznamem"/>
              <w:numPr>
                <w:ilvl w:val="0"/>
                <w:numId w:val="5"/>
              </w:numPr>
              <w:spacing w:line="264" w:lineRule="auto"/>
              <w:jc w:val="both"/>
            </w:pPr>
            <w:r w:rsidRPr="002F59AC">
              <w:t xml:space="preserve">dle vyvíjejících se souvislostí a dostupných zdrojů vymezit zadání pro odborné činnosti, koordinovat je a nést konečnou odpovědnost za jejich </w:t>
            </w:r>
            <w:r>
              <w:t xml:space="preserve">výsledné produkty, </w:t>
            </w:r>
          </w:p>
          <w:p w14:paraId="074518D2" w14:textId="2D794EEA" w:rsidR="009706EB" w:rsidRDefault="003451AE" w:rsidP="00E6629A">
            <w:pPr>
              <w:pStyle w:val="Odstavecseseznamem"/>
              <w:numPr>
                <w:ilvl w:val="0"/>
                <w:numId w:val="5"/>
              </w:numPr>
              <w:spacing w:line="264" w:lineRule="auto"/>
              <w:jc w:val="both"/>
            </w:pPr>
            <w:r w:rsidRPr="003451AE">
              <w:t>plánovat, podporovat a řídit s využitím teoretických poznatků oboru získávání dalších odborných znalostí, dovedností a způsobilostí ostatních členů týmu,</w:t>
            </w:r>
          </w:p>
          <w:p w14:paraId="3A54320C" w14:textId="5FB01A9B" w:rsidR="00393258" w:rsidRDefault="00393258" w:rsidP="00E6629A">
            <w:pPr>
              <w:pStyle w:val="Odstavecseseznamem"/>
              <w:numPr>
                <w:ilvl w:val="0"/>
                <w:numId w:val="5"/>
              </w:numPr>
              <w:spacing w:line="264" w:lineRule="auto"/>
              <w:jc w:val="both"/>
            </w:pPr>
            <w:r w:rsidRPr="00393258">
              <w:t>používat své odborné znalosti, odborné dovednosti a obecné způsobilosti alespoň v jednom cizím jazyce na úrovni B2 s příslušnou oborovou odborností</w:t>
            </w:r>
            <w:r>
              <w:t>,</w:t>
            </w:r>
          </w:p>
          <w:p w14:paraId="5D924F08" w14:textId="31FFFD9B" w:rsidR="00E63230" w:rsidRDefault="00276A21" w:rsidP="00E6629A">
            <w:pPr>
              <w:pStyle w:val="Odstavecseseznamem"/>
              <w:numPr>
                <w:ilvl w:val="0"/>
                <w:numId w:val="5"/>
              </w:numPr>
              <w:spacing w:after="120" w:line="264" w:lineRule="auto"/>
              <w:ind w:left="714" w:hanging="357"/>
              <w:jc w:val="both"/>
            </w:pPr>
            <w:r w:rsidRPr="00276A21">
              <w:t>samostatně a odpovědně se rozhodovat v nových nebo měnících se souvislostech nebo v zásadně se vyvíjejícím prostředí s přihlédnutím k širším socioekonomickým důsledkům</w:t>
            </w:r>
            <w:r>
              <w:t>.</w:t>
            </w:r>
          </w:p>
        </w:tc>
      </w:tr>
      <w:tr w:rsidR="00933C8B" w14:paraId="13F97E7C" w14:textId="77777777" w:rsidTr="009F1539">
        <w:trPr>
          <w:gridBefore w:val="1"/>
          <w:gridAfter w:val="2"/>
          <w:wBefore w:w="417" w:type="dxa"/>
          <w:wAfter w:w="250" w:type="dxa"/>
          <w:trHeight w:val="187"/>
        </w:trPr>
        <w:tc>
          <w:tcPr>
            <w:tcW w:w="9622" w:type="dxa"/>
            <w:gridSpan w:val="14"/>
            <w:shd w:val="clear" w:color="auto" w:fill="F7CAAC"/>
          </w:tcPr>
          <w:p w14:paraId="77019D39" w14:textId="77777777" w:rsidR="00933C8B" w:rsidRPr="00F022CE" w:rsidRDefault="00933C8B" w:rsidP="006E1406">
            <w:pPr>
              <w:jc w:val="both"/>
              <w:rPr>
                <w:b/>
                <w:bCs/>
              </w:rPr>
            </w:pPr>
            <w:r w:rsidRPr="00F022CE">
              <w:rPr>
                <w:b/>
                <w:bCs/>
              </w:rPr>
              <w:lastRenderedPageBreak/>
              <w:t>Předpokládaná uplatnitelnost absolventů na trhu práce</w:t>
            </w:r>
          </w:p>
        </w:tc>
      </w:tr>
      <w:tr w:rsidR="00933C8B" w14:paraId="7C2C46F4" w14:textId="77777777" w:rsidTr="009F1539">
        <w:trPr>
          <w:gridBefore w:val="1"/>
          <w:gridAfter w:val="2"/>
          <w:wBefore w:w="417" w:type="dxa"/>
          <w:wAfter w:w="250" w:type="dxa"/>
          <w:trHeight w:val="500"/>
        </w:trPr>
        <w:tc>
          <w:tcPr>
            <w:tcW w:w="9622" w:type="dxa"/>
            <w:gridSpan w:val="14"/>
            <w:shd w:val="clear" w:color="auto" w:fill="FFFFFF"/>
          </w:tcPr>
          <w:p w14:paraId="2BA620C6" w14:textId="0D1B87F0" w:rsidR="00943CCF" w:rsidRDefault="00D134B1" w:rsidP="00266943">
            <w:pPr>
              <w:spacing w:before="120" w:after="120" w:line="264" w:lineRule="auto"/>
              <w:jc w:val="both"/>
              <w:rPr>
                <w:szCs w:val="23"/>
              </w:rPr>
            </w:pPr>
            <w:r>
              <w:rPr>
                <w:szCs w:val="23"/>
              </w:rPr>
              <w:t>U absolventů se předpokládá uplatnitelnost na pozicích spojených s plánováním, realizací a řízením výroby</w:t>
            </w:r>
            <w:r w:rsidR="00933C8B">
              <w:rPr>
                <w:szCs w:val="23"/>
              </w:rPr>
              <w:t xml:space="preserve"> v </w:t>
            </w:r>
            <w:r w:rsidR="00031A9D">
              <w:rPr>
                <w:szCs w:val="23"/>
              </w:rPr>
              <w:t>podnicích zaměřených</w:t>
            </w:r>
            <w:r w:rsidR="00933C8B">
              <w:rPr>
                <w:szCs w:val="23"/>
              </w:rPr>
              <w:t xml:space="preserve"> </w:t>
            </w:r>
            <w:r w:rsidR="00031A9D">
              <w:rPr>
                <w:szCs w:val="23"/>
              </w:rPr>
              <w:t xml:space="preserve">na </w:t>
            </w:r>
            <w:r w:rsidR="00933C8B">
              <w:rPr>
                <w:szCs w:val="23"/>
              </w:rPr>
              <w:t>potravinářsk</w:t>
            </w:r>
            <w:r w:rsidR="00031A9D">
              <w:rPr>
                <w:szCs w:val="23"/>
              </w:rPr>
              <w:t>é</w:t>
            </w:r>
            <w:r w:rsidR="00933C8B">
              <w:rPr>
                <w:szCs w:val="23"/>
              </w:rPr>
              <w:t xml:space="preserve"> a další</w:t>
            </w:r>
            <w:r w:rsidR="00933C8B" w:rsidRPr="00934E41">
              <w:rPr>
                <w:szCs w:val="23"/>
              </w:rPr>
              <w:t xml:space="preserve"> biotechnologi</w:t>
            </w:r>
            <w:r w:rsidR="00031A9D">
              <w:rPr>
                <w:szCs w:val="23"/>
              </w:rPr>
              <w:t>e</w:t>
            </w:r>
            <w:r w:rsidR="00933C8B" w:rsidRPr="00934E41">
              <w:rPr>
                <w:szCs w:val="23"/>
              </w:rPr>
              <w:t>. Praktické uplatnění mohou nalézt především</w:t>
            </w:r>
            <w:r w:rsidR="00933C8B">
              <w:rPr>
                <w:szCs w:val="23"/>
              </w:rPr>
              <w:t xml:space="preserve"> </w:t>
            </w:r>
            <w:r w:rsidR="001C0B03">
              <w:rPr>
                <w:szCs w:val="23"/>
              </w:rPr>
              <w:t xml:space="preserve">jako technologové nebo vedoucí výroby v potravinářských </w:t>
            </w:r>
            <w:r w:rsidR="00933C8B" w:rsidRPr="00934E41">
              <w:rPr>
                <w:szCs w:val="23"/>
              </w:rPr>
              <w:t>podni</w:t>
            </w:r>
            <w:r w:rsidR="00933C8B">
              <w:rPr>
                <w:szCs w:val="23"/>
              </w:rPr>
              <w:t>cích</w:t>
            </w:r>
            <w:r w:rsidR="006643C6">
              <w:rPr>
                <w:szCs w:val="23"/>
              </w:rPr>
              <w:t xml:space="preserve"> zaměřených na biotechnologické procesy</w:t>
            </w:r>
            <w:r w:rsidR="001C0B03">
              <w:rPr>
                <w:szCs w:val="23"/>
              </w:rPr>
              <w:t xml:space="preserve"> (např. pivovary, vinařství, producenti čistých potravinářských kultur, mlékárenské podniky a další). Další uplatnění mohou nalézt v laboratořích,</w:t>
            </w:r>
            <w:r w:rsidR="00933C8B" w:rsidRPr="00934E41">
              <w:rPr>
                <w:szCs w:val="23"/>
              </w:rPr>
              <w:t xml:space="preserve"> v</w:t>
            </w:r>
            <w:r w:rsidR="0085302E">
              <w:rPr>
                <w:szCs w:val="23"/>
              </w:rPr>
              <w:t> </w:t>
            </w:r>
            <w:r w:rsidR="00933C8B" w:rsidRPr="00934E41">
              <w:rPr>
                <w:szCs w:val="23"/>
              </w:rPr>
              <w:t>zemědělství</w:t>
            </w:r>
            <w:r w:rsidR="0085302E">
              <w:rPr>
                <w:szCs w:val="23"/>
              </w:rPr>
              <w:t>, ve výrobě krmiv, resp. jejich komponent,</w:t>
            </w:r>
            <w:r w:rsidR="00933C8B" w:rsidRPr="00934E41">
              <w:rPr>
                <w:szCs w:val="23"/>
              </w:rPr>
              <w:t xml:space="preserve"> </w:t>
            </w:r>
            <w:r w:rsidR="00933C8B">
              <w:rPr>
                <w:szCs w:val="23"/>
              </w:rPr>
              <w:t>nebo ve farmaceutickém průmyslu.</w:t>
            </w:r>
            <w:r w:rsidR="00933C8B" w:rsidRPr="00934E41">
              <w:rPr>
                <w:szCs w:val="23"/>
              </w:rPr>
              <w:t xml:space="preserve"> </w:t>
            </w:r>
          </w:p>
          <w:p w14:paraId="65760860" w14:textId="3A61F9DD" w:rsidR="00266943" w:rsidRDefault="00933C8B" w:rsidP="00266943">
            <w:pPr>
              <w:spacing w:before="120" w:after="120" w:line="264" w:lineRule="auto"/>
              <w:jc w:val="both"/>
            </w:pPr>
            <w:r>
              <w:rPr>
                <w:szCs w:val="23"/>
              </w:rPr>
              <w:t xml:space="preserve">Uplatnění mohou rovněž nalézt v dozorových orgánech zabývajících se především dodržováním a naplňováním právních předpisů v oblasti biotechnologií a potravinářství. V neposlední řadě mohou najít uplatnění v certifikačních orgánech certifikujících </w:t>
            </w:r>
            <w:r>
              <w:t xml:space="preserve">systémy managementu bezpečnosti potravin, resp. biotechnologických produktů, případně v </w:t>
            </w:r>
            <w:r>
              <w:lastRenderedPageBreak/>
              <w:t>organizacích vykonávajících konzultační a poradenskou činnost ve výše zmíněných oborech.</w:t>
            </w:r>
            <w:r>
              <w:rPr>
                <w:szCs w:val="23"/>
              </w:rPr>
              <w:t xml:space="preserve"> Dále se mohou rovněž uplatnit</w:t>
            </w:r>
            <w:r w:rsidRPr="00934E41">
              <w:rPr>
                <w:szCs w:val="23"/>
              </w:rPr>
              <w:t xml:space="preserve"> </w:t>
            </w:r>
            <w:r>
              <w:rPr>
                <w:szCs w:val="23"/>
              </w:rPr>
              <w:t>ve výzkumných a vývojových institucích zabývajících se biotechnologickými aplikacemi.</w:t>
            </w:r>
          </w:p>
        </w:tc>
      </w:tr>
      <w:tr w:rsidR="00933C8B" w14:paraId="3ED483AA" w14:textId="77777777" w:rsidTr="009F1539">
        <w:trPr>
          <w:gridBefore w:val="1"/>
          <w:gridAfter w:val="2"/>
          <w:wBefore w:w="417" w:type="dxa"/>
          <w:wAfter w:w="250" w:type="dxa"/>
          <w:trHeight w:val="185"/>
        </w:trPr>
        <w:tc>
          <w:tcPr>
            <w:tcW w:w="9622" w:type="dxa"/>
            <w:gridSpan w:val="14"/>
            <w:shd w:val="clear" w:color="auto" w:fill="F7CAAC"/>
          </w:tcPr>
          <w:p w14:paraId="49AAF70D" w14:textId="77777777" w:rsidR="00933C8B" w:rsidRPr="00ED322D" w:rsidRDefault="00933C8B" w:rsidP="006E1406">
            <w:r w:rsidRPr="00ED322D">
              <w:rPr>
                <w:b/>
              </w:rPr>
              <w:lastRenderedPageBreak/>
              <w:t>Pravidla a podmínky pro tvorbu studijních plánů</w:t>
            </w:r>
          </w:p>
        </w:tc>
      </w:tr>
      <w:tr w:rsidR="00933C8B" w14:paraId="20EACAA0" w14:textId="77777777" w:rsidTr="009F1539">
        <w:trPr>
          <w:gridBefore w:val="1"/>
          <w:gridAfter w:val="2"/>
          <w:wBefore w:w="417" w:type="dxa"/>
          <w:wAfter w:w="250" w:type="dxa"/>
          <w:trHeight w:val="3795"/>
        </w:trPr>
        <w:tc>
          <w:tcPr>
            <w:tcW w:w="9622" w:type="dxa"/>
            <w:gridSpan w:val="14"/>
            <w:shd w:val="clear" w:color="auto" w:fill="FFFFFF"/>
          </w:tcPr>
          <w:p w14:paraId="31295E76" w14:textId="08F9DC9A" w:rsidR="00E63230" w:rsidRPr="0086345D" w:rsidRDefault="009B6365" w:rsidP="007F4F4F">
            <w:pPr>
              <w:spacing w:before="120" w:after="120" w:line="264" w:lineRule="auto"/>
              <w:jc w:val="both"/>
            </w:pPr>
            <w:r w:rsidRPr="0086345D">
              <w:t xml:space="preserve">Studijní program </w:t>
            </w:r>
            <w:r w:rsidR="0086345D">
              <w:t>Potravinářské biotechnologie a aplikovaná mikrobiologie</w:t>
            </w:r>
            <w:r w:rsidRPr="0086345D">
              <w:t xml:space="preserve"> je studijní program v prezenční formě. Struktura studijního plánu je tvořena povinnými předměty a povinně volitelnými předměty. Studenti si zvolí předměty do celkového minimálního počtu 120 kreditů za studium. </w:t>
            </w:r>
            <w:r w:rsidR="00E63230" w:rsidRPr="0086345D">
              <w:t xml:space="preserve">Ve studijním programu je využíván kreditový systém ECTS představující studijní zátěž 25 až 30 hodin/1 kredit. </w:t>
            </w:r>
            <w:bookmarkStart w:id="2" w:name="_Hlk51616970"/>
            <w:r w:rsidR="00E63230" w:rsidRPr="0086345D">
              <w:t>Jedna výuková hodina představuje 50 minut.</w:t>
            </w:r>
            <w:bookmarkEnd w:id="2"/>
            <w:r w:rsidR="00E63230" w:rsidRPr="0086345D">
              <w:t xml:space="preserve"> V rámci navazujícího magisterského studijního programu je standardní délka studia 2 roky.</w:t>
            </w:r>
          </w:p>
          <w:p w14:paraId="79CBF7B5" w14:textId="028B2AFF" w:rsidR="00933C8B" w:rsidRPr="007F4F4F" w:rsidRDefault="009B6365" w:rsidP="00C133FB">
            <w:pPr>
              <w:spacing w:after="120" w:line="264" w:lineRule="auto"/>
              <w:jc w:val="both"/>
            </w:pPr>
            <w:r w:rsidRPr="0086345D">
              <w:t xml:space="preserve">Studijní program poskytuje vyvážený rozsah teoretických i praktických znalostí, dovedností a kompetencí v oblasti </w:t>
            </w:r>
            <w:r w:rsidR="0086345D">
              <w:t>bio</w:t>
            </w:r>
            <w:r w:rsidRPr="0086345D">
              <w:t>technologi</w:t>
            </w:r>
            <w:r w:rsidR="0086345D">
              <w:t>cké výroby potravin rostlinného a živočišného původu</w:t>
            </w:r>
            <w:r w:rsidR="00032047">
              <w:t xml:space="preserve">, včetně znalostí využití </w:t>
            </w:r>
            <w:r w:rsidR="00903250">
              <w:t xml:space="preserve">a analýzy </w:t>
            </w:r>
            <w:r w:rsidR="00032047">
              <w:t xml:space="preserve">mikroorganizmů </w:t>
            </w:r>
            <w:r w:rsidR="00C133FB">
              <w:t xml:space="preserve">využívaných </w:t>
            </w:r>
            <w:r w:rsidR="00032047">
              <w:t>v biotechnologiích a přípravy geneticky modifikovaných organizmů.</w:t>
            </w:r>
            <w:r w:rsidR="0086345D">
              <w:t xml:space="preserve"> </w:t>
            </w:r>
            <w:r w:rsidRPr="0086345D">
              <w:t xml:space="preserve"> </w:t>
            </w:r>
            <w:r w:rsidR="00032047">
              <w:t>Studium umožní získat velmi dobré univerzální znalo</w:t>
            </w:r>
            <w:r w:rsidR="005B7FBE">
              <w:t>sti i o kontaminantech, které se mohou vyskytovat v potravinách a biotechnologických produktech (</w:t>
            </w:r>
            <w:r w:rsidR="00032047">
              <w:t>toxick</w:t>
            </w:r>
            <w:r w:rsidR="005B7FBE">
              <w:t>é</w:t>
            </w:r>
            <w:r w:rsidR="00032047">
              <w:t xml:space="preserve"> látk</w:t>
            </w:r>
            <w:r w:rsidR="005B7FBE">
              <w:t>y, chemické a biologické kontaminanty</w:t>
            </w:r>
            <w:r w:rsidR="00903250">
              <w:t>, včetně patogenů)</w:t>
            </w:r>
            <w:r w:rsidR="00032047">
              <w:t xml:space="preserve"> nebo o biotechnologickém zpracování potravinářských odpadů</w:t>
            </w:r>
            <w:r w:rsidR="00903250">
              <w:t xml:space="preserve"> a</w:t>
            </w:r>
            <w:r w:rsidR="005B7FBE">
              <w:t xml:space="preserve"> odpadních vod</w:t>
            </w:r>
            <w:r w:rsidR="00032047">
              <w:t>.</w:t>
            </w:r>
            <w:r w:rsidR="00903250">
              <w:t xml:space="preserve"> Na podporu praktických znalostí jsou zařazeny předměty zabývající se legislativou a řízením bezpečnosti v těchto provozech a také preventivními opatření</w:t>
            </w:r>
            <w:r w:rsidR="00C133FB">
              <w:t>mi</w:t>
            </w:r>
            <w:r w:rsidR="00903250">
              <w:t xml:space="preserve"> </w:t>
            </w:r>
            <w:r w:rsidR="00C133FB">
              <w:t xml:space="preserve">vedoucími </w:t>
            </w:r>
            <w:r w:rsidR="00903250">
              <w:t xml:space="preserve">k </w:t>
            </w:r>
            <w:r w:rsidR="00C133FB">
              <w:t>zabránění zneužití produktů biotechnologií.</w:t>
            </w:r>
            <w:r w:rsidR="00032047">
              <w:t xml:space="preserve"> </w:t>
            </w:r>
            <w:r w:rsidRPr="0086345D">
              <w:t xml:space="preserve">V rámci posílení odbornosti studentů zaměřené na zvládání problematiky v cizím jazyce byly do studijních plánů také zařazeny předměty vyučované v anglickém jazyce </w:t>
            </w:r>
            <w:r w:rsidRPr="007F4F4F">
              <w:t>(</w:t>
            </w:r>
            <w:proofErr w:type="spellStart"/>
            <w:r w:rsidR="007F4F4F" w:rsidRPr="007F4F4F">
              <w:t>Bionanotechnologie</w:t>
            </w:r>
            <w:proofErr w:type="spellEnd"/>
            <w:r w:rsidR="007F4F4F" w:rsidRPr="007F4F4F">
              <w:t xml:space="preserve"> / </w:t>
            </w:r>
            <w:proofErr w:type="spellStart"/>
            <w:r w:rsidR="007F4F4F" w:rsidRPr="007F4F4F">
              <w:t>Bionanotechnology</w:t>
            </w:r>
            <w:proofErr w:type="spellEnd"/>
            <w:r w:rsidR="007F4F4F" w:rsidRPr="007F4F4F">
              <w:t xml:space="preserve">, Biotechnologie v odpadovém hospodářství / Biotechnology in </w:t>
            </w:r>
            <w:proofErr w:type="spellStart"/>
            <w:r w:rsidR="007F4F4F" w:rsidRPr="007F4F4F">
              <w:t>Waste</w:t>
            </w:r>
            <w:proofErr w:type="spellEnd"/>
            <w:r w:rsidR="007F4F4F" w:rsidRPr="007F4F4F">
              <w:t xml:space="preserve"> Management</w:t>
            </w:r>
            <w:r w:rsidRPr="007F4F4F">
              <w:t xml:space="preserve">). </w:t>
            </w:r>
          </w:p>
        </w:tc>
      </w:tr>
      <w:tr w:rsidR="00933C8B" w14:paraId="4FB90BF1" w14:textId="77777777" w:rsidTr="009F1539">
        <w:trPr>
          <w:gridBefore w:val="1"/>
          <w:gridAfter w:val="2"/>
          <w:wBefore w:w="417" w:type="dxa"/>
          <w:wAfter w:w="250" w:type="dxa"/>
          <w:trHeight w:val="258"/>
        </w:trPr>
        <w:tc>
          <w:tcPr>
            <w:tcW w:w="9622" w:type="dxa"/>
            <w:gridSpan w:val="14"/>
            <w:shd w:val="clear" w:color="auto" w:fill="F7CAAC"/>
          </w:tcPr>
          <w:p w14:paraId="6A6C16F1" w14:textId="77777777" w:rsidR="00933C8B" w:rsidRDefault="00933C8B" w:rsidP="006E1406">
            <w:r>
              <w:rPr>
                <w:b/>
              </w:rPr>
              <w:t xml:space="preserve"> Podmínky k přijetí ke studiu</w:t>
            </w:r>
          </w:p>
        </w:tc>
      </w:tr>
      <w:tr w:rsidR="00933C8B" w14:paraId="672D83B3" w14:textId="77777777" w:rsidTr="009F1539">
        <w:trPr>
          <w:gridBefore w:val="1"/>
          <w:gridAfter w:val="2"/>
          <w:wBefore w:w="417" w:type="dxa"/>
          <w:wAfter w:w="250" w:type="dxa"/>
          <w:trHeight w:val="1327"/>
        </w:trPr>
        <w:tc>
          <w:tcPr>
            <w:tcW w:w="9622" w:type="dxa"/>
            <w:gridSpan w:val="14"/>
            <w:shd w:val="clear" w:color="auto" w:fill="FFFFFF"/>
          </w:tcPr>
          <w:p w14:paraId="70DCF19A" w14:textId="0DEFD50D" w:rsidR="00933C8B" w:rsidRDefault="009B6365" w:rsidP="00625EA2">
            <w:pPr>
              <w:spacing w:before="120" w:after="120" w:line="264" w:lineRule="auto"/>
              <w:jc w:val="both"/>
              <w:rPr>
                <w:b/>
              </w:rPr>
            </w:pPr>
            <w:r w:rsidRPr="00476699">
              <w:t>Podmínky pro přijetí ke studiu jsou stanoveny Směrnicí děkana k přijímacímu řízení, která je každoročně vydávána jako vnitřní norma na Fakultě technologické. V této směrnici jsou konkretizovány požadavky pro přijetí v daném akademickém roce a je zveřejňována na úřední desce FT (</w:t>
            </w:r>
            <w:hyperlink r:id="rId15" w:history="1">
              <w:r w:rsidRPr="00476699">
                <w:rPr>
                  <w:rStyle w:val="Hypertextovodkaz"/>
                </w:rPr>
                <w:t>https://ft.utb.cz/o-fakulte/uredni-deska/vnitrni-normy-a-predpisy/smernice-dekana/</w:t>
              </w:r>
            </w:hyperlink>
            <w:r w:rsidRPr="00476699">
              <w:t>). Základní podmínkou pro přijetí do navazujícího magisterského studijního programu je absolvování bakalářského stupně studia</w:t>
            </w:r>
            <w:r w:rsidR="00625EA2">
              <w:t xml:space="preserve"> v oblasti potravinářských technologií, biotechnologií nebo</w:t>
            </w:r>
            <w:r w:rsidRPr="00476699">
              <w:t xml:space="preserve"> </w:t>
            </w:r>
            <w:r w:rsidR="00625EA2">
              <w:t xml:space="preserve">obdobně </w:t>
            </w:r>
            <w:r w:rsidRPr="00476699">
              <w:t>zaměřeného studijního programu.</w:t>
            </w:r>
          </w:p>
        </w:tc>
      </w:tr>
      <w:tr w:rsidR="00933C8B" w14:paraId="37E8526C" w14:textId="77777777" w:rsidTr="009F1539">
        <w:trPr>
          <w:gridBefore w:val="1"/>
          <w:gridAfter w:val="2"/>
          <w:wBefore w:w="417" w:type="dxa"/>
          <w:wAfter w:w="250" w:type="dxa"/>
          <w:trHeight w:val="258"/>
        </w:trPr>
        <w:tc>
          <w:tcPr>
            <w:tcW w:w="9622" w:type="dxa"/>
            <w:gridSpan w:val="14"/>
            <w:shd w:val="clear" w:color="auto" w:fill="F7CAAC"/>
          </w:tcPr>
          <w:p w14:paraId="58225373" w14:textId="77777777" w:rsidR="00933C8B" w:rsidRPr="000F3BE9" w:rsidRDefault="00933C8B" w:rsidP="006E1406">
            <w:pPr>
              <w:rPr>
                <w:rFonts w:eastAsia="Calibri"/>
                <w:sz w:val="24"/>
                <w:szCs w:val="24"/>
              </w:rPr>
            </w:pPr>
            <w:r w:rsidRPr="00FF621D">
              <w:rPr>
                <w:b/>
              </w:rPr>
              <w:t>Předpokládaný počet uchazečů zapsaných ke</w:t>
            </w:r>
            <w:r>
              <w:rPr>
                <w:b/>
              </w:rPr>
              <w:t xml:space="preserve"> studiu ve studijním programu</w:t>
            </w:r>
            <w:r>
              <w:rPr>
                <w:rFonts w:eastAsia="Calibri"/>
                <w:sz w:val="24"/>
                <w:szCs w:val="24"/>
              </w:rPr>
              <w:t xml:space="preserve"> </w:t>
            </w:r>
          </w:p>
        </w:tc>
      </w:tr>
      <w:tr w:rsidR="00933C8B" w14:paraId="59D9291C" w14:textId="77777777" w:rsidTr="009F1539">
        <w:trPr>
          <w:gridBefore w:val="1"/>
          <w:gridAfter w:val="2"/>
          <w:wBefore w:w="417" w:type="dxa"/>
          <w:wAfter w:w="250" w:type="dxa"/>
          <w:trHeight w:val="504"/>
        </w:trPr>
        <w:tc>
          <w:tcPr>
            <w:tcW w:w="9622" w:type="dxa"/>
            <w:gridSpan w:val="14"/>
            <w:shd w:val="clear" w:color="auto" w:fill="FFFFFF"/>
          </w:tcPr>
          <w:p w14:paraId="66AEC56F" w14:textId="375C4331" w:rsidR="009B6365" w:rsidRPr="00856AEA" w:rsidRDefault="00C133FB" w:rsidP="00B603A8">
            <w:pPr>
              <w:spacing w:before="120" w:after="120" w:line="264" w:lineRule="auto"/>
              <w:jc w:val="both"/>
            </w:pPr>
            <w:r w:rsidRPr="00C133FB">
              <w:t xml:space="preserve">Předpokládá se </w:t>
            </w:r>
            <w:r w:rsidR="000664ED">
              <w:t>zápis</w:t>
            </w:r>
            <w:r w:rsidRPr="00C133FB">
              <w:t xml:space="preserve"> 2</w:t>
            </w:r>
            <w:r w:rsidR="00A52801">
              <w:t>4</w:t>
            </w:r>
            <w:r w:rsidRPr="00C133FB">
              <w:t xml:space="preserve"> studentů do prvního ročníku nově akreditovaného studijního programu Potravinářské biotechnologie a aplikovaná mikrobiologie.</w:t>
            </w:r>
          </w:p>
        </w:tc>
      </w:tr>
      <w:tr w:rsidR="00933C8B" w14:paraId="70E62E11" w14:textId="77777777" w:rsidTr="009F1539">
        <w:trPr>
          <w:gridBefore w:val="1"/>
          <w:gridAfter w:val="2"/>
          <w:wBefore w:w="417" w:type="dxa"/>
          <w:wAfter w:w="250" w:type="dxa"/>
          <w:trHeight w:val="268"/>
        </w:trPr>
        <w:tc>
          <w:tcPr>
            <w:tcW w:w="9622" w:type="dxa"/>
            <w:gridSpan w:val="14"/>
            <w:shd w:val="clear" w:color="auto" w:fill="F7CAAC"/>
          </w:tcPr>
          <w:p w14:paraId="7B0B05B0" w14:textId="77777777" w:rsidR="00933C8B" w:rsidRDefault="00933C8B" w:rsidP="006E1406">
            <w:pPr>
              <w:rPr>
                <w:b/>
              </w:rPr>
            </w:pPr>
            <w:r>
              <w:rPr>
                <w:b/>
              </w:rPr>
              <w:t>Návaznost na další typy studijních programů</w:t>
            </w:r>
          </w:p>
        </w:tc>
      </w:tr>
      <w:tr w:rsidR="00933C8B" w14:paraId="21738071" w14:textId="77777777" w:rsidTr="009F1539">
        <w:trPr>
          <w:gridBefore w:val="1"/>
          <w:gridAfter w:val="2"/>
          <w:wBefore w:w="417" w:type="dxa"/>
          <w:wAfter w:w="250" w:type="dxa"/>
          <w:trHeight w:val="2651"/>
        </w:trPr>
        <w:tc>
          <w:tcPr>
            <w:tcW w:w="9622" w:type="dxa"/>
            <w:gridSpan w:val="14"/>
            <w:shd w:val="clear" w:color="auto" w:fill="FFFFFF"/>
          </w:tcPr>
          <w:p w14:paraId="426A48E5" w14:textId="13022603" w:rsidR="00933C8B" w:rsidRDefault="00933C8B" w:rsidP="006E1406">
            <w:pPr>
              <w:spacing w:before="120" w:after="120" w:line="264" w:lineRule="auto"/>
              <w:jc w:val="both"/>
            </w:pPr>
            <w:r>
              <w:t xml:space="preserve">Tento studijní program navazuje v době sestavování </w:t>
            </w:r>
            <w:r w:rsidR="00F71BC4">
              <w:t>s</w:t>
            </w:r>
            <w:r>
              <w:t xml:space="preserve">pisu na bakalářský studijní program Technologie a hodnocení potravin, především na specializaci Potravinářské biotechnologie a aplikovaná mikrobiologie. </w:t>
            </w:r>
            <w:r w:rsidR="00C8380D" w:rsidRPr="00344160">
              <w:t>Na předkládaný studijní program by pak navazoval doktorský studijní program</w:t>
            </w:r>
            <w:r w:rsidRPr="00344160">
              <w:t xml:space="preserve"> Chemie, technologie a analýza potravin</w:t>
            </w:r>
            <w:r>
              <w:t xml:space="preserve"> realizovaný na Fakultě technologické.  </w:t>
            </w:r>
          </w:p>
          <w:p w14:paraId="4EE29A73" w14:textId="77777777" w:rsidR="009B6365" w:rsidRDefault="009B6365" w:rsidP="006E1406">
            <w:pPr>
              <w:spacing w:before="120" w:after="120" w:line="264" w:lineRule="auto"/>
              <w:jc w:val="both"/>
            </w:pPr>
          </w:p>
          <w:p w14:paraId="41B8D4BC" w14:textId="77777777" w:rsidR="009B6365" w:rsidRDefault="009B6365" w:rsidP="006E1406">
            <w:pPr>
              <w:spacing w:before="120" w:after="120" w:line="264" w:lineRule="auto"/>
              <w:jc w:val="both"/>
            </w:pPr>
          </w:p>
          <w:p w14:paraId="4982BDC4" w14:textId="77777777" w:rsidR="009B6365" w:rsidRDefault="009B6365" w:rsidP="006E1406">
            <w:pPr>
              <w:spacing w:before="120" w:after="120" w:line="264" w:lineRule="auto"/>
              <w:jc w:val="both"/>
            </w:pPr>
          </w:p>
          <w:p w14:paraId="0099F430" w14:textId="77777777" w:rsidR="009B6365" w:rsidRDefault="009B6365" w:rsidP="006E1406">
            <w:pPr>
              <w:spacing w:before="120" w:after="120" w:line="264" w:lineRule="auto"/>
              <w:jc w:val="both"/>
            </w:pPr>
          </w:p>
          <w:p w14:paraId="048DB6D1" w14:textId="77777777" w:rsidR="006A741A" w:rsidRDefault="006A741A" w:rsidP="006E1406">
            <w:pPr>
              <w:spacing w:before="120" w:after="120" w:line="264" w:lineRule="auto"/>
              <w:jc w:val="both"/>
            </w:pPr>
          </w:p>
          <w:p w14:paraId="0037AF8F" w14:textId="77777777" w:rsidR="006A741A" w:rsidRDefault="006A741A" w:rsidP="006E1406">
            <w:pPr>
              <w:spacing w:before="120" w:after="120" w:line="264" w:lineRule="auto"/>
              <w:jc w:val="both"/>
            </w:pPr>
          </w:p>
          <w:p w14:paraId="5FBF11FF" w14:textId="77777777" w:rsidR="006A741A" w:rsidRDefault="006A741A" w:rsidP="006E1406">
            <w:pPr>
              <w:spacing w:before="120" w:after="120" w:line="264" w:lineRule="auto"/>
              <w:jc w:val="both"/>
            </w:pPr>
          </w:p>
          <w:p w14:paraId="7C52865A" w14:textId="77777777" w:rsidR="006A741A" w:rsidRDefault="006A741A" w:rsidP="006E1406">
            <w:pPr>
              <w:spacing w:before="120" w:after="120" w:line="264" w:lineRule="auto"/>
              <w:jc w:val="both"/>
            </w:pPr>
          </w:p>
          <w:p w14:paraId="64AD99C9" w14:textId="19762981" w:rsidR="006A741A" w:rsidRDefault="006A741A" w:rsidP="006E1406">
            <w:pPr>
              <w:spacing w:before="120" w:after="120" w:line="264" w:lineRule="auto"/>
              <w:jc w:val="both"/>
            </w:pPr>
          </w:p>
          <w:p w14:paraId="6522FBA6" w14:textId="77777777" w:rsidR="00B50D9B" w:rsidRDefault="00B50D9B" w:rsidP="006E1406">
            <w:pPr>
              <w:spacing w:before="120" w:after="120" w:line="264" w:lineRule="auto"/>
              <w:jc w:val="both"/>
            </w:pPr>
          </w:p>
          <w:p w14:paraId="3F358177" w14:textId="77777777" w:rsidR="009B6365" w:rsidRDefault="009B6365" w:rsidP="006E1406">
            <w:pPr>
              <w:spacing w:before="120" w:after="120" w:line="264" w:lineRule="auto"/>
              <w:jc w:val="both"/>
            </w:pPr>
          </w:p>
          <w:p w14:paraId="5DB5AB53" w14:textId="77777777" w:rsidR="00A77991" w:rsidRDefault="00A77991" w:rsidP="006E1406">
            <w:pPr>
              <w:spacing w:before="120" w:after="120" w:line="264" w:lineRule="auto"/>
              <w:jc w:val="both"/>
            </w:pPr>
          </w:p>
          <w:p w14:paraId="49822934" w14:textId="41C65B69" w:rsidR="00F65DB1" w:rsidRDefault="00F65DB1" w:rsidP="006E1406">
            <w:pPr>
              <w:spacing w:before="120" w:after="120" w:line="264" w:lineRule="auto"/>
              <w:jc w:val="both"/>
            </w:pPr>
          </w:p>
        </w:tc>
      </w:tr>
      <w:tr w:rsidR="00933C8B" w14:paraId="5309AB9C" w14:textId="77777777" w:rsidTr="009F1539">
        <w:tc>
          <w:tcPr>
            <w:tcW w:w="10289" w:type="dxa"/>
            <w:gridSpan w:val="17"/>
            <w:tcBorders>
              <w:bottom w:val="double" w:sz="4" w:space="0" w:color="auto"/>
            </w:tcBorders>
            <w:shd w:val="clear" w:color="auto" w:fill="BDD6EE"/>
          </w:tcPr>
          <w:p w14:paraId="71332B1B" w14:textId="7C06EA03" w:rsidR="00933C8B" w:rsidRDefault="00933C8B" w:rsidP="006E1406">
            <w:pPr>
              <w:jc w:val="both"/>
              <w:rPr>
                <w:b/>
                <w:sz w:val="28"/>
              </w:rPr>
            </w:pPr>
            <w:r>
              <w:rPr>
                <w:b/>
                <w:sz w:val="28"/>
              </w:rPr>
              <w:lastRenderedPageBreak/>
              <w:t>B-</w:t>
            </w:r>
            <w:proofErr w:type="spellStart"/>
            <w:r>
              <w:rPr>
                <w:b/>
                <w:sz w:val="28"/>
              </w:rPr>
              <w:t>IIa</w:t>
            </w:r>
            <w:proofErr w:type="spellEnd"/>
            <w:r>
              <w:rPr>
                <w:b/>
                <w:sz w:val="28"/>
              </w:rPr>
              <w:t xml:space="preserve"> – Studijní plány a návrh témat prací (bakalářské a magisterské studijní programy)</w:t>
            </w:r>
          </w:p>
        </w:tc>
      </w:tr>
      <w:tr w:rsidR="00933C8B" w14:paraId="2319D62C" w14:textId="77777777" w:rsidTr="009F1539">
        <w:tc>
          <w:tcPr>
            <w:tcW w:w="3194" w:type="dxa"/>
            <w:gridSpan w:val="3"/>
            <w:shd w:val="clear" w:color="auto" w:fill="F7CAAC"/>
            <w:vAlign w:val="center"/>
          </w:tcPr>
          <w:p w14:paraId="350962CE" w14:textId="77777777" w:rsidR="00933C8B" w:rsidRDefault="00933C8B" w:rsidP="00410F7A">
            <w:pPr>
              <w:rPr>
                <w:b/>
                <w:sz w:val="22"/>
              </w:rPr>
            </w:pPr>
            <w:r>
              <w:rPr>
                <w:b/>
                <w:sz w:val="22"/>
              </w:rPr>
              <w:t>Označení studijního plánu</w:t>
            </w:r>
          </w:p>
        </w:tc>
        <w:tc>
          <w:tcPr>
            <w:tcW w:w="7095" w:type="dxa"/>
            <w:gridSpan w:val="14"/>
            <w:vAlign w:val="center"/>
          </w:tcPr>
          <w:p w14:paraId="0C626101" w14:textId="7649655C" w:rsidR="009B6365" w:rsidRDefault="00933C8B" w:rsidP="00410F7A">
            <w:pPr>
              <w:jc w:val="center"/>
              <w:rPr>
                <w:b/>
                <w:sz w:val="22"/>
              </w:rPr>
            </w:pPr>
            <w:r>
              <w:rPr>
                <w:b/>
                <w:sz w:val="22"/>
              </w:rPr>
              <w:t>Potravinářské biotechnologie a aplikovaná mikrobiologie</w:t>
            </w:r>
          </w:p>
          <w:p w14:paraId="4420383A" w14:textId="275BEB66" w:rsidR="00933C8B" w:rsidRDefault="009B6365" w:rsidP="00410F7A">
            <w:pPr>
              <w:jc w:val="center"/>
              <w:rPr>
                <w:b/>
                <w:sz w:val="22"/>
              </w:rPr>
            </w:pPr>
            <w:r>
              <w:rPr>
                <w:b/>
                <w:sz w:val="22"/>
              </w:rPr>
              <w:t>– prezenční forma</w:t>
            </w:r>
          </w:p>
        </w:tc>
      </w:tr>
      <w:tr w:rsidR="00933C8B" w14:paraId="1FC26968" w14:textId="77777777" w:rsidTr="009F1539">
        <w:tc>
          <w:tcPr>
            <w:tcW w:w="10289" w:type="dxa"/>
            <w:gridSpan w:val="17"/>
            <w:shd w:val="clear" w:color="auto" w:fill="F7CAAC"/>
          </w:tcPr>
          <w:p w14:paraId="313A2C4E" w14:textId="77777777" w:rsidR="00933C8B" w:rsidRDefault="00933C8B" w:rsidP="00410F7A">
            <w:pPr>
              <w:spacing w:before="60" w:after="60"/>
              <w:jc w:val="center"/>
              <w:rPr>
                <w:b/>
                <w:sz w:val="22"/>
              </w:rPr>
            </w:pPr>
            <w:r>
              <w:rPr>
                <w:b/>
                <w:sz w:val="22"/>
              </w:rPr>
              <w:t>Povinné předměty</w:t>
            </w:r>
          </w:p>
        </w:tc>
      </w:tr>
      <w:tr w:rsidR="008E03A7" w14:paraId="6B11C723" w14:textId="77777777" w:rsidTr="009F1539">
        <w:tc>
          <w:tcPr>
            <w:tcW w:w="2220" w:type="dxa"/>
            <w:gridSpan w:val="2"/>
            <w:tcBorders>
              <w:bottom w:val="single" w:sz="4" w:space="0" w:color="auto"/>
            </w:tcBorders>
            <w:shd w:val="clear" w:color="auto" w:fill="F7CAAC"/>
          </w:tcPr>
          <w:p w14:paraId="00526FAF" w14:textId="77777777" w:rsidR="00933C8B" w:rsidRPr="00B17F75" w:rsidRDefault="00933C8B" w:rsidP="006E1406">
            <w:pPr>
              <w:jc w:val="both"/>
              <w:rPr>
                <w:b/>
                <w:szCs w:val="18"/>
              </w:rPr>
            </w:pPr>
            <w:r w:rsidRPr="00B17F75">
              <w:rPr>
                <w:b/>
                <w:szCs w:val="18"/>
              </w:rPr>
              <w:t>Název předmětu</w:t>
            </w:r>
          </w:p>
        </w:tc>
        <w:tc>
          <w:tcPr>
            <w:tcW w:w="1252" w:type="dxa"/>
            <w:gridSpan w:val="2"/>
            <w:tcBorders>
              <w:bottom w:val="single" w:sz="4" w:space="0" w:color="auto"/>
            </w:tcBorders>
            <w:shd w:val="clear" w:color="auto" w:fill="F7CAAC"/>
          </w:tcPr>
          <w:p w14:paraId="75934930" w14:textId="77777777" w:rsidR="00933C8B" w:rsidRPr="00B17F75" w:rsidRDefault="00933C8B" w:rsidP="006E1406">
            <w:pPr>
              <w:jc w:val="both"/>
              <w:rPr>
                <w:b/>
                <w:szCs w:val="18"/>
              </w:rPr>
            </w:pPr>
            <w:r w:rsidRPr="00B17F75">
              <w:rPr>
                <w:b/>
                <w:szCs w:val="18"/>
              </w:rPr>
              <w:t>rozsah</w:t>
            </w:r>
          </w:p>
        </w:tc>
        <w:tc>
          <w:tcPr>
            <w:tcW w:w="699" w:type="dxa"/>
            <w:gridSpan w:val="2"/>
            <w:tcBorders>
              <w:bottom w:val="single" w:sz="4" w:space="0" w:color="auto"/>
            </w:tcBorders>
            <w:shd w:val="clear" w:color="auto" w:fill="F7CAAC"/>
          </w:tcPr>
          <w:p w14:paraId="2E6BB49F" w14:textId="3DACDCF6" w:rsidR="00933C8B" w:rsidRPr="009B6365" w:rsidRDefault="00933C8B" w:rsidP="006E1406">
            <w:pPr>
              <w:jc w:val="both"/>
              <w:rPr>
                <w:b/>
                <w:sz w:val="18"/>
                <w:szCs w:val="18"/>
              </w:rPr>
            </w:pPr>
            <w:r w:rsidRPr="009B6365">
              <w:rPr>
                <w:b/>
                <w:sz w:val="18"/>
                <w:szCs w:val="18"/>
              </w:rPr>
              <w:t>způsob ověř.</w:t>
            </w:r>
          </w:p>
        </w:tc>
        <w:tc>
          <w:tcPr>
            <w:tcW w:w="559" w:type="dxa"/>
            <w:tcBorders>
              <w:bottom w:val="single" w:sz="4" w:space="0" w:color="auto"/>
            </w:tcBorders>
            <w:shd w:val="clear" w:color="auto" w:fill="F7CAAC"/>
          </w:tcPr>
          <w:p w14:paraId="74FCF520" w14:textId="6F00588E" w:rsidR="00933C8B" w:rsidRPr="009B6365" w:rsidRDefault="00746FCB" w:rsidP="006E1406">
            <w:pPr>
              <w:jc w:val="both"/>
              <w:rPr>
                <w:b/>
                <w:sz w:val="18"/>
                <w:szCs w:val="18"/>
              </w:rPr>
            </w:pPr>
            <w:r>
              <w:rPr>
                <w:b/>
                <w:sz w:val="18"/>
                <w:szCs w:val="18"/>
              </w:rPr>
              <w:t>p</w:t>
            </w:r>
            <w:r w:rsidR="00933C8B" w:rsidRPr="009B6365">
              <w:rPr>
                <w:b/>
                <w:sz w:val="18"/>
                <w:szCs w:val="18"/>
              </w:rPr>
              <w:t>oč</w:t>
            </w:r>
            <w:r w:rsidR="008A508F">
              <w:rPr>
                <w:b/>
                <w:sz w:val="18"/>
                <w:szCs w:val="18"/>
              </w:rPr>
              <w:t>e</w:t>
            </w:r>
            <w:r>
              <w:rPr>
                <w:b/>
                <w:sz w:val="18"/>
                <w:szCs w:val="18"/>
              </w:rPr>
              <w:t xml:space="preserve">t </w:t>
            </w:r>
            <w:proofErr w:type="spellStart"/>
            <w:r>
              <w:rPr>
                <w:b/>
                <w:sz w:val="18"/>
                <w:szCs w:val="18"/>
              </w:rPr>
              <w:t>k</w:t>
            </w:r>
            <w:r w:rsidR="00933C8B" w:rsidRPr="009B6365">
              <w:rPr>
                <w:b/>
                <w:sz w:val="18"/>
                <w:szCs w:val="18"/>
              </w:rPr>
              <w:t>red</w:t>
            </w:r>
            <w:proofErr w:type="spellEnd"/>
            <w:r w:rsidR="008E03A7">
              <w:rPr>
                <w:b/>
                <w:sz w:val="18"/>
                <w:szCs w:val="18"/>
              </w:rPr>
              <w:t>.</w:t>
            </w:r>
          </w:p>
        </w:tc>
        <w:tc>
          <w:tcPr>
            <w:tcW w:w="4286" w:type="dxa"/>
            <w:gridSpan w:val="6"/>
            <w:tcBorders>
              <w:bottom w:val="single" w:sz="4" w:space="0" w:color="auto"/>
            </w:tcBorders>
            <w:shd w:val="clear" w:color="auto" w:fill="F7CAAC"/>
          </w:tcPr>
          <w:p w14:paraId="2754C3C3" w14:textId="77777777" w:rsidR="00933C8B" w:rsidRPr="00B17F75" w:rsidRDefault="00933C8B" w:rsidP="006E1406">
            <w:pPr>
              <w:jc w:val="both"/>
              <w:rPr>
                <w:b/>
                <w:szCs w:val="18"/>
              </w:rPr>
            </w:pPr>
            <w:r w:rsidRPr="00B17F75">
              <w:rPr>
                <w:b/>
                <w:szCs w:val="18"/>
              </w:rPr>
              <w:t>vyučující</w:t>
            </w:r>
          </w:p>
        </w:tc>
        <w:tc>
          <w:tcPr>
            <w:tcW w:w="565" w:type="dxa"/>
            <w:tcBorders>
              <w:bottom w:val="single" w:sz="4" w:space="0" w:color="auto"/>
            </w:tcBorders>
            <w:shd w:val="clear" w:color="auto" w:fill="F7CAAC"/>
          </w:tcPr>
          <w:p w14:paraId="79E6E27C" w14:textId="1D321089" w:rsidR="00933C8B" w:rsidRPr="009B6365" w:rsidRDefault="00933C8B" w:rsidP="006E1406">
            <w:pPr>
              <w:jc w:val="both"/>
              <w:rPr>
                <w:b/>
                <w:color w:val="FF0000"/>
                <w:sz w:val="18"/>
                <w:szCs w:val="18"/>
              </w:rPr>
            </w:pPr>
            <w:r w:rsidRPr="009B6365">
              <w:rPr>
                <w:b/>
                <w:sz w:val="18"/>
                <w:szCs w:val="18"/>
              </w:rPr>
              <w:t>dop. roč./</w:t>
            </w:r>
            <w:r w:rsidR="009F06CC" w:rsidRPr="009B6365">
              <w:rPr>
                <w:b/>
                <w:sz w:val="18"/>
                <w:szCs w:val="18"/>
              </w:rPr>
              <w:t xml:space="preserve"> </w:t>
            </w:r>
            <w:r w:rsidRPr="009B6365">
              <w:rPr>
                <w:b/>
                <w:sz w:val="18"/>
                <w:szCs w:val="18"/>
              </w:rPr>
              <w:t>sem.</w:t>
            </w:r>
          </w:p>
        </w:tc>
        <w:tc>
          <w:tcPr>
            <w:tcW w:w="708" w:type="dxa"/>
            <w:gridSpan w:val="3"/>
            <w:tcBorders>
              <w:bottom w:val="single" w:sz="4" w:space="0" w:color="auto"/>
            </w:tcBorders>
            <w:shd w:val="clear" w:color="auto" w:fill="F7CAAC"/>
          </w:tcPr>
          <w:p w14:paraId="298B964D" w14:textId="3FF5BD93" w:rsidR="00933C8B" w:rsidRPr="009B6365" w:rsidRDefault="00933C8B" w:rsidP="006E1406">
            <w:pPr>
              <w:jc w:val="both"/>
              <w:rPr>
                <w:b/>
                <w:sz w:val="18"/>
                <w:szCs w:val="18"/>
              </w:rPr>
            </w:pPr>
            <w:r w:rsidRPr="009B6365">
              <w:rPr>
                <w:b/>
                <w:sz w:val="18"/>
                <w:szCs w:val="18"/>
              </w:rPr>
              <w:t>profil. zákl</w:t>
            </w:r>
            <w:r w:rsidR="009B6365">
              <w:rPr>
                <w:b/>
                <w:sz w:val="18"/>
                <w:szCs w:val="18"/>
              </w:rPr>
              <w:t>ad</w:t>
            </w:r>
          </w:p>
        </w:tc>
      </w:tr>
      <w:tr w:rsidR="008E03A7" w14:paraId="248DB0D1" w14:textId="77777777" w:rsidTr="009F1539">
        <w:tc>
          <w:tcPr>
            <w:tcW w:w="2220" w:type="dxa"/>
            <w:gridSpan w:val="2"/>
            <w:shd w:val="clear" w:color="auto" w:fill="auto"/>
            <w:vAlign w:val="center"/>
          </w:tcPr>
          <w:p w14:paraId="24116847" w14:textId="1D06129A" w:rsidR="00933C8B" w:rsidRDefault="00031A7B" w:rsidP="00316B43">
            <w:hyperlink w:anchor="Využ_mikroorg_v_biotech" w:history="1">
              <w:r w:rsidR="00700897" w:rsidRPr="00270066">
                <w:rPr>
                  <w:rStyle w:val="Hypertextovodkaz"/>
                </w:rPr>
                <w:t>Využití mikroorganiz</w:t>
              </w:r>
              <w:r w:rsidR="00CE6039" w:rsidRPr="00270066">
                <w:rPr>
                  <w:rStyle w:val="Hypertextovodkaz"/>
                </w:rPr>
                <w:t>mů</w:t>
              </w:r>
              <w:r w:rsidR="00933C8B" w:rsidRPr="00270066">
                <w:rPr>
                  <w:rStyle w:val="Hypertextovodkaz"/>
                </w:rPr>
                <w:t xml:space="preserve"> v biotechnologiích</w:t>
              </w:r>
            </w:hyperlink>
          </w:p>
        </w:tc>
        <w:tc>
          <w:tcPr>
            <w:tcW w:w="1252" w:type="dxa"/>
            <w:gridSpan w:val="2"/>
            <w:shd w:val="clear" w:color="auto" w:fill="auto"/>
            <w:vAlign w:val="center"/>
          </w:tcPr>
          <w:p w14:paraId="4ADA2843" w14:textId="77777777" w:rsidR="00933C8B" w:rsidRDefault="00933C8B" w:rsidP="00316B43">
            <w:proofErr w:type="gramStart"/>
            <w:r w:rsidRPr="00280F9E">
              <w:t>28p</w:t>
            </w:r>
            <w:proofErr w:type="gramEnd"/>
            <w:r w:rsidRPr="00280F9E">
              <w:t>+14s+</w:t>
            </w:r>
            <w:r>
              <w:t>28</w:t>
            </w:r>
            <w:r w:rsidRPr="00003F22">
              <w:t>l</w:t>
            </w:r>
          </w:p>
        </w:tc>
        <w:tc>
          <w:tcPr>
            <w:tcW w:w="699" w:type="dxa"/>
            <w:gridSpan w:val="2"/>
            <w:shd w:val="clear" w:color="auto" w:fill="auto"/>
            <w:vAlign w:val="center"/>
          </w:tcPr>
          <w:p w14:paraId="2E475C38" w14:textId="77777777" w:rsidR="00933C8B" w:rsidRDefault="00933C8B" w:rsidP="00316B43">
            <w:r w:rsidRPr="00280F9E">
              <w:t>z, zk</w:t>
            </w:r>
          </w:p>
        </w:tc>
        <w:tc>
          <w:tcPr>
            <w:tcW w:w="559" w:type="dxa"/>
            <w:shd w:val="clear" w:color="auto" w:fill="auto"/>
            <w:vAlign w:val="center"/>
          </w:tcPr>
          <w:p w14:paraId="02A9ADEF" w14:textId="6D0C6A5A" w:rsidR="00933C8B" w:rsidRDefault="00172B8F" w:rsidP="008E03A7">
            <w:pPr>
              <w:jc w:val="center"/>
            </w:pPr>
            <w:r>
              <w:t>6</w:t>
            </w:r>
          </w:p>
        </w:tc>
        <w:tc>
          <w:tcPr>
            <w:tcW w:w="4286" w:type="dxa"/>
            <w:gridSpan w:val="6"/>
            <w:shd w:val="clear" w:color="auto" w:fill="auto"/>
            <w:vAlign w:val="center"/>
          </w:tcPr>
          <w:p w14:paraId="42825848" w14:textId="78491096" w:rsidR="00933C8B" w:rsidRDefault="00031A7B" w:rsidP="00316B43">
            <w:hyperlink w:anchor="Buňková" w:history="1">
              <w:r w:rsidR="00933C8B" w:rsidRPr="002B12AC">
                <w:rPr>
                  <w:rStyle w:val="Hypertextovodkaz"/>
                  <w:b/>
                  <w:bCs/>
                </w:rPr>
                <w:t>prof. RNDr. Leona Buňková, Ph.D.</w:t>
              </w:r>
            </w:hyperlink>
            <w:r w:rsidR="008E03A7">
              <w:t xml:space="preserve"> </w:t>
            </w:r>
            <w:r w:rsidR="008E03A7" w:rsidRPr="00BB04D7">
              <w:t>(</w:t>
            </w:r>
            <w:proofErr w:type="gramStart"/>
            <w:r w:rsidR="008E03A7" w:rsidRPr="00BB04D7">
              <w:t>100%</w:t>
            </w:r>
            <w:proofErr w:type="gramEnd"/>
            <w:r w:rsidR="008E03A7" w:rsidRPr="00BB04D7">
              <w:t xml:space="preserve"> p)</w:t>
            </w:r>
          </w:p>
        </w:tc>
        <w:tc>
          <w:tcPr>
            <w:tcW w:w="565" w:type="dxa"/>
            <w:shd w:val="clear" w:color="auto" w:fill="auto"/>
            <w:vAlign w:val="center"/>
          </w:tcPr>
          <w:p w14:paraId="1D818D50" w14:textId="77777777" w:rsidR="00933C8B" w:rsidRDefault="00933C8B" w:rsidP="00316B43">
            <w:r>
              <w:t>1/ZS</w:t>
            </w:r>
          </w:p>
        </w:tc>
        <w:tc>
          <w:tcPr>
            <w:tcW w:w="708" w:type="dxa"/>
            <w:gridSpan w:val="3"/>
            <w:shd w:val="clear" w:color="auto" w:fill="auto"/>
            <w:vAlign w:val="center"/>
          </w:tcPr>
          <w:p w14:paraId="0E1707AA" w14:textId="77777777" w:rsidR="00933C8B" w:rsidRPr="009B6365" w:rsidRDefault="00933C8B" w:rsidP="008E03A7">
            <w:pPr>
              <w:jc w:val="center"/>
              <w:rPr>
                <w:b/>
                <w:bCs/>
              </w:rPr>
            </w:pPr>
            <w:r w:rsidRPr="009B6365">
              <w:rPr>
                <w:b/>
                <w:bCs/>
              </w:rPr>
              <w:t>ZT</w:t>
            </w:r>
          </w:p>
        </w:tc>
      </w:tr>
      <w:tr w:rsidR="008E03A7" w14:paraId="38725737" w14:textId="77777777" w:rsidTr="009F1539">
        <w:tc>
          <w:tcPr>
            <w:tcW w:w="2220" w:type="dxa"/>
            <w:gridSpan w:val="2"/>
            <w:shd w:val="clear" w:color="auto" w:fill="auto"/>
            <w:vAlign w:val="center"/>
          </w:tcPr>
          <w:p w14:paraId="6AC51445" w14:textId="5F2DDEAA" w:rsidR="00933C8B" w:rsidRDefault="00031A7B" w:rsidP="00316B43">
            <w:hyperlink w:anchor="Biotech_ve_výr_potr_živ_pův" w:history="1">
              <w:r w:rsidR="00933C8B" w:rsidRPr="00270066">
                <w:rPr>
                  <w:rStyle w:val="Hypertextovodkaz"/>
                </w:rPr>
                <w:t>Biotechnologie ve výrobě potravin živočišného původu</w:t>
              </w:r>
            </w:hyperlink>
          </w:p>
        </w:tc>
        <w:tc>
          <w:tcPr>
            <w:tcW w:w="1252" w:type="dxa"/>
            <w:gridSpan w:val="2"/>
            <w:shd w:val="clear" w:color="auto" w:fill="auto"/>
            <w:vAlign w:val="center"/>
          </w:tcPr>
          <w:p w14:paraId="25A78CCF" w14:textId="57AAA0AB" w:rsidR="00933C8B" w:rsidRDefault="00933C8B" w:rsidP="00316B43">
            <w:proofErr w:type="gramStart"/>
            <w:r w:rsidRPr="00280F9E">
              <w:t>2</w:t>
            </w:r>
            <w:r w:rsidR="00C40E87">
              <w:t>8p</w:t>
            </w:r>
            <w:proofErr w:type="gramEnd"/>
            <w:r w:rsidR="00C40E87">
              <w:t>+14</w:t>
            </w:r>
            <w:r w:rsidRPr="00280F9E">
              <w:t>s+</w:t>
            </w:r>
            <w:r w:rsidR="00691ABB">
              <w:t>28</w:t>
            </w:r>
            <w:r w:rsidRPr="00003F22">
              <w:t>l</w:t>
            </w:r>
          </w:p>
        </w:tc>
        <w:tc>
          <w:tcPr>
            <w:tcW w:w="699" w:type="dxa"/>
            <w:gridSpan w:val="2"/>
            <w:shd w:val="clear" w:color="auto" w:fill="auto"/>
            <w:vAlign w:val="center"/>
          </w:tcPr>
          <w:p w14:paraId="27D1B0DA" w14:textId="77777777" w:rsidR="00933C8B" w:rsidRDefault="00933C8B" w:rsidP="00316B43">
            <w:r>
              <w:t>z, zk</w:t>
            </w:r>
          </w:p>
        </w:tc>
        <w:tc>
          <w:tcPr>
            <w:tcW w:w="559" w:type="dxa"/>
            <w:shd w:val="clear" w:color="auto" w:fill="auto"/>
            <w:vAlign w:val="center"/>
          </w:tcPr>
          <w:p w14:paraId="327A51E5" w14:textId="01E546EA" w:rsidR="00933C8B" w:rsidRDefault="00172B8F" w:rsidP="008E03A7">
            <w:pPr>
              <w:jc w:val="center"/>
            </w:pPr>
            <w:r>
              <w:t>6</w:t>
            </w:r>
          </w:p>
        </w:tc>
        <w:tc>
          <w:tcPr>
            <w:tcW w:w="4286" w:type="dxa"/>
            <w:gridSpan w:val="6"/>
            <w:shd w:val="clear" w:color="auto" w:fill="auto"/>
            <w:vAlign w:val="center"/>
          </w:tcPr>
          <w:p w14:paraId="19A48899" w14:textId="2FDE48DB" w:rsidR="00933C8B" w:rsidRDefault="00031A7B" w:rsidP="00316B43">
            <w:hyperlink w:anchor="Pachlová" w:history="1">
              <w:r w:rsidR="00933C8B" w:rsidRPr="002B12AC">
                <w:rPr>
                  <w:rStyle w:val="Hypertextovodkaz"/>
                  <w:b/>
                  <w:bCs/>
                </w:rPr>
                <w:t>doc. Ing. Vendula Pachlová, Ph.D.</w:t>
              </w:r>
            </w:hyperlink>
            <w:r w:rsidR="00560573">
              <w:t xml:space="preserve"> </w:t>
            </w:r>
            <w:r w:rsidR="00560573" w:rsidRPr="00BB04D7">
              <w:t>(</w:t>
            </w:r>
            <w:proofErr w:type="gramStart"/>
            <w:r w:rsidR="0085747F" w:rsidRPr="00BB04D7">
              <w:t>6</w:t>
            </w:r>
            <w:r w:rsidR="00560573" w:rsidRPr="00BB04D7">
              <w:t>0%</w:t>
            </w:r>
            <w:proofErr w:type="gramEnd"/>
            <w:r w:rsidR="00560573" w:rsidRPr="00BB04D7">
              <w:t xml:space="preserve"> p)</w:t>
            </w:r>
          </w:p>
          <w:p w14:paraId="58191738" w14:textId="2AD55DFF" w:rsidR="00933C8B" w:rsidRDefault="00031A7B" w:rsidP="00316B43">
            <w:hyperlink w:anchor="Gál" w:history="1">
              <w:r w:rsidR="00933C8B" w:rsidRPr="00BB04D7">
                <w:rPr>
                  <w:rStyle w:val="Hypertextovodkaz"/>
                </w:rPr>
                <w:t>Ing. Robert Gál, Ph.D.</w:t>
              </w:r>
            </w:hyperlink>
            <w:r w:rsidR="00560573" w:rsidRPr="00BB04D7">
              <w:t xml:space="preserve"> (</w:t>
            </w:r>
            <w:proofErr w:type="gramStart"/>
            <w:r w:rsidR="0085747F" w:rsidRPr="00BB04D7">
              <w:t>4</w:t>
            </w:r>
            <w:r w:rsidR="00560573" w:rsidRPr="00BB04D7">
              <w:t>0%</w:t>
            </w:r>
            <w:proofErr w:type="gramEnd"/>
            <w:r w:rsidR="00560573" w:rsidRPr="00BB04D7">
              <w:t xml:space="preserve"> p)</w:t>
            </w:r>
          </w:p>
        </w:tc>
        <w:tc>
          <w:tcPr>
            <w:tcW w:w="565" w:type="dxa"/>
            <w:shd w:val="clear" w:color="auto" w:fill="auto"/>
            <w:vAlign w:val="center"/>
          </w:tcPr>
          <w:p w14:paraId="559C9DAD" w14:textId="77777777" w:rsidR="00933C8B" w:rsidRDefault="00933C8B" w:rsidP="00316B43">
            <w:r>
              <w:t>1/ZS</w:t>
            </w:r>
          </w:p>
        </w:tc>
        <w:tc>
          <w:tcPr>
            <w:tcW w:w="708" w:type="dxa"/>
            <w:gridSpan w:val="3"/>
            <w:shd w:val="clear" w:color="auto" w:fill="auto"/>
            <w:vAlign w:val="center"/>
          </w:tcPr>
          <w:p w14:paraId="7459E9FC" w14:textId="77777777" w:rsidR="00933C8B" w:rsidRPr="009B6365" w:rsidRDefault="00933C8B" w:rsidP="008E03A7">
            <w:pPr>
              <w:jc w:val="center"/>
              <w:rPr>
                <w:b/>
                <w:bCs/>
              </w:rPr>
            </w:pPr>
            <w:r w:rsidRPr="009B6365">
              <w:rPr>
                <w:b/>
                <w:bCs/>
              </w:rPr>
              <w:t>PZ</w:t>
            </w:r>
          </w:p>
        </w:tc>
      </w:tr>
      <w:tr w:rsidR="008E03A7" w14:paraId="4DE178FA" w14:textId="77777777" w:rsidTr="009F1539">
        <w:tc>
          <w:tcPr>
            <w:tcW w:w="2220" w:type="dxa"/>
            <w:gridSpan w:val="2"/>
            <w:shd w:val="clear" w:color="auto" w:fill="auto"/>
            <w:vAlign w:val="center"/>
          </w:tcPr>
          <w:p w14:paraId="1588BDC3" w14:textId="2DE78340" w:rsidR="00933C8B" w:rsidRDefault="00031A7B" w:rsidP="00316B43">
            <w:hyperlink w:anchor="Gen_modif_org_v_potr" w:history="1">
              <w:r w:rsidR="00933C8B" w:rsidRPr="00270066">
                <w:rPr>
                  <w:rStyle w:val="Hypertextovodkaz"/>
                </w:rPr>
                <w:t xml:space="preserve">Geneticky modifikované organizmy v </w:t>
              </w:r>
              <w:r w:rsidR="00410F7A" w:rsidRPr="00270066">
                <w:rPr>
                  <w:rStyle w:val="Hypertextovodkaz"/>
                </w:rPr>
                <w:t>p</w:t>
              </w:r>
              <w:r w:rsidR="00933C8B" w:rsidRPr="00270066">
                <w:rPr>
                  <w:rStyle w:val="Hypertextovodkaz"/>
                </w:rPr>
                <w:t>otravinářství</w:t>
              </w:r>
            </w:hyperlink>
          </w:p>
        </w:tc>
        <w:tc>
          <w:tcPr>
            <w:tcW w:w="1252" w:type="dxa"/>
            <w:gridSpan w:val="2"/>
            <w:shd w:val="clear" w:color="auto" w:fill="auto"/>
            <w:vAlign w:val="center"/>
          </w:tcPr>
          <w:p w14:paraId="39E4A114" w14:textId="77777777" w:rsidR="00933C8B" w:rsidRDefault="00933C8B" w:rsidP="00316B43">
            <w:proofErr w:type="gramStart"/>
            <w:r>
              <w:t>14p</w:t>
            </w:r>
            <w:proofErr w:type="gramEnd"/>
            <w:r>
              <w:t>+28</w:t>
            </w:r>
            <w:r w:rsidRPr="00280F9E">
              <w:t>s+</w:t>
            </w:r>
            <w:r>
              <w:t>14</w:t>
            </w:r>
            <w:r w:rsidRPr="00003F22">
              <w:t>l</w:t>
            </w:r>
          </w:p>
        </w:tc>
        <w:tc>
          <w:tcPr>
            <w:tcW w:w="699" w:type="dxa"/>
            <w:gridSpan w:val="2"/>
            <w:shd w:val="clear" w:color="auto" w:fill="auto"/>
            <w:vAlign w:val="center"/>
          </w:tcPr>
          <w:p w14:paraId="130461CC" w14:textId="77777777" w:rsidR="00933C8B" w:rsidRDefault="00933C8B" w:rsidP="00316B43">
            <w:r w:rsidRPr="00280F9E">
              <w:t>z, zk</w:t>
            </w:r>
          </w:p>
        </w:tc>
        <w:tc>
          <w:tcPr>
            <w:tcW w:w="559" w:type="dxa"/>
            <w:shd w:val="clear" w:color="auto" w:fill="auto"/>
            <w:vAlign w:val="center"/>
          </w:tcPr>
          <w:p w14:paraId="2A28874F" w14:textId="1995A725" w:rsidR="00933C8B" w:rsidRDefault="00FE3B01" w:rsidP="008E03A7">
            <w:pPr>
              <w:jc w:val="center"/>
            </w:pPr>
            <w:r>
              <w:t>4</w:t>
            </w:r>
          </w:p>
        </w:tc>
        <w:tc>
          <w:tcPr>
            <w:tcW w:w="4286" w:type="dxa"/>
            <w:gridSpan w:val="6"/>
            <w:shd w:val="clear" w:color="auto" w:fill="auto"/>
            <w:vAlign w:val="center"/>
          </w:tcPr>
          <w:p w14:paraId="6FDB9E04" w14:textId="7C6D4518" w:rsidR="00933C8B" w:rsidRPr="00BB04D7" w:rsidRDefault="00031A7B" w:rsidP="00316B43">
            <w:hyperlink w:anchor="Koutný" w:history="1">
              <w:r w:rsidR="00933C8B" w:rsidRPr="00BB04D7">
                <w:rPr>
                  <w:rStyle w:val="Hypertextovodkaz"/>
                  <w:b/>
                  <w:bCs/>
                </w:rPr>
                <w:t>prof. Mgr. Marek Koutný, Ph.D.</w:t>
              </w:r>
            </w:hyperlink>
            <w:r w:rsidR="00560573" w:rsidRPr="00BB04D7">
              <w:t xml:space="preserve"> (</w:t>
            </w:r>
            <w:proofErr w:type="gramStart"/>
            <w:r w:rsidR="0085747F" w:rsidRPr="00BB04D7">
              <w:t>5</w:t>
            </w:r>
            <w:r w:rsidR="00560573" w:rsidRPr="00BB04D7">
              <w:t>0%</w:t>
            </w:r>
            <w:proofErr w:type="gramEnd"/>
            <w:r w:rsidR="00560573" w:rsidRPr="00BB04D7">
              <w:t xml:space="preserve"> p)</w:t>
            </w:r>
          </w:p>
          <w:p w14:paraId="5749E1C2" w14:textId="70242273" w:rsidR="00933C8B" w:rsidRDefault="00031A7B" w:rsidP="00316B43">
            <w:hyperlink w:anchor="Janalíková" w:history="1">
              <w:r w:rsidR="009E077E" w:rsidRPr="009E077E">
                <w:rPr>
                  <w:rStyle w:val="Hypertextovodkaz"/>
                </w:rPr>
                <w:t xml:space="preserve">doc. Mgr. </w:t>
              </w:r>
              <w:r w:rsidR="00933C8B" w:rsidRPr="009E077E">
                <w:rPr>
                  <w:rStyle w:val="Hypertextovodkaz"/>
                </w:rPr>
                <w:t>Magda Janalíková, Ph.D.</w:t>
              </w:r>
            </w:hyperlink>
            <w:r w:rsidR="00560573" w:rsidRPr="009E077E">
              <w:t xml:space="preserve"> (</w:t>
            </w:r>
            <w:proofErr w:type="gramStart"/>
            <w:r w:rsidR="0085747F" w:rsidRPr="009E077E">
              <w:t>5</w:t>
            </w:r>
            <w:r w:rsidR="00560573" w:rsidRPr="009E077E">
              <w:t>0%</w:t>
            </w:r>
            <w:proofErr w:type="gramEnd"/>
            <w:r w:rsidR="00560573" w:rsidRPr="009E077E">
              <w:t xml:space="preserve"> p)</w:t>
            </w:r>
          </w:p>
        </w:tc>
        <w:tc>
          <w:tcPr>
            <w:tcW w:w="565" w:type="dxa"/>
            <w:shd w:val="clear" w:color="auto" w:fill="auto"/>
            <w:vAlign w:val="center"/>
          </w:tcPr>
          <w:p w14:paraId="4866B54E" w14:textId="77777777" w:rsidR="00933C8B" w:rsidRDefault="00933C8B" w:rsidP="00316B43">
            <w:r>
              <w:t>1/ZS</w:t>
            </w:r>
          </w:p>
        </w:tc>
        <w:tc>
          <w:tcPr>
            <w:tcW w:w="708" w:type="dxa"/>
            <w:gridSpan w:val="3"/>
            <w:shd w:val="clear" w:color="auto" w:fill="auto"/>
            <w:vAlign w:val="center"/>
          </w:tcPr>
          <w:p w14:paraId="27464568" w14:textId="77777777" w:rsidR="00933C8B" w:rsidRPr="009B6365" w:rsidRDefault="00933C8B" w:rsidP="008E03A7">
            <w:pPr>
              <w:jc w:val="center"/>
              <w:rPr>
                <w:b/>
                <w:bCs/>
              </w:rPr>
            </w:pPr>
            <w:r w:rsidRPr="009B6365">
              <w:rPr>
                <w:b/>
                <w:bCs/>
              </w:rPr>
              <w:t>ZT</w:t>
            </w:r>
          </w:p>
        </w:tc>
      </w:tr>
      <w:tr w:rsidR="008E03A7" w14:paraId="70A64130" w14:textId="77777777" w:rsidTr="009F1539">
        <w:tc>
          <w:tcPr>
            <w:tcW w:w="2220" w:type="dxa"/>
            <w:gridSpan w:val="2"/>
            <w:shd w:val="clear" w:color="auto" w:fill="auto"/>
            <w:vAlign w:val="center"/>
          </w:tcPr>
          <w:p w14:paraId="5DEAF2A0" w14:textId="04A3EFC3" w:rsidR="00933C8B" w:rsidRDefault="00031A7B" w:rsidP="008E03A7">
            <w:pPr>
              <w:spacing w:before="120" w:after="120"/>
            </w:pPr>
            <w:hyperlink w:anchor="Toxikologie" w:history="1">
              <w:r w:rsidR="00933C8B" w:rsidRPr="00270066">
                <w:rPr>
                  <w:rStyle w:val="Hypertextovodkaz"/>
                </w:rPr>
                <w:t>Toxikologie</w:t>
              </w:r>
            </w:hyperlink>
          </w:p>
        </w:tc>
        <w:tc>
          <w:tcPr>
            <w:tcW w:w="1252" w:type="dxa"/>
            <w:gridSpan w:val="2"/>
            <w:shd w:val="clear" w:color="auto" w:fill="auto"/>
            <w:vAlign w:val="center"/>
          </w:tcPr>
          <w:p w14:paraId="196ABBDE" w14:textId="77777777" w:rsidR="00933C8B" w:rsidRDefault="00933C8B" w:rsidP="008E03A7">
            <w:pPr>
              <w:spacing w:before="120" w:after="120"/>
            </w:pPr>
            <w:proofErr w:type="gramStart"/>
            <w:r w:rsidRPr="00280F9E">
              <w:t>2</w:t>
            </w:r>
            <w:r>
              <w:t>8p</w:t>
            </w:r>
            <w:proofErr w:type="gramEnd"/>
            <w:r>
              <w:t>+0</w:t>
            </w:r>
            <w:r w:rsidRPr="00280F9E">
              <w:t>s+</w:t>
            </w:r>
            <w:r>
              <w:t>0</w:t>
            </w:r>
            <w:r w:rsidRPr="00003F22">
              <w:t>l</w:t>
            </w:r>
          </w:p>
        </w:tc>
        <w:tc>
          <w:tcPr>
            <w:tcW w:w="699" w:type="dxa"/>
            <w:gridSpan w:val="2"/>
            <w:shd w:val="clear" w:color="auto" w:fill="auto"/>
            <w:vAlign w:val="center"/>
          </w:tcPr>
          <w:p w14:paraId="2EB60206" w14:textId="77777777" w:rsidR="00933C8B" w:rsidRDefault="00933C8B" w:rsidP="008E03A7">
            <w:pPr>
              <w:spacing w:before="120" w:after="120"/>
            </w:pPr>
            <w:proofErr w:type="spellStart"/>
            <w:r>
              <w:t>klz</w:t>
            </w:r>
            <w:proofErr w:type="spellEnd"/>
          </w:p>
        </w:tc>
        <w:tc>
          <w:tcPr>
            <w:tcW w:w="559" w:type="dxa"/>
            <w:shd w:val="clear" w:color="auto" w:fill="auto"/>
            <w:vAlign w:val="center"/>
          </w:tcPr>
          <w:p w14:paraId="177879DF" w14:textId="208F1E12" w:rsidR="00933C8B" w:rsidRDefault="002A1D22" w:rsidP="008E03A7">
            <w:pPr>
              <w:spacing w:before="120" w:after="120"/>
              <w:jc w:val="center"/>
            </w:pPr>
            <w:r>
              <w:t>2</w:t>
            </w:r>
          </w:p>
        </w:tc>
        <w:tc>
          <w:tcPr>
            <w:tcW w:w="4286" w:type="dxa"/>
            <w:gridSpan w:val="6"/>
            <w:shd w:val="clear" w:color="auto" w:fill="auto"/>
            <w:vAlign w:val="center"/>
          </w:tcPr>
          <w:p w14:paraId="03E823C0" w14:textId="6071ECBC" w:rsidR="00316B43" w:rsidRDefault="00031A7B" w:rsidP="008E03A7">
            <w:pPr>
              <w:spacing w:before="120" w:after="120"/>
            </w:pPr>
            <w:hyperlink w:anchor="Jančová" w:history="1">
              <w:r w:rsidR="00933C8B" w:rsidRPr="00D81B71">
                <w:rPr>
                  <w:rStyle w:val="Hypertextovodkaz"/>
                  <w:b/>
                  <w:bCs/>
                </w:rPr>
                <w:t>Mgr. Petra Jančová, Ph.D.</w:t>
              </w:r>
            </w:hyperlink>
            <w:r w:rsidR="00560573" w:rsidRPr="00D81B71">
              <w:rPr>
                <w:b/>
                <w:bCs/>
              </w:rPr>
              <w:t xml:space="preserve"> </w:t>
            </w:r>
            <w:r w:rsidR="00560573" w:rsidRPr="00BB04D7">
              <w:t>(</w:t>
            </w:r>
            <w:proofErr w:type="gramStart"/>
            <w:r w:rsidR="00560573" w:rsidRPr="00BB04D7">
              <w:t>100%</w:t>
            </w:r>
            <w:proofErr w:type="gramEnd"/>
            <w:r w:rsidR="00560573" w:rsidRPr="00BB04D7">
              <w:t xml:space="preserve"> p)</w:t>
            </w:r>
          </w:p>
        </w:tc>
        <w:tc>
          <w:tcPr>
            <w:tcW w:w="565" w:type="dxa"/>
            <w:shd w:val="clear" w:color="auto" w:fill="auto"/>
            <w:vAlign w:val="center"/>
          </w:tcPr>
          <w:p w14:paraId="7BB03804" w14:textId="77777777" w:rsidR="00933C8B" w:rsidRDefault="00933C8B" w:rsidP="008E03A7">
            <w:pPr>
              <w:spacing w:before="120" w:after="120"/>
            </w:pPr>
            <w:r>
              <w:t>1/ZS</w:t>
            </w:r>
          </w:p>
        </w:tc>
        <w:tc>
          <w:tcPr>
            <w:tcW w:w="708" w:type="dxa"/>
            <w:gridSpan w:val="3"/>
            <w:shd w:val="clear" w:color="auto" w:fill="auto"/>
            <w:vAlign w:val="center"/>
          </w:tcPr>
          <w:p w14:paraId="3261E54B" w14:textId="20A0DDF7" w:rsidR="00933C8B" w:rsidRPr="00155CD9" w:rsidRDefault="000565B3" w:rsidP="008E03A7">
            <w:pPr>
              <w:spacing w:before="120" w:after="120"/>
              <w:jc w:val="center"/>
              <w:rPr>
                <w:b/>
              </w:rPr>
            </w:pPr>
            <w:r w:rsidRPr="00102D01">
              <w:rPr>
                <w:b/>
              </w:rPr>
              <w:t>PZ</w:t>
            </w:r>
          </w:p>
        </w:tc>
      </w:tr>
      <w:tr w:rsidR="008E03A7" w14:paraId="01DD952C" w14:textId="77777777" w:rsidTr="009F1539">
        <w:tc>
          <w:tcPr>
            <w:tcW w:w="2220" w:type="dxa"/>
            <w:gridSpan w:val="2"/>
            <w:shd w:val="clear" w:color="auto" w:fill="auto"/>
            <w:vAlign w:val="center"/>
          </w:tcPr>
          <w:p w14:paraId="351FD190" w14:textId="1FAD0C74" w:rsidR="00933C8B" w:rsidRDefault="00031A7B" w:rsidP="008E03A7">
            <w:pPr>
              <w:spacing w:before="120" w:after="120"/>
            </w:pPr>
            <w:hyperlink w:anchor="Bioinženýrství" w:history="1">
              <w:r w:rsidR="00933C8B" w:rsidRPr="00270066">
                <w:rPr>
                  <w:rStyle w:val="Hypertextovodkaz"/>
                </w:rPr>
                <w:t>Bioinženýrství</w:t>
              </w:r>
            </w:hyperlink>
          </w:p>
        </w:tc>
        <w:tc>
          <w:tcPr>
            <w:tcW w:w="1252" w:type="dxa"/>
            <w:gridSpan w:val="2"/>
            <w:shd w:val="clear" w:color="auto" w:fill="auto"/>
            <w:vAlign w:val="center"/>
          </w:tcPr>
          <w:p w14:paraId="20B7565C" w14:textId="77777777" w:rsidR="00933C8B" w:rsidRDefault="00933C8B" w:rsidP="008E03A7">
            <w:pPr>
              <w:spacing w:before="120" w:after="120"/>
            </w:pPr>
            <w:proofErr w:type="gramStart"/>
            <w:r w:rsidRPr="00280F9E">
              <w:t>28p</w:t>
            </w:r>
            <w:proofErr w:type="gramEnd"/>
            <w:r w:rsidRPr="00280F9E">
              <w:rPr>
                <w:lang w:val="en-GB"/>
              </w:rPr>
              <w:t>+</w:t>
            </w:r>
            <w:r w:rsidRPr="00280F9E">
              <w:t>28s</w:t>
            </w:r>
            <w:r w:rsidRPr="00280F9E">
              <w:rPr>
                <w:lang w:val="en-GB"/>
              </w:rPr>
              <w:t>+</w:t>
            </w:r>
            <w:r w:rsidRPr="00280F9E">
              <w:t>14l</w:t>
            </w:r>
          </w:p>
        </w:tc>
        <w:tc>
          <w:tcPr>
            <w:tcW w:w="699" w:type="dxa"/>
            <w:gridSpan w:val="2"/>
            <w:shd w:val="clear" w:color="auto" w:fill="auto"/>
            <w:vAlign w:val="center"/>
          </w:tcPr>
          <w:p w14:paraId="3478C11E" w14:textId="77777777" w:rsidR="00933C8B" w:rsidRDefault="00933C8B" w:rsidP="008E03A7">
            <w:pPr>
              <w:spacing w:before="120" w:after="120"/>
            </w:pPr>
            <w:r w:rsidRPr="00280F9E">
              <w:t>z, zk</w:t>
            </w:r>
          </w:p>
        </w:tc>
        <w:tc>
          <w:tcPr>
            <w:tcW w:w="559" w:type="dxa"/>
            <w:shd w:val="clear" w:color="auto" w:fill="auto"/>
            <w:vAlign w:val="center"/>
          </w:tcPr>
          <w:p w14:paraId="1795707F" w14:textId="3CCF6920" w:rsidR="00933C8B" w:rsidRDefault="002A1D22" w:rsidP="008E03A7">
            <w:pPr>
              <w:spacing w:before="120" w:after="120"/>
              <w:jc w:val="center"/>
            </w:pPr>
            <w:r>
              <w:t>5</w:t>
            </w:r>
          </w:p>
        </w:tc>
        <w:tc>
          <w:tcPr>
            <w:tcW w:w="4286" w:type="dxa"/>
            <w:gridSpan w:val="6"/>
            <w:shd w:val="clear" w:color="auto" w:fill="auto"/>
            <w:vAlign w:val="center"/>
          </w:tcPr>
          <w:p w14:paraId="5B096E62" w14:textId="08157131" w:rsidR="00933C8B" w:rsidRDefault="00031A7B" w:rsidP="008E03A7">
            <w:pPr>
              <w:spacing w:before="120" w:after="120"/>
            </w:pPr>
            <w:hyperlink w:anchor="Pecha" w:history="1">
              <w:r w:rsidR="00933C8B" w:rsidRPr="00BB04D7">
                <w:rPr>
                  <w:rStyle w:val="Hypertextovodkaz"/>
                  <w:b/>
                  <w:bCs/>
                </w:rPr>
                <w:t>doc. Ing. Jiří Pecha, Ph.D.</w:t>
              </w:r>
            </w:hyperlink>
            <w:r w:rsidR="00560573" w:rsidRPr="00BB04D7">
              <w:t xml:space="preserve"> (</w:t>
            </w:r>
            <w:proofErr w:type="gramStart"/>
            <w:r w:rsidR="00560573" w:rsidRPr="00BB04D7">
              <w:t>100%</w:t>
            </w:r>
            <w:proofErr w:type="gramEnd"/>
            <w:r w:rsidR="00560573" w:rsidRPr="00BB04D7">
              <w:t xml:space="preserve"> p)</w:t>
            </w:r>
          </w:p>
        </w:tc>
        <w:tc>
          <w:tcPr>
            <w:tcW w:w="565" w:type="dxa"/>
            <w:shd w:val="clear" w:color="auto" w:fill="auto"/>
            <w:vAlign w:val="center"/>
          </w:tcPr>
          <w:p w14:paraId="13DC92ED" w14:textId="77777777" w:rsidR="00933C8B" w:rsidRDefault="00933C8B" w:rsidP="008E03A7">
            <w:pPr>
              <w:spacing w:before="120" w:after="120"/>
            </w:pPr>
            <w:r>
              <w:t>1/ZS</w:t>
            </w:r>
          </w:p>
        </w:tc>
        <w:tc>
          <w:tcPr>
            <w:tcW w:w="708" w:type="dxa"/>
            <w:gridSpan w:val="3"/>
            <w:shd w:val="clear" w:color="auto" w:fill="auto"/>
            <w:vAlign w:val="center"/>
          </w:tcPr>
          <w:p w14:paraId="0FFD421A" w14:textId="77777777" w:rsidR="00933C8B" w:rsidRPr="009B6365" w:rsidRDefault="00933C8B" w:rsidP="008E03A7">
            <w:pPr>
              <w:spacing w:before="120" w:after="120"/>
              <w:jc w:val="center"/>
              <w:rPr>
                <w:b/>
                <w:bCs/>
              </w:rPr>
            </w:pPr>
            <w:r w:rsidRPr="009B6365">
              <w:rPr>
                <w:b/>
                <w:bCs/>
              </w:rPr>
              <w:t>PZ</w:t>
            </w:r>
          </w:p>
        </w:tc>
      </w:tr>
      <w:tr w:rsidR="008E03A7" w14:paraId="79DE3E3B" w14:textId="77777777" w:rsidTr="009F1539">
        <w:tc>
          <w:tcPr>
            <w:tcW w:w="2220" w:type="dxa"/>
            <w:gridSpan w:val="2"/>
            <w:shd w:val="clear" w:color="auto" w:fill="auto"/>
            <w:vAlign w:val="center"/>
          </w:tcPr>
          <w:p w14:paraId="02292BAB" w14:textId="2C1040CE" w:rsidR="00C40E87" w:rsidRPr="00410F7A" w:rsidRDefault="00031A7B" w:rsidP="00316B43">
            <w:hyperlink w:anchor="Ekol_mikroorg_využ_v_biotech_a_při_prod" w:history="1">
              <w:r w:rsidR="00172B8F" w:rsidRPr="00270066">
                <w:rPr>
                  <w:rStyle w:val="Hypertextovodkaz"/>
                </w:rPr>
                <w:t xml:space="preserve">Ekologie </w:t>
              </w:r>
              <w:r w:rsidR="00410F7A" w:rsidRPr="00270066">
                <w:rPr>
                  <w:rStyle w:val="Hypertextovodkaz"/>
                </w:rPr>
                <w:t>m</w:t>
              </w:r>
              <w:r w:rsidR="00172B8F" w:rsidRPr="00270066">
                <w:rPr>
                  <w:rStyle w:val="Hypertextovodkaz"/>
                </w:rPr>
                <w:t xml:space="preserve">ikroorganizmů využívaných </w:t>
              </w:r>
              <w:r w:rsidR="0051587C" w:rsidRPr="00270066">
                <w:rPr>
                  <w:rStyle w:val="Hypertextovodkaz"/>
                </w:rPr>
                <w:t xml:space="preserve">v biotechnologiích a </w:t>
              </w:r>
              <w:r w:rsidR="00172B8F" w:rsidRPr="00270066">
                <w:rPr>
                  <w:rStyle w:val="Hypertextovodkaz"/>
                </w:rPr>
                <w:t>při produkci potravin</w:t>
              </w:r>
            </w:hyperlink>
          </w:p>
        </w:tc>
        <w:tc>
          <w:tcPr>
            <w:tcW w:w="1252" w:type="dxa"/>
            <w:gridSpan w:val="2"/>
            <w:shd w:val="clear" w:color="auto" w:fill="auto"/>
            <w:vAlign w:val="center"/>
          </w:tcPr>
          <w:p w14:paraId="007CEFD4" w14:textId="707A7DED" w:rsidR="00C40E87" w:rsidRPr="00280F9E" w:rsidRDefault="00172B8F" w:rsidP="00316B43">
            <w:proofErr w:type="gramStart"/>
            <w:r>
              <w:t>14p</w:t>
            </w:r>
            <w:proofErr w:type="gramEnd"/>
            <w:r>
              <w:t>+14s</w:t>
            </w:r>
            <w:r w:rsidRPr="00280F9E">
              <w:t>+</w:t>
            </w:r>
            <w:r>
              <w:t>0</w:t>
            </w:r>
            <w:r w:rsidRPr="00003F22">
              <w:t>l</w:t>
            </w:r>
          </w:p>
        </w:tc>
        <w:tc>
          <w:tcPr>
            <w:tcW w:w="699" w:type="dxa"/>
            <w:gridSpan w:val="2"/>
            <w:shd w:val="clear" w:color="auto" w:fill="auto"/>
            <w:vAlign w:val="center"/>
          </w:tcPr>
          <w:p w14:paraId="54094E0A" w14:textId="557A8D23" w:rsidR="00C40E87" w:rsidRPr="00280F9E" w:rsidRDefault="00172B8F" w:rsidP="00316B43">
            <w:proofErr w:type="spellStart"/>
            <w:r>
              <w:t>klz</w:t>
            </w:r>
            <w:proofErr w:type="spellEnd"/>
          </w:p>
        </w:tc>
        <w:tc>
          <w:tcPr>
            <w:tcW w:w="559" w:type="dxa"/>
            <w:shd w:val="clear" w:color="auto" w:fill="auto"/>
            <w:vAlign w:val="center"/>
          </w:tcPr>
          <w:p w14:paraId="0403C50D" w14:textId="263DDACB" w:rsidR="00C40E87" w:rsidRDefault="00172B8F" w:rsidP="008E03A7">
            <w:pPr>
              <w:jc w:val="center"/>
            </w:pPr>
            <w:r>
              <w:t>2</w:t>
            </w:r>
          </w:p>
        </w:tc>
        <w:tc>
          <w:tcPr>
            <w:tcW w:w="4286" w:type="dxa"/>
            <w:gridSpan w:val="6"/>
            <w:shd w:val="clear" w:color="auto" w:fill="auto"/>
            <w:vAlign w:val="center"/>
          </w:tcPr>
          <w:p w14:paraId="1FAB27EA" w14:textId="53EA07C5" w:rsidR="00C40E87" w:rsidRDefault="00031A7B" w:rsidP="00316B43">
            <w:hyperlink w:anchor="Šerá" w:history="1">
              <w:r w:rsidR="00172B8F" w:rsidRPr="00BB04D7">
                <w:rPr>
                  <w:rStyle w:val="Hypertextovodkaz"/>
                </w:rPr>
                <w:t>Ing. Jana Šerá, Ph.D.</w:t>
              </w:r>
            </w:hyperlink>
            <w:r w:rsidR="00560573" w:rsidRPr="00BB04D7">
              <w:t xml:space="preserve"> (</w:t>
            </w:r>
            <w:proofErr w:type="gramStart"/>
            <w:r w:rsidR="00560573" w:rsidRPr="00BB04D7">
              <w:t>100%</w:t>
            </w:r>
            <w:proofErr w:type="gramEnd"/>
            <w:r w:rsidR="00560573" w:rsidRPr="00BB04D7">
              <w:t xml:space="preserve"> p)</w:t>
            </w:r>
          </w:p>
        </w:tc>
        <w:tc>
          <w:tcPr>
            <w:tcW w:w="565" w:type="dxa"/>
            <w:shd w:val="clear" w:color="auto" w:fill="auto"/>
            <w:vAlign w:val="center"/>
          </w:tcPr>
          <w:p w14:paraId="04270B96" w14:textId="0858692D" w:rsidR="00C40E87" w:rsidRDefault="002A1D22" w:rsidP="00316B43">
            <w:r>
              <w:t>1/ZS</w:t>
            </w:r>
          </w:p>
        </w:tc>
        <w:tc>
          <w:tcPr>
            <w:tcW w:w="708" w:type="dxa"/>
            <w:gridSpan w:val="3"/>
            <w:shd w:val="clear" w:color="auto" w:fill="auto"/>
            <w:vAlign w:val="center"/>
          </w:tcPr>
          <w:p w14:paraId="68F42938" w14:textId="77777777" w:rsidR="00C40E87" w:rsidRDefault="00C40E87" w:rsidP="008E03A7">
            <w:pPr>
              <w:jc w:val="center"/>
            </w:pPr>
          </w:p>
        </w:tc>
      </w:tr>
      <w:tr w:rsidR="008E03A7" w14:paraId="63EC750E" w14:textId="77777777" w:rsidTr="009F1539">
        <w:tc>
          <w:tcPr>
            <w:tcW w:w="2220" w:type="dxa"/>
            <w:gridSpan w:val="2"/>
            <w:tcBorders>
              <w:bottom w:val="single" w:sz="12" w:space="0" w:color="auto"/>
            </w:tcBorders>
            <w:shd w:val="clear" w:color="auto" w:fill="auto"/>
            <w:vAlign w:val="center"/>
          </w:tcPr>
          <w:p w14:paraId="2CB07587" w14:textId="135D2480" w:rsidR="00933C8B" w:rsidRDefault="00031A7B" w:rsidP="008E03A7">
            <w:pPr>
              <w:spacing w:before="120" w:after="120"/>
            </w:pPr>
            <w:hyperlink w:anchor="Obor_sem" w:history="1">
              <w:r w:rsidR="00933C8B" w:rsidRPr="00270066">
                <w:rPr>
                  <w:rStyle w:val="Hypertextovodkaz"/>
                </w:rPr>
                <w:t>Oborový seminář</w:t>
              </w:r>
            </w:hyperlink>
          </w:p>
        </w:tc>
        <w:tc>
          <w:tcPr>
            <w:tcW w:w="1252" w:type="dxa"/>
            <w:gridSpan w:val="2"/>
            <w:tcBorders>
              <w:bottom w:val="single" w:sz="12" w:space="0" w:color="auto"/>
            </w:tcBorders>
            <w:shd w:val="clear" w:color="auto" w:fill="auto"/>
            <w:vAlign w:val="center"/>
          </w:tcPr>
          <w:p w14:paraId="08998CE6" w14:textId="77777777" w:rsidR="00933C8B" w:rsidRDefault="00933C8B" w:rsidP="008E03A7">
            <w:pPr>
              <w:spacing w:before="120" w:after="120"/>
            </w:pPr>
            <w:proofErr w:type="gramStart"/>
            <w:r w:rsidRPr="00081612">
              <w:t>0p</w:t>
            </w:r>
            <w:proofErr w:type="gramEnd"/>
            <w:r w:rsidRPr="00081612">
              <w:t>+14s+0l</w:t>
            </w:r>
          </w:p>
        </w:tc>
        <w:tc>
          <w:tcPr>
            <w:tcW w:w="699" w:type="dxa"/>
            <w:gridSpan w:val="2"/>
            <w:tcBorders>
              <w:bottom w:val="single" w:sz="12" w:space="0" w:color="auto"/>
            </w:tcBorders>
            <w:shd w:val="clear" w:color="auto" w:fill="auto"/>
            <w:vAlign w:val="center"/>
          </w:tcPr>
          <w:p w14:paraId="05BEF74D" w14:textId="77777777" w:rsidR="00933C8B" w:rsidRDefault="00933C8B" w:rsidP="008E03A7">
            <w:pPr>
              <w:spacing w:before="120" w:after="120"/>
            </w:pPr>
            <w:r>
              <w:t>z</w:t>
            </w:r>
          </w:p>
        </w:tc>
        <w:tc>
          <w:tcPr>
            <w:tcW w:w="559" w:type="dxa"/>
            <w:tcBorders>
              <w:bottom w:val="single" w:sz="12" w:space="0" w:color="auto"/>
            </w:tcBorders>
            <w:shd w:val="clear" w:color="auto" w:fill="auto"/>
            <w:vAlign w:val="center"/>
          </w:tcPr>
          <w:p w14:paraId="0A21EABD" w14:textId="77777777" w:rsidR="00933C8B" w:rsidRDefault="00933C8B" w:rsidP="008E03A7">
            <w:pPr>
              <w:spacing w:before="120" w:after="120"/>
              <w:jc w:val="center"/>
            </w:pPr>
            <w:r>
              <w:t>1</w:t>
            </w:r>
          </w:p>
        </w:tc>
        <w:tc>
          <w:tcPr>
            <w:tcW w:w="4286" w:type="dxa"/>
            <w:gridSpan w:val="6"/>
            <w:tcBorders>
              <w:bottom w:val="single" w:sz="12" w:space="0" w:color="auto"/>
            </w:tcBorders>
            <w:shd w:val="clear" w:color="auto" w:fill="auto"/>
            <w:vAlign w:val="center"/>
          </w:tcPr>
          <w:p w14:paraId="52371D1D" w14:textId="5F88A625" w:rsidR="00933C8B" w:rsidRDefault="00031A7B" w:rsidP="008E03A7">
            <w:pPr>
              <w:spacing w:before="120" w:after="120"/>
            </w:pPr>
            <w:hyperlink w:anchor="Jančová" w:history="1">
              <w:r w:rsidR="00933C8B" w:rsidRPr="002B12AC">
                <w:rPr>
                  <w:rStyle w:val="Hypertextovodkaz"/>
                </w:rPr>
                <w:t>Mgr. Petra Jančová, Ph.D.</w:t>
              </w:r>
            </w:hyperlink>
            <w:r w:rsidR="00560573">
              <w:t xml:space="preserve"> </w:t>
            </w:r>
            <w:r w:rsidR="00560573" w:rsidRPr="00BB04D7">
              <w:t>(</w:t>
            </w:r>
            <w:proofErr w:type="gramStart"/>
            <w:r w:rsidR="00560573" w:rsidRPr="00BB04D7">
              <w:t>100%</w:t>
            </w:r>
            <w:proofErr w:type="gramEnd"/>
            <w:r w:rsidR="00560573" w:rsidRPr="00BB04D7">
              <w:t xml:space="preserve"> s)</w:t>
            </w:r>
          </w:p>
        </w:tc>
        <w:tc>
          <w:tcPr>
            <w:tcW w:w="565" w:type="dxa"/>
            <w:tcBorders>
              <w:bottom w:val="single" w:sz="12" w:space="0" w:color="auto"/>
            </w:tcBorders>
            <w:shd w:val="clear" w:color="auto" w:fill="auto"/>
            <w:vAlign w:val="center"/>
          </w:tcPr>
          <w:p w14:paraId="2764D42D" w14:textId="77777777" w:rsidR="00933C8B" w:rsidRDefault="00933C8B" w:rsidP="008E03A7">
            <w:pPr>
              <w:spacing w:before="120" w:after="120"/>
            </w:pPr>
            <w:r>
              <w:t>1/ZS</w:t>
            </w:r>
          </w:p>
        </w:tc>
        <w:tc>
          <w:tcPr>
            <w:tcW w:w="708" w:type="dxa"/>
            <w:gridSpan w:val="3"/>
            <w:tcBorders>
              <w:bottom w:val="single" w:sz="12" w:space="0" w:color="auto"/>
            </w:tcBorders>
            <w:shd w:val="clear" w:color="auto" w:fill="auto"/>
            <w:vAlign w:val="center"/>
          </w:tcPr>
          <w:p w14:paraId="622C98BD" w14:textId="77777777" w:rsidR="00933C8B" w:rsidRDefault="00933C8B" w:rsidP="008E03A7">
            <w:pPr>
              <w:spacing w:before="120" w:after="120"/>
              <w:jc w:val="center"/>
            </w:pPr>
          </w:p>
        </w:tc>
      </w:tr>
      <w:tr w:rsidR="008E03A7" w14:paraId="50616EBD" w14:textId="77777777" w:rsidTr="009F1539">
        <w:tc>
          <w:tcPr>
            <w:tcW w:w="2220" w:type="dxa"/>
            <w:gridSpan w:val="2"/>
            <w:tcBorders>
              <w:top w:val="single" w:sz="12" w:space="0" w:color="auto"/>
            </w:tcBorders>
            <w:shd w:val="clear" w:color="auto" w:fill="auto"/>
            <w:vAlign w:val="center"/>
          </w:tcPr>
          <w:p w14:paraId="01539798" w14:textId="1D276BD9" w:rsidR="00933C8B" w:rsidRPr="00B50D9B" w:rsidRDefault="00031A7B" w:rsidP="00316B43">
            <w:hyperlink w:anchor="Anal_mikroorg_a_jejich_prod" w:history="1">
              <w:r w:rsidR="00933C8B" w:rsidRPr="00270066">
                <w:rPr>
                  <w:rStyle w:val="Hypertextovodkaz"/>
                </w:rPr>
                <w:t xml:space="preserve">Analýza </w:t>
              </w:r>
              <w:r w:rsidR="00410F7A" w:rsidRPr="00270066">
                <w:rPr>
                  <w:rStyle w:val="Hypertextovodkaz"/>
                </w:rPr>
                <w:t>m</w:t>
              </w:r>
              <w:r w:rsidR="00933C8B" w:rsidRPr="00270066">
                <w:rPr>
                  <w:rStyle w:val="Hypertextovodkaz"/>
                </w:rPr>
                <w:t>ikroorganizmů a jejich produktů</w:t>
              </w:r>
            </w:hyperlink>
          </w:p>
        </w:tc>
        <w:tc>
          <w:tcPr>
            <w:tcW w:w="1252" w:type="dxa"/>
            <w:gridSpan w:val="2"/>
            <w:tcBorders>
              <w:top w:val="single" w:sz="12" w:space="0" w:color="auto"/>
            </w:tcBorders>
            <w:shd w:val="clear" w:color="auto" w:fill="auto"/>
            <w:vAlign w:val="center"/>
          </w:tcPr>
          <w:p w14:paraId="7EEB5F35" w14:textId="29927CDE" w:rsidR="00933C8B" w:rsidRPr="00D97E5D" w:rsidRDefault="00933C8B" w:rsidP="00627A67">
            <w:proofErr w:type="gramStart"/>
            <w:r w:rsidRPr="00D97E5D">
              <w:t>2</w:t>
            </w:r>
            <w:r w:rsidR="00627A67" w:rsidRPr="00D97E5D">
              <w:t>0</w:t>
            </w:r>
            <w:r w:rsidRPr="00D97E5D">
              <w:t>p</w:t>
            </w:r>
            <w:proofErr w:type="gramEnd"/>
            <w:r w:rsidRPr="00D97E5D">
              <w:t>+</w:t>
            </w:r>
            <w:r w:rsidR="0002404F" w:rsidRPr="00D97E5D">
              <w:t>2</w:t>
            </w:r>
            <w:r w:rsidR="00627A67" w:rsidRPr="00D97E5D">
              <w:t>0</w:t>
            </w:r>
            <w:r w:rsidRPr="00D97E5D">
              <w:t>s+2</w:t>
            </w:r>
            <w:r w:rsidR="00627A67" w:rsidRPr="00D97E5D">
              <w:t>0</w:t>
            </w:r>
            <w:r w:rsidRPr="00D97E5D">
              <w:t>l</w:t>
            </w:r>
          </w:p>
        </w:tc>
        <w:tc>
          <w:tcPr>
            <w:tcW w:w="699" w:type="dxa"/>
            <w:gridSpan w:val="2"/>
            <w:tcBorders>
              <w:top w:val="single" w:sz="12" w:space="0" w:color="auto"/>
            </w:tcBorders>
            <w:shd w:val="clear" w:color="auto" w:fill="auto"/>
            <w:vAlign w:val="center"/>
          </w:tcPr>
          <w:p w14:paraId="26B06EEA" w14:textId="77777777" w:rsidR="00933C8B" w:rsidRPr="00D97E5D" w:rsidRDefault="00933C8B" w:rsidP="00316B43">
            <w:r w:rsidRPr="00D97E5D">
              <w:t>z, zk</w:t>
            </w:r>
          </w:p>
        </w:tc>
        <w:tc>
          <w:tcPr>
            <w:tcW w:w="559" w:type="dxa"/>
            <w:tcBorders>
              <w:top w:val="single" w:sz="12" w:space="0" w:color="auto"/>
            </w:tcBorders>
            <w:shd w:val="clear" w:color="auto" w:fill="auto"/>
            <w:vAlign w:val="center"/>
          </w:tcPr>
          <w:p w14:paraId="599BD35C" w14:textId="001C9187" w:rsidR="00933C8B" w:rsidRPr="00D97E5D" w:rsidRDefault="0003744E" w:rsidP="008E03A7">
            <w:pPr>
              <w:jc w:val="center"/>
            </w:pPr>
            <w:r w:rsidRPr="00D97E5D">
              <w:t>7</w:t>
            </w:r>
          </w:p>
        </w:tc>
        <w:tc>
          <w:tcPr>
            <w:tcW w:w="4286" w:type="dxa"/>
            <w:gridSpan w:val="6"/>
            <w:tcBorders>
              <w:top w:val="single" w:sz="12" w:space="0" w:color="auto"/>
            </w:tcBorders>
            <w:shd w:val="clear" w:color="auto" w:fill="auto"/>
            <w:vAlign w:val="center"/>
          </w:tcPr>
          <w:p w14:paraId="4A084DC8" w14:textId="76439006" w:rsidR="00933C8B" w:rsidRPr="00D97E5D" w:rsidRDefault="00031A7B" w:rsidP="00316B43">
            <w:hyperlink w:anchor="Buňková" w:history="1">
              <w:r w:rsidR="00933C8B" w:rsidRPr="00D97E5D">
                <w:rPr>
                  <w:rStyle w:val="Hypertextovodkaz"/>
                  <w:b/>
                  <w:bCs/>
                </w:rPr>
                <w:t>prof. RNDr. Leona Buňková, Ph.D.</w:t>
              </w:r>
            </w:hyperlink>
            <w:r w:rsidR="00560573" w:rsidRPr="00D97E5D">
              <w:t xml:space="preserve"> (</w:t>
            </w:r>
            <w:proofErr w:type="gramStart"/>
            <w:r w:rsidR="0085747F" w:rsidRPr="00D97E5D">
              <w:t>5</w:t>
            </w:r>
            <w:r w:rsidR="00560573" w:rsidRPr="00D97E5D">
              <w:t>0%</w:t>
            </w:r>
            <w:proofErr w:type="gramEnd"/>
            <w:r w:rsidR="00560573" w:rsidRPr="00D97E5D">
              <w:t xml:space="preserve"> p)</w:t>
            </w:r>
          </w:p>
          <w:p w14:paraId="3B9CD7EF" w14:textId="06EBA77F" w:rsidR="00933C8B" w:rsidRPr="00D97E5D" w:rsidRDefault="00031A7B" w:rsidP="00316B43">
            <w:hyperlink w:anchor="Jančová" w:history="1">
              <w:r w:rsidR="00933C8B" w:rsidRPr="00D97E5D">
                <w:rPr>
                  <w:rStyle w:val="Hypertextovodkaz"/>
                </w:rPr>
                <w:t>Mgr. Petra Jančová, Ph.D.</w:t>
              </w:r>
            </w:hyperlink>
            <w:r w:rsidR="00560573" w:rsidRPr="00D97E5D">
              <w:t xml:space="preserve"> (</w:t>
            </w:r>
            <w:proofErr w:type="gramStart"/>
            <w:r w:rsidR="0085747F" w:rsidRPr="00D97E5D">
              <w:t>5</w:t>
            </w:r>
            <w:r w:rsidR="00560573" w:rsidRPr="00D97E5D">
              <w:t>0%</w:t>
            </w:r>
            <w:proofErr w:type="gramEnd"/>
            <w:r w:rsidR="00560573" w:rsidRPr="00D97E5D">
              <w:t xml:space="preserve"> p)</w:t>
            </w:r>
          </w:p>
        </w:tc>
        <w:tc>
          <w:tcPr>
            <w:tcW w:w="565" w:type="dxa"/>
            <w:tcBorders>
              <w:top w:val="single" w:sz="12" w:space="0" w:color="auto"/>
            </w:tcBorders>
            <w:shd w:val="clear" w:color="auto" w:fill="auto"/>
            <w:vAlign w:val="center"/>
          </w:tcPr>
          <w:p w14:paraId="0B14C358" w14:textId="77777777" w:rsidR="00933C8B" w:rsidRPr="00D97E5D" w:rsidRDefault="00933C8B" w:rsidP="00316B43">
            <w:r w:rsidRPr="00D97E5D">
              <w:t>1/LS</w:t>
            </w:r>
          </w:p>
        </w:tc>
        <w:tc>
          <w:tcPr>
            <w:tcW w:w="708" w:type="dxa"/>
            <w:gridSpan w:val="3"/>
            <w:tcBorders>
              <w:top w:val="single" w:sz="12" w:space="0" w:color="auto"/>
            </w:tcBorders>
            <w:shd w:val="clear" w:color="auto" w:fill="auto"/>
            <w:vAlign w:val="center"/>
          </w:tcPr>
          <w:p w14:paraId="3696C071" w14:textId="77777777" w:rsidR="00933C8B" w:rsidRPr="009B6365" w:rsidRDefault="00933C8B" w:rsidP="008E03A7">
            <w:pPr>
              <w:jc w:val="center"/>
              <w:rPr>
                <w:b/>
                <w:bCs/>
              </w:rPr>
            </w:pPr>
            <w:r w:rsidRPr="009B6365">
              <w:rPr>
                <w:b/>
                <w:bCs/>
              </w:rPr>
              <w:t>ZT</w:t>
            </w:r>
          </w:p>
        </w:tc>
      </w:tr>
      <w:tr w:rsidR="00DE2B4F" w14:paraId="2EE416A4" w14:textId="77777777" w:rsidTr="009F1539">
        <w:tc>
          <w:tcPr>
            <w:tcW w:w="2220" w:type="dxa"/>
            <w:gridSpan w:val="2"/>
            <w:shd w:val="clear" w:color="auto" w:fill="auto"/>
            <w:vAlign w:val="center"/>
          </w:tcPr>
          <w:p w14:paraId="452BCA16" w14:textId="68465DF9" w:rsidR="00DE2B4F" w:rsidRDefault="00031A7B" w:rsidP="00DE2B4F">
            <w:hyperlink w:anchor="Biotech_ve_výr_potr_rostl_pův" w:history="1">
              <w:r w:rsidR="00DE2B4F" w:rsidRPr="00270066">
                <w:rPr>
                  <w:rStyle w:val="Hypertextovodkaz"/>
                </w:rPr>
                <w:t>Biotechnologie ve výrobě potravin rostlinného původu</w:t>
              </w:r>
            </w:hyperlink>
          </w:p>
        </w:tc>
        <w:tc>
          <w:tcPr>
            <w:tcW w:w="1252" w:type="dxa"/>
            <w:gridSpan w:val="2"/>
            <w:shd w:val="clear" w:color="auto" w:fill="auto"/>
            <w:vAlign w:val="center"/>
          </w:tcPr>
          <w:p w14:paraId="3BF48536" w14:textId="43F613AC" w:rsidR="00DE2B4F" w:rsidRPr="00D97E5D" w:rsidRDefault="00DE2B4F" w:rsidP="00DE2B4F">
            <w:proofErr w:type="gramStart"/>
            <w:r w:rsidRPr="00D97E5D">
              <w:t>10p</w:t>
            </w:r>
            <w:proofErr w:type="gramEnd"/>
            <w:r w:rsidRPr="00D97E5D">
              <w:t>+10s+20l</w:t>
            </w:r>
          </w:p>
        </w:tc>
        <w:tc>
          <w:tcPr>
            <w:tcW w:w="699" w:type="dxa"/>
            <w:gridSpan w:val="2"/>
            <w:shd w:val="clear" w:color="auto" w:fill="auto"/>
            <w:vAlign w:val="center"/>
          </w:tcPr>
          <w:p w14:paraId="2EA72C94" w14:textId="77777777" w:rsidR="00DE2B4F" w:rsidRPr="00D97E5D" w:rsidRDefault="00DE2B4F" w:rsidP="00DE2B4F">
            <w:r w:rsidRPr="00D97E5D">
              <w:t>z, zk</w:t>
            </w:r>
          </w:p>
        </w:tc>
        <w:tc>
          <w:tcPr>
            <w:tcW w:w="559" w:type="dxa"/>
            <w:shd w:val="clear" w:color="auto" w:fill="auto"/>
            <w:vAlign w:val="center"/>
          </w:tcPr>
          <w:p w14:paraId="5E65F9F0" w14:textId="77777777" w:rsidR="00DE2B4F" w:rsidRPr="00D97E5D" w:rsidRDefault="00DE2B4F" w:rsidP="00DE2B4F">
            <w:pPr>
              <w:jc w:val="center"/>
            </w:pPr>
            <w:r w:rsidRPr="00D97E5D">
              <w:t>5</w:t>
            </w:r>
          </w:p>
        </w:tc>
        <w:tc>
          <w:tcPr>
            <w:tcW w:w="4286" w:type="dxa"/>
            <w:gridSpan w:val="6"/>
            <w:shd w:val="clear" w:color="auto" w:fill="auto"/>
            <w:vAlign w:val="center"/>
          </w:tcPr>
          <w:p w14:paraId="4457ED10" w14:textId="2E0A3A8F" w:rsidR="00DE2B4F" w:rsidRPr="00D97E5D" w:rsidRDefault="00031A7B" w:rsidP="00DE2B4F">
            <w:pPr>
              <w:rPr>
                <w:sz w:val="19"/>
                <w:szCs w:val="19"/>
              </w:rPr>
            </w:pPr>
            <w:hyperlink w:anchor="Salek" w:history="1">
              <w:r w:rsidR="00DE2B4F" w:rsidRPr="00D97E5D">
                <w:rPr>
                  <w:rStyle w:val="Hypertextovodkaz"/>
                  <w:b/>
                  <w:bCs/>
                  <w:sz w:val="19"/>
                  <w:szCs w:val="19"/>
                </w:rPr>
                <w:t>doc. Ing. Richardos Nikolaos Salek, Ph.D.</w:t>
              </w:r>
            </w:hyperlink>
            <w:r w:rsidR="00DE2B4F" w:rsidRPr="00D97E5D">
              <w:rPr>
                <w:sz w:val="19"/>
                <w:szCs w:val="19"/>
              </w:rPr>
              <w:t xml:space="preserve"> (</w:t>
            </w:r>
            <w:proofErr w:type="gramStart"/>
            <w:r w:rsidR="00DE2B4F" w:rsidRPr="00D97E5D">
              <w:rPr>
                <w:sz w:val="19"/>
                <w:szCs w:val="19"/>
              </w:rPr>
              <w:t>50%</w:t>
            </w:r>
            <w:proofErr w:type="gramEnd"/>
            <w:r w:rsidR="00DE2B4F" w:rsidRPr="00D97E5D">
              <w:rPr>
                <w:sz w:val="19"/>
                <w:szCs w:val="19"/>
              </w:rPr>
              <w:t xml:space="preserve"> p)</w:t>
            </w:r>
          </w:p>
          <w:p w14:paraId="093253AB" w14:textId="6DD28C3D" w:rsidR="00DE2B4F" w:rsidRPr="00D97E5D" w:rsidRDefault="00031A7B" w:rsidP="00DE2B4F">
            <w:hyperlink w:anchor="Lorencová" w:history="1">
              <w:r w:rsidR="00DE2B4F" w:rsidRPr="00D97E5D">
                <w:rPr>
                  <w:rStyle w:val="Hypertextovodkaz"/>
                </w:rPr>
                <w:t>Ing. Eva Lorencová, Ph.D.</w:t>
              </w:r>
            </w:hyperlink>
            <w:r w:rsidR="00DE2B4F" w:rsidRPr="00D97E5D">
              <w:t xml:space="preserve"> (</w:t>
            </w:r>
            <w:proofErr w:type="gramStart"/>
            <w:r w:rsidR="00DE2B4F" w:rsidRPr="00D97E5D">
              <w:t>50%</w:t>
            </w:r>
            <w:proofErr w:type="gramEnd"/>
            <w:r w:rsidR="00DE2B4F" w:rsidRPr="00D97E5D">
              <w:t xml:space="preserve"> p)</w:t>
            </w:r>
          </w:p>
        </w:tc>
        <w:tc>
          <w:tcPr>
            <w:tcW w:w="565" w:type="dxa"/>
            <w:shd w:val="clear" w:color="auto" w:fill="auto"/>
            <w:vAlign w:val="center"/>
          </w:tcPr>
          <w:p w14:paraId="6AC074AD" w14:textId="77777777" w:rsidR="00DE2B4F" w:rsidRPr="00D97E5D" w:rsidRDefault="00DE2B4F" w:rsidP="00DE2B4F">
            <w:r w:rsidRPr="00D97E5D">
              <w:t>1/LS</w:t>
            </w:r>
          </w:p>
        </w:tc>
        <w:tc>
          <w:tcPr>
            <w:tcW w:w="708" w:type="dxa"/>
            <w:gridSpan w:val="3"/>
            <w:shd w:val="clear" w:color="auto" w:fill="auto"/>
            <w:vAlign w:val="center"/>
          </w:tcPr>
          <w:p w14:paraId="7448FB78" w14:textId="77777777" w:rsidR="00DE2B4F" w:rsidRPr="009B6365" w:rsidRDefault="00DE2B4F" w:rsidP="00DE2B4F">
            <w:pPr>
              <w:jc w:val="center"/>
              <w:rPr>
                <w:b/>
                <w:bCs/>
              </w:rPr>
            </w:pPr>
            <w:r w:rsidRPr="009B6365">
              <w:rPr>
                <w:b/>
                <w:bCs/>
              </w:rPr>
              <w:t>PZ</w:t>
            </w:r>
          </w:p>
        </w:tc>
      </w:tr>
      <w:tr w:rsidR="00DE2B4F" w14:paraId="11E036C4" w14:textId="77777777" w:rsidTr="009F1539">
        <w:tc>
          <w:tcPr>
            <w:tcW w:w="2220" w:type="dxa"/>
            <w:gridSpan w:val="2"/>
            <w:shd w:val="clear" w:color="auto" w:fill="auto"/>
            <w:vAlign w:val="center"/>
          </w:tcPr>
          <w:p w14:paraId="7F4568B7" w14:textId="6ACC838F" w:rsidR="00DE2B4F" w:rsidRDefault="00031A7B" w:rsidP="00DE2B4F">
            <w:hyperlink w:anchor="Funkční_potr_a_nutr" w:history="1">
              <w:r w:rsidR="00DE2B4F" w:rsidRPr="00270066">
                <w:rPr>
                  <w:rStyle w:val="Hypertextovodkaz"/>
                </w:rPr>
                <w:t xml:space="preserve">Funkční potraviny a </w:t>
              </w:r>
              <w:proofErr w:type="spellStart"/>
              <w:r w:rsidR="00DE2B4F" w:rsidRPr="00270066">
                <w:rPr>
                  <w:rStyle w:val="Hypertextovodkaz"/>
                </w:rPr>
                <w:t>nutraceutika</w:t>
              </w:r>
              <w:proofErr w:type="spellEnd"/>
            </w:hyperlink>
          </w:p>
        </w:tc>
        <w:tc>
          <w:tcPr>
            <w:tcW w:w="1252" w:type="dxa"/>
            <w:gridSpan w:val="2"/>
            <w:shd w:val="clear" w:color="auto" w:fill="auto"/>
            <w:vAlign w:val="center"/>
          </w:tcPr>
          <w:p w14:paraId="24CF3E33" w14:textId="37DC3838" w:rsidR="00DE2B4F" w:rsidRPr="00D97E5D" w:rsidRDefault="00DE2B4F" w:rsidP="00DE2B4F">
            <w:proofErr w:type="gramStart"/>
            <w:r w:rsidRPr="00D97E5D">
              <w:t>20p</w:t>
            </w:r>
            <w:proofErr w:type="gramEnd"/>
            <w:r w:rsidRPr="00D97E5D">
              <w:t>+10s+0l</w:t>
            </w:r>
          </w:p>
        </w:tc>
        <w:tc>
          <w:tcPr>
            <w:tcW w:w="699" w:type="dxa"/>
            <w:gridSpan w:val="2"/>
            <w:shd w:val="clear" w:color="auto" w:fill="auto"/>
            <w:vAlign w:val="center"/>
          </w:tcPr>
          <w:p w14:paraId="3D91FEF9" w14:textId="77777777" w:rsidR="00DE2B4F" w:rsidRPr="00D97E5D" w:rsidRDefault="00DE2B4F" w:rsidP="00DE2B4F">
            <w:proofErr w:type="spellStart"/>
            <w:r w:rsidRPr="00D97E5D">
              <w:t>klz</w:t>
            </w:r>
            <w:proofErr w:type="spellEnd"/>
          </w:p>
        </w:tc>
        <w:tc>
          <w:tcPr>
            <w:tcW w:w="559" w:type="dxa"/>
            <w:shd w:val="clear" w:color="auto" w:fill="auto"/>
            <w:vAlign w:val="center"/>
          </w:tcPr>
          <w:p w14:paraId="24EF6522" w14:textId="1E40D705" w:rsidR="00DE2B4F" w:rsidRPr="00D97E5D" w:rsidRDefault="00DE2B4F" w:rsidP="00DE2B4F">
            <w:pPr>
              <w:jc w:val="center"/>
            </w:pPr>
            <w:r w:rsidRPr="00D97E5D">
              <w:t>3</w:t>
            </w:r>
          </w:p>
        </w:tc>
        <w:tc>
          <w:tcPr>
            <w:tcW w:w="4286" w:type="dxa"/>
            <w:gridSpan w:val="6"/>
            <w:shd w:val="clear" w:color="auto" w:fill="auto"/>
            <w:vAlign w:val="center"/>
          </w:tcPr>
          <w:p w14:paraId="0F07988E" w14:textId="6D0FC849" w:rsidR="00DE2B4F" w:rsidRPr="00D97E5D" w:rsidRDefault="00031A7B" w:rsidP="00DE2B4F">
            <w:hyperlink w:anchor="Sumczynski" w:history="1">
              <w:r w:rsidR="00DE2B4F" w:rsidRPr="00D97E5D">
                <w:rPr>
                  <w:rStyle w:val="Hypertextovodkaz"/>
                  <w:b/>
                  <w:bCs/>
                </w:rPr>
                <w:t>doc. Ing. Daniela Sumczynski, Ph.D.</w:t>
              </w:r>
            </w:hyperlink>
            <w:r w:rsidR="00DE2B4F" w:rsidRPr="00D97E5D">
              <w:t xml:space="preserve"> (</w:t>
            </w:r>
            <w:proofErr w:type="gramStart"/>
            <w:r w:rsidR="00DE2B4F" w:rsidRPr="00D97E5D">
              <w:t>100%</w:t>
            </w:r>
            <w:proofErr w:type="gramEnd"/>
            <w:r w:rsidR="00DE2B4F" w:rsidRPr="00D97E5D">
              <w:t xml:space="preserve"> p)</w:t>
            </w:r>
          </w:p>
        </w:tc>
        <w:tc>
          <w:tcPr>
            <w:tcW w:w="565" w:type="dxa"/>
            <w:shd w:val="clear" w:color="auto" w:fill="auto"/>
            <w:vAlign w:val="center"/>
          </w:tcPr>
          <w:p w14:paraId="317432D7" w14:textId="77777777" w:rsidR="00DE2B4F" w:rsidRPr="00D97E5D" w:rsidRDefault="00DE2B4F" w:rsidP="00DE2B4F">
            <w:r w:rsidRPr="00D97E5D">
              <w:t>1/LS</w:t>
            </w:r>
          </w:p>
        </w:tc>
        <w:tc>
          <w:tcPr>
            <w:tcW w:w="708" w:type="dxa"/>
            <w:gridSpan w:val="3"/>
            <w:shd w:val="clear" w:color="auto" w:fill="auto"/>
            <w:vAlign w:val="center"/>
          </w:tcPr>
          <w:p w14:paraId="51CF1EDF" w14:textId="64C5F243" w:rsidR="00DE2B4F" w:rsidRPr="009B6365" w:rsidRDefault="00DE2B4F" w:rsidP="00DE2B4F">
            <w:pPr>
              <w:jc w:val="center"/>
              <w:rPr>
                <w:b/>
                <w:bCs/>
              </w:rPr>
            </w:pPr>
            <w:r w:rsidRPr="009B6365">
              <w:rPr>
                <w:b/>
                <w:bCs/>
              </w:rPr>
              <w:t>PZ</w:t>
            </w:r>
          </w:p>
        </w:tc>
      </w:tr>
      <w:tr w:rsidR="00DE2B4F" w14:paraId="3DAA6175" w14:textId="77777777" w:rsidTr="009F1539">
        <w:tc>
          <w:tcPr>
            <w:tcW w:w="2220" w:type="dxa"/>
            <w:gridSpan w:val="2"/>
            <w:shd w:val="clear" w:color="auto" w:fill="auto"/>
            <w:vAlign w:val="center"/>
          </w:tcPr>
          <w:p w14:paraId="61A1CA4D" w14:textId="7B0EE595" w:rsidR="00DE2B4F" w:rsidRDefault="00031A7B" w:rsidP="00DE2B4F">
            <w:hyperlink w:anchor="Biotech_prod_biol_akt_látek" w:history="1">
              <w:r w:rsidR="00DE2B4F" w:rsidRPr="00270066">
                <w:rPr>
                  <w:rStyle w:val="Hypertextovodkaz"/>
                </w:rPr>
                <w:t>Biotechnologická produkce biologicky aktivních látek</w:t>
              </w:r>
            </w:hyperlink>
          </w:p>
        </w:tc>
        <w:tc>
          <w:tcPr>
            <w:tcW w:w="1252" w:type="dxa"/>
            <w:gridSpan w:val="2"/>
            <w:shd w:val="clear" w:color="auto" w:fill="auto"/>
            <w:vAlign w:val="center"/>
          </w:tcPr>
          <w:p w14:paraId="16DAE8A8" w14:textId="6D3B2B37" w:rsidR="00DE2B4F" w:rsidRPr="00D97E5D" w:rsidRDefault="00DE2B4F" w:rsidP="00DE2B4F">
            <w:proofErr w:type="gramStart"/>
            <w:r w:rsidRPr="00D97E5D">
              <w:t>20p</w:t>
            </w:r>
            <w:proofErr w:type="gramEnd"/>
            <w:r w:rsidRPr="00D97E5D">
              <w:t>+10s+0l</w:t>
            </w:r>
          </w:p>
        </w:tc>
        <w:tc>
          <w:tcPr>
            <w:tcW w:w="699" w:type="dxa"/>
            <w:gridSpan w:val="2"/>
            <w:shd w:val="clear" w:color="auto" w:fill="auto"/>
            <w:vAlign w:val="center"/>
          </w:tcPr>
          <w:p w14:paraId="671C3219" w14:textId="77777777" w:rsidR="00DE2B4F" w:rsidRPr="00D97E5D" w:rsidRDefault="00DE2B4F" w:rsidP="00DE2B4F">
            <w:r w:rsidRPr="00D97E5D">
              <w:t>z, zk</w:t>
            </w:r>
          </w:p>
        </w:tc>
        <w:tc>
          <w:tcPr>
            <w:tcW w:w="559" w:type="dxa"/>
            <w:shd w:val="clear" w:color="auto" w:fill="auto"/>
            <w:vAlign w:val="center"/>
          </w:tcPr>
          <w:p w14:paraId="3FBAC458" w14:textId="77777777" w:rsidR="00DE2B4F" w:rsidRPr="00D97E5D" w:rsidRDefault="00DE2B4F" w:rsidP="00DE2B4F">
            <w:pPr>
              <w:jc w:val="center"/>
            </w:pPr>
            <w:r w:rsidRPr="00D97E5D">
              <w:t>4</w:t>
            </w:r>
          </w:p>
        </w:tc>
        <w:tc>
          <w:tcPr>
            <w:tcW w:w="4286" w:type="dxa"/>
            <w:gridSpan w:val="6"/>
            <w:shd w:val="clear" w:color="auto" w:fill="auto"/>
            <w:vAlign w:val="center"/>
          </w:tcPr>
          <w:p w14:paraId="7B0B46F2" w14:textId="796DA8F5" w:rsidR="00DE2B4F" w:rsidRPr="00D97E5D" w:rsidRDefault="00031A7B" w:rsidP="00DE2B4F">
            <w:hyperlink w:anchor="Purevdorj" w:history="1">
              <w:r w:rsidR="00DE2B4F" w:rsidRPr="00D97E5D">
                <w:rPr>
                  <w:rStyle w:val="Hypertextovodkaz"/>
                  <w:b/>
                  <w:bCs/>
                </w:rPr>
                <w:t>Ing. Khatantuul Purevdorj, Ph.D.</w:t>
              </w:r>
            </w:hyperlink>
            <w:r w:rsidR="00DE2B4F" w:rsidRPr="00D97E5D">
              <w:t xml:space="preserve"> (</w:t>
            </w:r>
            <w:proofErr w:type="gramStart"/>
            <w:r w:rsidR="00DE2B4F" w:rsidRPr="00D97E5D">
              <w:t>100%</w:t>
            </w:r>
            <w:proofErr w:type="gramEnd"/>
            <w:r w:rsidR="00DE2B4F" w:rsidRPr="00D97E5D">
              <w:t xml:space="preserve"> p)</w:t>
            </w:r>
          </w:p>
        </w:tc>
        <w:tc>
          <w:tcPr>
            <w:tcW w:w="565" w:type="dxa"/>
            <w:shd w:val="clear" w:color="auto" w:fill="auto"/>
            <w:vAlign w:val="center"/>
          </w:tcPr>
          <w:p w14:paraId="7AADB017" w14:textId="77777777" w:rsidR="00DE2B4F" w:rsidRPr="00D97E5D" w:rsidRDefault="00DE2B4F" w:rsidP="00DE2B4F">
            <w:r w:rsidRPr="00D97E5D">
              <w:t>1/LS</w:t>
            </w:r>
          </w:p>
        </w:tc>
        <w:tc>
          <w:tcPr>
            <w:tcW w:w="708" w:type="dxa"/>
            <w:gridSpan w:val="3"/>
            <w:shd w:val="clear" w:color="auto" w:fill="auto"/>
            <w:vAlign w:val="center"/>
          </w:tcPr>
          <w:p w14:paraId="74495E0F" w14:textId="77777777" w:rsidR="00DE2B4F" w:rsidRPr="009B6365" w:rsidRDefault="00DE2B4F" w:rsidP="00DE2B4F">
            <w:pPr>
              <w:jc w:val="center"/>
              <w:rPr>
                <w:b/>
                <w:bCs/>
              </w:rPr>
            </w:pPr>
            <w:r w:rsidRPr="009B6365">
              <w:rPr>
                <w:b/>
                <w:bCs/>
              </w:rPr>
              <w:t>PZ</w:t>
            </w:r>
          </w:p>
        </w:tc>
      </w:tr>
      <w:tr w:rsidR="00DE2B4F" w14:paraId="02C602B3" w14:textId="77777777" w:rsidTr="009F1539">
        <w:tc>
          <w:tcPr>
            <w:tcW w:w="2220" w:type="dxa"/>
            <w:gridSpan w:val="2"/>
            <w:tcBorders>
              <w:bottom w:val="single" w:sz="4" w:space="0" w:color="auto"/>
            </w:tcBorders>
            <w:shd w:val="clear" w:color="auto" w:fill="auto"/>
            <w:vAlign w:val="center"/>
          </w:tcPr>
          <w:p w14:paraId="4C6990A8" w14:textId="169C6402" w:rsidR="00DE2B4F" w:rsidRDefault="00031A7B" w:rsidP="00DE2B4F">
            <w:hyperlink w:anchor="Biotech_zprac_vedl_potr_prod" w:history="1">
              <w:r w:rsidR="00DE2B4F" w:rsidRPr="00270066">
                <w:rPr>
                  <w:rStyle w:val="Hypertextovodkaz"/>
                </w:rPr>
                <w:t>Biotechnologické zpracování vedlejších potravinářských produktů</w:t>
              </w:r>
            </w:hyperlink>
          </w:p>
        </w:tc>
        <w:tc>
          <w:tcPr>
            <w:tcW w:w="1252" w:type="dxa"/>
            <w:gridSpan w:val="2"/>
            <w:tcBorders>
              <w:bottom w:val="single" w:sz="4" w:space="0" w:color="auto"/>
            </w:tcBorders>
            <w:shd w:val="clear" w:color="auto" w:fill="auto"/>
            <w:vAlign w:val="center"/>
          </w:tcPr>
          <w:p w14:paraId="08DF5DFE" w14:textId="43DB47E2" w:rsidR="00DE2B4F" w:rsidRPr="00D97E5D" w:rsidRDefault="00DE2B4F" w:rsidP="00DE2B4F">
            <w:proofErr w:type="gramStart"/>
            <w:r w:rsidRPr="00D97E5D">
              <w:t>20p</w:t>
            </w:r>
            <w:proofErr w:type="gramEnd"/>
            <w:r w:rsidRPr="00D97E5D">
              <w:t>+0s+10l</w:t>
            </w:r>
          </w:p>
        </w:tc>
        <w:tc>
          <w:tcPr>
            <w:tcW w:w="699" w:type="dxa"/>
            <w:gridSpan w:val="2"/>
            <w:tcBorders>
              <w:bottom w:val="single" w:sz="4" w:space="0" w:color="auto"/>
            </w:tcBorders>
            <w:shd w:val="clear" w:color="auto" w:fill="auto"/>
            <w:vAlign w:val="center"/>
          </w:tcPr>
          <w:p w14:paraId="7C258E65" w14:textId="77777777" w:rsidR="00DE2B4F" w:rsidRPr="00D97E5D" w:rsidRDefault="00DE2B4F" w:rsidP="00DE2B4F">
            <w:r w:rsidRPr="00D97E5D">
              <w:t>z, zk</w:t>
            </w:r>
          </w:p>
        </w:tc>
        <w:tc>
          <w:tcPr>
            <w:tcW w:w="559" w:type="dxa"/>
            <w:tcBorders>
              <w:bottom w:val="single" w:sz="4" w:space="0" w:color="auto"/>
            </w:tcBorders>
            <w:shd w:val="clear" w:color="auto" w:fill="auto"/>
            <w:vAlign w:val="center"/>
          </w:tcPr>
          <w:p w14:paraId="47D4B094" w14:textId="161BEB2B" w:rsidR="00DE2B4F" w:rsidRPr="00D97E5D" w:rsidRDefault="00DE2B4F" w:rsidP="00DE2B4F">
            <w:pPr>
              <w:jc w:val="center"/>
            </w:pPr>
            <w:r w:rsidRPr="00D97E5D">
              <w:t>4</w:t>
            </w:r>
          </w:p>
        </w:tc>
        <w:tc>
          <w:tcPr>
            <w:tcW w:w="4286" w:type="dxa"/>
            <w:gridSpan w:val="6"/>
            <w:tcBorders>
              <w:bottom w:val="single" w:sz="4" w:space="0" w:color="auto"/>
            </w:tcBorders>
            <w:shd w:val="clear" w:color="auto" w:fill="auto"/>
            <w:vAlign w:val="center"/>
          </w:tcPr>
          <w:p w14:paraId="4586E938" w14:textId="3D4FE16B" w:rsidR="00DE2B4F" w:rsidRPr="00D97E5D" w:rsidRDefault="00031A7B" w:rsidP="00DE2B4F">
            <w:hyperlink w:anchor="Mokrejš" w:history="1">
              <w:r w:rsidR="00DE2B4F" w:rsidRPr="00D97E5D">
                <w:rPr>
                  <w:rStyle w:val="Hypertextovodkaz"/>
                  <w:b/>
                  <w:bCs/>
                </w:rPr>
                <w:t>prof. Ing. Pavel Mokrejš, Ph.D.</w:t>
              </w:r>
            </w:hyperlink>
            <w:r w:rsidR="00DE2B4F" w:rsidRPr="00D97E5D">
              <w:t xml:space="preserve"> (</w:t>
            </w:r>
            <w:proofErr w:type="gramStart"/>
            <w:r w:rsidR="00DE2B4F" w:rsidRPr="00D97E5D">
              <w:t>100%</w:t>
            </w:r>
            <w:proofErr w:type="gramEnd"/>
            <w:r w:rsidR="00DE2B4F" w:rsidRPr="00D97E5D">
              <w:t xml:space="preserve"> p)</w:t>
            </w:r>
          </w:p>
        </w:tc>
        <w:tc>
          <w:tcPr>
            <w:tcW w:w="565" w:type="dxa"/>
            <w:tcBorders>
              <w:bottom w:val="single" w:sz="4" w:space="0" w:color="auto"/>
            </w:tcBorders>
            <w:shd w:val="clear" w:color="auto" w:fill="auto"/>
            <w:vAlign w:val="center"/>
          </w:tcPr>
          <w:p w14:paraId="63ADDFCF" w14:textId="77777777" w:rsidR="00DE2B4F" w:rsidRPr="00D97E5D" w:rsidRDefault="00DE2B4F" w:rsidP="00DE2B4F">
            <w:r w:rsidRPr="00D97E5D">
              <w:t>1/LS</w:t>
            </w:r>
          </w:p>
        </w:tc>
        <w:tc>
          <w:tcPr>
            <w:tcW w:w="708" w:type="dxa"/>
            <w:gridSpan w:val="3"/>
            <w:tcBorders>
              <w:bottom w:val="single" w:sz="4" w:space="0" w:color="auto"/>
            </w:tcBorders>
            <w:shd w:val="clear" w:color="auto" w:fill="auto"/>
            <w:vAlign w:val="center"/>
          </w:tcPr>
          <w:p w14:paraId="206FF991" w14:textId="1EBABCC5" w:rsidR="00DE2B4F" w:rsidRPr="009B6365" w:rsidRDefault="00DE2B4F" w:rsidP="00DE2B4F">
            <w:pPr>
              <w:jc w:val="center"/>
              <w:rPr>
                <w:b/>
                <w:bCs/>
              </w:rPr>
            </w:pPr>
            <w:r w:rsidRPr="009B6365">
              <w:rPr>
                <w:b/>
                <w:bCs/>
              </w:rPr>
              <w:t>PZ</w:t>
            </w:r>
          </w:p>
        </w:tc>
      </w:tr>
      <w:tr w:rsidR="00DE2B4F" w14:paraId="1B8F2584" w14:textId="77777777" w:rsidTr="00270066">
        <w:trPr>
          <w:trHeight w:val="398"/>
        </w:trPr>
        <w:tc>
          <w:tcPr>
            <w:tcW w:w="2220" w:type="dxa"/>
            <w:gridSpan w:val="2"/>
            <w:tcBorders>
              <w:bottom w:val="single" w:sz="4" w:space="0" w:color="auto"/>
            </w:tcBorders>
            <w:shd w:val="clear" w:color="auto" w:fill="auto"/>
            <w:vAlign w:val="center"/>
          </w:tcPr>
          <w:p w14:paraId="01624A66" w14:textId="6E53FA6D" w:rsidR="00DE2B4F" w:rsidRDefault="00031A7B" w:rsidP="00DE2B4F">
            <w:hyperlink w:anchor="Ang_v_biotechnol" w:history="1">
              <w:r w:rsidR="00DE2B4F" w:rsidRPr="00270066">
                <w:rPr>
                  <w:rStyle w:val="Hypertextovodkaz"/>
                </w:rPr>
                <w:t>Angličtina v biotechnologiích</w:t>
              </w:r>
            </w:hyperlink>
          </w:p>
        </w:tc>
        <w:tc>
          <w:tcPr>
            <w:tcW w:w="1252" w:type="dxa"/>
            <w:gridSpan w:val="2"/>
            <w:tcBorders>
              <w:bottom w:val="single" w:sz="4" w:space="0" w:color="auto"/>
            </w:tcBorders>
            <w:shd w:val="clear" w:color="auto" w:fill="auto"/>
            <w:vAlign w:val="center"/>
          </w:tcPr>
          <w:p w14:paraId="32CCD578" w14:textId="39ED58F3" w:rsidR="00DE2B4F" w:rsidRPr="00D97E5D" w:rsidRDefault="00DE2B4F" w:rsidP="00DE2B4F">
            <w:proofErr w:type="gramStart"/>
            <w:r w:rsidRPr="00D97E5D">
              <w:t>0p</w:t>
            </w:r>
            <w:proofErr w:type="gramEnd"/>
            <w:r w:rsidRPr="00D97E5D">
              <w:t>+2</w:t>
            </w:r>
            <w:r w:rsidR="00D0619C" w:rsidRPr="00D97E5D">
              <w:t>0</w:t>
            </w:r>
            <w:r w:rsidRPr="00D97E5D">
              <w:t>s+0l</w:t>
            </w:r>
          </w:p>
        </w:tc>
        <w:tc>
          <w:tcPr>
            <w:tcW w:w="699" w:type="dxa"/>
            <w:gridSpan w:val="2"/>
            <w:tcBorders>
              <w:bottom w:val="single" w:sz="4" w:space="0" w:color="auto"/>
            </w:tcBorders>
            <w:shd w:val="clear" w:color="auto" w:fill="auto"/>
            <w:vAlign w:val="center"/>
          </w:tcPr>
          <w:p w14:paraId="77261FB8" w14:textId="4C7AFE27" w:rsidR="00DE2B4F" w:rsidRPr="00D97E5D" w:rsidRDefault="00DE2B4F" w:rsidP="00DE2B4F">
            <w:proofErr w:type="spellStart"/>
            <w:r w:rsidRPr="00D97E5D">
              <w:t>klz</w:t>
            </w:r>
            <w:proofErr w:type="spellEnd"/>
          </w:p>
        </w:tc>
        <w:tc>
          <w:tcPr>
            <w:tcW w:w="559" w:type="dxa"/>
            <w:tcBorders>
              <w:bottom w:val="single" w:sz="4" w:space="0" w:color="auto"/>
            </w:tcBorders>
            <w:shd w:val="clear" w:color="auto" w:fill="auto"/>
            <w:vAlign w:val="center"/>
          </w:tcPr>
          <w:p w14:paraId="0C9BDFAE" w14:textId="77777777" w:rsidR="00DE2B4F" w:rsidRPr="00D97E5D" w:rsidRDefault="00DE2B4F" w:rsidP="00DE2B4F">
            <w:pPr>
              <w:jc w:val="center"/>
            </w:pPr>
            <w:r w:rsidRPr="00D97E5D">
              <w:t>2</w:t>
            </w:r>
          </w:p>
        </w:tc>
        <w:tc>
          <w:tcPr>
            <w:tcW w:w="4286" w:type="dxa"/>
            <w:gridSpan w:val="6"/>
            <w:tcBorders>
              <w:bottom w:val="single" w:sz="4" w:space="0" w:color="auto"/>
            </w:tcBorders>
            <w:shd w:val="clear" w:color="auto" w:fill="auto"/>
            <w:vAlign w:val="center"/>
          </w:tcPr>
          <w:p w14:paraId="52E0BB73" w14:textId="05C36212" w:rsidR="00DE2B4F" w:rsidRPr="00D97E5D" w:rsidRDefault="00031A7B" w:rsidP="00DE2B4F">
            <w:pPr>
              <w:jc w:val="both"/>
            </w:pPr>
            <w:hyperlink w:anchor="Orsavová" w:history="1">
              <w:r w:rsidR="00DE2B4F" w:rsidRPr="00D97E5D">
                <w:rPr>
                  <w:rStyle w:val="Hypertextovodkaz"/>
                </w:rPr>
                <w:t>Mgr. Jana Orsavová, Ph.D.</w:t>
              </w:r>
            </w:hyperlink>
            <w:r w:rsidR="00DE2B4F" w:rsidRPr="00D97E5D">
              <w:t xml:space="preserve"> (</w:t>
            </w:r>
            <w:proofErr w:type="gramStart"/>
            <w:r w:rsidR="00DE2B4F" w:rsidRPr="00D97E5D">
              <w:t>100%</w:t>
            </w:r>
            <w:proofErr w:type="gramEnd"/>
            <w:r w:rsidR="00DE2B4F" w:rsidRPr="00D97E5D">
              <w:t xml:space="preserve"> s)</w:t>
            </w:r>
          </w:p>
        </w:tc>
        <w:tc>
          <w:tcPr>
            <w:tcW w:w="565" w:type="dxa"/>
            <w:tcBorders>
              <w:bottom w:val="single" w:sz="4" w:space="0" w:color="auto"/>
            </w:tcBorders>
            <w:shd w:val="clear" w:color="auto" w:fill="auto"/>
            <w:vAlign w:val="center"/>
          </w:tcPr>
          <w:p w14:paraId="12840F2F" w14:textId="77777777" w:rsidR="00DE2B4F" w:rsidRPr="00D97E5D" w:rsidRDefault="00DE2B4F" w:rsidP="00DE2B4F">
            <w:r w:rsidRPr="00D97E5D">
              <w:t>1/LS</w:t>
            </w:r>
          </w:p>
        </w:tc>
        <w:tc>
          <w:tcPr>
            <w:tcW w:w="708" w:type="dxa"/>
            <w:gridSpan w:val="3"/>
            <w:tcBorders>
              <w:bottom w:val="single" w:sz="4" w:space="0" w:color="auto"/>
            </w:tcBorders>
            <w:shd w:val="clear" w:color="auto" w:fill="auto"/>
            <w:vAlign w:val="center"/>
          </w:tcPr>
          <w:p w14:paraId="6F4740D5" w14:textId="77777777" w:rsidR="00DE2B4F" w:rsidRDefault="00DE2B4F" w:rsidP="00DE2B4F">
            <w:pPr>
              <w:jc w:val="center"/>
            </w:pPr>
          </w:p>
        </w:tc>
      </w:tr>
      <w:tr w:rsidR="00DE2B4F" w14:paraId="56DD42AB" w14:textId="77777777" w:rsidTr="009F1539">
        <w:tc>
          <w:tcPr>
            <w:tcW w:w="2220" w:type="dxa"/>
            <w:gridSpan w:val="2"/>
            <w:tcBorders>
              <w:top w:val="single" w:sz="4" w:space="0" w:color="auto"/>
              <w:bottom w:val="single" w:sz="12" w:space="0" w:color="auto"/>
            </w:tcBorders>
            <w:shd w:val="clear" w:color="auto" w:fill="auto"/>
            <w:vAlign w:val="center"/>
          </w:tcPr>
          <w:p w14:paraId="12C335D9" w14:textId="7D6CE659" w:rsidR="00DE2B4F" w:rsidRDefault="00031A7B" w:rsidP="00DE2B4F">
            <w:hyperlink w:anchor="Indiv_proj_I" w:history="1">
              <w:r w:rsidR="00DE2B4F" w:rsidRPr="00270066">
                <w:rPr>
                  <w:rStyle w:val="Hypertextovodkaz"/>
                </w:rPr>
                <w:t>Individuální projekt I</w:t>
              </w:r>
            </w:hyperlink>
          </w:p>
        </w:tc>
        <w:tc>
          <w:tcPr>
            <w:tcW w:w="1252" w:type="dxa"/>
            <w:gridSpan w:val="2"/>
            <w:tcBorders>
              <w:top w:val="single" w:sz="4" w:space="0" w:color="auto"/>
              <w:bottom w:val="single" w:sz="12" w:space="0" w:color="auto"/>
            </w:tcBorders>
            <w:shd w:val="clear" w:color="auto" w:fill="auto"/>
            <w:vAlign w:val="center"/>
          </w:tcPr>
          <w:p w14:paraId="65F57256" w14:textId="698A7335" w:rsidR="00DE2B4F" w:rsidRPr="00D97E5D" w:rsidRDefault="00DE2B4F" w:rsidP="00DE2B4F">
            <w:proofErr w:type="gramStart"/>
            <w:r w:rsidRPr="00D97E5D">
              <w:t>0p</w:t>
            </w:r>
            <w:proofErr w:type="gramEnd"/>
            <w:r w:rsidRPr="00D97E5D">
              <w:t>+</w:t>
            </w:r>
            <w:r w:rsidR="00B24A2F">
              <w:t>2</w:t>
            </w:r>
            <w:r w:rsidR="00B24A2F" w:rsidRPr="00D97E5D">
              <w:t>s</w:t>
            </w:r>
            <w:r w:rsidRPr="00D97E5D">
              <w:t>+104l</w:t>
            </w:r>
          </w:p>
        </w:tc>
        <w:tc>
          <w:tcPr>
            <w:tcW w:w="699" w:type="dxa"/>
            <w:gridSpan w:val="2"/>
            <w:tcBorders>
              <w:top w:val="single" w:sz="4" w:space="0" w:color="auto"/>
              <w:bottom w:val="single" w:sz="12" w:space="0" w:color="auto"/>
            </w:tcBorders>
            <w:shd w:val="clear" w:color="auto" w:fill="auto"/>
            <w:vAlign w:val="center"/>
          </w:tcPr>
          <w:p w14:paraId="14304967" w14:textId="298329CE" w:rsidR="00DE2B4F" w:rsidRPr="00D97E5D" w:rsidRDefault="00DE2B4F" w:rsidP="00DE2B4F">
            <w:r w:rsidRPr="00D97E5D">
              <w:t>z</w:t>
            </w:r>
          </w:p>
        </w:tc>
        <w:tc>
          <w:tcPr>
            <w:tcW w:w="559" w:type="dxa"/>
            <w:tcBorders>
              <w:top w:val="single" w:sz="4" w:space="0" w:color="auto"/>
              <w:bottom w:val="single" w:sz="12" w:space="0" w:color="auto"/>
            </w:tcBorders>
            <w:shd w:val="clear" w:color="auto" w:fill="auto"/>
            <w:vAlign w:val="center"/>
          </w:tcPr>
          <w:p w14:paraId="1B7CA712" w14:textId="27E79090" w:rsidR="00DE2B4F" w:rsidRPr="00D97E5D" w:rsidRDefault="00DE2B4F" w:rsidP="00DE2B4F">
            <w:pPr>
              <w:jc w:val="center"/>
            </w:pPr>
            <w:r w:rsidRPr="00D97E5D">
              <w:t>2</w:t>
            </w:r>
          </w:p>
        </w:tc>
        <w:tc>
          <w:tcPr>
            <w:tcW w:w="4286" w:type="dxa"/>
            <w:gridSpan w:val="6"/>
            <w:tcBorders>
              <w:top w:val="single" w:sz="4" w:space="0" w:color="auto"/>
              <w:bottom w:val="single" w:sz="12" w:space="0" w:color="auto"/>
            </w:tcBorders>
            <w:shd w:val="clear" w:color="auto" w:fill="auto"/>
            <w:vAlign w:val="center"/>
          </w:tcPr>
          <w:p w14:paraId="005ED139" w14:textId="663A1D00" w:rsidR="00EB3058" w:rsidRDefault="00031A7B" w:rsidP="00EB3058">
            <w:pPr>
              <w:jc w:val="both"/>
            </w:pPr>
            <w:hyperlink w:anchor="Buňková" w:history="1">
              <w:r w:rsidR="00B24A2F" w:rsidRPr="00D97E5D">
                <w:rPr>
                  <w:rStyle w:val="Hypertextovodkaz"/>
                </w:rPr>
                <w:t>prof. RNDr. Leona Buňková, Ph.D.</w:t>
              </w:r>
            </w:hyperlink>
            <w:r w:rsidR="00B24A2F" w:rsidDel="00B24A2F">
              <w:t xml:space="preserve"> </w:t>
            </w:r>
            <w:r w:rsidR="00B24A2F" w:rsidRPr="00D97E5D">
              <w:t>(</w:t>
            </w:r>
            <w:proofErr w:type="gramStart"/>
            <w:r w:rsidR="00B24A2F" w:rsidRPr="00D97E5D">
              <w:t>100%</w:t>
            </w:r>
            <w:proofErr w:type="gramEnd"/>
            <w:r w:rsidR="00B24A2F" w:rsidRPr="00D97E5D">
              <w:t xml:space="preserve"> </w:t>
            </w:r>
            <w:r w:rsidR="00B24A2F">
              <w:t>s</w:t>
            </w:r>
            <w:r w:rsidR="00B24A2F" w:rsidRPr="00D97E5D">
              <w:t xml:space="preserve">) </w:t>
            </w:r>
          </w:p>
          <w:p w14:paraId="18222F4A" w14:textId="572D4FE4" w:rsidR="00DE2B4F" w:rsidRPr="00D97E5D" w:rsidRDefault="00B17073" w:rsidP="00EB3058">
            <w:pPr>
              <w:jc w:val="both"/>
            </w:pPr>
            <w:r w:rsidRPr="00D97E5D">
              <w:t>vedoucí</w:t>
            </w:r>
            <w:r w:rsidR="00DE2B4F" w:rsidRPr="00D97E5D">
              <w:t xml:space="preserve"> individuálních projektů (</w:t>
            </w:r>
            <w:proofErr w:type="gramStart"/>
            <w:r w:rsidR="00DE2B4F" w:rsidRPr="00D97E5D">
              <w:t>100%</w:t>
            </w:r>
            <w:proofErr w:type="gramEnd"/>
            <w:r w:rsidR="00DE2B4F" w:rsidRPr="00D97E5D">
              <w:t xml:space="preserve"> l)</w:t>
            </w:r>
          </w:p>
        </w:tc>
        <w:tc>
          <w:tcPr>
            <w:tcW w:w="565" w:type="dxa"/>
            <w:tcBorders>
              <w:top w:val="single" w:sz="4" w:space="0" w:color="auto"/>
              <w:bottom w:val="single" w:sz="12" w:space="0" w:color="auto"/>
            </w:tcBorders>
            <w:shd w:val="clear" w:color="auto" w:fill="auto"/>
            <w:vAlign w:val="center"/>
          </w:tcPr>
          <w:p w14:paraId="727CE3E0" w14:textId="464F0835" w:rsidR="00DE2B4F" w:rsidRPr="00D97E5D" w:rsidRDefault="00DE2B4F" w:rsidP="00DE2B4F">
            <w:r w:rsidRPr="00D97E5D">
              <w:t>1/LS</w:t>
            </w:r>
          </w:p>
        </w:tc>
        <w:tc>
          <w:tcPr>
            <w:tcW w:w="708" w:type="dxa"/>
            <w:gridSpan w:val="3"/>
            <w:tcBorders>
              <w:top w:val="single" w:sz="4" w:space="0" w:color="auto"/>
              <w:bottom w:val="single" w:sz="12" w:space="0" w:color="auto"/>
            </w:tcBorders>
            <w:shd w:val="clear" w:color="auto" w:fill="auto"/>
            <w:vAlign w:val="center"/>
          </w:tcPr>
          <w:p w14:paraId="3C3EF8D8" w14:textId="77777777" w:rsidR="00DE2B4F" w:rsidRDefault="00DE2B4F" w:rsidP="00DE2B4F">
            <w:pPr>
              <w:jc w:val="center"/>
            </w:pPr>
          </w:p>
        </w:tc>
      </w:tr>
      <w:tr w:rsidR="00DE2B4F" w14:paraId="532A53F4" w14:textId="77777777" w:rsidTr="009F1539">
        <w:tc>
          <w:tcPr>
            <w:tcW w:w="2220" w:type="dxa"/>
            <w:gridSpan w:val="2"/>
            <w:shd w:val="clear" w:color="auto" w:fill="auto"/>
            <w:vAlign w:val="center"/>
          </w:tcPr>
          <w:p w14:paraId="2AA92E78" w14:textId="3CC9DC1B" w:rsidR="00DE2B4F" w:rsidRDefault="00031A7B" w:rsidP="00DE2B4F">
            <w:hyperlink w:anchor="Hyg_klin_mikrobiologie" w:history="1">
              <w:r w:rsidR="00DE2B4F" w:rsidRPr="00270066">
                <w:rPr>
                  <w:rStyle w:val="Hypertextovodkaz"/>
                </w:rPr>
                <w:t>Hygienicko-klinická mikrobiologie</w:t>
              </w:r>
            </w:hyperlink>
          </w:p>
        </w:tc>
        <w:tc>
          <w:tcPr>
            <w:tcW w:w="1252" w:type="dxa"/>
            <w:gridSpan w:val="2"/>
            <w:shd w:val="clear" w:color="auto" w:fill="auto"/>
            <w:vAlign w:val="center"/>
          </w:tcPr>
          <w:p w14:paraId="37687614" w14:textId="0C9B03C9" w:rsidR="00DE2B4F" w:rsidRPr="00D97E5D" w:rsidRDefault="00DE2B4F" w:rsidP="00DE2B4F">
            <w:proofErr w:type="gramStart"/>
            <w:r w:rsidRPr="00D97E5D">
              <w:t>20p</w:t>
            </w:r>
            <w:proofErr w:type="gramEnd"/>
            <w:r w:rsidRPr="00D97E5D">
              <w:t>+20s+0l</w:t>
            </w:r>
          </w:p>
        </w:tc>
        <w:tc>
          <w:tcPr>
            <w:tcW w:w="699" w:type="dxa"/>
            <w:gridSpan w:val="2"/>
            <w:shd w:val="clear" w:color="auto" w:fill="auto"/>
            <w:vAlign w:val="center"/>
          </w:tcPr>
          <w:p w14:paraId="3D86B7DB" w14:textId="63A7199E" w:rsidR="00DE2B4F" w:rsidRPr="00D97E5D" w:rsidRDefault="00A62338" w:rsidP="00DE2B4F">
            <w:r>
              <w:t>z, zk</w:t>
            </w:r>
          </w:p>
        </w:tc>
        <w:tc>
          <w:tcPr>
            <w:tcW w:w="559" w:type="dxa"/>
            <w:shd w:val="clear" w:color="auto" w:fill="auto"/>
            <w:vAlign w:val="center"/>
          </w:tcPr>
          <w:p w14:paraId="7448172F" w14:textId="66CC9591" w:rsidR="00DE2B4F" w:rsidRPr="00D97E5D" w:rsidRDefault="00DE2B4F" w:rsidP="00DE2B4F">
            <w:pPr>
              <w:jc w:val="center"/>
            </w:pPr>
            <w:r w:rsidRPr="00D97E5D">
              <w:t>5</w:t>
            </w:r>
          </w:p>
        </w:tc>
        <w:tc>
          <w:tcPr>
            <w:tcW w:w="4286" w:type="dxa"/>
            <w:gridSpan w:val="6"/>
            <w:shd w:val="clear" w:color="auto" w:fill="auto"/>
            <w:vAlign w:val="center"/>
          </w:tcPr>
          <w:p w14:paraId="0CAE62FC" w14:textId="5192D7D5" w:rsidR="00DE2B4F" w:rsidRPr="00D97E5D" w:rsidRDefault="00031A7B" w:rsidP="00DE2B4F">
            <w:hyperlink w:anchor="Janalíková" w:history="1">
              <w:r w:rsidR="00DE2B4F" w:rsidRPr="00D97E5D">
                <w:rPr>
                  <w:rStyle w:val="Hypertextovodkaz"/>
                  <w:b/>
                  <w:bCs/>
                </w:rPr>
                <w:t>doc. Mgr. Magda Janalíková, Ph.D.</w:t>
              </w:r>
            </w:hyperlink>
            <w:r w:rsidR="00DE2B4F" w:rsidRPr="00D97E5D">
              <w:t xml:space="preserve"> (</w:t>
            </w:r>
            <w:proofErr w:type="gramStart"/>
            <w:r w:rsidR="00DE2B4F" w:rsidRPr="00D97E5D">
              <w:t>100%</w:t>
            </w:r>
            <w:proofErr w:type="gramEnd"/>
            <w:r w:rsidR="00DE2B4F" w:rsidRPr="00D97E5D">
              <w:t xml:space="preserve"> p)</w:t>
            </w:r>
          </w:p>
        </w:tc>
        <w:tc>
          <w:tcPr>
            <w:tcW w:w="565" w:type="dxa"/>
            <w:shd w:val="clear" w:color="auto" w:fill="auto"/>
            <w:vAlign w:val="center"/>
          </w:tcPr>
          <w:p w14:paraId="1918093C" w14:textId="096EDF66" w:rsidR="00DE2B4F" w:rsidRPr="00D97E5D" w:rsidRDefault="00DE2B4F" w:rsidP="00DE2B4F">
            <w:r w:rsidRPr="00D97E5D">
              <w:t>2/ZS</w:t>
            </w:r>
          </w:p>
        </w:tc>
        <w:tc>
          <w:tcPr>
            <w:tcW w:w="708" w:type="dxa"/>
            <w:gridSpan w:val="3"/>
            <w:shd w:val="clear" w:color="auto" w:fill="auto"/>
            <w:vAlign w:val="center"/>
          </w:tcPr>
          <w:p w14:paraId="4A26F24D" w14:textId="7D7CF76F" w:rsidR="00DE2B4F" w:rsidRPr="009B6365" w:rsidRDefault="00DE2B4F" w:rsidP="00DE2B4F">
            <w:pPr>
              <w:jc w:val="center"/>
              <w:rPr>
                <w:b/>
                <w:bCs/>
              </w:rPr>
            </w:pPr>
            <w:r w:rsidRPr="009B6365">
              <w:rPr>
                <w:b/>
                <w:bCs/>
              </w:rPr>
              <w:t>PZ</w:t>
            </w:r>
          </w:p>
        </w:tc>
      </w:tr>
      <w:tr w:rsidR="00DE2B4F" w14:paraId="2C8FD431" w14:textId="77777777" w:rsidTr="009F1539">
        <w:tc>
          <w:tcPr>
            <w:tcW w:w="2220" w:type="dxa"/>
            <w:gridSpan w:val="2"/>
            <w:shd w:val="clear" w:color="auto" w:fill="auto"/>
            <w:vAlign w:val="center"/>
          </w:tcPr>
          <w:p w14:paraId="393C2D85" w14:textId="7483D67C" w:rsidR="00DE2B4F" w:rsidRDefault="00031A7B" w:rsidP="00DE2B4F">
            <w:hyperlink w:anchor="Prev_zneuž_biotech_apl" w:history="1">
              <w:r w:rsidR="00DE2B4F" w:rsidRPr="00270066">
                <w:rPr>
                  <w:rStyle w:val="Hypertextovodkaz"/>
                </w:rPr>
                <w:t>Prevence zneužití biotechnologických aplikací</w:t>
              </w:r>
            </w:hyperlink>
          </w:p>
        </w:tc>
        <w:tc>
          <w:tcPr>
            <w:tcW w:w="1252" w:type="dxa"/>
            <w:gridSpan w:val="2"/>
            <w:shd w:val="clear" w:color="auto" w:fill="auto"/>
            <w:vAlign w:val="center"/>
          </w:tcPr>
          <w:p w14:paraId="54AB0967" w14:textId="50202855" w:rsidR="00DE2B4F" w:rsidRPr="00D97E5D" w:rsidRDefault="00DE2B4F" w:rsidP="00DE2B4F">
            <w:proofErr w:type="gramStart"/>
            <w:r w:rsidRPr="00D97E5D">
              <w:t>10p</w:t>
            </w:r>
            <w:proofErr w:type="gramEnd"/>
            <w:r w:rsidRPr="00D97E5D">
              <w:t>+20s+0l</w:t>
            </w:r>
          </w:p>
        </w:tc>
        <w:tc>
          <w:tcPr>
            <w:tcW w:w="699" w:type="dxa"/>
            <w:gridSpan w:val="2"/>
            <w:shd w:val="clear" w:color="auto" w:fill="auto"/>
            <w:vAlign w:val="center"/>
          </w:tcPr>
          <w:p w14:paraId="40949633" w14:textId="11599E7E" w:rsidR="00DE2B4F" w:rsidRPr="00D97E5D" w:rsidRDefault="00DE2B4F" w:rsidP="00DE2B4F">
            <w:proofErr w:type="spellStart"/>
            <w:r w:rsidRPr="00D97E5D">
              <w:t>klz</w:t>
            </w:r>
            <w:proofErr w:type="spellEnd"/>
          </w:p>
        </w:tc>
        <w:tc>
          <w:tcPr>
            <w:tcW w:w="559" w:type="dxa"/>
            <w:shd w:val="clear" w:color="auto" w:fill="auto"/>
            <w:vAlign w:val="center"/>
          </w:tcPr>
          <w:p w14:paraId="1F52FDF1" w14:textId="11AE5077" w:rsidR="00DE2B4F" w:rsidRPr="00D97E5D" w:rsidRDefault="00DE2B4F" w:rsidP="00DE2B4F">
            <w:pPr>
              <w:jc w:val="center"/>
            </w:pPr>
            <w:r w:rsidRPr="00D97E5D">
              <w:t>4</w:t>
            </w:r>
          </w:p>
        </w:tc>
        <w:tc>
          <w:tcPr>
            <w:tcW w:w="4286" w:type="dxa"/>
            <w:gridSpan w:val="6"/>
            <w:shd w:val="clear" w:color="auto" w:fill="auto"/>
            <w:vAlign w:val="center"/>
          </w:tcPr>
          <w:p w14:paraId="4DE4D11B" w14:textId="635CA26F" w:rsidR="00DE2B4F" w:rsidRPr="00D97E5D" w:rsidRDefault="00031A7B" w:rsidP="00DE2B4F">
            <w:hyperlink w:anchor="Buňková" w:history="1">
              <w:r w:rsidR="00DE2B4F" w:rsidRPr="00D97E5D">
                <w:rPr>
                  <w:rStyle w:val="Hypertextovodkaz"/>
                  <w:b/>
                  <w:bCs/>
                </w:rPr>
                <w:t>prof. RNDr. Leona Buňková, Ph.D.</w:t>
              </w:r>
            </w:hyperlink>
            <w:r w:rsidR="00DE2B4F" w:rsidRPr="00D97E5D">
              <w:t xml:space="preserve"> (</w:t>
            </w:r>
            <w:proofErr w:type="gramStart"/>
            <w:r w:rsidR="00DE2B4F" w:rsidRPr="00D97E5D">
              <w:t>100%</w:t>
            </w:r>
            <w:proofErr w:type="gramEnd"/>
            <w:r w:rsidR="00DE2B4F" w:rsidRPr="00D97E5D">
              <w:t xml:space="preserve"> p)</w:t>
            </w:r>
          </w:p>
        </w:tc>
        <w:tc>
          <w:tcPr>
            <w:tcW w:w="565" w:type="dxa"/>
            <w:shd w:val="clear" w:color="auto" w:fill="auto"/>
            <w:vAlign w:val="center"/>
          </w:tcPr>
          <w:p w14:paraId="5E36C862" w14:textId="41BC715D" w:rsidR="00DE2B4F" w:rsidRPr="00D97E5D" w:rsidRDefault="00DE2B4F" w:rsidP="00DE2B4F">
            <w:r w:rsidRPr="00D97E5D">
              <w:t>2/ZS</w:t>
            </w:r>
          </w:p>
        </w:tc>
        <w:tc>
          <w:tcPr>
            <w:tcW w:w="708" w:type="dxa"/>
            <w:gridSpan w:val="3"/>
            <w:shd w:val="clear" w:color="auto" w:fill="auto"/>
            <w:vAlign w:val="center"/>
          </w:tcPr>
          <w:p w14:paraId="76B22DB1" w14:textId="7373C410" w:rsidR="00DE2B4F" w:rsidRPr="009B6365" w:rsidRDefault="00DE2B4F" w:rsidP="00DE2B4F">
            <w:pPr>
              <w:jc w:val="center"/>
              <w:rPr>
                <w:b/>
                <w:bCs/>
              </w:rPr>
            </w:pPr>
            <w:r w:rsidRPr="009B6365">
              <w:rPr>
                <w:b/>
                <w:bCs/>
              </w:rPr>
              <w:t>PZ</w:t>
            </w:r>
          </w:p>
        </w:tc>
      </w:tr>
      <w:tr w:rsidR="00DE2B4F" w14:paraId="4D28A115" w14:textId="77777777" w:rsidTr="009F1539">
        <w:tc>
          <w:tcPr>
            <w:tcW w:w="2220" w:type="dxa"/>
            <w:gridSpan w:val="2"/>
            <w:shd w:val="clear" w:color="auto" w:fill="auto"/>
            <w:vAlign w:val="center"/>
          </w:tcPr>
          <w:p w14:paraId="24CC1D11" w14:textId="30D08054" w:rsidR="00DE2B4F" w:rsidRDefault="00031A7B" w:rsidP="00DE2B4F">
            <w:hyperlink w:anchor="Biotech_ve_výr_nápojů" w:history="1">
              <w:r w:rsidR="00DE2B4F" w:rsidRPr="00270066">
                <w:rPr>
                  <w:rStyle w:val="Hypertextovodkaz"/>
                </w:rPr>
                <w:t>Biotechnologie ve výrobě nápojů</w:t>
              </w:r>
            </w:hyperlink>
          </w:p>
        </w:tc>
        <w:tc>
          <w:tcPr>
            <w:tcW w:w="1252" w:type="dxa"/>
            <w:gridSpan w:val="2"/>
            <w:shd w:val="clear" w:color="auto" w:fill="auto"/>
            <w:vAlign w:val="center"/>
          </w:tcPr>
          <w:p w14:paraId="4583D0AB" w14:textId="0D0C7B95" w:rsidR="00DE2B4F" w:rsidRPr="00D97E5D" w:rsidRDefault="00DE2B4F" w:rsidP="00DE2B4F">
            <w:proofErr w:type="gramStart"/>
            <w:r w:rsidRPr="00D97E5D">
              <w:t>20p</w:t>
            </w:r>
            <w:proofErr w:type="gramEnd"/>
            <w:r w:rsidRPr="00D97E5D">
              <w:t>+0s+20l</w:t>
            </w:r>
          </w:p>
        </w:tc>
        <w:tc>
          <w:tcPr>
            <w:tcW w:w="699" w:type="dxa"/>
            <w:gridSpan w:val="2"/>
            <w:shd w:val="clear" w:color="auto" w:fill="auto"/>
            <w:vAlign w:val="center"/>
          </w:tcPr>
          <w:p w14:paraId="6CE91280" w14:textId="77777777" w:rsidR="00DE2B4F" w:rsidRPr="00D97E5D" w:rsidRDefault="00DE2B4F" w:rsidP="00DE2B4F">
            <w:r w:rsidRPr="00D97E5D">
              <w:t>z, zk</w:t>
            </w:r>
          </w:p>
        </w:tc>
        <w:tc>
          <w:tcPr>
            <w:tcW w:w="559" w:type="dxa"/>
            <w:shd w:val="clear" w:color="auto" w:fill="auto"/>
            <w:vAlign w:val="center"/>
          </w:tcPr>
          <w:p w14:paraId="4477A54C" w14:textId="0CCA8B35" w:rsidR="00DE2B4F" w:rsidRPr="00D97E5D" w:rsidRDefault="00DE2B4F" w:rsidP="00DE2B4F">
            <w:pPr>
              <w:jc w:val="center"/>
            </w:pPr>
            <w:r w:rsidRPr="00D97E5D">
              <w:t>5</w:t>
            </w:r>
          </w:p>
        </w:tc>
        <w:tc>
          <w:tcPr>
            <w:tcW w:w="4286" w:type="dxa"/>
            <w:gridSpan w:val="6"/>
            <w:shd w:val="clear" w:color="auto" w:fill="auto"/>
            <w:vAlign w:val="center"/>
          </w:tcPr>
          <w:p w14:paraId="3D0D248F" w14:textId="5CD71DFC" w:rsidR="00DE2B4F" w:rsidRPr="00D97E5D" w:rsidRDefault="00031A7B" w:rsidP="00DE2B4F">
            <w:pPr>
              <w:rPr>
                <w:sz w:val="19"/>
                <w:szCs w:val="19"/>
              </w:rPr>
            </w:pPr>
            <w:hyperlink w:anchor="Salek" w:history="1">
              <w:r w:rsidR="00DE2B4F" w:rsidRPr="00D97E5D">
                <w:rPr>
                  <w:rStyle w:val="Hypertextovodkaz"/>
                  <w:b/>
                  <w:bCs/>
                  <w:sz w:val="19"/>
                  <w:szCs w:val="19"/>
                </w:rPr>
                <w:t>doc. Ing. Richardos Nikolaos Salek, Ph.D.</w:t>
              </w:r>
            </w:hyperlink>
            <w:r w:rsidR="00DE2B4F" w:rsidRPr="00D97E5D">
              <w:rPr>
                <w:b/>
                <w:bCs/>
                <w:sz w:val="19"/>
                <w:szCs w:val="19"/>
              </w:rPr>
              <w:t xml:space="preserve"> </w:t>
            </w:r>
            <w:r w:rsidR="00DE2B4F" w:rsidRPr="00D97E5D">
              <w:rPr>
                <w:sz w:val="19"/>
                <w:szCs w:val="19"/>
              </w:rPr>
              <w:t>(</w:t>
            </w:r>
            <w:proofErr w:type="gramStart"/>
            <w:r w:rsidR="00DE2B4F" w:rsidRPr="00D97E5D">
              <w:rPr>
                <w:sz w:val="19"/>
                <w:szCs w:val="19"/>
              </w:rPr>
              <w:t>100%</w:t>
            </w:r>
            <w:proofErr w:type="gramEnd"/>
            <w:r w:rsidR="00DE2B4F" w:rsidRPr="00D97E5D">
              <w:rPr>
                <w:sz w:val="19"/>
                <w:szCs w:val="19"/>
              </w:rPr>
              <w:t xml:space="preserve"> p)</w:t>
            </w:r>
          </w:p>
        </w:tc>
        <w:tc>
          <w:tcPr>
            <w:tcW w:w="565" w:type="dxa"/>
            <w:shd w:val="clear" w:color="auto" w:fill="auto"/>
            <w:vAlign w:val="center"/>
          </w:tcPr>
          <w:p w14:paraId="3C405485" w14:textId="77777777" w:rsidR="00DE2B4F" w:rsidRPr="00D97E5D" w:rsidRDefault="00DE2B4F" w:rsidP="00DE2B4F">
            <w:r w:rsidRPr="00D97E5D">
              <w:t>2/ZS</w:t>
            </w:r>
          </w:p>
        </w:tc>
        <w:tc>
          <w:tcPr>
            <w:tcW w:w="708" w:type="dxa"/>
            <w:gridSpan w:val="3"/>
            <w:shd w:val="clear" w:color="auto" w:fill="auto"/>
            <w:vAlign w:val="center"/>
          </w:tcPr>
          <w:p w14:paraId="0AF7529A" w14:textId="77777777" w:rsidR="00DE2B4F" w:rsidRPr="009B6365" w:rsidRDefault="00DE2B4F" w:rsidP="00DE2B4F">
            <w:pPr>
              <w:jc w:val="center"/>
              <w:rPr>
                <w:b/>
                <w:bCs/>
              </w:rPr>
            </w:pPr>
            <w:r w:rsidRPr="009B6365">
              <w:rPr>
                <w:b/>
                <w:bCs/>
              </w:rPr>
              <w:t>PZ</w:t>
            </w:r>
          </w:p>
        </w:tc>
      </w:tr>
      <w:tr w:rsidR="00DE2B4F" w14:paraId="271000E8" w14:textId="77777777" w:rsidTr="009F1539">
        <w:tc>
          <w:tcPr>
            <w:tcW w:w="2220" w:type="dxa"/>
            <w:gridSpan w:val="2"/>
            <w:shd w:val="clear" w:color="auto" w:fill="auto"/>
            <w:vAlign w:val="center"/>
          </w:tcPr>
          <w:p w14:paraId="2AB872E1" w14:textId="52128A34" w:rsidR="00DE2B4F" w:rsidRDefault="00031A7B" w:rsidP="00DE2B4F">
            <w:hyperlink w:anchor="Bionanotechnologie_Bionanotechnology" w:history="1">
              <w:proofErr w:type="spellStart"/>
              <w:r w:rsidR="00DE2B4F" w:rsidRPr="00270066">
                <w:rPr>
                  <w:rStyle w:val="Hypertextovodkaz"/>
                </w:rPr>
                <w:t>Bionanotechnologie</w:t>
              </w:r>
              <w:proofErr w:type="spellEnd"/>
              <w:r w:rsidR="00DE2B4F" w:rsidRPr="00270066">
                <w:rPr>
                  <w:rStyle w:val="Hypertextovodkaz"/>
                </w:rPr>
                <w:t xml:space="preserve"> / </w:t>
              </w:r>
              <w:proofErr w:type="spellStart"/>
              <w:r w:rsidR="00DE2B4F" w:rsidRPr="00270066">
                <w:rPr>
                  <w:rStyle w:val="Hypertextovodkaz"/>
                </w:rPr>
                <w:t>Bionanotechnology</w:t>
              </w:r>
              <w:proofErr w:type="spellEnd"/>
            </w:hyperlink>
          </w:p>
        </w:tc>
        <w:tc>
          <w:tcPr>
            <w:tcW w:w="1252" w:type="dxa"/>
            <w:gridSpan w:val="2"/>
            <w:shd w:val="clear" w:color="auto" w:fill="auto"/>
            <w:vAlign w:val="center"/>
          </w:tcPr>
          <w:p w14:paraId="011BE9D3" w14:textId="2DF9A02D" w:rsidR="00DE2B4F" w:rsidRPr="00D97E5D" w:rsidRDefault="00DE2B4F" w:rsidP="00DE2B4F">
            <w:proofErr w:type="gramStart"/>
            <w:r w:rsidRPr="00D97E5D">
              <w:t>20p</w:t>
            </w:r>
            <w:proofErr w:type="gramEnd"/>
            <w:r w:rsidRPr="00D97E5D">
              <w:t>+10s+0l</w:t>
            </w:r>
          </w:p>
        </w:tc>
        <w:tc>
          <w:tcPr>
            <w:tcW w:w="699" w:type="dxa"/>
            <w:gridSpan w:val="2"/>
            <w:shd w:val="clear" w:color="auto" w:fill="auto"/>
            <w:vAlign w:val="center"/>
          </w:tcPr>
          <w:p w14:paraId="26E5ED17" w14:textId="77777777" w:rsidR="00DE2B4F" w:rsidRPr="00D97E5D" w:rsidRDefault="00DE2B4F" w:rsidP="00DE2B4F">
            <w:r w:rsidRPr="00D97E5D">
              <w:t>z, zk</w:t>
            </w:r>
          </w:p>
        </w:tc>
        <w:tc>
          <w:tcPr>
            <w:tcW w:w="559" w:type="dxa"/>
            <w:shd w:val="clear" w:color="auto" w:fill="auto"/>
            <w:vAlign w:val="center"/>
          </w:tcPr>
          <w:p w14:paraId="5DC54FFD" w14:textId="77777777" w:rsidR="00DE2B4F" w:rsidRPr="00D97E5D" w:rsidRDefault="00DE2B4F" w:rsidP="00DE2B4F">
            <w:pPr>
              <w:jc w:val="center"/>
            </w:pPr>
            <w:r w:rsidRPr="00D97E5D">
              <w:t>4</w:t>
            </w:r>
          </w:p>
        </w:tc>
        <w:tc>
          <w:tcPr>
            <w:tcW w:w="4286" w:type="dxa"/>
            <w:gridSpan w:val="6"/>
            <w:shd w:val="clear" w:color="auto" w:fill="auto"/>
            <w:vAlign w:val="center"/>
          </w:tcPr>
          <w:p w14:paraId="759A90EF" w14:textId="1AE962C9" w:rsidR="00DE2B4F" w:rsidRPr="00D97E5D" w:rsidRDefault="00F648C6" w:rsidP="00DE2B4F">
            <w:r>
              <w:fldChar w:fldCharType="begin"/>
            </w:r>
            <w:r>
              <w:instrText xml:space="preserve"> HYPERLINK \l "Filip" </w:instrText>
            </w:r>
            <w:r>
              <w:fldChar w:fldCharType="separate"/>
            </w:r>
            <w:ins w:id="3" w:author="Natálie Honková" w:date="2025-01-16T07:38:00Z">
              <w:r w:rsidR="003162C7">
                <w:rPr>
                  <w:rStyle w:val="Hypertextovodkaz"/>
                </w:rPr>
                <w:t xml:space="preserve">doc. </w:t>
              </w:r>
            </w:ins>
            <w:r w:rsidR="003162C7">
              <w:rPr>
                <w:rStyle w:val="Hypertextovodkaz"/>
              </w:rPr>
              <w:t xml:space="preserve">Ing. </w:t>
            </w:r>
            <w:r w:rsidR="00DE2B4F" w:rsidRPr="00D97E5D">
              <w:rPr>
                <w:rStyle w:val="Hypertextovodkaz"/>
              </w:rPr>
              <w:t>Jaroslav Filip, PhD.</w:t>
            </w:r>
            <w:r>
              <w:rPr>
                <w:rStyle w:val="Hypertextovodkaz"/>
              </w:rPr>
              <w:fldChar w:fldCharType="end"/>
            </w:r>
            <w:r w:rsidR="00DE2B4F" w:rsidRPr="00D97E5D">
              <w:t xml:space="preserve"> (</w:t>
            </w:r>
            <w:proofErr w:type="gramStart"/>
            <w:r w:rsidR="00DE2B4F" w:rsidRPr="00D97E5D">
              <w:t>100%</w:t>
            </w:r>
            <w:proofErr w:type="gramEnd"/>
            <w:r w:rsidR="00DE2B4F" w:rsidRPr="00D97E5D">
              <w:t xml:space="preserve"> p)</w:t>
            </w:r>
          </w:p>
        </w:tc>
        <w:tc>
          <w:tcPr>
            <w:tcW w:w="565" w:type="dxa"/>
            <w:shd w:val="clear" w:color="auto" w:fill="auto"/>
            <w:vAlign w:val="center"/>
          </w:tcPr>
          <w:p w14:paraId="45B71843" w14:textId="045AACCA" w:rsidR="00DE2B4F" w:rsidRPr="00D97E5D" w:rsidRDefault="00DE2B4F" w:rsidP="00DE2B4F">
            <w:r w:rsidRPr="00D97E5D">
              <w:t>2/ZS</w:t>
            </w:r>
          </w:p>
        </w:tc>
        <w:tc>
          <w:tcPr>
            <w:tcW w:w="708" w:type="dxa"/>
            <w:gridSpan w:val="3"/>
            <w:shd w:val="clear" w:color="auto" w:fill="auto"/>
            <w:vAlign w:val="center"/>
          </w:tcPr>
          <w:p w14:paraId="1C2A8A80" w14:textId="77777777" w:rsidR="00DE2B4F" w:rsidRDefault="00DE2B4F" w:rsidP="00DE2B4F">
            <w:pPr>
              <w:jc w:val="center"/>
            </w:pPr>
          </w:p>
        </w:tc>
      </w:tr>
      <w:tr w:rsidR="00DE2B4F" w14:paraId="438166F1" w14:textId="77777777" w:rsidTr="009F1539">
        <w:tc>
          <w:tcPr>
            <w:tcW w:w="2220" w:type="dxa"/>
            <w:gridSpan w:val="2"/>
            <w:shd w:val="clear" w:color="auto" w:fill="auto"/>
            <w:vAlign w:val="center"/>
          </w:tcPr>
          <w:p w14:paraId="2BFF84CC" w14:textId="24E6E3CB" w:rsidR="00DE2B4F" w:rsidRPr="00410F7A" w:rsidRDefault="00031A7B" w:rsidP="00DE2B4F">
            <w:hyperlink w:anchor="Biotech_zprac_odp_vod" w:history="1">
              <w:r w:rsidR="00DE2B4F" w:rsidRPr="00270066">
                <w:rPr>
                  <w:rStyle w:val="Hypertextovodkaz"/>
                </w:rPr>
                <w:t>Biotechnologické zpracování odpadních vod</w:t>
              </w:r>
            </w:hyperlink>
            <w:r w:rsidR="00DE2B4F" w:rsidRPr="00410F7A">
              <w:t xml:space="preserve"> </w:t>
            </w:r>
          </w:p>
        </w:tc>
        <w:tc>
          <w:tcPr>
            <w:tcW w:w="1252" w:type="dxa"/>
            <w:gridSpan w:val="2"/>
            <w:shd w:val="clear" w:color="auto" w:fill="auto"/>
            <w:vAlign w:val="center"/>
          </w:tcPr>
          <w:p w14:paraId="049648A6" w14:textId="426C735A" w:rsidR="00DE2B4F" w:rsidRPr="00D97E5D" w:rsidRDefault="00DE2B4F" w:rsidP="00DE2B4F">
            <w:proofErr w:type="gramStart"/>
            <w:r w:rsidRPr="00D97E5D">
              <w:t>20p</w:t>
            </w:r>
            <w:proofErr w:type="gramEnd"/>
            <w:r w:rsidRPr="00D97E5D">
              <w:t>+10s+0l</w:t>
            </w:r>
          </w:p>
        </w:tc>
        <w:tc>
          <w:tcPr>
            <w:tcW w:w="699" w:type="dxa"/>
            <w:gridSpan w:val="2"/>
            <w:shd w:val="clear" w:color="auto" w:fill="auto"/>
            <w:vAlign w:val="center"/>
          </w:tcPr>
          <w:p w14:paraId="146DC72C" w14:textId="77777777" w:rsidR="00DE2B4F" w:rsidRPr="00D97E5D" w:rsidRDefault="00DE2B4F" w:rsidP="00DE2B4F">
            <w:proofErr w:type="spellStart"/>
            <w:r w:rsidRPr="00D97E5D">
              <w:t>klz</w:t>
            </w:r>
            <w:proofErr w:type="spellEnd"/>
          </w:p>
        </w:tc>
        <w:tc>
          <w:tcPr>
            <w:tcW w:w="559" w:type="dxa"/>
            <w:shd w:val="clear" w:color="auto" w:fill="auto"/>
            <w:vAlign w:val="center"/>
          </w:tcPr>
          <w:p w14:paraId="527EA5AB" w14:textId="7CF2815F" w:rsidR="00DE2B4F" w:rsidRPr="00D97E5D" w:rsidRDefault="00DE2B4F" w:rsidP="00DE2B4F">
            <w:pPr>
              <w:jc w:val="center"/>
            </w:pPr>
            <w:r w:rsidRPr="00D97E5D">
              <w:t>4</w:t>
            </w:r>
          </w:p>
        </w:tc>
        <w:tc>
          <w:tcPr>
            <w:tcW w:w="4286" w:type="dxa"/>
            <w:gridSpan w:val="6"/>
            <w:shd w:val="clear" w:color="auto" w:fill="auto"/>
            <w:vAlign w:val="center"/>
          </w:tcPr>
          <w:p w14:paraId="5FA68449" w14:textId="453E49C6" w:rsidR="00DE2B4F" w:rsidRPr="00D97E5D" w:rsidRDefault="00031A7B" w:rsidP="00DE2B4F">
            <w:hyperlink w:anchor="Julinová" w:history="1">
              <w:r w:rsidR="00DE2B4F" w:rsidRPr="00D97E5D">
                <w:rPr>
                  <w:rStyle w:val="Hypertextovodkaz"/>
                </w:rPr>
                <w:t>doc. Ing. Markéta Julinová, Ph.D.</w:t>
              </w:r>
            </w:hyperlink>
            <w:r w:rsidR="00DE2B4F" w:rsidRPr="00D97E5D">
              <w:t xml:space="preserve"> (</w:t>
            </w:r>
            <w:proofErr w:type="gramStart"/>
            <w:r w:rsidR="00DE2B4F" w:rsidRPr="00D97E5D">
              <w:t>100%</w:t>
            </w:r>
            <w:proofErr w:type="gramEnd"/>
            <w:r w:rsidR="00DE2B4F" w:rsidRPr="00D97E5D">
              <w:t xml:space="preserve"> p)</w:t>
            </w:r>
          </w:p>
        </w:tc>
        <w:tc>
          <w:tcPr>
            <w:tcW w:w="565" w:type="dxa"/>
            <w:shd w:val="clear" w:color="auto" w:fill="auto"/>
            <w:vAlign w:val="center"/>
          </w:tcPr>
          <w:p w14:paraId="122DC554" w14:textId="77777777" w:rsidR="00DE2B4F" w:rsidRPr="00D97E5D" w:rsidRDefault="00DE2B4F" w:rsidP="00DE2B4F">
            <w:r w:rsidRPr="00D97E5D">
              <w:t>2/ZS</w:t>
            </w:r>
          </w:p>
        </w:tc>
        <w:tc>
          <w:tcPr>
            <w:tcW w:w="708" w:type="dxa"/>
            <w:gridSpan w:val="3"/>
            <w:shd w:val="clear" w:color="auto" w:fill="auto"/>
            <w:vAlign w:val="center"/>
          </w:tcPr>
          <w:p w14:paraId="00F7F512" w14:textId="77777777" w:rsidR="00DE2B4F" w:rsidRDefault="00DE2B4F" w:rsidP="00DE2B4F">
            <w:pPr>
              <w:jc w:val="center"/>
            </w:pPr>
          </w:p>
        </w:tc>
      </w:tr>
      <w:tr w:rsidR="00DE2B4F" w14:paraId="1D144DC9" w14:textId="77777777" w:rsidTr="009F1539">
        <w:tc>
          <w:tcPr>
            <w:tcW w:w="2220" w:type="dxa"/>
            <w:gridSpan w:val="2"/>
            <w:shd w:val="clear" w:color="auto" w:fill="auto"/>
            <w:vAlign w:val="center"/>
          </w:tcPr>
          <w:p w14:paraId="4E20A38B" w14:textId="72F31BE6" w:rsidR="00DE2B4F" w:rsidRDefault="00031A7B" w:rsidP="00DE2B4F">
            <w:pPr>
              <w:spacing w:before="120" w:after="120"/>
            </w:pPr>
            <w:hyperlink w:anchor="Biostatistika" w:history="1">
              <w:r w:rsidR="00DE2B4F" w:rsidRPr="002B12AC">
                <w:rPr>
                  <w:rStyle w:val="Hypertextovodkaz"/>
                </w:rPr>
                <w:t>Biostatistika</w:t>
              </w:r>
            </w:hyperlink>
          </w:p>
        </w:tc>
        <w:tc>
          <w:tcPr>
            <w:tcW w:w="1252" w:type="dxa"/>
            <w:gridSpan w:val="2"/>
            <w:shd w:val="clear" w:color="auto" w:fill="auto"/>
            <w:vAlign w:val="center"/>
          </w:tcPr>
          <w:p w14:paraId="552EE736" w14:textId="51D3D832" w:rsidR="00DE2B4F" w:rsidRPr="00D97E5D" w:rsidRDefault="00DE2B4F" w:rsidP="00DE2B4F">
            <w:pPr>
              <w:spacing w:before="120" w:after="120"/>
            </w:pPr>
            <w:proofErr w:type="gramStart"/>
            <w:r w:rsidRPr="00D97E5D">
              <w:t>20p</w:t>
            </w:r>
            <w:proofErr w:type="gramEnd"/>
            <w:r w:rsidRPr="00D97E5D">
              <w:t>+0s+20l</w:t>
            </w:r>
          </w:p>
        </w:tc>
        <w:tc>
          <w:tcPr>
            <w:tcW w:w="699" w:type="dxa"/>
            <w:gridSpan w:val="2"/>
            <w:shd w:val="clear" w:color="auto" w:fill="auto"/>
            <w:vAlign w:val="center"/>
          </w:tcPr>
          <w:p w14:paraId="0368D9B0" w14:textId="5CEF7225" w:rsidR="00DE2B4F" w:rsidRPr="00D97E5D" w:rsidRDefault="00DE2B4F" w:rsidP="00DE2B4F">
            <w:pPr>
              <w:spacing w:before="120" w:after="120"/>
            </w:pPr>
            <w:r w:rsidRPr="00D97E5D">
              <w:t>z, zk</w:t>
            </w:r>
          </w:p>
        </w:tc>
        <w:tc>
          <w:tcPr>
            <w:tcW w:w="559" w:type="dxa"/>
            <w:shd w:val="clear" w:color="auto" w:fill="auto"/>
            <w:vAlign w:val="center"/>
          </w:tcPr>
          <w:p w14:paraId="6873EAF5" w14:textId="5424C2FF" w:rsidR="00DE2B4F" w:rsidRPr="00D97E5D" w:rsidRDefault="00DE2B4F" w:rsidP="00DE2B4F">
            <w:pPr>
              <w:spacing w:before="120" w:after="120"/>
              <w:jc w:val="center"/>
            </w:pPr>
            <w:r w:rsidRPr="00D97E5D">
              <w:t>4</w:t>
            </w:r>
          </w:p>
        </w:tc>
        <w:tc>
          <w:tcPr>
            <w:tcW w:w="4286" w:type="dxa"/>
            <w:gridSpan w:val="6"/>
            <w:shd w:val="clear" w:color="auto" w:fill="auto"/>
            <w:vAlign w:val="center"/>
          </w:tcPr>
          <w:p w14:paraId="4209B7C8" w14:textId="00A45E36" w:rsidR="00DE2B4F" w:rsidRPr="00D97E5D" w:rsidRDefault="00031A7B" w:rsidP="00DE2B4F">
            <w:pPr>
              <w:spacing w:before="120" w:after="120"/>
            </w:pPr>
            <w:hyperlink w:anchor="Pata" w:history="1">
              <w:r w:rsidR="00DE2B4F" w:rsidRPr="00D97E5D">
                <w:rPr>
                  <w:rStyle w:val="Hypertextovodkaz"/>
                </w:rPr>
                <w:t>prof. Dr. Ing. Vladimír Pata</w:t>
              </w:r>
            </w:hyperlink>
            <w:r w:rsidR="00DE2B4F" w:rsidRPr="00D97E5D">
              <w:t xml:space="preserve"> (</w:t>
            </w:r>
            <w:proofErr w:type="gramStart"/>
            <w:r w:rsidR="00DE2B4F" w:rsidRPr="00D97E5D">
              <w:t>100%</w:t>
            </w:r>
            <w:proofErr w:type="gramEnd"/>
            <w:r w:rsidR="00DE2B4F" w:rsidRPr="00D97E5D">
              <w:t xml:space="preserve"> p)</w:t>
            </w:r>
          </w:p>
        </w:tc>
        <w:tc>
          <w:tcPr>
            <w:tcW w:w="565" w:type="dxa"/>
            <w:shd w:val="clear" w:color="auto" w:fill="auto"/>
            <w:vAlign w:val="center"/>
          </w:tcPr>
          <w:p w14:paraId="09DC5A63" w14:textId="198545CB" w:rsidR="00DE2B4F" w:rsidRPr="00D97E5D" w:rsidRDefault="00DE2B4F" w:rsidP="00DE2B4F">
            <w:pPr>
              <w:spacing w:before="120" w:after="120"/>
            </w:pPr>
            <w:r w:rsidRPr="00D97E5D">
              <w:t>2/ZS</w:t>
            </w:r>
          </w:p>
        </w:tc>
        <w:tc>
          <w:tcPr>
            <w:tcW w:w="708" w:type="dxa"/>
            <w:gridSpan w:val="3"/>
            <w:shd w:val="clear" w:color="auto" w:fill="auto"/>
            <w:vAlign w:val="center"/>
          </w:tcPr>
          <w:p w14:paraId="65843C90" w14:textId="77777777" w:rsidR="00DE2B4F" w:rsidRDefault="00DE2B4F" w:rsidP="00DE2B4F">
            <w:pPr>
              <w:spacing w:before="120" w:after="120"/>
              <w:jc w:val="center"/>
            </w:pPr>
          </w:p>
        </w:tc>
      </w:tr>
      <w:tr w:rsidR="00DE2B4F" w14:paraId="3152B38E" w14:textId="77777777" w:rsidTr="009F1539">
        <w:tc>
          <w:tcPr>
            <w:tcW w:w="2220" w:type="dxa"/>
            <w:gridSpan w:val="2"/>
            <w:tcBorders>
              <w:bottom w:val="single" w:sz="12" w:space="0" w:color="auto"/>
            </w:tcBorders>
            <w:shd w:val="clear" w:color="auto" w:fill="auto"/>
            <w:vAlign w:val="center"/>
          </w:tcPr>
          <w:p w14:paraId="5656F641" w14:textId="07B37206" w:rsidR="00DE2B4F" w:rsidRDefault="00031A7B" w:rsidP="00DE2B4F">
            <w:hyperlink w:anchor="Indiv_projekt_II" w:history="1">
              <w:r w:rsidR="00DE2B4F" w:rsidRPr="00270066">
                <w:rPr>
                  <w:rStyle w:val="Hypertextovodkaz"/>
                </w:rPr>
                <w:t>Individuální projekt II</w:t>
              </w:r>
            </w:hyperlink>
          </w:p>
        </w:tc>
        <w:tc>
          <w:tcPr>
            <w:tcW w:w="1252" w:type="dxa"/>
            <w:gridSpan w:val="2"/>
            <w:tcBorders>
              <w:bottom w:val="single" w:sz="12" w:space="0" w:color="auto"/>
            </w:tcBorders>
            <w:shd w:val="clear" w:color="auto" w:fill="auto"/>
            <w:vAlign w:val="center"/>
          </w:tcPr>
          <w:p w14:paraId="61320496" w14:textId="5E776F5A" w:rsidR="00DE2B4F" w:rsidRPr="00D97E5D" w:rsidRDefault="00DE2B4F" w:rsidP="00DE2B4F">
            <w:proofErr w:type="gramStart"/>
            <w:r w:rsidRPr="00D97E5D">
              <w:t>0p</w:t>
            </w:r>
            <w:proofErr w:type="gramEnd"/>
            <w:r w:rsidRPr="00D97E5D">
              <w:t>+</w:t>
            </w:r>
            <w:r w:rsidR="00B24A2F">
              <w:t>2</w:t>
            </w:r>
            <w:r w:rsidR="00B24A2F" w:rsidRPr="00D97E5D">
              <w:t>s</w:t>
            </w:r>
            <w:r w:rsidRPr="00D97E5D">
              <w:t>+104l</w:t>
            </w:r>
          </w:p>
        </w:tc>
        <w:tc>
          <w:tcPr>
            <w:tcW w:w="699" w:type="dxa"/>
            <w:gridSpan w:val="2"/>
            <w:tcBorders>
              <w:bottom w:val="single" w:sz="12" w:space="0" w:color="auto"/>
            </w:tcBorders>
            <w:shd w:val="clear" w:color="auto" w:fill="auto"/>
            <w:vAlign w:val="center"/>
          </w:tcPr>
          <w:p w14:paraId="56E6DAB0" w14:textId="5B051C09" w:rsidR="00DE2B4F" w:rsidRPr="00D97E5D" w:rsidRDefault="00DE2B4F" w:rsidP="00DE2B4F">
            <w:r w:rsidRPr="00D97E5D">
              <w:t>z</w:t>
            </w:r>
          </w:p>
        </w:tc>
        <w:tc>
          <w:tcPr>
            <w:tcW w:w="559" w:type="dxa"/>
            <w:tcBorders>
              <w:bottom w:val="single" w:sz="12" w:space="0" w:color="auto"/>
            </w:tcBorders>
            <w:shd w:val="clear" w:color="auto" w:fill="auto"/>
            <w:vAlign w:val="center"/>
          </w:tcPr>
          <w:p w14:paraId="716076DD" w14:textId="1D82C8F8" w:rsidR="00DE2B4F" w:rsidRPr="00D97E5D" w:rsidRDefault="00DE2B4F" w:rsidP="00DE2B4F">
            <w:pPr>
              <w:jc w:val="center"/>
            </w:pPr>
            <w:r w:rsidRPr="00D97E5D">
              <w:t>2</w:t>
            </w:r>
          </w:p>
        </w:tc>
        <w:tc>
          <w:tcPr>
            <w:tcW w:w="4286" w:type="dxa"/>
            <w:gridSpan w:val="6"/>
            <w:tcBorders>
              <w:bottom w:val="single" w:sz="12" w:space="0" w:color="auto"/>
            </w:tcBorders>
            <w:shd w:val="clear" w:color="auto" w:fill="auto"/>
            <w:vAlign w:val="center"/>
          </w:tcPr>
          <w:p w14:paraId="32859311" w14:textId="26F7AE2F" w:rsidR="00EB3058" w:rsidRDefault="00031A7B" w:rsidP="00DE2B4F">
            <w:hyperlink w:anchor="Buňková" w:history="1">
              <w:r w:rsidR="00DE2B4F" w:rsidRPr="00D97E5D">
                <w:rPr>
                  <w:rStyle w:val="Hypertextovodkaz"/>
                </w:rPr>
                <w:t>prof. RNDr. Leona Buňková, Ph.D.</w:t>
              </w:r>
            </w:hyperlink>
            <w:r w:rsidR="00DE2B4F" w:rsidRPr="00D97E5D">
              <w:t xml:space="preserve"> (</w:t>
            </w:r>
            <w:proofErr w:type="gramStart"/>
            <w:r w:rsidR="00DE2B4F" w:rsidRPr="00D97E5D">
              <w:t>100%</w:t>
            </w:r>
            <w:proofErr w:type="gramEnd"/>
            <w:r w:rsidR="00DE2B4F" w:rsidRPr="00D97E5D">
              <w:t xml:space="preserve"> </w:t>
            </w:r>
            <w:r w:rsidR="00B24A2F">
              <w:t>s</w:t>
            </w:r>
            <w:r w:rsidR="00DE2B4F" w:rsidRPr="00D97E5D">
              <w:t xml:space="preserve">) </w:t>
            </w:r>
          </w:p>
          <w:p w14:paraId="1CBCEFD4" w14:textId="04FB29F7" w:rsidR="00DE2B4F" w:rsidRPr="00D97E5D" w:rsidRDefault="00B17073" w:rsidP="00DE2B4F">
            <w:r w:rsidRPr="00D97E5D">
              <w:t>vedoucí</w:t>
            </w:r>
            <w:r w:rsidR="00DE2B4F" w:rsidRPr="00D97E5D">
              <w:t xml:space="preserve"> individuálních projektů (</w:t>
            </w:r>
            <w:proofErr w:type="gramStart"/>
            <w:r w:rsidR="00DE2B4F" w:rsidRPr="00D97E5D">
              <w:t>100%</w:t>
            </w:r>
            <w:proofErr w:type="gramEnd"/>
            <w:r w:rsidR="00DE2B4F" w:rsidRPr="00D97E5D">
              <w:t xml:space="preserve"> l)</w:t>
            </w:r>
          </w:p>
        </w:tc>
        <w:tc>
          <w:tcPr>
            <w:tcW w:w="565" w:type="dxa"/>
            <w:tcBorders>
              <w:bottom w:val="single" w:sz="12" w:space="0" w:color="auto"/>
            </w:tcBorders>
            <w:shd w:val="clear" w:color="auto" w:fill="auto"/>
            <w:vAlign w:val="center"/>
          </w:tcPr>
          <w:p w14:paraId="17494F17" w14:textId="5B68CDCF" w:rsidR="00DE2B4F" w:rsidRPr="00D97E5D" w:rsidRDefault="00DE2B4F" w:rsidP="00DE2B4F">
            <w:r w:rsidRPr="00D97E5D">
              <w:t>2/ZS</w:t>
            </w:r>
          </w:p>
        </w:tc>
        <w:tc>
          <w:tcPr>
            <w:tcW w:w="708" w:type="dxa"/>
            <w:gridSpan w:val="3"/>
            <w:tcBorders>
              <w:bottom w:val="single" w:sz="12" w:space="0" w:color="auto"/>
            </w:tcBorders>
            <w:shd w:val="clear" w:color="auto" w:fill="auto"/>
            <w:vAlign w:val="center"/>
          </w:tcPr>
          <w:p w14:paraId="726BEC3C" w14:textId="77777777" w:rsidR="00DE2B4F" w:rsidRDefault="00DE2B4F" w:rsidP="00DE2B4F">
            <w:pPr>
              <w:jc w:val="center"/>
            </w:pPr>
          </w:p>
        </w:tc>
      </w:tr>
      <w:tr w:rsidR="00C52372" w14:paraId="321AEE09" w14:textId="77777777" w:rsidTr="009F1539">
        <w:tc>
          <w:tcPr>
            <w:tcW w:w="2220" w:type="dxa"/>
            <w:gridSpan w:val="2"/>
            <w:tcBorders>
              <w:top w:val="single" w:sz="12" w:space="0" w:color="auto"/>
            </w:tcBorders>
            <w:vAlign w:val="center"/>
          </w:tcPr>
          <w:p w14:paraId="11B86934" w14:textId="592D100F" w:rsidR="00C52372" w:rsidRPr="00D97E5D" w:rsidRDefault="00031A7B" w:rsidP="00C52372">
            <w:hyperlink w:anchor="Leg_a_říz_bezp_v_biotech" w:history="1">
              <w:r w:rsidR="00C52372" w:rsidRPr="00270066">
                <w:rPr>
                  <w:rStyle w:val="Hypertextovodkaz"/>
                </w:rPr>
                <w:t>Legislativa a řízení bezpečnosti v biotechnologiích</w:t>
              </w:r>
            </w:hyperlink>
          </w:p>
        </w:tc>
        <w:tc>
          <w:tcPr>
            <w:tcW w:w="1252" w:type="dxa"/>
            <w:gridSpan w:val="2"/>
            <w:tcBorders>
              <w:top w:val="single" w:sz="12" w:space="0" w:color="auto"/>
            </w:tcBorders>
            <w:vAlign w:val="center"/>
          </w:tcPr>
          <w:p w14:paraId="6AA8ABE8" w14:textId="6EE38B04" w:rsidR="00C52372" w:rsidRPr="00D97E5D" w:rsidRDefault="00C52372" w:rsidP="00C52372">
            <w:proofErr w:type="gramStart"/>
            <w:r w:rsidRPr="00D97E5D">
              <w:t>24p</w:t>
            </w:r>
            <w:proofErr w:type="gramEnd"/>
            <w:r w:rsidRPr="00D97E5D">
              <w:t>+24s+0l</w:t>
            </w:r>
          </w:p>
        </w:tc>
        <w:tc>
          <w:tcPr>
            <w:tcW w:w="699" w:type="dxa"/>
            <w:gridSpan w:val="2"/>
            <w:tcBorders>
              <w:top w:val="single" w:sz="12" w:space="0" w:color="auto"/>
            </w:tcBorders>
            <w:vAlign w:val="center"/>
          </w:tcPr>
          <w:p w14:paraId="63D7D013" w14:textId="1830E325" w:rsidR="00C52372" w:rsidRPr="00D97E5D" w:rsidRDefault="00C52372" w:rsidP="00C52372">
            <w:r w:rsidRPr="00D97E5D">
              <w:t>z, zk</w:t>
            </w:r>
          </w:p>
        </w:tc>
        <w:tc>
          <w:tcPr>
            <w:tcW w:w="559" w:type="dxa"/>
            <w:tcBorders>
              <w:top w:val="single" w:sz="12" w:space="0" w:color="auto"/>
            </w:tcBorders>
            <w:vAlign w:val="center"/>
          </w:tcPr>
          <w:p w14:paraId="69565F36" w14:textId="2686B6E5" w:rsidR="00C52372" w:rsidRDefault="00C52372" w:rsidP="00C52372">
            <w:pPr>
              <w:jc w:val="center"/>
            </w:pPr>
            <w:r>
              <w:t>5</w:t>
            </w:r>
          </w:p>
        </w:tc>
        <w:tc>
          <w:tcPr>
            <w:tcW w:w="4286" w:type="dxa"/>
            <w:gridSpan w:val="6"/>
            <w:tcBorders>
              <w:top w:val="single" w:sz="12" w:space="0" w:color="auto"/>
            </w:tcBorders>
            <w:vAlign w:val="center"/>
          </w:tcPr>
          <w:p w14:paraId="318F938D" w14:textId="1923285D" w:rsidR="00C52372" w:rsidRDefault="00031A7B" w:rsidP="00C52372">
            <w:hyperlink w:anchor="Lorencová" w:history="1">
              <w:r w:rsidR="00C52372" w:rsidRPr="00BB04D7">
                <w:rPr>
                  <w:rStyle w:val="Hypertextovodkaz"/>
                  <w:b/>
                  <w:bCs/>
                </w:rPr>
                <w:t>Ing. Eva Lorencová, Ph.D.</w:t>
              </w:r>
            </w:hyperlink>
            <w:r w:rsidR="00C52372" w:rsidRPr="00BB04D7">
              <w:t xml:space="preserve"> (</w:t>
            </w:r>
            <w:proofErr w:type="gramStart"/>
            <w:r w:rsidR="00C52372" w:rsidRPr="00BB04D7">
              <w:t>100%</w:t>
            </w:r>
            <w:proofErr w:type="gramEnd"/>
            <w:r w:rsidR="00C52372" w:rsidRPr="00BB04D7">
              <w:t xml:space="preserve"> p)</w:t>
            </w:r>
          </w:p>
        </w:tc>
        <w:tc>
          <w:tcPr>
            <w:tcW w:w="565" w:type="dxa"/>
            <w:tcBorders>
              <w:top w:val="single" w:sz="12" w:space="0" w:color="auto"/>
            </w:tcBorders>
            <w:shd w:val="clear" w:color="auto" w:fill="auto"/>
            <w:vAlign w:val="center"/>
          </w:tcPr>
          <w:p w14:paraId="6C1C6881" w14:textId="3736353A" w:rsidR="00C52372" w:rsidRDefault="00C52372" w:rsidP="00C52372">
            <w:r w:rsidRPr="00C52372">
              <w:t>2/LS</w:t>
            </w:r>
          </w:p>
        </w:tc>
        <w:tc>
          <w:tcPr>
            <w:tcW w:w="708" w:type="dxa"/>
            <w:gridSpan w:val="3"/>
            <w:tcBorders>
              <w:top w:val="single" w:sz="12" w:space="0" w:color="auto"/>
            </w:tcBorders>
            <w:vAlign w:val="center"/>
          </w:tcPr>
          <w:p w14:paraId="18E2065D" w14:textId="588B506D" w:rsidR="00C52372" w:rsidRPr="009B6365" w:rsidRDefault="00C52372" w:rsidP="00C52372">
            <w:pPr>
              <w:jc w:val="center"/>
              <w:rPr>
                <w:b/>
                <w:bCs/>
              </w:rPr>
            </w:pPr>
            <w:r w:rsidRPr="009B6365">
              <w:rPr>
                <w:b/>
                <w:bCs/>
              </w:rPr>
              <w:t>PZ</w:t>
            </w:r>
          </w:p>
        </w:tc>
      </w:tr>
      <w:tr w:rsidR="00C52372" w14:paraId="6C795B96" w14:textId="77777777" w:rsidTr="009F1539">
        <w:tc>
          <w:tcPr>
            <w:tcW w:w="2220" w:type="dxa"/>
            <w:gridSpan w:val="2"/>
            <w:tcBorders>
              <w:top w:val="single" w:sz="4" w:space="0" w:color="auto"/>
            </w:tcBorders>
            <w:vAlign w:val="center"/>
          </w:tcPr>
          <w:p w14:paraId="4CBF2EDE" w14:textId="6E9F7BDE" w:rsidR="00C52372" w:rsidRDefault="00031A7B" w:rsidP="00C52372">
            <w:hyperlink w:anchor="DP" w:history="1">
              <w:r w:rsidR="00C52372" w:rsidRPr="00270066">
                <w:rPr>
                  <w:rStyle w:val="Hypertextovodkaz"/>
                </w:rPr>
                <w:t>Diplomová práce</w:t>
              </w:r>
            </w:hyperlink>
          </w:p>
        </w:tc>
        <w:tc>
          <w:tcPr>
            <w:tcW w:w="1252" w:type="dxa"/>
            <w:gridSpan w:val="2"/>
            <w:tcBorders>
              <w:top w:val="single" w:sz="4" w:space="0" w:color="auto"/>
            </w:tcBorders>
            <w:vAlign w:val="center"/>
          </w:tcPr>
          <w:p w14:paraId="5D75E425" w14:textId="0F35D7C5" w:rsidR="00C52372" w:rsidRDefault="00C52372" w:rsidP="00C52372">
            <w:proofErr w:type="gramStart"/>
            <w:r>
              <w:t>0p</w:t>
            </w:r>
            <w:proofErr w:type="gramEnd"/>
            <w:r>
              <w:t>+6s+200l</w:t>
            </w:r>
          </w:p>
        </w:tc>
        <w:tc>
          <w:tcPr>
            <w:tcW w:w="699" w:type="dxa"/>
            <w:gridSpan w:val="2"/>
            <w:tcBorders>
              <w:top w:val="single" w:sz="4" w:space="0" w:color="auto"/>
            </w:tcBorders>
            <w:vAlign w:val="center"/>
          </w:tcPr>
          <w:p w14:paraId="0EBE560E" w14:textId="77777777" w:rsidR="00C52372" w:rsidRDefault="00C52372" w:rsidP="00C52372">
            <w:r>
              <w:t>z</w:t>
            </w:r>
          </w:p>
        </w:tc>
        <w:tc>
          <w:tcPr>
            <w:tcW w:w="559" w:type="dxa"/>
            <w:tcBorders>
              <w:top w:val="single" w:sz="4" w:space="0" w:color="auto"/>
            </w:tcBorders>
            <w:vAlign w:val="center"/>
          </w:tcPr>
          <w:p w14:paraId="36F81F2B" w14:textId="3E0A0CFF" w:rsidR="00C52372" w:rsidRDefault="00C52372" w:rsidP="00C52372">
            <w:pPr>
              <w:jc w:val="center"/>
            </w:pPr>
            <w:r>
              <w:t>25</w:t>
            </w:r>
          </w:p>
        </w:tc>
        <w:tc>
          <w:tcPr>
            <w:tcW w:w="4286" w:type="dxa"/>
            <w:gridSpan w:val="6"/>
            <w:tcBorders>
              <w:top w:val="single" w:sz="4" w:space="0" w:color="auto"/>
            </w:tcBorders>
            <w:vAlign w:val="center"/>
          </w:tcPr>
          <w:p w14:paraId="67D0846B" w14:textId="3A4DB6CD" w:rsidR="00C52372" w:rsidRPr="00E4022C" w:rsidRDefault="00031A7B" w:rsidP="00C52372">
            <w:hyperlink w:anchor="Buňková" w:history="1">
              <w:r w:rsidR="00C52372" w:rsidRPr="00E4022C">
                <w:rPr>
                  <w:rStyle w:val="Hypertextovodkaz"/>
                  <w:b/>
                  <w:bCs/>
                </w:rPr>
                <w:t>prof. RNDr. Leona Buňková, Ph.D.</w:t>
              </w:r>
            </w:hyperlink>
            <w:r w:rsidR="00C52372" w:rsidRPr="00E4022C">
              <w:t xml:space="preserve"> (</w:t>
            </w:r>
            <w:proofErr w:type="gramStart"/>
            <w:r w:rsidR="00C52372" w:rsidRPr="00E4022C">
              <w:t>100%</w:t>
            </w:r>
            <w:proofErr w:type="gramEnd"/>
            <w:r w:rsidR="00C52372" w:rsidRPr="00E4022C">
              <w:t xml:space="preserve"> s)</w:t>
            </w:r>
          </w:p>
          <w:p w14:paraId="4574E7DE" w14:textId="18D261F2" w:rsidR="00C52372" w:rsidRDefault="00C52372" w:rsidP="00C52372">
            <w:r w:rsidRPr="00E4022C">
              <w:t>vedoucí diplomových prací (</w:t>
            </w:r>
            <w:proofErr w:type="gramStart"/>
            <w:r w:rsidRPr="00E4022C">
              <w:t>100%</w:t>
            </w:r>
            <w:proofErr w:type="gramEnd"/>
            <w:r w:rsidRPr="00E4022C">
              <w:t xml:space="preserve"> l)</w:t>
            </w:r>
          </w:p>
        </w:tc>
        <w:tc>
          <w:tcPr>
            <w:tcW w:w="565" w:type="dxa"/>
            <w:tcBorders>
              <w:top w:val="single" w:sz="4" w:space="0" w:color="auto"/>
            </w:tcBorders>
            <w:vAlign w:val="center"/>
          </w:tcPr>
          <w:p w14:paraId="30F0182D" w14:textId="77777777" w:rsidR="00C52372" w:rsidRDefault="00C52372" w:rsidP="00C52372">
            <w:r>
              <w:t>2/LS</w:t>
            </w:r>
          </w:p>
        </w:tc>
        <w:tc>
          <w:tcPr>
            <w:tcW w:w="708" w:type="dxa"/>
            <w:gridSpan w:val="3"/>
            <w:tcBorders>
              <w:top w:val="single" w:sz="4" w:space="0" w:color="auto"/>
            </w:tcBorders>
            <w:vAlign w:val="center"/>
          </w:tcPr>
          <w:p w14:paraId="05DC38BD" w14:textId="77777777" w:rsidR="00C52372" w:rsidRPr="009B6365" w:rsidRDefault="00C52372" w:rsidP="00C52372">
            <w:pPr>
              <w:jc w:val="center"/>
              <w:rPr>
                <w:b/>
                <w:bCs/>
              </w:rPr>
            </w:pPr>
            <w:r w:rsidRPr="009B6365">
              <w:rPr>
                <w:b/>
                <w:bCs/>
              </w:rPr>
              <w:t>PZ</w:t>
            </w:r>
          </w:p>
        </w:tc>
      </w:tr>
      <w:tr w:rsidR="00C52372" w14:paraId="61623D12" w14:textId="77777777" w:rsidTr="009F1539">
        <w:tc>
          <w:tcPr>
            <w:tcW w:w="10289" w:type="dxa"/>
            <w:gridSpan w:val="17"/>
            <w:tcBorders>
              <w:bottom w:val="single" w:sz="4" w:space="0" w:color="auto"/>
            </w:tcBorders>
            <w:shd w:val="clear" w:color="auto" w:fill="F7CAAC"/>
          </w:tcPr>
          <w:p w14:paraId="06BB7ACA" w14:textId="77777777" w:rsidR="00C52372" w:rsidRDefault="00C52372" w:rsidP="00C52372">
            <w:pPr>
              <w:jc w:val="center"/>
              <w:rPr>
                <w:b/>
                <w:sz w:val="22"/>
              </w:rPr>
            </w:pPr>
            <w:r>
              <w:rPr>
                <w:b/>
                <w:sz w:val="22"/>
              </w:rPr>
              <w:t>Povinně volitelné předměty – skupina 1</w:t>
            </w:r>
          </w:p>
        </w:tc>
      </w:tr>
      <w:tr w:rsidR="00C52372" w14:paraId="43BC4DFC" w14:textId="77777777" w:rsidTr="009F1539">
        <w:tc>
          <w:tcPr>
            <w:tcW w:w="2220" w:type="dxa"/>
            <w:gridSpan w:val="2"/>
            <w:shd w:val="clear" w:color="auto" w:fill="auto"/>
            <w:vAlign w:val="center"/>
          </w:tcPr>
          <w:p w14:paraId="10CDC365" w14:textId="77BF5509" w:rsidR="00C52372" w:rsidRDefault="00031A7B" w:rsidP="00C52372">
            <w:hyperlink w:anchor="Senz_hodn_potr" w:history="1">
              <w:r w:rsidR="00C52372" w:rsidRPr="00270066">
                <w:rPr>
                  <w:rStyle w:val="Hypertextovodkaz"/>
                </w:rPr>
                <w:t>Senzorické hodnocení potravin</w:t>
              </w:r>
            </w:hyperlink>
          </w:p>
        </w:tc>
        <w:tc>
          <w:tcPr>
            <w:tcW w:w="1252" w:type="dxa"/>
            <w:gridSpan w:val="2"/>
            <w:shd w:val="clear" w:color="auto" w:fill="auto"/>
            <w:vAlign w:val="center"/>
          </w:tcPr>
          <w:p w14:paraId="40CDA3BA" w14:textId="5A6431D1" w:rsidR="00C52372" w:rsidRDefault="00C52372" w:rsidP="00C52372">
            <w:proofErr w:type="gramStart"/>
            <w:r>
              <w:t>28p</w:t>
            </w:r>
            <w:proofErr w:type="gramEnd"/>
            <w:r>
              <w:t>+0s+14</w:t>
            </w:r>
            <w:r w:rsidRPr="00280F9E">
              <w:t>l</w:t>
            </w:r>
          </w:p>
        </w:tc>
        <w:tc>
          <w:tcPr>
            <w:tcW w:w="699" w:type="dxa"/>
            <w:gridSpan w:val="2"/>
            <w:shd w:val="clear" w:color="auto" w:fill="auto"/>
            <w:vAlign w:val="center"/>
          </w:tcPr>
          <w:p w14:paraId="2C0EEC97" w14:textId="277D8360" w:rsidR="00C52372" w:rsidRDefault="00C52372" w:rsidP="00C52372">
            <w:r>
              <w:t>z, zk</w:t>
            </w:r>
          </w:p>
        </w:tc>
        <w:tc>
          <w:tcPr>
            <w:tcW w:w="559" w:type="dxa"/>
            <w:shd w:val="clear" w:color="auto" w:fill="auto"/>
            <w:vAlign w:val="center"/>
          </w:tcPr>
          <w:p w14:paraId="53972469" w14:textId="77777777" w:rsidR="00C52372" w:rsidRDefault="00C52372" w:rsidP="00C52372">
            <w:pPr>
              <w:jc w:val="center"/>
            </w:pPr>
            <w:r w:rsidRPr="00280F9E">
              <w:t>4</w:t>
            </w:r>
          </w:p>
        </w:tc>
        <w:tc>
          <w:tcPr>
            <w:tcW w:w="4286" w:type="dxa"/>
            <w:gridSpan w:val="6"/>
            <w:shd w:val="clear" w:color="auto" w:fill="auto"/>
            <w:vAlign w:val="center"/>
          </w:tcPr>
          <w:p w14:paraId="685CBBE4" w14:textId="5B544EB9" w:rsidR="00C52372" w:rsidRPr="00BB04D7" w:rsidRDefault="00031A7B" w:rsidP="00C52372">
            <w:hyperlink w:anchor="Lazárková" w:history="1">
              <w:r w:rsidR="00EC55D1">
                <w:rPr>
                  <w:rStyle w:val="Hypertextovodkaz"/>
                </w:rPr>
                <w:t xml:space="preserve">doc. Ing. </w:t>
              </w:r>
              <w:r w:rsidR="00C52372" w:rsidRPr="00BB04D7">
                <w:rPr>
                  <w:rStyle w:val="Hypertextovodkaz"/>
                </w:rPr>
                <w:t>Zuzana Lazárková, Ph.D.</w:t>
              </w:r>
            </w:hyperlink>
            <w:r w:rsidR="00C52372" w:rsidRPr="00BB04D7">
              <w:t xml:space="preserve"> (</w:t>
            </w:r>
            <w:proofErr w:type="gramStart"/>
            <w:r w:rsidR="00C52372" w:rsidRPr="00BB04D7">
              <w:t>100%</w:t>
            </w:r>
            <w:proofErr w:type="gramEnd"/>
            <w:r w:rsidR="00C52372" w:rsidRPr="00BB04D7">
              <w:t xml:space="preserve"> p)</w:t>
            </w:r>
          </w:p>
        </w:tc>
        <w:tc>
          <w:tcPr>
            <w:tcW w:w="565" w:type="dxa"/>
            <w:shd w:val="clear" w:color="auto" w:fill="auto"/>
            <w:vAlign w:val="center"/>
          </w:tcPr>
          <w:p w14:paraId="48A0FB4F" w14:textId="77777777" w:rsidR="00C52372" w:rsidRDefault="00C52372" w:rsidP="00C52372">
            <w:r>
              <w:t>1/ZS</w:t>
            </w:r>
          </w:p>
        </w:tc>
        <w:tc>
          <w:tcPr>
            <w:tcW w:w="708" w:type="dxa"/>
            <w:gridSpan w:val="3"/>
            <w:shd w:val="clear" w:color="auto" w:fill="auto"/>
            <w:vAlign w:val="center"/>
          </w:tcPr>
          <w:p w14:paraId="62D5EB9A" w14:textId="77777777" w:rsidR="00C52372" w:rsidRDefault="00C52372" w:rsidP="00C52372">
            <w:pPr>
              <w:jc w:val="center"/>
            </w:pPr>
          </w:p>
        </w:tc>
      </w:tr>
      <w:tr w:rsidR="00C52372" w14:paraId="3FE85C33" w14:textId="77777777" w:rsidTr="009F1539">
        <w:tc>
          <w:tcPr>
            <w:tcW w:w="2220" w:type="dxa"/>
            <w:gridSpan w:val="2"/>
            <w:shd w:val="clear" w:color="auto" w:fill="auto"/>
            <w:vAlign w:val="center"/>
          </w:tcPr>
          <w:p w14:paraId="63A9D695" w14:textId="6846C4E6" w:rsidR="00C52372" w:rsidRPr="00523261" w:rsidRDefault="00031A7B" w:rsidP="00C52372">
            <w:pPr>
              <w:spacing w:before="120" w:after="120"/>
            </w:pPr>
            <w:hyperlink w:anchor="Principy_úch_potr" w:history="1">
              <w:r w:rsidR="00C52372" w:rsidRPr="00270066">
                <w:rPr>
                  <w:rStyle w:val="Hypertextovodkaz"/>
                </w:rPr>
                <w:t>Principy úchovy potravin</w:t>
              </w:r>
            </w:hyperlink>
          </w:p>
        </w:tc>
        <w:tc>
          <w:tcPr>
            <w:tcW w:w="1252" w:type="dxa"/>
            <w:gridSpan w:val="2"/>
            <w:shd w:val="clear" w:color="auto" w:fill="auto"/>
            <w:vAlign w:val="center"/>
          </w:tcPr>
          <w:p w14:paraId="059A10FD" w14:textId="1AE92952" w:rsidR="00C52372" w:rsidRPr="00280F9E" w:rsidRDefault="00C52372" w:rsidP="00C52372">
            <w:pPr>
              <w:spacing w:before="120" w:after="120"/>
            </w:pPr>
            <w:proofErr w:type="gramStart"/>
            <w:r>
              <w:t>28p</w:t>
            </w:r>
            <w:proofErr w:type="gramEnd"/>
            <w:r>
              <w:t>+14s+14l</w:t>
            </w:r>
          </w:p>
        </w:tc>
        <w:tc>
          <w:tcPr>
            <w:tcW w:w="699" w:type="dxa"/>
            <w:gridSpan w:val="2"/>
            <w:shd w:val="clear" w:color="auto" w:fill="auto"/>
            <w:vAlign w:val="center"/>
          </w:tcPr>
          <w:p w14:paraId="028A5AE2" w14:textId="78FDE8A6" w:rsidR="00C52372" w:rsidRPr="00280F9E" w:rsidRDefault="00C52372" w:rsidP="00C52372">
            <w:pPr>
              <w:spacing w:before="120" w:after="120"/>
            </w:pPr>
            <w:r>
              <w:t>z, zk</w:t>
            </w:r>
          </w:p>
        </w:tc>
        <w:tc>
          <w:tcPr>
            <w:tcW w:w="559" w:type="dxa"/>
            <w:shd w:val="clear" w:color="auto" w:fill="auto"/>
            <w:vAlign w:val="center"/>
          </w:tcPr>
          <w:p w14:paraId="10CD4095" w14:textId="3FD324C3" w:rsidR="00C52372" w:rsidRPr="00280F9E" w:rsidRDefault="00C52372" w:rsidP="00C52372">
            <w:pPr>
              <w:spacing w:before="120" w:after="120"/>
              <w:jc w:val="center"/>
            </w:pPr>
            <w:r>
              <w:t>4</w:t>
            </w:r>
          </w:p>
        </w:tc>
        <w:tc>
          <w:tcPr>
            <w:tcW w:w="4286" w:type="dxa"/>
            <w:gridSpan w:val="6"/>
            <w:shd w:val="clear" w:color="auto" w:fill="auto"/>
            <w:vAlign w:val="center"/>
          </w:tcPr>
          <w:p w14:paraId="2D335B9D" w14:textId="4D5D35B2" w:rsidR="00C52372" w:rsidRPr="00BB04D7" w:rsidRDefault="00031A7B" w:rsidP="00C52372">
            <w:pPr>
              <w:spacing w:before="120" w:after="120"/>
            </w:pPr>
            <w:hyperlink w:anchor="Sumczynski" w:history="1">
              <w:r w:rsidR="00C52372" w:rsidRPr="00BB04D7">
                <w:rPr>
                  <w:rStyle w:val="Hypertextovodkaz"/>
                </w:rPr>
                <w:t>doc. Ing. Daniela Sumczynski, Ph.D.</w:t>
              </w:r>
            </w:hyperlink>
            <w:r w:rsidR="00C52372" w:rsidRPr="00BB04D7">
              <w:t xml:space="preserve"> (</w:t>
            </w:r>
            <w:proofErr w:type="gramStart"/>
            <w:r w:rsidR="00C52372" w:rsidRPr="00BB04D7">
              <w:t>100%</w:t>
            </w:r>
            <w:proofErr w:type="gramEnd"/>
            <w:r w:rsidR="00C52372" w:rsidRPr="00BB04D7">
              <w:t xml:space="preserve"> p)</w:t>
            </w:r>
          </w:p>
        </w:tc>
        <w:tc>
          <w:tcPr>
            <w:tcW w:w="565" w:type="dxa"/>
            <w:shd w:val="clear" w:color="auto" w:fill="auto"/>
            <w:vAlign w:val="center"/>
          </w:tcPr>
          <w:p w14:paraId="264E6B75" w14:textId="2F23177C" w:rsidR="00C52372" w:rsidRDefault="00C52372" w:rsidP="00C52372">
            <w:pPr>
              <w:spacing w:before="120" w:after="120"/>
            </w:pPr>
            <w:r>
              <w:t>1/ZS</w:t>
            </w:r>
          </w:p>
        </w:tc>
        <w:tc>
          <w:tcPr>
            <w:tcW w:w="708" w:type="dxa"/>
            <w:gridSpan w:val="3"/>
            <w:shd w:val="clear" w:color="auto" w:fill="auto"/>
            <w:vAlign w:val="center"/>
          </w:tcPr>
          <w:p w14:paraId="297D1DAE" w14:textId="77777777" w:rsidR="00C52372" w:rsidRDefault="00C52372" w:rsidP="00C52372">
            <w:pPr>
              <w:spacing w:before="120" w:after="120"/>
              <w:jc w:val="center"/>
            </w:pPr>
          </w:p>
        </w:tc>
      </w:tr>
      <w:tr w:rsidR="00C52372" w14:paraId="6873D9F3" w14:textId="77777777" w:rsidTr="009F1539">
        <w:tc>
          <w:tcPr>
            <w:tcW w:w="2220" w:type="dxa"/>
            <w:gridSpan w:val="2"/>
            <w:tcBorders>
              <w:bottom w:val="single" w:sz="12" w:space="0" w:color="auto"/>
            </w:tcBorders>
            <w:shd w:val="clear" w:color="auto" w:fill="auto"/>
            <w:vAlign w:val="center"/>
          </w:tcPr>
          <w:p w14:paraId="6E3768E7" w14:textId="3A210E05" w:rsidR="00C52372" w:rsidRDefault="00031A7B" w:rsidP="00C52372">
            <w:hyperlink w:anchor="Fyz_vlastn_potr" w:history="1">
              <w:r w:rsidR="00C52372" w:rsidRPr="00270066">
                <w:rPr>
                  <w:rStyle w:val="Hypertextovodkaz"/>
                </w:rPr>
                <w:t>Fyzikální vlastnosti potravin</w:t>
              </w:r>
            </w:hyperlink>
          </w:p>
        </w:tc>
        <w:tc>
          <w:tcPr>
            <w:tcW w:w="1252" w:type="dxa"/>
            <w:gridSpan w:val="2"/>
            <w:tcBorders>
              <w:bottom w:val="single" w:sz="12" w:space="0" w:color="auto"/>
            </w:tcBorders>
            <w:shd w:val="clear" w:color="auto" w:fill="auto"/>
            <w:vAlign w:val="center"/>
          </w:tcPr>
          <w:p w14:paraId="5EC05ACE" w14:textId="411053AF" w:rsidR="00C52372" w:rsidRDefault="00C52372" w:rsidP="00C52372">
            <w:proofErr w:type="gramStart"/>
            <w:r>
              <w:t>14p</w:t>
            </w:r>
            <w:proofErr w:type="gramEnd"/>
            <w:r>
              <w:t>+0s+28l</w:t>
            </w:r>
          </w:p>
        </w:tc>
        <w:tc>
          <w:tcPr>
            <w:tcW w:w="699" w:type="dxa"/>
            <w:gridSpan w:val="2"/>
            <w:tcBorders>
              <w:bottom w:val="single" w:sz="12" w:space="0" w:color="auto"/>
            </w:tcBorders>
            <w:shd w:val="clear" w:color="auto" w:fill="auto"/>
            <w:vAlign w:val="center"/>
          </w:tcPr>
          <w:p w14:paraId="14687877" w14:textId="4EDDD02D" w:rsidR="00C52372" w:rsidRDefault="00C52372" w:rsidP="00C52372">
            <w:proofErr w:type="spellStart"/>
            <w:r>
              <w:t>klz</w:t>
            </w:r>
            <w:proofErr w:type="spellEnd"/>
          </w:p>
        </w:tc>
        <w:tc>
          <w:tcPr>
            <w:tcW w:w="559" w:type="dxa"/>
            <w:tcBorders>
              <w:bottom w:val="single" w:sz="12" w:space="0" w:color="auto"/>
            </w:tcBorders>
            <w:shd w:val="clear" w:color="auto" w:fill="auto"/>
            <w:vAlign w:val="center"/>
          </w:tcPr>
          <w:p w14:paraId="06E228BA" w14:textId="0BD3ACEA" w:rsidR="00C52372" w:rsidRDefault="00C52372" w:rsidP="00C52372">
            <w:pPr>
              <w:jc w:val="center"/>
            </w:pPr>
            <w:r>
              <w:t>4</w:t>
            </w:r>
          </w:p>
        </w:tc>
        <w:tc>
          <w:tcPr>
            <w:tcW w:w="4286" w:type="dxa"/>
            <w:gridSpan w:val="6"/>
            <w:tcBorders>
              <w:bottom w:val="single" w:sz="12" w:space="0" w:color="auto"/>
            </w:tcBorders>
            <w:shd w:val="clear" w:color="auto" w:fill="auto"/>
            <w:vAlign w:val="center"/>
          </w:tcPr>
          <w:p w14:paraId="2D412397" w14:textId="37BEA9F9" w:rsidR="00C52372" w:rsidRPr="00BB04D7" w:rsidRDefault="00031A7B" w:rsidP="00C52372">
            <w:hyperlink w:anchor="Lapčík" w:history="1">
              <w:r w:rsidR="00C52372" w:rsidRPr="00BB04D7">
                <w:rPr>
                  <w:rStyle w:val="Hypertextovodkaz"/>
                </w:rPr>
                <w:t>prof. Ing. Lubomír Lapčík, CSc.</w:t>
              </w:r>
            </w:hyperlink>
            <w:r w:rsidR="00C52372" w:rsidRPr="00BB04D7">
              <w:t xml:space="preserve"> (</w:t>
            </w:r>
            <w:proofErr w:type="gramStart"/>
            <w:r w:rsidR="00C52372" w:rsidRPr="00BB04D7">
              <w:t>100%</w:t>
            </w:r>
            <w:proofErr w:type="gramEnd"/>
            <w:r w:rsidR="00C52372" w:rsidRPr="00BB04D7">
              <w:t xml:space="preserve"> p)</w:t>
            </w:r>
          </w:p>
        </w:tc>
        <w:tc>
          <w:tcPr>
            <w:tcW w:w="565" w:type="dxa"/>
            <w:tcBorders>
              <w:bottom w:val="single" w:sz="12" w:space="0" w:color="auto"/>
            </w:tcBorders>
            <w:shd w:val="clear" w:color="auto" w:fill="auto"/>
            <w:vAlign w:val="center"/>
          </w:tcPr>
          <w:p w14:paraId="36FF1E4A" w14:textId="62ED9F0A" w:rsidR="00C52372" w:rsidRDefault="00C52372" w:rsidP="00C52372">
            <w:r>
              <w:t>1/ZS</w:t>
            </w:r>
          </w:p>
        </w:tc>
        <w:tc>
          <w:tcPr>
            <w:tcW w:w="708" w:type="dxa"/>
            <w:gridSpan w:val="3"/>
            <w:tcBorders>
              <w:bottom w:val="single" w:sz="12" w:space="0" w:color="auto"/>
            </w:tcBorders>
            <w:shd w:val="clear" w:color="auto" w:fill="auto"/>
            <w:vAlign w:val="center"/>
          </w:tcPr>
          <w:p w14:paraId="7439CCD4" w14:textId="77777777" w:rsidR="00C52372" w:rsidRDefault="00C52372" w:rsidP="00C52372">
            <w:pPr>
              <w:jc w:val="center"/>
            </w:pPr>
          </w:p>
        </w:tc>
      </w:tr>
      <w:tr w:rsidR="00C52372" w14:paraId="537CD761" w14:textId="77777777" w:rsidTr="009F1539">
        <w:tc>
          <w:tcPr>
            <w:tcW w:w="2220" w:type="dxa"/>
            <w:gridSpan w:val="2"/>
            <w:tcBorders>
              <w:top w:val="single" w:sz="12" w:space="0" w:color="auto"/>
            </w:tcBorders>
            <w:shd w:val="clear" w:color="auto" w:fill="auto"/>
            <w:vAlign w:val="center"/>
          </w:tcPr>
          <w:p w14:paraId="2A088AA0" w14:textId="30955DFC" w:rsidR="00C52372" w:rsidRDefault="00031A7B" w:rsidP="00C52372">
            <w:hyperlink w:anchor="Biotech_pro_ochr_prostř" w:history="1">
              <w:r w:rsidR="00C52372" w:rsidRPr="00270066">
                <w:rPr>
                  <w:rStyle w:val="Hypertextovodkaz"/>
                </w:rPr>
                <w:t>Biotechnologie pro ochranu prostředí</w:t>
              </w:r>
            </w:hyperlink>
          </w:p>
        </w:tc>
        <w:tc>
          <w:tcPr>
            <w:tcW w:w="1252" w:type="dxa"/>
            <w:gridSpan w:val="2"/>
            <w:tcBorders>
              <w:top w:val="single" w:sz="12" w:space="0" w:color="auto"/>
            </w:tcBorders>
            <w:shd w:val="clear" w:color="auto" w:fill="auto"/>
            <w:vAlign w:val="center"/>
          </w:tcPr>
          <w:p w14:paraId="24BAD9F1" w14:textId="62575161" w:rsidR="00C52372" w:rsidRPr="00D97E5D" w:rsidRDefault="00C52372" w:rsidP="00C52372">
            <w:proofErr w:type="gramStart"/>
            <w:r w:rsidRPr="00D97E5D">
              <w:t>20p</w:t>
            </w:r>
            <w:proofErr w:type="gramEnd"/>
            <w:r w:rsidRPr="00D97E5D">
              <w:t>+0s+20l</w:t>
            </w:r>
          </w:p>
        </w:tc>
        <w:tc>
          <w:tcPr>
            <w:tcW w:w="699" w:type="dxa"/>
            <w:gridSpan w:val="2"/>
            <w:tcBorders>
              <w:top w:val="single" w:sz="12" w:space="0" w:color="auto"/>
            </w:tcBorders>
            <w:shd w:val="clear" w:color="auto" w:fill="auto"/>
            <w:vAlign w:val="center"/>
          </w:tcPr>
          <w:p w14:paraId="2F47C6C6" w14:textId="77777777" w:rsidR="00C52372" w:rsidRDefault="00C52372" w:rsidP="00C52372">
            <w:r w:rsidRPr="00280F9E">
              <w:t>z, zk</w:t>
            </w:r>
          </w:p>
        </w:tc>
        <w:tc>
          <w:tcPr>
            <w:tcW w:w="559" w:type="dxa"/>
            <w:tcBorders>
              <w:top w:val="single" w:sz="12" w:space="0" w:color="auto"/>
            </w:tcBorders>
            <w:shd w:val="clear" w:color="auto" w:fill="auto"/>
            <w:vAlign w:val="center"/>
          </w:tcPr>
          <w:p w14:paraId="6FA153B2" w14:textId="77777777" w:rsidR="00C52372" w:rsidRDefault="00C52372" w:rsidP="00C52372">
            <w:pPr>
              <w:jc w:val="center"/>
            </w:pPr>
            <w:r w:rsidRPr="00280F9E">
              <w:t>4</w:t>
            </w:r>
          </w:p>
        </w:tc>
        <w:tc>
          <w:tcPr>
            <w:tcW w:w="4286" w:type="dxa"/>
            <w:gridSpan w:val="6"/>
            <w:tcBorders>
              <w:top w:val="single" w:sz="12" w:space="0" w:color="auto"/>
            </w:tcBorders>
            <w:shd w:val="clear" w:color="auto" w:fill="auto"/>
            <w:vAlign w:val="center"/>
          </w:tcPr>
          <w:p w14:paraId="1B14D598" w14:textId="6E64399B" w:rsidR="00A0296D" w:rsidRPr="00BB04D7" w:rsidRDefault="00031A7B" w:rsidP="00C52372">
            <w:hyperlink w:anchor="Janalíková" w:history="1">
              <w:r w:rsidR="00A0296D" w:rsidRPr="009E077E">
                <w:rPr>
                  <w:rStyle w:val="Hypertextovodkaz"/>
                </w:rPr>
                <w:t>doc. Mgr. Magda Janalíková, Ph.D.</w:t>
              </w:r>
            </w:hyperlink>
            <w:r w:rsidR="00A0296D">
              <w:rPr>
                <w:rStyle w:val="Hypertextovodkaz"/>
              </w:rPr>
              <w:t xml:space="preserve"> </w:t>
            </w:r>
            <w:r w:rsidR="00A0296D" w:rsidRPr="00BB04D7">
              <w:t>(</w:t>
            </w:r>
            <w:proofErr w:type="gramStart"/>
            <w:r w:rsidR="00A0296D" w:rsidRPr="00BB04D7">
              <w:t>100%</w:t>
            </w:r>
            <w:proofErr w:type="gramEnd"/>
            <w:r w:rsidR="00A0296D" w:rsidRPr="00BB04D7">
              <w:t xml:space="preserve"> p)</w:t>
            </w:r>
          </w:p>
        </w:tc>
        <w:tc>
          <w:tcPr>
            <w:tcW w:w="565" w:type="dxa"/>
            <w:tcBorders>
              <w:top w:val="single" w:sz="12" w:space="0" w:color="auto"/>
            </w:tcBorders>
            <w:shd w:val="clear" w:color="auto" w:fill="auto"/>
            <w:vAlign w:val="center"/>
          </w:tcPr>
          <w:p w14:paraId="0952DA80" w14:textId="77777777" w:rsidR="00C52372" w:rsidRDefault="00C52372" w:rsidP="00C52372">
            <w:r>
              <w:t>1/LS</w:t>
            </w:r>
          </w:p>
        </w:tc>
        <w:tc>
          <w:tcPr>
            <w:tcW w:w="708" w:type="dxa"/>
            <w:gridSpan w:val="3"/>
            <w:tcBorders>
              <w:top w:val="single" w:sz="12" w:space="0" w:color="auto"/>
            </w:tcBorders>
            <w:shd w:val="clear" w:color="auto" w:fill="auto"/>
            <w:vAlign w:val="center"/>
          </w:tcPr>
          <w:p w14:paraId="4A950F68" w14:textId="77777777" w:rsidR="00C52372" w:rsidRDefault="00C52372" w:rsidP="00C52372">
            <w:pPr>
              <w:jc w:val="center"/>
            </w:pPr>
          </w:p>
        </w:tc>
      </w:tr>
      <w:tr w:rsidR="00C52372" w14:paraId="038E5FBD" w14:textId="77777777" w:rsidTr="009F1539">
        <w:tc>
          <w:tcPr>
            <w:tcW w:w="2220" w:type="dxa"/>
            <w:gridSpan w:val="2"/>
            <w:shd w:val="clear" w:color="auto" w:fill="auto"/>
            <w:vAlign w:val="center"/>
          </w:tcPr>
          <w:p w14:paraId="08AE4CFD" w14:textId="0CE848D2" w:rsidR="00C52372" w:rsidRDefault="00031A7B" w:rsidP="00C52372">
            <w:hyperlink w:anchor="Technol_cvič_z_potr_biotech" w:history="1">
              <w:r w:rsidR="00C52372" w:rsidRPr="00270066">
                <w:rPr>
                  <w:rStyle w:val="Hypertextovodkaz"/>
                </w:rPr>
                <w:t>Technologická cvičení z potravinářských biotechnologií</w:t>
              </w:r>
            </w:hyperlink>
          </w:p>
        </w:tc>
        <w:tc>
          <w:tcPr>
            <w:tcW w:w="1252" w:type="dxa"/>
            <w:gridSpan w:val="2"/>
            <w:shd w:val="clear" w:color="auto" w:fill="auto"/>
            <w:vAlign w:val="center"/>
          </w:tcPr>
          <w:p w14:paraId="21CC3F9B" w14:textId="04BA14F3" w:rsidR="00C52372" w:rsidRPr="00D97E5D" w:rsidRDefault="00C52372" w:rsidP="00C52372">
            <w:proofErr w:type="gramStart"/>
            <w:r w:rsidRPr="00D97E5D">
              <w:t>0p</w:t>
            </w:r>
            <w:proofErr w:type="gramEnd"/>
            <w:r w:rsidRPr="00D97E5D">
              <w:t>+0s+30l</w:t>
            </w:r>
          </w:p>
        </w:tc>
        <w:tc>
          <w:tcPr>
            <w:tcW w:w="699" w:type="dxa"/>
            <w:gridSpan w:val="2"/>
            <w:shd w:val="clear" w:color="auto" w:fill="auto"/>
            <w:vAlign w:val="center"/>
          </w:tcPr>
          <w:p w14:paraId="33B0F1E7" w14:textId="7A4C3A62" w:rsidR="00C52372" w:rsidRDefault="00C52372" w:rsidP="00C52372">
            <w:r>
              <w:t>z</w:t>
            </w:r>
          </w:p>
        </w:tc>
        <w:tc>
          <w:tcPr>
            <w:tcW w:w="559" w:type="dxa"/>
            <w:shd w:val="clear" w:color="auto" w:fill="auto"/>
            <w:vAlign w:val="center"/>
          </w:tcPr>
          <w:p w14:paraId="263D0788" w14:textId="5968B3DE" w:rsidR="00C52372" w:rsidRDefault="00C52372" w:rsidP="00C52372">
            <w:pPr>
              <w:jc w:val="center"/>
            </w:pPr>
            <w:r>
              <w:t>3</w:t>
            </w:r>
          </w:p>
        </w:tc>
        <w:tc>
          <w:tcPr>
            <w:tcW w:w="4286" w:type="dxa"/>
            <w:gridSpan w:val="6"/>
            <w:shd w:val="clear" w:color="auto" w:fill="auto"/>
            <w:vAlign w:val="center"/>
          </w:tcPr>
          <w:p w14:paraId="0E56B35E" w14:textId="544F95C8" w:rsidR="00C52372" w:rsidRPr="00BB04D7" w:rsidRDefault="00031A7B" w:rsidP="00C52372">
            <w:hyperlink w:anchor="Pachlová" w:history="1">
              <w:r w:rsidR="00C52372" w:rsidRPr="00BB04D7">
                <w:rPr>
                  <w:rStyle w:val="Hypertextovodkaz"/>
                </w:rPr>
                <w:t>doc. Ing. Vendula Pachlová, Ph.D.</w:t>
              </w:r>
            </w:hyperlink>
            <w:r w:rsidR="00C52372" w:rsidRPr="00BB04D7">
              <w:t xml:space="preserve"> (</w:t>
            </w:r>
            <w:proofErr w:type="gramStart"/>
            <w:r w:rsidR="00C52372" w:rsidRPr="00BB04D7">
              <w:t>100%</w:t>
            </w:r>
            <w:proofErr w:type="gramEnd"/>
            <w:r w:rsidR="00C52372" w:rsidRPr="00BB04D7">
              <w:t xml:space="preserve"> l)</w:t>
            </w:r>
          </w:p>
        </w:tc>
        <w:tc>
          <w:tcPr>
            <w:tcW w:w="565" w:type="dxa"/>
            <w:shd w:val="clear" w:color="auto" w:fill="auto"/>
            <w:vAlign w:val="center"/>
          </w:tcPr>
          <w:p w14:paraId="2F2BD126" w14:textId="00BA0515" w:rsidR="00C52372" w:rsidRDefault="00C52372" w:rsidP="00C52372">
            <w:r>
              <w:t>1/LS</w:t>
            </w:r>
          </w:p>
        </w:tc>
        <w:tc>
          <w:tcPr>
            <w:tcW w:w="708" w:type="dxa"/>
            <w:gridSpan w:val="3"/>
            <w:shd w:val="clear" w:color="auto" w:fill="auto"/>
            <w:vAlign w:val="center"/>
          </w:tcPr>
          <w:p w14:paraId="3F037AE4" w14:textId="77777777" w:rsidR="00C52372" w:rsidRDefault="00C52372" w:rsidP="00C52372">
            <w:pPr>
              <w:jc w:val="center"/>
            </w:pPr>
          </w:p>
        </w:tc>
      </w:tr>
      <w:tr w:rsidR="00C52372" w14:paraId="5B0A0FA7" w14:textId="77777777" w:rsidTr="009F1539">
        <w:tc>
          <w:tcPr>
            <w:tcW w:w="2220" w:type="dxa"/>
            <w:gridSpan w:val="2"/>
            <w:shd w:val="clear" w:color="auto" w:fill="auto"/>
            <w:vAlign w:val="center"/>
          </w:tcPr>
          <w:p w14:paraId="775F92D4" w14:textId="630030EA" w:rsidR="00C52372" w:rsidRDefault="00031A7B" w:rsidP="00C52372">
            <w:pPr>
              <w:spacing w:before="120" w:after="120"/>
            </w:pPr>
            <w:hyperlink w:anchor="Farmakochemie" w:history="1">
              <w:proofErr w:type="spellStart"/>
              <w:r w:rsidR="00C52372" w:rsidRPr="00270066">
                <w:rPr>
                  <w:rStyle w:val="Hypertextovodkaz"/>
                </w:rPr>
                <w:t>Farmakochemie</w:t>
              </w:r>
              <w:proofErr w:type="spellEnd"/>
            </w:hyperlink>
          </w:p>
        </w:tc>
        <w:tc>
          <w:tcPr>
            <w:tcW w:w="1252" w:type="dxa"/>
            <w:gridSpan w:val="2"/>
            <w:shd w:val="clear" w:color="auto" w:fill="auto"/>
            <w:vAlign w:val="center"/>
          </w:tcPr>
          <w:p w14:paraId="2890D31E" w14:textId="53E347FF" w:rsidR="00C52372" w:rsidRPr="00D97E5D" w:rsidRDefault="00C52372" w:rsidP="00C52372">
            <w:pPr>
              <w:spacing w:before="120" w:after="120"/>
            </w:pPr>
            <w:proofErr w:type="gramStart"/>
            <w:r w:rsidRPr="00D97E5D">
              <w:t>20p</w:t>
            </w:r>
            <w:proofErr w:type="gramEnd"/>
            <w:r w:rsidRPr="00D97E5D">
              <w:t>+10s+0l</w:t>
            </w:r>
          </w:p>
        </w:tc>
        <w:tc>
          <w:tcPr>
            <w:tcW w:w="699" w:type="dxa"/>
            <w:gridSpan w:val="2"/>
            <w:shd w:val="clear" w:color="auto" w:fill="auto"/>
            <w:vAlign w:val="center"/>
          </w:tcPr>
          <w:p w14:paraId="56FFE25D" w14:textId="7907F829" w:rsidR="00C52372" w:rsidRDefault="00C52372" w:rsidP="00C52372">
            <w:pPr>
              <w:spacing w:before="120" w:after="120"/>
            </w:pPr>
            <w:r>
              <w:t>z, zk</w:t>
            </w:r>
          </w:p>
        </w:tc>
        <w:tc>
          <w:tcPr>
            <w:tcW w:w="559" w:type="dxa"/>
            <w:shd w:val="clear" w:color="auto" w:fill="auto"/>
            <w:vAlign w:val="center"/>
          </w:tcPr>
          <w:p w14:paraId="319BFA07" w14:textId="3A01F9B3" w:rsidR="00C52372" w:rsidRDefault="00C52372" w:rsidP="00C52372">
            <w:pPr>
              <w:spacing w:before="120" w:after="120"/>
              <w:jc w:val="center"/>
            </w:pPr>
            <w:r>
              <w:t>3</w:t>
            </w:r>
          </w:p>
        </w:tc>
        <w:tc>
          <w:tcPr>
            <w:tcW w:w="4286" w:type="dxa"/>
            <w:gridSpan w:val="6"/>
            <w:shd w:val="clear" w:color="auto" w:fill="auto"/>
            <w:vAlign w:val="center"/>
          </w:tcPr>
          <w:p w14:paraId="1B85034D" w14:textId="77777777" w:rsidR="00C52372" w:rsidRDefault="00031A7B" w:rsidP="00DF6D97">
            <w:pPr>
              <w:rPr>
                <w:ins w:id="4" w:author="Natálie Honková" w:date="2025-01-14T09:03:00Z"/>
              </w:rPr>
            </w:pPr>
            <w:hyperlink w:anchor="Kafka" w:history="1">
              <w:r w:rsidR="00C52372" w:rsidRPr="00BB04D7">
                <w:rPr>
                  <w:rStyle w:val="Hypertextovodkaz"/>
                </w:rPr>
                <w:t>doc. Ing. Stanislav Kafka, CSc.</w:t>
              </w:r>
            </w:hyperlink>
            <w:r w:rsidR="00C52372" w:rsidRPr="00BB04D7">
              <w:t xml:space="preserve"> (</w:t>
            </w:r>
            <w:proofErr w:type="gramStart"/>
            <w:r w:rsidR="00C52372" w:rsidRPr="00BB04D7">
              <w:t>100%</w:t>
            </w:r>
            <w:proofErr w:type="gramEnd"/>
            <w:r w:rsidR="00C52372" w:rsidRPr="00BB04D7">
              <w:t xml:space="preserve"> p)</w:t>
            </w:r>
          </w:p>
          <w:p w14:paraId="47D3BC21" w14:textId="372C7B3F" w:rsidR="00DF6D97" w:rsidRPr="00BB04D7" w:rsidRDefault="00AC387B" w:rsidP="00DF6D97">
            <w:ins w:id="5" w:author="Natálie Honková" w:date="2025-01-14T14:08:00Z">
              <w:r>
                <w:t>(</w:t>
              </w:r>
            </w:ins>
            <w:ins w:id="6" w:author="Natálie Honková" w:date="2025-01-14T10:10:00Z">
              <w:r w:rsidR="0095128E">
                <w:fldChar w:fldCharType="begin"/>
              </w:r>
              <w:r w:rsidR="0095128E">
                <w:instrText xml:space="preserve"> HYPERLINK  \l "Rouchal" </w:instrText>
              </w:r>
              <w:r w:rsidR="0095128E">
                <w:fldChar w:fldCharType="separate"/>
              </w:r>
              <w:r w:rsidR="00DF6D97" w:rsidRPr="0095128E">
                <w:rPr>
                  <w:rStyle w:val="Hypertextovodkaz"/>
                </w:rPr>
                <w:t>doc. Ing. Michal Rouchal, Ph.D.</w:t>
              </w:r>
              <w:r w:rsidR="0095128E">
                <w:fldChar w:fldCharType="end"/>
              </w:r>
            </w:ins>
            <w:ins w:id="7" w:author="Natálie Honková" w:date="2025-01-14T14:08:00Z">
              <w:r>
                <w:t>)</w:t>
              </w:r>
            </w:ins>
          </w:p>
        </w:tc>
        <w:tc>
          <w:tcPr>
            <w:tcW w:w="565" w:type="dxa"/>
            <w:shd w:val="clear" w:color="auto" w:fill="auto"/>
            <w:vAlign w:val="center"/>
          </w:tcPr>
          <w:p w14:paraId="20E512CF" w14:textId="1010CD62" w:rsidR="00C52372" w:rsidRDefault="00C52372" w:rsidP="00C52372">
            <w:pPr>
              <w:spacing w:before="120" w:after="120"/>
            </w:pPr>
            <w:r>
              <w:t>1/LS</w:t>
            </w:r>
          </w:p>
        </w:tc>
        <w:tc>
          <w:tcPr>
            <w:tcW w:w="708" w:type="dxa"/>
            <w:gridSpan w:val="3"/>
            <w:shd w:val="clear" w:color="auto" w:fill="auto"/>
            <w:vAlign w:val="center"/>
          </w:tcPr>
          <w:p w14:paraId="0F0F5A5B" w14:textId="77777777" w:rsidR="00C52372" w:rsidRDefault="00C52372" w:rsidP="00C52372">
            <w:pPr>
              <w:spacing w:before="120" w:after="120"/>
              <w:jc w:val="center"/>
            </w:pPr>
          </w:p>
        </w:tc>
      </w:tr>
      <w:tr w:rsidR="00C52372" w14:paraId="3FA80174" w14:textId="77777777" w:rsidTr="009F1539">
        <w:tc>
          <w:tcPr>
            <w:tcW w:w="2220" w:type="dxa"/>
            <w:gridSpan w:val="2"/>
            <w:shd w:val="clear" w:color="auto" w:fill="auto"/>
            <w:vAlign w:val="center"/>
          </w:tcPr>
          <w:p w14:paraId="2C075528" w14:textId="75F376F3" w:rsidR="00C52372" w:rsidRPr="00C27743" w:rsidRDefault="00031A7B" w:rsidP="00C52372">
            <w:hyperlink w:anchor="Buň_technol_a_prod_biomolekul" w:history="1">
              <w:r w:rsidR="00C52372" w:rsidRPr="00270066">
                <w:rPr>
                  <w:rStyle w:val="Hypertextovodkaz"/>
                </w:rPr>
                <w:t>Buněčné technologie a produkce biomolekul</w:t>
              </w:r>
            </w:hyperlink>
          </w:p>
        </w:tc>
        <w:tc>
          <w:tcPr>
            <w:tcW w:w="1252" w:type="dxa"/>
            <w:gridSpan w:val="2"/>
            <w:shd w:val="clear" w:color="auto" w:fill="auto"/>
            <w:vAlign w:val="center"/>
          </w:tcPr>
          <w:p w14:paraId="305AB10E" w14:textId="775370B0" w:rsidR="00C52372" w:rsidRPr="00D97E5D" w:rsidRDefault="00C52372" w:rsidP="00C52372">
            <w:proofErr w:type="gramStart"/>
            <w:r w:rsidRPr="00D97E5D">
              <w:t>10p</w:t>
            </w:r>
            <w:proofErr w:type="gramEnd"/>
            <w:r w:rsidRPr="00D97E5D">
              <w:t>+0s+10l</w:t>
            </w:r>
          </w:p>
        </w:tc>
        <w:tc>
          <w:tcPr>
            <w:tcW w:w="699" w:type="dxa"/>
            <w:gridSpan w:val="2"/>
            <w:shd w:val="clear" w:color="auto" w:fill="auto"/>
            <w:vAlign w:val="center"/>
          </w:tcPr>
          <w:p w14:paraId="2247318A" w14:textId="14418D5D" w:rsidR="00C52372" w:rsidRDefault="00C52372" w:rsidP="00C52372">
            <w:proofErr w:type="spellStart"/>
            <w:r>
              <w:t>klz</w:t>
            </w:r>
            <w:proofErr w:type="spellEnd"/>
          </w:p>
        </w:tc>
        <w:tc>
          <w:tcPr>
            <w:tcW w:w="559" w:type="dxa"/>
            <w:shd w:val="clear" w:color="auto" w:fill="auto"/>
            <w:vAlign w:val="center"/>
          </w:tcPr>
          <w:p w14:paraId="2044519A" w14:textId="6758CA14" w:rsidR="00C52372" w:rsidRDefault="00C52372" w:rsidP="00C52372">
            <w:pPr>
              <w:jc w:val="center"/>
            </w:pPr>
            <w:r>
              <w:t>2</w:t>
            </w:r>
          </w:p>
        </w:tc>
        <w:tc>
          <w:tcPr>
            <w:tcW w:w="4286" w:type="dxa"/>
            <w:gridSpan w:val="6"/>
            <w:shd w:val="clear" w:color="auto" w:fill="auto"/>
            <w:vAlign w:val="center"/>
          </w:tcPr>
          <w:p w14:paraId="77FB4BF2" w14:textId="0F92484D" w:rsidR="00C52372" w:rsidRPr="00BB04D7" w:rsidRDefault="00031A7B" w:rsidP="00C52372">
            <w:hyperlink w:anchor="Pleva" w:history="1">
              <w:r w:rsidR="00C52372" w:rsidRPr="00BB04D7">
                <w:rPr>
                  <w:rStyle w:val="Hypertextovodkaz"/>
                </w:rPr>
                <w:t>Ing. Pavel Pleva, Ph.D.</w:t>
              </w:r>
            </w:hyperlink>
            <w:r w:rsidR="00C52372" w:rsidRPr="00BB04D7">
              <w:t xml:space="preserve"> (</w:t>
            </w:r>
            <w:proofErr w:type="gramStart"/>
            <w:r w:rsidR="00C52372" w:rsidRPr="00BB04D7">
              <w:t>100%</w:t>
            </w:r>
            <w:proofErr w:type="gramEnd"/>
            <w:r w:rsidR="00C52372" w:rsidRPr="00BB04D7">
              <w:t xml:space="preserve"> p)</w:t>
            </w:r>
          </w:p>
        </w:tc>
        <w:tc>
          <w:tcPr>
            <w:tcW w:w="565" w:type="dxa"/>
            <w:shd w:val="clear" w:color="auto" w:fill="auto"/>
            <w:vAlign w:val="center"/>
          </w:tcPr>
          <w:p w14:paraId="7E9D7C4B" w14:textId="7706E487" w:rsidR="00C52372" w:rsidRDefault="00C52372" w:rsidP="00C52372">
            <w:r>
              <w:t>1/LS</w:t>
            </w:r>
          </w:p>
        </w:tc>
        <w:tc>
          <w:tcPr>
            <w:tcW w:w="708" w:type="dxa"/>
            <w:gridSpan w:val="3"/>
            <w:shd w:val="clear" w:color="auto" w:fill="auto"/>
            <w:vAlign w:val="center"/>
          </w:tcPr>
          <w:p w14:paraId="7AB65356" w14:textId="22642D48" w:rsidR="00C52372" w:rsidRDefault="00C52372" w:rsidP="00C52372">
            <w:pPr>
              <w:jc w:val="center"/>
            </w:pPr>
          </w:p>
        </w:tc>
      </w:tr>
      <w:tr w:rsidR="00C52372" w14:paraId="348A2760" w14:textId="77777777" w:rsidTr="009F1539">
        <w:trPr>
          <w:trHeight w:val="333"/>
        </w:trPr>
        <w:tc>
          <w:tcPr>
            <w:tcW w:w="10289" w:type="dxa"/>
            <w:gridSpan w:val="17"/>
          </w:tcPr>
          <w:p w14:paraId="2B4C98AE" w14:textId="3781D2F0" w:rsidR="00C52372" w:rsidRDefault="00C52372" w:rsidP="00C52372">
            <w:pPr>
              <w:spacing w:before="80" w:after="80" w:line="264" w:lineRule="auto"/>
              <w:jc w:val="both"/>
            </w:pPr>
            <w:r>
              <w:rPr>
                <w:b/>
              </w:rPr>
              <w:t>Podmínka pro splnění této skupiny předmětů:</w:t>
            </w:r>
            <w:r w:rsidRPr="00280F9E">
              <w:t xml:space="preserve"> naplnění </w:t>
            </w:r>
            <w:r>
              <w:t xml:space="preserve">minimálně </w:t>
            </w:r>
            <w:r w:rsidRPr="00280F9E">
              <w:t>60 kreditů za první ročník studia</w:t>
            </w:r>
            <w:r>
              <w:t>.</w:t>
            </w:r>
          </w:p>
        </w:tc>
      </w:tr>
      <w:tr w:rsidR="00C52372" w14:paraId="53E00FB1" w14:textId="77777777" w:rsidTr="009F1539">
        <w:tc>
          <w:tcPr>
            <w:tcW w:w="10289" w:type="dxa"/>
            <w:gridSpan w:val="17"/>
            <w:tcBorders>
              <w:bottom w:val="single" w:sz="4" w:space="0" w:color="auto"/>
            </w:tcBorders>
            <w:shd w:val="clear" w:color="auto" w:fill="F7CAAC"/>
          </w:tcPr>
          <w:p w14:paraId="33155163" w14:textId="098C376C" w:rsidR="00C52372" w:rsidRDefault="00C52372" w:rsidP="00C52372">
            <w:pPr>
              <w:jc w:val="center"/>
            </w:pPr>
            <w:r>
              <w:rPr>
                <w:b/>
                <w:sz w:val="22"/>
              </w:rPr>
              <w:t>Povinně volitelné předměty – skupina 2</w:t>
            </w:r>
          </w:p>
        </w:tc>
      </w:tr>
      <w:tr w:rsidR="00C52372" w14:paraId="78F15BA3" w14:textId="77777777" w:rsidTr="009F1539">
        <w:tc>
          <w:tcPr>
            <w:tcW w:w="2220" w:type="dxa"/>
            <w:gridSpan w:val="2"/>
            <w:shd w:val="clear" w:color="auto" w:fill="auto"/>
            <w:vAlign w:val="center"/>
          </w:tcPr>
          <w:p w14:paraId="3B18A5E8" w14:textId="3781DA36" w:rsidR="00C52372" w:rsidRPr="00012815" w:rsidRDefault="00012815" w:rsidP="00C52372">
            <w:pPr>
              <w:rPr>
                <w:rStyle w:val="Hypertextovodkaz"/>
                <w:sz w:val="19"/>
                <w:szCs w:val="19"/>
              </w:rPr>
            </w:pPr>
            <w:r>
              <w:rPr>
                <w:sz w:val="19"/>
                <w:szCs w:val="19"/>
              </w:rPr>
              <w:fldChar w:fldCharType="begin"/>
            </w:r>
            <w:r>
              <w:rPr>
                <w:sz w:val="19"/>
                <w:szCs w:val="19"/>
              </w:rPr>
              <w:instrText xml:space="preserve"> HYPERLINK  \l "Biotech_v_odp_hosp_Biotech_in_Waste_Man" </w:instrText>
            </w:r>
            <w:r>
              <w:rPr>
                <w:sz w:val="19"/>
                <w:szCs w:val="19"/>
              </w:rPr>
              <w:fldChar w:fldCharType="separate"/>
            </w:r>
            <w:r w:rsidR="00C52372" w:rsidRPr="00012815">
              <w:rPr>
                <w:rStyle w:val="Hypertextovodkaz"/>
                <w:sz w:val="19"/>
                <w:szCs w:val="19"/>
              </w:rPr>
              <w:t>Biotechnologie v odpadovém hospodářství /</w:t>
            </w:r>
          </w:p>
          <w:p w14:paraId="424FA1CB" w14:textId="6F062F72" w:rsidR="00C52372" w:rsidRDefault="00C52372" w:rsidP="00C52372">
            <w:r w:rsidRPr="00012815">
              <w:rPr>
                <w:rStyle w:val="Hypertextovodkaz"/>
                <w:sz w:val="19"/>
                <w:szCs w:val="19"/>
              </w:rPr>
              <w:t xml:space="preserve">Biotechnology in </w:t>
            </w:r>
            <w:proofErr w:type="spellStart"/>
            <w:r w:rsidRPr="00012815">
              <w:rPr>
                <w:rStyle w:val="Hypertextovodkaz"/>
                <w:sz w:val="19"/>
                <w:szCs w:val="19"/>
              </w:rPr>
              <w:t>Waste</w:t>
            </w:r>
            <w:proofErr w:type="spellEnd"/>
            <w:r w:rsidRPr="00012815">
              <w:rPr>
                <w:rStyle w:val="Hypertextovodkaz"/>
                <w:sz w:val="19"/>
                <w:szCs w:val="19"/>
              </w:rPr>
              <w:t xml:space="preserve"> Management</w:t>
            </w:r>
            <w:r w:rsidR="00012815">
              <w:rPr>
                <w:sz w:val="19"/>
                <w:szCs w:val="19"/>
              </w:rPr>
              <w:fldChar w:fldCharType="end"/>
            </w:r>
          </w:p>
        </w:tc>
        <w:tc>
          <w:tcPr>
            <w:tcW w:w="1252" w:type="dxa"/>
            <w:gridSpan w:val="2"/>
            <w:shd w:val="clear" w:color="auto" w:fill="auto"/>
            <w:vAlign w:val="center"/>
          </w:tcPr>
          <w:p w14:paraId="03FEB76D" w14:textId="1C2FD89C" w:rsidR="00C52372" w:rsidRPr="00D97E5D" w:rsidRDefault="00C52372" w:rsidP="00C52372">
            <w:proofErr w:type="gramStart"/>
            <w:r w:rsidRPr="00D97E5D">
              <w:t>10p</w:t>
            </w:r>
            <w:proofErr w:type="gramEnd"/>
            <w:r w:rsidRPr="00D97E5D">
              <w:t>+10s+0l</w:t>
            </w:r>
          </w:p>
        </w:tc>
        <w:tc>
          <w:tcPr>
            <w:tcW w:w="699" w:type="dxa"/>
            <w:gridSpan w:val="2"/>
            <w:shd w:val="clear" w:color="auto" w:fill="auto"/>
            <w:vAlign w:val="center"/>
          </w:tcPr>
          <w:p w14:paraId="5DCF796F" w14:textId="398E187C" w:rsidR="00C52372" w:rsidRDefault="00C52372" w:rsidP="00C52372">
            <w:proofErr w:type="spellStart"/>
            <w:r>
              <w:t>klz</w:t>
            </w:r>
            <w:proofErr w:type="spellEnd"/>
          </w:p>
        </w:tc>
        <w:tc>
          <w:tcPr>
            <w:tcW w:w="559" w:type="dxa"/>
            <w:shd w:val="clear" w:color="auto" w:fill="auto"/>
            <w:vAlign w:val="center"/>
          </w:tcPr>
          <w:p w14:paraId="7B7270EF" w14:textId="1B4E2E3B" w:rsidR="00C52372" w:rsidRDefault="00C52372" w:rsidP="00C52372">
            <w:pPr>
              <w:jc w:val="center"/>
            </w:pPr>
            <w:r>
              <w:t>2</w:t>
            </w:r>
          </w:p>
        </w:tc>
        <w:tc>
          <w:tcPr>
            <w:tcW w:w="4286" w:type="dxa"/>
            <w:gridSpan w:val="6"/>
            <w:shd w:val="clear" w:color="auto" w:fill="auto"/>
            <w:vAlign w:val="center"/>
          </w:tcPr>
          <w:p w14:paraId="70638A51" w14:textId="5439F172" w:rsidR="00C52372" w:rsidRPr="005A675E" w:rsidRDefault="00031A7B" w:rsidP="00C52372">
            <w:hyperlink w:anchor="Koutný" w:history="1">
              <w:r w:rsidR="00C52372" w:rsidRPr="005A675E">
                <w:rPr>
                  <w:rStyle w:val="Hypertextovodkaz"/>
                </w:rPr>
                <w:t>prof. Mgr. Marek Koutný, Ph.D.</w:t>
              </w:r>
            </w:hyperlink>
            <w:r w:rsidR="00C52372" w:rsidRPr="005A675E">
              <w:t xml:space="preserve"> (</w:t>
            </w:r>
            <w:proofErr w:type="gramStart"/>
            <w:r w:rsidR="00C52372" w:rsidRPr="005A675E">
              <w:t>100%</w:t>
            </w:r>
            <w:proofErr w:type="gramEnd"/>
            <w:r w:rsidR="00C52372" w:rsidRPr="005A675E">
              <w:t xml:space="preserve"> p)</w:t>
            </w:r>
          </w:p>
        </w:tc>
        <w:tc>
          <w:tcPr>
            <w:tcW w:w="565" w:type="dxa"/>
            <w:shd w:val="clear" w:color="auto" w:fill="auto"/>
            <w:vAlign w:val="center"/>
          </w:tcPr>
          <w:p w14:paraId="35BE2B41" w14:textId="22383564" w:rsidR="00C52372" w:rsidRDefault="00C52372" w:rsidP="00C52372">
            <w:r>
              <w:t>2/ZS</w:t>
            </w:r>
          </w:p>
        </w:tc>
        <w:tc>
          <w:tcPr>
            <w:tcW w:w="708" w:type="dxa"/>
            <w:gridSpan w:val="3"/>
            <w:shd w:val="clear" w:color="auto" w:fill="auto"/>
            <w:vAlign w:val="center"/>
          </w:tcPr>
          <w:p w14:paraId="5B8E30C2" w14:textId="74776D30" w:rsidR="00C52372" w:rsidRDefault="00C52372" w:rsidP="00C52372">
            <w:pPr>
              <w:jc w:val="center"/>
            </w:pPr>
          </w:p>
        </w:tc>
      </w:tr>
      <w:tr w:rsidR="00C52372" w14:paraId="0740AB20" w14:textId="77777777" w:rsidTr="009F1539">
        <w:tc>
          <w:tcPr>
            <w:tcW w:w="2220" w:type="dxa"/>
            <w:gridSpan w:val="2"/>
            <w:shd w:val="clear" w:color="auto" w:fill="auto"/>
            <w:vAlign w:val="center"/>
          </w:tcPr>
          <w:p w14:paraId="5E558243" w14:textId="26815BC2" w:rsidR="00C52372" w:rsidRDefault="00031A7B" w:rsidP="00C52372">
            <w:hyperlink w:anchor="Výživa_a_strav_člov" w:history="1">
              <w:r w:rsidR="00C52372" w:rsidRPr="00012815">
                <w:rPr>
                  <w:rStyle w:val="Hypertextovodkaz"/>
                </w:rPr>
                <w:t>Výživa a stravování člověka</w:t>
              </w:r>
            </w:hyperlink>
          </w:p>
        </w:tc>
        <w:tc>
          <w:tcPr>
            <w:tcW w:w="1252" w:type="dxa"/>
            <w:gridSpan w:val="2"/>
            <w:shd w:val="clear" w:color="auto" w:fill="auto"/>
            <w:vAlign w:val="center"/>
          </w:tcPr>
          <w:p w14:paraId="11731C89" w14:textId="3F301C7F" w:rsidR="00C52372" w:rsidRPr="00D97E5D" w:rsidRDefault="00C52372" w:rsidP="00C52372">
            <w:proofErr w:type="gramStart"/>
            <w:r w:rsidRPr="00D97E5D">
              <w:t>20p</w:t>
            </w:r>
            <w:proofErr w:type="gramEnd"/>
            <w:r w:rsidRPr="00D97E5D">
              <w:t>+20s+0l</w:t>
            </w:r>
          </w:p>
        </w:tc>
        <w:tc>
          <w:tcPr>
            <w:tcW w:w="699" w:type="dxa"/>
            <w:gridSpan w:val="2"/>
            <w:shd w:val="clear" w:color="auto" w:fill="auto"/>
            <w:vAlign w:val="center"/>
          </w:tcPr>
          <w:p w14:paraId="081A5F3B" w14:textId="6EDA8548" w:rsidR="00C52372" w:rsidRDefault="00C52372" w:rsidP="00C52372">
            <w:r>
              <w:t>z, zk</w:t>
            </w:r>
          </w:p>
        </w:tc>
        <w:tc>
          <w:tcPr>
            <w:tcW w:w="559" w:type="dxa"/>
            <w:shd w:val="clear" w:color="auto" w:fill="auto"/>
            <w:vAlign w:val="center"/>
          </w:tcPr>
          <w:p w14:paraId="76C41B65" w14:textId="13C646DD" w:rsidR="00C52372" w:rsidRDefault="00C52372" w:rsidP="00C52372">
            <w:pPr>
              <w:jc w:val="center"/>
            </w:pPr>
            <w:r>
              <w:t>4</w:t>
            </w:r>
          </w:p>
        </w:tc>
        <w:tc>
          <w:tcPr>
            <w:tcW w:w="4286" w:type="dxa"/>
            <w:gridSpan w:val="6"/>
            <w:shd w:val="clear" w:color="auto" w:fill="auto"/>
            <w:vAlign w:val="center"/>
          </w:tcPr>
          <w:p w14:paraId="5C5BDE09" w14:textId="6CCB67BC" w:rsidR="00C52372" w:rsidRPr="005A675E" w:rsidRDefault="00031A7B" w:rsidP="00C52372">
            <w:hyperlink w:anchor="Bučková" w:history="1">
              <w:r w:rsidR="00C52372" w:rsidRPr="005A675E">
                <w:rPr>
                  <w:rStyle w:val="Hypertextovodkaz"/>
                </w:rPr>
                <w:t>Mgr. Martina Bučková, Ph.D.</w:t>
              </w:r>
            </w:hyperlink>
            <w:r w:rsidR="00C52372" w:rsidRPr="005A675E">
              <w:t xml:space="preserve"> (</w:t>
            </w:r>
            <w:proofErr w:type="gramStart"/>
            <w:r w:rsidR="00C52372" w:rsidRPr="005A675E">
              <w:t>100%</w:t>
            </w:r>
            <w:proofErr w:type="gramEnd"/>
            <w:r w:rsidR="00C52372" w:rsidRPr="005A675E">
              <w:t xml:space="preserve"> p)</w:t>
            </w:r>
          </w:p>
        </w:tc>
        <w:tc>
          <w:tcPr>
            <w:tcW w:w="565" w:type="dxa"/>
            <w:shd w:val="clear" w:color="auto" w:fill="auto"/>
            <w:vAlign w:val="center"/>
          </w:tcPr>
          <w:p w14:paraId="4B61F249" w14:textId="5BE961D6" w:rsidR="00C52372" w:rsidRDefault="00C52372" w:rsidP="00C52372">
            <w:r>
              <w:t>2/ZS</w:t>
            </w:r>
          </w:p>
        </w:tc>
        <w:tc>
          <w:tcPr>
            <w:tcW w:w="708" w:type="dxa"/>
            <w:gridSpan w:val="3"/>
            <w:shd w:val="clear" w:color="auto" w:fill="auto"/>
            <w:vAlign w:val="center"/>
          </w:tcPr>
          <w:p w14:paraId="0798AD65" w14:textId="320E3D0D" w:rsidR="00C52372" w:rsidRDefault="00C52372" w:rsidP="00C52372">
            <w:pPr>
              <w:jc w:val="center"/>
            </w:pPr>
          </w:p>
        </w:tc>
      </w:tr>
      <w:tr w:rsidR="00C52372" w14:paraId="0A714301" w14:textId="77777777" w:rsidTr="009F1539">
        <w:tc>
          <w:tcPr>
            <w:tcW w:w="2220" w:type="dxa"/>
            <w:gridSpan w:val="2"/>
            <w:shd w:val="clear" w:color="auto" w:fill="auto"/>
            <w:vAlign w:val="center"/>
          </w:tcPr>
          <w:p w14:paraId="0E2B7E8B" w14:textId="55BBC4FF" w:rsidR="00C52372" w:rsidRDefault="00031A7B" w:rsidP="00C52372">
            <w:hyperlink w:anchor="Auten_a_falš_potr" w:history="1">
              <w:r w:rsidR="00C52372" w:rsidRPr="00012815">
                <w:rPr>
                  <w:rStyle w:val="Hypertextovodkaz"/>
                </w:rPr>
                <w:t>Autentizace a falšování potravin</w:t>
              </w:r>
            </w:hyperlink>
          </w:p>
        </w:tc>
        <w:tc>
          <w:tcPr>
            <w:tcW w:w="1252" w:type="dxa"/>
            <w:gridSpan w:val="2"/>
            <w:shd w:val="clear" w:color="auto" w:fill="auto"/>
            <w:vAlign w:val="center"/>
          </w:tcPr>
          <w:p w14:paraId="35A2547E" w14:textId="0FAB0A59" w:rsidR="00C52372" w:rsidRPr="00D97E5D" w:rsidRDefault="00C52372" w:rsidP="00C52372">
            <w:proofErr w:type="gramStart"/>
            <w:r w:rsidRPr="00D97E5D">
              <w:t>10p</w:t>
            </w:r>
            <w:proofErr w:type="gramEnd"/>
            <w:r w:rsidRPr="00D97E5D">
              <w:t>+0s+20l</w:t>
            </w:r>
          </w:p>
        </w:tc>
        <w:tc>
          <w:tcPr>
            <w:tcW w:w="699" w:type="dxa"/>
            <w:gridSpan w:val="2"/>
            <w:shd w:val="clear" w:color="auto" w:fill="auto"/>
            <w:vAlign w:val="center"/>
          </w:tcPr>
          <w:p w14:paraId="2F902FE1" w14:textId="7F840C93" w:rsidR="00C52372" w:rsidRDefault="00C52372" w:rsidP="00C52372">
            <w:r>
              <w:t>z, zk</w:t>
            </w:r>
          </w:p>
        </w:tc>
        <w:tc>
          <w:tcPr>
            <w:tcW w:w="559" w:type="dxa"/>
            <w:shd w:val="clear" w:color="auto" w:fill="auto"/>
            <w:vAlign w:val="center"/>
          </w:tcPr>
          <w:p w14:paraId="498996DD" w14:textId="3B1D4FB6" w:rsidR="00C52372" w:rsidRDefault="00C52372" w:rsidP="00C52372">
            <w:pPr>
              <w:jc w:val="center"/>
            </w:pPr>
            <w:r>
              <w:t>4</w:t>
            </w:r>
          </w:p>
        </w:tc>
        <w:tc>
          <w:tcPr>
            <w:tcW w:w="4286" w:type="dxa"/>
            <w:gridSpan w:val="6"/>
            <w:shd w:val="clear" w:color="auto" w:fill="auto"/>
            <w:vAlign w:val="center"/>
          </w:tcPr>
          <w:p w14:paraId="2B74D689" w14:textId="77777777" w:rsidR="00C52372" w:rsidRDefault="00031A7B" w:rsidP="00C52372">
            <w:pPr>
              <w:rPr>
                <w:ins w:id="8" w:author="Natálie Honková" w:date="2025-01-14T08:58:00Z"/>
              </w:rPr>
            </w:pPr>
            <w:hyperlink w:anchor="Fišera" w:history="1">
              <w:r w:rsidR="00C52372" w:rsidRPr="005A675E">
                <w:rPr>
                  <w:rStyle w:val="Hypertextovodkaz"/>
                </w:rPr>
                <w:t>doc. Ing. Miroslav Fišera, CSc.</w:t>
              </w:r>
            </w:hyperlink>
            <w:r w:rsidR="00C52372" w:rsidRPr="005A675E">
              <w:t xml:space="preserve"> (</w:t>
            </w:r>
            <w:proofErr w:type="gramStart"/>
            <w:r w:rsidR="00C52372" w:rsidRPr="005A675E">
              <w:t>100%</w:t>
            </w:r>
            <w:proofErr w:type="gramEnd"/>
            <w:r w:rsidR="00C52372" w:rsidRPr="005A675E">
              <w:t xml:space="preserve"> p)</w:t>
            </w:r>
          </w:p>
          <w:p w14:paraId="3E6D8B1B" w14:textId="2C07DEAA" w:rsidR="00852DF2" w:rsidRPr="005A675E" w:rsidRDefault="00AC387B" w:rsidP="00C52372">
            <w:ins w:id="9" w:author="Natálie Honková" w:date="2025-01-14T14:08:00Z">
              <w:r>
                <w:t>(</w:t>
              </w:r>
            </w:ins>
            <w:ins w:id="10" w:author="Natálie Honková" w:date="2025-01-14T08:58:00Z">
              <w:r w:rsidR="00852DF2">
                <w:fldChar w:fldCharType="begin"/>
              </w:r>
              <w:r w:rsidR="00852DF2">
                <w:instrText xml:space="preserve"> HYPERLINK \l "Sumczynski" </w:instrText>
              </w:r>
              <w:r w:rsidR="00852DF2">
                <w:fldChar w:fldCharType="separate"/>
              </w:r>
              <w:r w:rsidR="00852DF2" w:rsidRPr="00BB04D7">
                <w:rPr>
                  <w:rStyle w:val="Hypertextovodkaz"/>
                </w:rPr>
                <w:t>doc. Ing. Daniela Sumczynski, Ph.D.</w:t>
              </w:r>
              <w:r w:rsidR="00852DF2">
                <w:rPr>
                  <w:rStyle w:val="Hypertextovodkaz"/>
                </w:rPr>
                <w:fldChar w:fldCharType="end"/>
              </w:r>
            </w:ins>
            <w:ins w:id="11" w:author="Natálie Honková" w:date="2025-01-14T14:08:00Z">
              <w:r>
                <w:rPr>
                  <w:rStyle w:val="Hypertextovodkaz"/>
                </w:rPr>
                <w:t>)</w:t>
              </w:r>
            </w:ins>
          </w:p>
        </w:tc>
        <w:tc>
          <w:tcPr>
            <w:tcW w:w="565" w:type="dxa"/>
            <w:shd w:val="clear" w:color="auto" w:fill="auto"/>
            <w:vAlign w:val="center"/>
          </w:tcPr>
          <w:p w14:paraId="0B7E5717" w14:textId="59E6D081" w:rsidR="00C52372" w:rsidRDefault="00C52372" w:rsidP="00C52372">
            <w:r>
              <w:t>2/ZS</w:t>
            </w:r>
          </w:p>
        </w:tc>
        <w:tc>
          <w:tcPr>
            <w:tcW w:w="708" w:type="dxa"/>
            <w:gridSpan w:val="3"/>
            <w:shd w:val="clear" w:color="auto" w:fill="auto"/>
            <w:vAlign w:val="center"/>
          </w:tcPr>
          <w:p w14:paraId="08DFBD63" w14:textId="00154FA2" w:rsidR="00C52372" w:rsidRDefault="00C52372" w:rsidP="00C52372">
            <w:pPr>
              <w:jc w:val="center"/>
            </w:pPr>
          </w:p>
        </w:tc>
      </w:tr>
      <w:tr w:rsidR="00C52372" w14:paraId="18A3C9D5" w14:textId="77777777" w:rsidTr="009F1539">
        <w:tc>
          <w:tcPr>
            <w:tcW w:w="2220" w:type="dxa"/>
            <w:gridSpan w:val="2"/>
            <w:shd w:val="clear" w:color="auto" w:fill="auto"/>
            <w:vAlign w:val="center"/>
          </w:tcPr>
          <w:p w14:paraId="5AA3A76F" w14:textId="4F0A274B" w:rsidR="00C52372" w:rsidRDefault="00031A7B" w:rsidP="00C52372">
            <w:hyperlink w:anchor="Akad_dov_v_AJ" w:history="1">
              <w:r w:rsidR="00C52372" w:rsidRPr="00012815">
                <w:rPr>
                  <w:rStyle w:val="Hypertextovodkaz"/>
                </w:rPr>
                <w:t>Akademické dovednosti v angličtině</w:t>
              </w:r>
            </w:hyperlink>
          </w:p>
        </w:tc>
        <w:tc>
          <w:tcPr>
            <w:tcW w:w="1252" w:type="dxa"/>
            <w:gridSpan w:val="2"/>
            <w:shd w:val="clear" w:color="auto" w:fill="auto"/>
            <w:vAlign w:val="center"/>
          </w:tcPr>
          <w:p w14:paraId="535B310E" w14:textId="4DED0131" w:rsidR="00C52372" w:rsidRPr="00D97E5D" w:rsidRDefault="00C52372" w:rsidP="00C52372">
            <w:proofErr w:type="gramStart"/>
            <w:r w:rsidRPr="00D97E5D">
              <w:t>0p</w:t>
            </w:r>
            <w:proofErr w:type="gramEnd"/>
            <w:r w:rsidRPr="00D97E5D">
              <w:t>+20s+0l</w:t>
            </w:r>
          </w:p>
        </w:tc>
        <w:tc>
          <w:tcPr>
            <w:tcW w:w="699" w:type="dxa"/>
            <w:gridSpan w:val="2"/>
            <w:shd w:val="clear" w:color="auto" w:fill="auto"/>
            <w:vAlign w:val="center"/>
          </w:tcPr>
          <w:p w14:paraId="6C75B6DB" w14:textId="665B2E8C" w:rsidR="00C52372" w:rsidRDefault="00C52372" w:rsidP="00C52372">
            <w:proofErr w:type="spellStart"/>
            <w:r w:rsidRPr="00280F9E">
              <w:t>klz</w:t>
            </w:r>
            <w:proofErr w:type="spellEnd"/>
          </w:p>
        </w:tc>
        <w:tc>
          <w:tcPr>
            <w:tcW w:w="559" w:type="dxa"/>
            <w:shd w:val="clear" w:color="auto" w:fill="auto"/>
            <w:vAlign w:val="center"/>
          </w:tcPr>
          <w:p w14:paraId="7AF4E86A" w14:textId="5315A7C5" w:rsidR="00C52372" w:rsidRDefault="00C52372" w:rsidP="00C52372">
            <w:pPr>
              <w:jc w:val="center"/>
            </w:pPr>
            <w:r w:rsidRPr="00280F9E">
              <w:t>2</w:t>
            </w:r>
          </w:p>
        </w:tc>
        <w:tc>
          <w:tcPr>
            <w:tcW w:w="4286" w:type="dxa"/>
            <w:gridSpan w:val="6"/>
            <w:shd w:val="clear" w:color="auto" w:fill="auto"/>
            <w:vAlign w:val="center"/>
          </w:tcPr>
          <w:p w14:paraId="20852A43" w14:textId="533E5D0B" w:rsidR="00C52372" w:rsidRDefault="00031A7B" w:rsidP="00C52372">
            <w:pPr>
              <w:jc w:val="both"/>
            </w:pPr>
            <w:hyperlink w:anchor="Orsavová" w:history="1">
              <w:r w:rsidR="00C52372" w:rsidRPr="002B12AC">
                <w:rPr>
                  <w:rStyle w:val="Hypertextovodkaz"/>
                </w:rPr>
                <w:t>Mgr. Jana Orsavová, Ph.D.</w:t>
              </w:r>
            </w:hyperlink>
            <w:r w:rsidR="00C52372">
              <w:t xml:space="preserve"> (</w:t>
            </w:r>
            <w:proofErr w:type="gramStart"/>
            <w:r w:rsidR="00C52372">
              <w:t>100%</w:t>
            </w:r>
            <w:proofErr w:type="gramEnd"/>
            <w:r w:rsidR="00C52372">
              <w:t xml:space="preserve"> s)</w:t>
            </w:r>
          </w:p>
        </w:tc>
        <w:tc>
          <w:tcPr>
            <w:tcW w:w="565" w:type="dxa"/>
            <w:shd w:val="clear" w:color="auto" w:fill="auto"/>
            <w:vAlign w:val="center"/>
          </w:tcPr>
          <w:p w14:paraId="2FB31AA4" w14:textId="166A17FF" w:rsidR="00C52372" w:rsidRDefault="00C52372" w:rsidP="00C52372">
            <w:r w:rsidRPr="00280F9E">
              <w:t>2/ZS</w:t>
            </w:r>
          </w:p>
        </w:tc>
        <w:tc>
          <w:tcPr>
            <w:tcW w:w="708" w:type="dxa"/>
            <w:gridSpan w:val="3"/>
            <w:shd w:val="clear" w:color="auto" w:fill="auto"/>
            <w:vAlign w:val="center"/>
          </w:tcPr>
          <w:p w14:paraId="0511D84E" w14:textId="4B784E97" w:rsidR="00C52372" w:rsidRDefault="00C52372" w:rsidP="00C52372">
            <w:pPr>
              <w:jc w:val="center"/>
            </w:pPr>
          </w:p>
        </w:tc>
      </w:tr>
      <w:tr w:rsidR="00C52372" w14:paraId="25F7FE95" w14:textId="77777777" w:rsidTr="009F1539">
        <w:tc>
          <w:tcPr>
            <w:tcW w:w="2220" w:type="dxa"/>
            <w:gridSpan w:val="2"/>
            <w:shd w:val="clear" w:color="auto" w:fill="auto"/>
            <w:vAlign w:val="center"/>
          </w:tcPr>
          <w:p w14:paraId="74DB71D2" w14:textId="65C1BB32" w:rsidR="00C52372" w:rsidRDefault="00031A7B" w:rsidP="00C52372">
            <w:hyperlink w:anchor="Podn_akt_II" w:history="1">
              <w:r w:rsidR="00C52372" w:rsidRPr="00012815">
                <w:rPr>
                  <w:rStyle w:val="Hypertextovodkaz"/>
                </w:rPr>
                <w:t>Podnikatelské aktivity II</w:t>
              </w:r>
            </w:hyperlink>
          </w:p>
        </w:tc>
        <w:tc>
          <w:tcPr>
            <w:tcW w:w="1252" w:type="dxa"/>
            <w:gridSpan w:val="2"/>
            <w:shd w:val="clear" w:color="auto" w:fill="auto"/>
            <w:vAlign w:val="center"/>
          </w:tcPr>
          <w:p w14:paraId="21AA8C03" w14:textId="1AE52FA2" w:rsidR="00C52372" w:rsidRPr="00D97E5D" w:rsidRDefault="00C52372" w:rsidP="00C52372">
            <w:proofErr w:type="gramStart"/>
            <w:r w:rsidRPr="00D97E5D">
              <w:t>10p</w:t>
            </w:r>
            <w:proofErr w:type="gramEnd"/>
            <w:r w:rsidRPr="00D97E5D">
              <w:t>+10s+0l</w:t>
            </w:r>
          </w:p>
        </w:tc>
        <w:tc>
          <w:tcPr>
            <w:tcW w:w="699" w:type="dxa"/>
            <w:gridSpan w:val="2"/>
            <w:shd w:val="clear" w:color="auto" w:fill="auto"/>
            <w:vAlign w:val="center"/>
          </w:tcPr>
          <w:p w14:paraId="26CA24BC" w14:textId="334C7EBE" w:rsidR="00C52372" w:rsidRDefault="00C52372" w:rsidP="00C52372">
            <w:r w:rsidRPr="00501EE7">
              <w:t>zk</w:t>
            </w:r>
          </w:p>
        </w:tc>
        <w:tc>
          <w:tcPr>
            <w:tcW w:w="559" w:type="dxa"/>
            <w:shd w:val="clear" w:color="auto" w:fill="auto"/>
            <w:vAlign w:val="center"/>
          </w:tcPr>
          <w:p w14:paraId="33F00B60" w14:textId="6C08EC00" w:rsidR="00C52372" w:rsidRDefault="00C52372" w:rsidP="00C52372">
            <w:pPr>
              <w:jc w:val="center"/>
            </w:pPr>
            <w:r w:rsidRPr="00280F9E">
              <w:t>2</w:t>
            </w:r>
          </w:p>
        </w:tc>
        <w:tc>
          <w:tcPr>
            <w:tcW w:w="4286" w:type="dxa"/>
            <w:gridSpan w:val="6"/>
            <w:shd w:val="clear" w:color="auto" w:fill="auto"/>
            <w:vAlign w:val="center"/>
          </w:tcPr>
          <w:p w14:paraId="1AF13BDE" w14:textId="0A6E13FE" w:rsidR="00C52372" w:rsidRDefault="00031A7B" w:rsidP="00C52372">
            <w:pPr>
              <w:spacing w:before="120" w:after="120"/>
            </w:pPr>
            <w:hyperlink w:anchor="Novák" w:history="1">
              <w:r w:rsidR="00C52372" w:rsidRPr="002B12AC">
                <w:rPr>
                  <w:rStyle w:val="Hypertextovodkaz"/>
                </w:rPr>
                <w:t>doc. Ing. Petr Novák, Ph.D.</w:t>
              </w:r>
            </w:hyperlink>
            <w:r w:rsidR="00C52372">
              <w:t xml:space="preserve"> (</w:t>
            </w:r>
            <w:proofErr w:type="gramStart"/>
            <w:r w:rsidR="00C52372">
              <w:t>100%</w:t>
            </w:r>
            <w:proofErr w:type="gramEnd"/>
            <w:r w:rsidR="00C52372">
              <w:t xml:space="preserve"> p)</w:t>
            </w:r>
          </w:p>
        </w:tc>
        <w:tc>
          <w:tcPr>
            <w:tcW w:w="565" w:type="dxa"/>
            <w:shd w:val="clear" w:color="auto" w:fill="auto"/>
            <w:vAlign w:val="center"/>
          </w:tcPr>
          <w:p w14:paraId="33926CE5" w14:textId="55C699C8" w:rsidR="00C52372" w:rsidRDefault="00C52372" w:rsidP="00C52372">
            <w:r w:rsidRPr="00280F9E">
              <w:t>2/ZS</w:t>
            </w:r>
          </w:p>
        </w:tc>
        <w:tc>
          <w:tcPr>
            <w:tcW w:w="708" w:type="dxa"/>
            <w:gridSpan w:val="3"/>
            <w:shd w:val="clear" w:color="auto" w:fill="auto"/>
            <w:vAlign w:val="center"/>
          </w:tcPr>
          <w:p w14:paraId="13685E57" w14:textId="3690D601" w:rsidR="00C52372" w:rsidRDefault="00C52372" w:rsidP="00C52372"/>
        </w:tc>
      </w:tr>
      <w:tr w:rsidR="00C52372" w14:paraId="250AFE6F" w14:textId="77777777" w:rsidTr="009F1539">
        <w:trPr>
          <w:trHeight w:val="355"/>
        </w:trPr>
        <w:tc>
          <w:tcPr>
            <w:tcW w:w="10289" w:type="dxa"/>
            <w:gridSpan w:val="17"/>
          </w:tcPr>
          <w:p w14:paraId="36242E24" w14:textId="7A771742" w:rsidR="00C52372" w:rsidRDefault="00C52372" w:rsidP="00C52372">
            <w:pPr>
              <w:spacing w:before="80" w:after="80" w:line="264" w:lineRule="auto"/>
              <w:jc w:val="both"/>
            </w:pPr>
            <w:r>
              <w:rPr>
                <w:b/>
              </w:rPr>
              <w:t>Podmínka pro splnění této skupiny předmětů:</w:t>
            </w:r>
            <w:r w:rsidRPr="00280F9E">
              <w:t xml:space="preserve"> naplnění </w:t>
            </w:r>
            <w:r>
              <w:t xml:space="preserve">minimálně </w:t>
            </w:r>
            <w:r w:rsidRPr="00280F9E">
              <w:t>60 kreditů za druhý ročník studia</w:t>
            </w:r>
            <w:r>
              <w:t>.</w:t>
            </w:r>
          </w:p>
        </w:tc>
      </w:tr>
      <w:tr w:rsidR="00C52372" w14:paraId="234865F2" w14:textId="77777777" w:rsidTr="009F1539">
        <w:tc>
          <w:tcPr>
            <w:tcW w:w="3472" w:type="dxa"/>
            <w:gridSpan w:val="4"/>
            <w:shd w:val="clear" w:color="auto" w:fill="F7CAAC"/>
          </w:tcPr>
          <w:p w14:paraId="31CFBC9F" w14:textId="657EB47E" w:rsidR="00C52372" w:rsidRDefault="00C52372" w:rsidP="00C52372">
            <w:pPr>
              <w:jc w:val="both"/>
              <w:rPr>
                <w:b/>
              </w:rPr>
            </w:pPr>
            <w:r>
              <w:rPr>
                <w:b/>
              </w:rPr>
              <w:t xml:space="preserve"> Součásti SZZ a jejich obsah</w:t>
            </w:r>
          </w:p>
        </w:tc>
        <w:tc>
          <w:tcPr>
            <w:tcW w:w="6817" w:type="dxa"/>
            <w:gridSpan w:val="13"/>
            <w:tcBorders>
              <w:bottom w:val="nil"/>
            </w:tcBorders>
          </w:tcPr>
          <w:p w14:paraId="0983E081" w14:textId="466D2DB1" w:rsidR="00C52372" w:rsidRDefault="00C52372" w:rsidP="00C52372">
            <w:pPr>
              <w:jc w:val="both"/>
            </w:pPr>
          </w:p>
        </w:tc>
      </w:tr>
      <w:tr w:rsidR="00C52372" w14:paraId="67422DC8" w14:textId="77777777" w:rsidTr="009F1539">
        <w:trPr>
          <w:trHeight w:val="1053"/>
        </w:trPr>
        <w:tc>
          <w:tcPr>
            <w:tcW w:w="10289" w:type="dxa"/>
            <w:gridSpan w:val="17"/>
            <w:tcBorders>
              <w:top w:val="nil"/>
            </w:tcBorders>
          </w:tcPr>
          <w:p w14:paraId="03714252" w14:textId="77777777" w:rsidR="00C52372" w:rsidRPr="007F4F4F" w:rsidRDefault="00C52372" w:rsidP="00C52372">
            <w:pPr>
              <w:spacing w:before="120" w:after="120" w:line="264" w:lineRule="auto"/>
              <w:jc w:val="both"/>
              <w:rPr>
                <w:bCs/>
                <w:u w:val="single"/>
              </w:rPr>
            </w:pPr>
            <w:r w:rsidRPr="007F4F4F">
              <w:rPr>
                <w:bCs/>
                <w:u w:val="single"/>
              </w:rPr>
              <w:t>Obhajoba diplomové práce</w:t>
            </w:r>
          </w:p>
          <w:p w14:paraId="2B7BA76B" w14:textId="00E0AD83" w:rsidR="00C52372" w:rsidRPr="00280F9E" w:rsidRDefault="00C52372" w:rsidP="00C52372">
            <w:pPr>
              <w:spacing w:before="60" w:after="120" w:line="264" w:lineRule="auto"/>
              <w:jc w:val="both"/>
              <w:rPr>
                <w:u w:val="single"/>
              </w:rPr>
            </w:pPr>
            <w:r w:rsidRPr="00280F9E">
              <w:rPr>
                <w:u w:val="single"/>
              </w:rPr>
              <w:t>Povinné předměty</w:t>
            </w:r>
          </w:p>
          <w:p w14:paraId="424636D0" w14:textId="5A971AE7" w:rsidR="00C52372" w:rsidRPr="00280F9E" w:rsidRDefault="00C52372" w:rsidP="00C52372">
            <w:pPr>
              <w:spacing w:before="60" w:after="60" w:line="264" w:lineRule="auto"/>
              <w:jc w:val="both"/>
            </w:pPr>
            <w:r w:rsidRPr="00280F9E">
              <w:rPr>
                <w:b/>
              </w:rPr>
              <w:t xml:space="preserve">Mikrobiologie v biotechnologiích </w:t>
            </w:r>
            <w:r w:rsidRPr="00280F9E">
              <w:t>(mikroorganizmy využívané v biotechnologiích, kultivace mikroorganizmů a faktory ovlivňující kultivaci mikroorganizmů, fermentační zařízení, primární a sekundární mikrobiální metabolity a možnosti jejich využití v biotechnologiích, mikrobiální jakost fermentovaných potravin)</w:t>
            </w:r>
            <w:r>
              <w:t xml:space="preserve"> – tematické okruhy navazují na předměty Využití mikroorganizmů v biotechnologiích, Bioinženýrství, Hygienicko-klinická mikrobiologie, Geneticky modifikované organizmy v potravinářství.</w:t>
            </w:r>
          </w:p>
          <w:p w14:paraId="1AB192EB" w14:textId="264CDF04" w:rsidR="00C52372" w:rsidRPr="00280F9E" w:rsidRDefault="00C52372" w:rsidP="00C52372">
            <w:pPr>
              <w:spacing w:before="60" w:after="60" w:line="264" w:lineRule="auto"/>
              <w:jc w:val="both"/>
            </w:pPr>
            <w:r w:rsidRPr="00280F9E">
              <w:rPr>
                <w:b/>
              </w:rPr>
              <w:t xml:space="preserve">Potravinářské biotechnologie </w:t>
            </w:r>
            <w:r w:rsidRPr="00280F9E">
              <w:t xml:space="preserve">(výroba fermentovaných potravin rostlinného původu, potravin živočišného původu, octa, piva, vína a dalších alkoholických nápojů, </w:t>
            </w:r>
            <w:r>
              <w:t xml:space="preserve">zpracování vedlejších potravinářských produktů, funkční potraviny, </w:t>
            </w:r>
            <w:r w:rsidRPr="00280F9E">
              <w:t>produkce etanolu pro potravinářské účely,</w:t>
            </w:r>
            <w:r>
              <w:t xml:space="preserve"> výroba</w:t>
            </w:r>
            <w:r w:rsidRPr="00280F9E">
              <w:t xml:space="preserve"> mikrobní biomasy) </w:t>
            </w:r>
            <w:r>
              <w:t xml:space="preserve">– tematické okruhy navazují na předměty Biotechnologie ve výrobě potravin živočišného původu, Biotechnologie ve výrobě potravin rostlinného původu, Biotechnologie ve výrobě nápojů, Funkční potraviny a </w:t>
            </w:r>
            <w:proofErr w:type="spellStart"/>
            <w:r>
              <w:t>nutraceutika</w:t>
            </w:r>
            <w:proofErr w:type="spellEnd"/>
            <w:r>
              <w:t>, Biotechnologické zpracování vedlejších potravinářských produktů.</w:t>
            </w:r>
          </w:p>
          <w:p w14:paraId="1946E3CD" w14:textId="77777777" w:rsidR="00C52372" w:rsidRPr="00280F9E" w:rsidRDefault="00C52372" w:rsidP="00C52372">
            <w:pPr>
              <w:spacing w:before="60" w:after="60" w:line="264" w:lineRule="auto"/>
              <w:jc w:val="both"/>
              <w:rPr>
                <w:u w:val="single"/>
              </w:rPr>
            </w:pPr>
          </w:p>
          <w:p w14:paraId="4F9DF801" w14:textId="77777777" w:rsidR="00C52372" w:rsidRPr="00280F9E" w:rsidRDefault="00C52372" w:rsidP="00C52372">
            <w:pPr>
              <w:spacing w:before="60" w:after="60" w:line="264" w:lineRule="auto"/>
              <w:jc w:val="both"/>
              <w:rPr>
                <w:u w:val="single"/>
              </w:rPr>
            </w:pPr>
            <w:r w:rsidRPr="00280F9E">
              <w:rPr>
                <w:u w:val="single"/>
              </w:rPr>
              <w:t>Volitelné předměty</w:t>
            </w:r>
          </w:p>
          <w:p w14:paraId="7A40119B" w14:textId="34255596" w:rsidR="00C52372" w:rsidRPr="00280F9E" w:rsidRDefault="00C52372" w:rsidP="00C52372">
            <w:pPr>
              <w:spacing w:before="60" w:after="60" w:line="264" w:lineRule="auto"/>
              <w:jc w:val="both"/>
              <w:rPr>
                <w:b/>
              </w:rPr>
            </w:pPr>
            <w:r>
              <w:rPr>
                <w:b/>
              </w:rPr>
              <w:t>Aplikovaná mikrobiologie a analýza mikroorganizmů</w:t>
            </w:r>
            <w:r w:rsidRPr="00280F9E">
              <w:rPr>
                <w:b/>
              </w:rPr>
              <w:t xml:space="preserve"> </w:t>
            </w:r>
            <w:r w:rsidRPr="00280F9E">
              <w:t>(</w:t>
            </w:r>
            <w:r>
              <w:t xml:space="preserve">mikrobiologie potravin, probiotika, geneticky modifikované mikroorganizmy, patogenní a podmíněně patogenní mikroorganizmy, </w:t>
            </w:r>
            <w:r w:rsidRPr="00280F9E">
              <w:t>chemická, mikrobiologická</w:t>
            </w:r>
            <w:r>
              <w:t xml:space="preserve"> a</w:t>
            </w:r>
            <w:r w:rsidRPr="00280F9E">
              <w:t xml:space="preserve"> </w:t>
            </w:r>
            <w:r>
              <w:t>molekulárně-biologická analýza mikroorganizmů a jejich produktů</w:t>
            </w:r>
            <w:r w:rsidRPr="00280F9E">
              <w:t>)</w:t>
            </w:r>
            <w:r>
              <w:t xml:space="preserve"> – tematické okruhy navazují na předměty Analýza mikroorganizmů a jejich produktů, Geneticky modifikované organizmy v potravinářství, Hygienicko-klinická mikrobiologie, Funkční potraviny a </w:t>
            </w:r>
            <w:proofErr w:type="spellStart"/>
            <w:r>
              <w:t>nutraceutika</w:t>
            </w:r>
            <w:proofErr w:type="spellEnd"/>
            <w:r>
              <w:t>, Toxikologie.</w:t>
            </w:r>
          </w:p>
          <w:p w14:paraId="06F05FF2" w14:textId="18B3ECF1" w:rsidR="00C52372" w:rsidRPr="00280F9E" w:rsidRDefault="00C52372" w:rsidP="00C52372">
            <w:pPr>
              <w:spacing w:before="60" w:after="60" w:line="264" w:lineRule="auto"/>
              <w:jc w:val="both"/>
            </w:pPr>
            <w:r>
              <w:rPr>
                <w:b/>
              </w:rPr>
              <w:lastRenderedPageBreak/>
              <w:t>Tradiční a m</w:t>
            </w:r>
            <w:r w:rsidRPr="00280F9E">
              <w:rPr>
                <w:b/>
              </w:rPr>
              <w:t xml:space="preserve">oderní přístupy v biotechnologiích </w:t>
            </w:r>
            <w:r w:rsidRPr="00280F9E">
              <w:t xml:space="preserve">(klonování a genové inženýrství, produkce </w:t>
            </w:r>
            <w:r w:rsidRPr="00280F9E">
              <w:rPr>
                <w:noProof/>
              </w:rPr>
              <w:t xml:space="preserve">geneticky modifikovaných organizmů a jejich využití v potravinářství a dalších odvětvích, detekce geneticky modifikovaných organizmů, genomika, transgenní rostliny, genetika hospodářských zvířat, </w:t>
            </w:r>
            <w:r>
              <w:rPr>
                <w:noProof/>
              </w:rPr>
              <w:t xml:space="preserve">produkce farmak a dalších biologicky aktivních látek, </w:t>
            </w:r>
            <w:r w:rsidRPr="00280F9E">
              <w:rPr>
                <w:noProof/>
              </w:rPr>
              <w:t>biotechnologie v ochraně lidského zdraví)</w:t>
            </w:r>
            <w:r>
              <w:rPr>
                <w:noProof/>
              </w:rPr>
              <w:t xml:space="preserve"> – tematické okruhy navazují na předměty Geneticky modifikované organizmy v potravinářství, Biotechnologická produkce biologicky aktivních látek, Prevence zneužití biotechnologických aplikací.</w:t>
            </w:r>
          </w:p>
          <w:p w14:paraId="4E9D8B79" w14:textId="6B88AA61" w:rsidR="00C52372" w:rsidRPr="00280F9E" w:rsidRDefault="00C52372" w:rsidP="00C52372">
            <w:pPr>
              <w:spacing w:before="60" w:after="120" w:line="264" w:lineRule="auto"/>
              <w:jc w:val="both"/>
            </w:pPr>
            <w:r>
              <w:rPr>
                <w:b/>
              </w:rPr>
              <w:t>Nebezpečí v biotechnologických aplikacích</w:t>
            </w:r>
            <w:r w:rsidRPr="00280F9E">
              <w:rPr>
                <w:b/>
              </w:rPr>
              <w:t xml:space="preserve"> </w:t>
            </w:r>
            <w:r w:rsidRPr="00280F9E">
              <w:t>(řízení bezpečnosti v biotechnologických aplikacích, možnosti zneužití biologických látek a organizmů, bioterorismus, etické problémy spojené s využitím biotechnologií při ochraně lidského zdraví a ochrany životního prostředí)</w:t>
            </w:r>
            <w:r>
              <w:t xml:space="preserve"> – tematické okruhy navazují na předměty Legislativa a řízení bezpečnosti v biotechnologiích, Toxikologie, Prevence zneužití biotechnologických aplikací.</w:t>
            </w:r>
          </w:p>
          <w:p w14:paraId="4E27C876" w14:textId="5C941FD6" w:rsidR="00C52372" w:rsidRPr="0059489C" w:rsidRDefault="00C52372" w:rsidP="00C52372">
            <w:pPr>
              <w:spacing w:before="60" w:after="120" w:line="264" w:lineRule="auto"/>
              <w:jc w:val="both"/>
              <w:rPr>
                <w:i/>
                <w:iCs/>
                <w:sz w:val="2"/>
                <w:szCs w:val="2"/>
              </w:rPr>
            </w:pPr>
            <w:r w:rsidRPr="00C16F6C">
              <w:rPr>
                <w:i/>
                <w:iCs/>
              </w:rPr>
              <w:t>Student si ze skupiny volitelných předmětů vybere minimálně jeden předmět.</w:t>
            </w:r>
          </w:p>
        </w:tc>
      </w:tr>
      <w:tr w:rsidR="00C52372" w14:paraId="31145F61" w14:textId="77777777" w:rsidTr="009F1539">
        <w:tc>
          <w:tcPr>
            <w:tcW w:w="3472" w:type="dxa"/>
            <w:gridSpan w:val="4"/>
            <w:shd w:val="clear" w:color="auto" w:fill="F7CAAC"/>
          </w:tcPr>
          <w:p w14:paraId="70E34677" w14:textId="6C6FB6EA" w:rsidR="00C52372" w:rsidRDefault="00C52372" w:rsidP="00C52372">
            <w:pPr>
              <w:jc w:val="both"/>
              <w:rPr>
                <w:b/>
              </w:rPr>
            </w:pPr>
            <w:r>
              <w:rPr>
                <w:b/>
              </w:rPr>
              <w:lastRenderedPageBreak/>
              <w:t>Další studijní povinnosti</w:t>
            </w:r>
          </w:p>
        </w:tc>
        <w:tc>
          <w:tcPr>
            <w:tcW w:w="6817" w:type="dxa"/>
            <w:gridSpan w:val="13"/>
            <w:tcBorders>
              <w:bottom w:val="nil"/>
            </w:tcBorders>
          </w:tcPr>
          <w:p w14:paraId="5A134A40" w14:textId="4DA5CB29" w:rsidR="00C52372" w:rsidRDefault="00C52372" w:rsidP="00C52372">
            <w:pPr>
              <w:jc w:val="both"/>
            </w:pPr>
          </w:p>
        </w:tc>
      </w:tr>
      <w:tr w:rsidR="00C52372" w14:paraId="7289B1DB" w14:textId="77777777" w:rsidTr="009F1539">
        <w:trPr>
          <w:trHeight w:val="408"/>
        </w:trPr>
        <w:tc>
          <w:tcPr>
            <w:tcW w:w="10289" w:type="dxa"/>
            <w:gridSpan w:val="17"/>
            <w:tcBorders>
              <w:top w:val="nil"/>
            </w:tcBorders>
          </w:tcPr>
          <w:p w14:paraId="74E78FEF" w14:textId="249B263A" w:rsidR="00C52372" w:rsidRDefault="00C52372" w:rsidP="00C52372">
            <w:pPr>
              <w:spacing w:before="120" w:after="120"/>
              <w:jc w:val="both"/>
            </w:pPr>
            <w:r>
              <w:t>Nejsou definovány.</w:t>
            </w:r>
          </w:p>
        </w:tc>
      </w:tr>
      <w:tr w:rsidR="00C52372" w14:paraId="5F6B0D45" w14:textId="77777777" w:rsidTr="009F1539">
        <w:tc>
          <w:tcPr>
            <w:tcW w:w="3472" w:type="dxa"/>
            <w:gridSpan w:val="4"/>
            <w:shd w:val="clear" w:color="auto" w:fill="F7CAAC"/>
          </w:tcPr>
          <w:p w14:paraId="277901B1" w14:textId="2C32FAB1" w:rsidR="00C52372" w:rsidRDefault="00C52372" w:rsidP="00C52372">
            <w:pPr>
              <w:jc w:val="both"/>
              <w:rPr>
                <w:b/>
              </w:rPr>
            </w:pPr>
            <w:r>
              <w:rPr>
                <w:b/>
              </w:rPr>
              <w:t>Návrh témat kvalifikačních prací / témata obhájených prací a přístup k obhájeným kvalifikačním pracím</w:t>
            </w:r>
          </w:p>
        </w:tc>
        <w:tc>
          <w:tcPr>
            <w:tcW w:w="6817" w:type="dxa"/>
            <w:gridSpan w:val="13"/>
            <w:tcBorders>
              <w:bottom w:val="nil"/>
            </w:tcBorders>
          </w:tcPr>
          <w:p w14:paraId="6842A2C3" w14:textId="7137E29F" w:rsidR="00C52372" w:rsidRDefault="00C52372" w:rsidP="00C52372">
            <w:pPr>
              <w:jc w:val="both"/>
            </w:pPr>
          </w:p>
        </w:tc>
      </w:tr>
      <w:tr w:rsidR="00C52372" w14:paraId="085210FD" w14:textId="77777777" w:rsidTr="009F1539">
        <w:trPr>
          <w:trHeight w:val="842"/>
        </w:trPr>
        <w:tc>
          <w:tcPr>
            <w:tcW w:w="10289" w:type="dxa"/>
            <w:gridSpan w:val="17"/>
            <w:tcBorders>
              <w:top w:val="nil"/>
            </w:tcBorders>
          </w:tcPr>
          <w:p w14:paraId="28E908A1" w14:textId="0200FA37" w:rsidR="00C52372" w:rsidRDefault="00C52372" w:rsidP="00C52372">
            <w:pPr>
              <w:spacing w:before="120" w:after="120" w:line="264" w:lineRule="auto"/>
              <w:jc w:val="both"/>
            </w:pPr>
            <w:r>
              <w:t>Vzhledem k tomu, že navazující magisterský studijní program Potravinářské biotechnologie a aplikovaná mikrobiologie dosud nebyl na FT UTB realizován (jako samostatný program/specializace programu), jedná se o navrhovaná témata:</w:t>
            </w:r>
          </w:p>
          <w:p w14:paraId="0EFCC5EF" w14:textId="77777777" w:rsidR="00C52372" w:rsidRDefault="00C52372" w:rsidP="00C52372">
            <w:pPr>
              <w:spacing w:before="60" w:after="60" w:line="264" w:lineRule="auto"/>
              <w:jc w:val="both"/>
            </w:pPr>
            <w:r>
              <w:t>Monitoring výskytu nežádoucích mikrobiálních metabolitů v sýrech s </w:t>
            </w:r>
            <w:proofErr w:type="spellStart"/>
            <w:r>
              <w:t>nízkodohřívanou</w:t>
            </w:r>
            <w:proofErr w:type="spellEnd"/>
            <w:r>
              <w:t xml:space="preserve"> sýřeninou </w:t>
            </w:r>
          </w:p>
          <w:p w14:paraId="12421335" w14:textId="77777777" w:rsidR="00C52372" w:rsidRDefault="00C52372" w:rsidP="00C52372">
            <w:pPr>
              <w:spacing w:before="60" w:after="60" w:line="264" w:lineRule="auto"/>
              <w:jc w:val="both"/>
            </w:pPr>
            <w:r>
              <w:t>Využití bakteriocinů při výrobě přírodních sýrů</w:t>
            </w:r>
          </w:p>
          <w:p w14:paraId="0BE78045" w14:textId="77777777" w:rsidR="00C52372" w:rsidRDefault="00C52372" w:rsidP="00C52372">
            <w:pPr>
              <w:spacing w:before="60" w:after="60" w:line="264" w:lineRule="auto"/>
              <w:jc w:val="both"/>
            </w:pPr>
            <w:r>
              <w:t>Nežádoucí působení inhibičních látek na dekarboxyláza pozitivní mikroorganizmy</w:t>
            </w:r>
          </w:p>
          <w:p w14:paraId="4B308A64" w14:textId="3DF244B1" w:rsidR="00C52372" w:rsidRDefault="00C52372" w:rsidP="00C52372">
            <w:pPr>
              <w:spacing w:before="60" w:after="60" w:line="264" w:lineRule="auto"/>
              <w:jc w:val="both"/>
            </w:pPr>
            <w:r>
              <w:t>Dekarboxylázová aktivita mikroorganizmů a možnosti jejího dalšího využití v biotechnologiích</w:t>
            </w:r>
          </w:p>
          <w:p w14:paraId="203A086E" w14:textId="77777777" w:rsidR="00C52372" w:rsidRDefault="00C52372" w:rsidP="00C52372">
            <w:pPr>
              <w:spacing w:before="60" w:after="60" w:line="264" w:lineRule="auto"/>
              <w:jc w:val="both"/>
            </w:pPr>
            <w:r>
              <w:t>Možnosti fermentace odpadů potravinářského průmyslu</w:t>
            </w:r>
          </w:p>
          <w:p w14:paraId="6D621F3A" w14:textId="77777777" w:rsidR="00C52372" w:rsidRDefault="00C52372" w:rsidP="00C52372">
            <w:pPr>
              <w:spacing w:before="60" w:after="60" w:line="264" w:lineRule="auto"/>
              <w:jc w:val="both"/>
            </w:pPr>
            <w:proofErr w:type="spellStart"/>
            <w:r>
              <w:t>Biosenzory</w:t>
            </w:r>
            <w:proofErr w:type="spellEnd"/>
            <w:r>
              <w:t xml:space="preserve"> pro využití v detekci nežádoucích metabolitů v potravinářství</w:t>
            </w:r>
          </w:p>
          <w:p w14:paraId="1C51A898" w14:textId="6F11B5CD" w:rsidR="00C52372" w:rsidRDefault="00C52372" w:rsidP="00C52372">
            <w:pPr>
              <w:spacing w:before="60" w:after="60" w:line="264" w:lineRule="auto"/>
              <w:jc w:val="both"/>
            </w:pPr>
            <w:r w:rsidRPr="00DC4CF1">
              <w:t>Vliv složení potravinářských odpadů na tvorbu bioplynu</w:t>
            </w:r>
          </w:p>
          <w:p w14:paraId="03BD859F" w14:textId="77777777" w:rsidR="00C52372" w:rsidRDefault="00C52372" w:rsidP="00C52372">
            <w:pPr>
              <w:jc w:val="both"/>
            </w:pPr>
            <w:r>
              <w:t>Studium mikroorganizmů a jejich metabolitů při sledování odpadů z průmyslu</w:t>
            </w:r>
          </w:p>
          <w:p w14:paraId="4CEBF51C" w14:textId="77777777" w:rsidR="00C52372" w:rsidRDefault="00C52372" w:rsidP="00C52372">
            <w:pPr>
              <w:spacing w:before="60" w:after="60" w:line="264" w:lineRule="auto"/>
              <w:jc w:val="both"/>
            </w:pPr>
            <w:r>
              <w:t>Studium biodegradace látek nežádoucích v prostředí s využitím pokročilých biologických metod</w:t>
            </w:r>
          </w:p>
          <w:p w14:paraId="5DBA8BC9" w14:textId="77777777" w:rsidR="00C52372" w:rsidRDefault="00C52372" w:rsidP="00C52372">
            <w:pPr>
              <w:spacing w:before="60" w:after="60" w:line="264" w:lineRule="auto"/>
              <w:jc w:val="both"/>
            </w:pPr>
          </w:p>
          <w:p w14:paraId="78A5B65D" w14:textId="511EE7DF" w:rsidR="00C52372" w:rsidRDefault="00C52372" w:rsidP="00C52372">
            <w:pPr>
              <w:spacing w:before="60" w:after="120" w:line="264" w:lineRule="auto"/>
              <w:jc w:val="both"/>
            </w:pPr>
            <w:r w:rsidRPr="005769FE">
              <w:t xml:space="preserve">Obhájené </w:t>
            </w:r>
            <w:r>
              <w:t>diplomov</w:t>
            </w:r>
            <w:r w:rsidRPr="005769FE">
              <w:t xml:space="preserve">é práce jsou uloženy v elektronické podobě v Knihovně UTB ve Zlíně a jsou v této formě veřejně přístupné. Vyhledání prací je možné na www stránkách: </w:t>
            </w:r>
            <w:hyperlink r:id="rId16" w:history="1">
              <w:r w:rsidRPr="005769FE">
                <w:rPr>
                  <w:rStyle w:val="Hypertextovodkaz"/>
                </w:rPr>
                <w:t>https://digilib.k.utb.cz</w:t>
              </w:r>
            </w:hyperlink>
            <w:r w:rsidRPr="005769FE">
              <w:t>, pod odkazy</w:t>
            </w:r>
            <w:r>
              <w:t xml:space="preserve"> Digitální knihovna UTB</w:t>
            </w:r>
            <w:r w:rsidRPr="005769FE">
              <w:t xml:space="preserve"> –</w:t>
            </w:r>
            <w:r>
              <w:t xml:space="preserve"> </w:t>
            </w:r>
            <w:r w:rsidRPr="005769FE">
              <w:t>Disertační, diplomové a bakalářské práce UTB od roku 2006 – Kvalifikační práce dle fakult – Fakulta technologická – Ústav inženýrství</w:t>
            </w:r>
            <w:r>
              <w:t xml:space="preserve"> ochrany životního prostředí</w:t>
            </w:r>
            <w:r w:rsidRPr="005769FE">
              <w:t xml:space="preserve"> nebo na odkazu: </w:t>
            </w:r>
            <w:hyperlink r:id="rId17" w:history="1">
              <w:r w:rsidRPr="005769FE">
                <w:rPr>
                  <w:rStyle w:val="Hypertextovodkaz"/>
                </w:rPr>
                <w:t>https://stag.utb.cz/portal/</w:t>
              </w:r>
            </w:hyperlink>
            <w:r w:rsidRPr="005769FE">
              <w:t>, pod odkazy Prohlížení – Kvalifikační práce.</w:t>
            </w:r>
          </w:p>
        </w:tc>
      </w:tr>
      <w:tr w:rsidR="00C52372" w14:paraId="706F1B8A" w14:textId="77777777" w:rsidTr="009F1539">
        <w:tc>
          <w:tcPr>
            <w:tcW w:w="3472" w:type="dxa"/>
            <w:gridSpan w:val="4"/>
            <w:shd w:val="clear" w:color="auto" w:fill="F7CAAC"/>
          </w:tcPr>
          <w:p w14:paraId="4F626F7C" w14:textId="132E9C1B" w:rsidR="00C52372" w:rsidRDefault="00C52372" w:rsidP="00C52372">
            <w:pPr>
              <w:jc w:val="both"/>
            </w:pPr>
            <w:r>
              <w:rPr>
                <w:b/>
              </w:rPr>
              <w:t>Návrh témat rigorózních prací / témata obhájených prací a přístup k obhájeným rigorózním pracím</w:t>
            </w:r>
          </w:p>
        </w:tc>
        <w:tc>
          <w:tcPr>
            <w:tcW w:w="6817" w:type="dxa"/>
            <w:gridSpan w:val="13"/>
            <w:tcBorders>
              <w:bottom w:val="nil"/>
            </w:tcBorders>
            <w:shd w:val="clear" w:color="auto" w:fill="FFFFFF"/>
          </w:tcPr>
          <w:p w14:paraId="0E5BBD05" w14:textId="5654EC96" w:rsidR="00C52372" w:rsidRDefault="00C52372" w:rsidP="00C52372">
            <w:pPr>
              <w:jc w:val="center"/>
            </w:pPr>
          </w:p>
        </w:tc>
      </w:tr>
      <w:tr w:rsidR="00C52372" w14:paraId="6929FFDA" w14:textId="77777777" w:rsidTr="009F1539">
        <w:trPr>
          <w:trHeight w:val="358"/>
        </w:trPr>
        <w:tc>
          <w:tcPr>
            <w:tcW w:w="10289" w:type="dxa"/>
            <w:gridSpan w:val="17"/>
            <w:tcBorders>
              <w:top w:val="nil"/>
            </w:tcBorders>
          </w:tcPr>
          <w:p w14:paraId="71807C35" w14:textId="0AC22D6A" w:rsidR="00C52372" w:rsidRDefault="00C52372" w:rsidP="00C52372">
            <w:pPr>
              <w:spacing w:before="60" w:after="60" w:line="264" w:lineRule="auto"/>
              <w:jc w:val="both"/>
            </w:pPr>
            <w:r>
              <w:t>---</w:t>
            </w:r>
          </w:p>
        </w:tc>
      </w:tr>
      <w:tr w:rsidR="00C52372" w14:paraId="6D420743" w14:textId="77777777" w:rsidTr="009F1539">
        <w:tc>
          <w:tcPr>
            <w:tcW w:w="3472" w:type="dxa"/>
            <w:gridSpan w:val="4"/>
            <w:shd w:val="clear" w:color="auto" w:fill="F7CAAC"/>
          </w:tcPr>
          <w:p w14:paraId="0B493F1E" w14:textId="190E2491" w:rsidR="00C52372" w:rsidRDefault="00C52372" w:rsidP="00C52372">
            <w:r>
              <w:rPr>
                <w:b/>
              </w:rPr>
              <w:t xml:space="preserve"> Součásti SRZ a jejich obsah</w:t>
            </w:r>
          </w:p>
        </w:tc>
        <w:tc>
          <w:tcPr>
            <w:tcW w:w="6817" w:type="dxa"/>
            <w:gridSpan w:val="13"/>
            <w:tcBorders>
              <w:bottom w:val="nil"/>
            </w:tcBorders>
            <w:shd w:val="clear" w:color="auto" w:fill="FFFFFF"/>
          </w:tcPr>
          <w:p w14:paraId="14070B1D" w14:textId="2B1328BA" w:rsidR="00C52372" w:rsidRDefault="00C52372" w:rsidP="00C52372">
            <w:pPr>
              <w:jc w:val="center"/>
            </w:pPr>
          </w:p>
        </w:tc>
      </w:tr>
      <w:tr w:rsidR="00C52372" w14:paraId="1D4CBAB3" w14:textId="77777777" w:rsidTr="009F1539">
        <w:trPr>
          <w:trHeight w:val="594"/>
        </w:trPr>
        <w:tc>
          <w:tcPr>
            <w:tcW w:w="10289" w:type="dxa"/>
            <w:gridSpan w:val="17"/>
            <w:tcBorders>
              <w:top w:val="nil"/>
            </w:tcBorders>
          </w:tcPr>
          <w:p w14:paraId="20DD8139" w14:textId="77777777" w:rsidR="00C52372" w:rsidRDefault="00C52372" w:rsidP="00C52372">
            <w:pPr>
              <w:spacing w:before="60" w:after="60" w:line="264" w:lineRule="auto"/>
              <w:jc w:val="both"/>
            </w:pPr>
            <w:r>
              <w:t>---</w:t>
            </w:r>
          </w:p>
          <w:p w14:paraId="2FAD9A29" w14:textId="77777777" w:rsidR="00C52372" w:rsidRDefault="00C52372" w:rsidP="00C52372"/>
          <w:p w14:paraId="2044D01C" w14:textId="77777777" w:rsidR="00C52372" w:rsidRDefault="00C52372" w:rsidP="00C52372"/>
          <w:p w14:paraId="3151B08C" w14:textId="77777777" w:rsidR="00C52372" w:rsidRDefault="00C52372" w:rsidP="00C52372"/>
          <w:p w14:paraId="503CC3E5" w14:textId="5F9BC6E5" w:rsidR="00C52372" w:rsidRDefault="00C52372" w:rsidP="00C52372"/>
          <w:p w14:paraId="762A3474" w14:textId="7A07CE75" w:rsidR="00C52372" w:rsidRDefault="00C52372" w:rsidP="00C52372"/>
          <w:p w14:paraId="188844B5" w14:textId="1DF42A7C" w:rsidR="00C52372" w:rsidRDefault="00C52372" w:rsidP="00C52372"/>
          <w:p w14:paraId="3B0EA2F3" w14:textId="1DA3B11C" w:rsidR="00C52372" w:rsidRDefault="00C52372" w:rsidP="00C52372"/>
          <w:p w14:paraId="2BCE4D06" w14:textId="03BFDB6A" w:rsidR="00C52372" w:rsidRDefault="00C52372" w:rsidP="00C52372"/>
          <w:p w14:paraId="72511612" w14:textId="0D910C69" w:rsidR="00C52372" w:rsidRDefault="00C52372" w:rsidP="00C52372"/>
          <w:p w14:paraId="1095DE95" w14:textId="77777777" w:rsidR="00C52372" w:rsidRDefault="00C52372" w:rsidP="00C52372"/>
          <w:p w14:paraId="345212A9" w14:textId="77777777" w:rsidR="00C52372" w:rsidRDefault="00C52372" w:rsidP="00C52372"/>
          <w:p w14:paraId="018FD961" w14:textId="77777777" w:rsidR="00C52372" w:rsidRDefault="00C52372" w:rsidP="00C52372"/>
          <w:p w14:paraId="513880E1" w14:textId="77777777" w:rsidR="00C52372" w:rsidRDefault="00C52372" w:rsidP="00C52372"/>
          <w:p w14:paraId="2F8C674C" w14:textId="77777777" w:rsidR="00C52372" w:rsidRDefault="00C52372" w:rsidP="00C52372"/>
          <w:p w14:paraId="7C623536" w14:textId="77777777" w:rsidR="00C52372" w:rsidRDefault="00C52372" w:rsidP="00C52372"/>
          <w:p w14:paraId="191D8A3B" w14:textId="4D6EB499" w:rsidR="00C52372" w:rsidRPr="00DF024D" w:rsidRDefault="00C52372" w:rsidP="00C52372"/>
        </w:tc>
      </w:tr>
      <w:tr w:rsidR="009F1539" w14:paraId="203FAE7E" w14:textId="77777777" w:rsidTr="00892117">
        <w:trPr>
          <w:gridAfter w:val="1"/>
          <w:wAfter w:w="41" w:type="dxa"/>
        </w:trPr>
        <w:tc>
          <w:tcPr>
            <w:tcW w:w="9855" w:type="dxa"/>
            <w:gridSpan w:val="16"/>
            <w:tcBorders>
              <w:bottom w:val="double" w:sz="4" w:space="0" w:color="auto"/>
            </w:tcBorders>
            <w:shd w:val="clear" w:color="auto" w:fill="BDD6EE"/>
          </w:tcPr>
          <w:p w14:paraId="5EAFFB11" w14:textId="77777777" w:rsidR="009F1539" w:rsidRDefault="009F1539" w:rsidP="00892117">
            <w:pPr>
              <w:jc w:val="both"/>
              <w:rPr>
                <w:b/>
                <w:sz w:val="28"/>
              </w:rPr>
            </w:pPr>
            <w:bookmarkStart w:id="12" w:name="_Hlk172193828"/>
            <w:r>
              <w:lastRenderedPageBreak/>
              <w:br w:type="page"/>
            </w:r>
            <w:r>
              <w:rPr>
                <w:b/>
                <w:sz w:val="28"/>
              </w:rPr>
              <w:t>B-III – Charakteristika studijního předmětu</w:t>
            </w:r>
          </w:p>
        </w:tc>
      </w:tr>
      <w:tr w:rsidR="009F1539" w14:paraId="077CC99F" w14:textId="77777777" w:rsidTr="00892117">
        <w:trPr>
          <w:gridAfter w:val="1"/>
          <w:wAfter w:w="41" w:type="dxa"/>
        </w:trPr>
        <w:tc>
          <w:tcPr>
            <w:tcW w:w="3435" w:type="dxa"/>
            <w:gridSpan w:val="5"/>
            <w:tcBorders>
              <w:top w:val="double" w:sz="4" w:space="0" w:color="auto"/>
            </w:tcBorders>
            <w:shd w:val="clear" w:color="auto" w:fill="F7CAAC"/>
          </w:tcPr>
          <w:p w14:paraId="4615E027" w14:textId="77777777" w:rsidR="009F1539" w:rsidRDefault="009F1539" w:rsidP="00892117">
            <w:pPr>
              <w:jc w:val="both"/>
              <w:rPr>
                <w:b/>
              </w:rPr>
            </w:pPr>
            <w:r>
              <w:rPr>
                <w:b/>
              </w:rPr>
              <w:t>Název studijního předmětu</w:t>
            </w:r>
          </w:p>
        </w:tc>
        <w:tc>
          <w:tcPr>
            <w:tcW w:w="6420" w:type="dxa"/>
            <w:gridSpan w:val="11"/>
            <w:tcBorders>
              <w:top w:val="double" w:sz="4" w:space="0" w:color="auto"/>
            </w:tcBorders>
          </w:tcPr>
          <w:p w14:paraId="504523D7" w14:textId="77777777" w:rsidR="009F1539" w:rsidRDefault="009F1539" w:rsidP="00892117">
            <w:pPr>
              <w:jc w:val="both"/>
            </w:pPr>
            <w:bookmarkStart w:id="13" w:name="Využ_mikroorg_v_biotech"/>
            <w:bookmarkEnd w:id="13"/>
            <w:r w:rsidRPr="00370437">
              <w:rPr>
                <w:b/>
                <w:bCs/>
              </w:rPr>
              <w:t>Využití mikroorganizmů v biotechnologiích</w:t>
            </w:r>
          </w:p>
        </w:tc>
      </w:tr>
      <w:tr w:rsidR="009F1539" w14:paraId="01880F35" w14:textId="77777777" w:rsidTr="00892117">
        <w:trPr>
          <w:gridAfter w:val="1"/>
          <w:wAfter w:w="41" w:type="dxa"/>
        </w:trPr>
        <w:tc>
          <w:tcPr>
            <w:tcW w:w="3435" w:type="dxa"/>
            <w:gridSpan w:val="5"/>
            <w:shd w:val="clear" w:color="auto" w:fill="F7CAAC"/>
          </w:tcPr>
          <w:p w14:paraId="594F9C6C" w14:textId="77777777" w:rsidR="009F1539" w:rsidRDefault="009F1539" w:rsidP="00892117">
            <w:pPr>
              <w:jc w:val="both"/>
              <w:rPr>
                <w:b/>
              </w:rPr>
            </w:pPr>
            <w:r>
              <w:rPr>
                <w:b/>
              </w:rPr>
              <w:t>Typ předmětu</w:t>
            </w:r>
          </w:p>
        </w:tc>
        <w:tc>
          <w:tcPr>
            <w:tcW w:w="3057" w:type="dxa"/>
            <w:gridSpan w:val="5"/>
          </w:tcPr>
          <w:p w14:paraId="5E30B5E5" w14:textId="77777777" w:rsidR="009F1539" w:rsidRDefault="009F1539" w:rsidP="00892117">
            <w:pPr>
              <w:jc w:val="both"/>
            </w:pPr>
            <w:r>
              <w:t>povinný, ZT</w:t>
            </w:r>
          </w:p>
        </w:tc>
        <w:tc>
          <w:tcPr>
            <w:tcW w:w="2695" w:type="dxa"/>
            <w:gridSpan w:val="4"/>
            <w:shd w:val="clear" w:color="auto" w:fill="F7CAAC"/>
          </w:tcPr>
          <w:p w14:paraId="0DBF0A28" w14:textId="77777777" w:rsidR="009F1539" w:rsidRDefault="009F1539" w:rsidP="00892117">
            <w:pPr>
              <w:jc w:val="both"/>
            </w:pPr>
            <w:r>
              <w:rPr>
                <w:b/>
              </w:rPr>
              <w:t>doporučený ročník / semestr</w:t>
            </w:r>
          </w:p>
        </w:tc>
        <w:tc>
          <w:tcPr>
            <w:tcW w:w="668" w:type="dxa"/>
            <w:gridSpan w:val="2"/>
          </w:tcPr>
          <w:p w14:paraId="74F54C96" w14:textId="77777777" w:rsidR="009F1539" w:rsidRDefault="009F1539" w:rsidP="00892117">
            <w:pPr>
              <w:jc w:val="both"/>
            </w:pPr>
            <w:r>
              <w:t>1/ZS</w:t>
            </w:r>
          </w:p>
        </w:tc>
      </w:tr>
      <w:tr w:rsidR="009F1539" w14:paraId="7330E361" w14:textId="77777777" w:rsidTr="00892117">
        <w:trPr>
          <w:gridAfter w:val="1"/>
          <w:wAfter w:w="41" w:type="dxa"/>
        </w:trPr>
        <w:tc>
          <w:tcPr>
            <w:tcW w:w="3435" w:type="dxa"/>
            <w:gridSpan w:val="5"/>
            <w:shd w:val="clear" w:color="auto" w:fill="F7CAAC"/>
          </w:tcPr>
          <w:p w14:paraId="5BBC0958" w14:textId="77777777" w:rsidR="009F1539" w:rsidRDefault="009F1539" w:rsidP="00892117">
            <w:pPr>
              <w:jc w:val="both"/>
              <w:rPr>
                <w:b/>
              </w:rPr>
            </w:pPr>
            <w:r>
              <w:rPr>
                <w:b/>
              </w:rPr>
              <w:t>Rozsah studijního předmětu</w:t>
            </w:r>
          </w:p>
        </w:tc>
        <w:tc>
          <w:tcPr>
            <w:tcW w:w="1352" w:type="dxa"/>
            <w:gridSpan w:val="3"/>
          </w:tcPr>
          <w:p w14:paraId="57BF4B70" w14:textId="77777777" w:rsidR="009F1539" w:rsidRDefault="009F1539" w:rsidP="00892117">
            <w:pPr>
              <w:jc w:val="both"/>
            </w:pPr>
            <w:proofErr w:type="gramStart"/>
            <w:r w:rsidRPr="00280F9E">
              <w:t>28p</w:t>
            </w:r>
            <w:proofErr w:type="gramEnd"/>
            <w:r w:rsidRPr="00280F9E">
              <w:t>+14s+</w:t>
            </w:r>
            <w:r>
              <w:t>28</w:t>
            </w:r>
            <w:r w:rsidRPr="00003F22">
              <w:t>l</w:t>
            </w:r>
          </w:p>
        </w:tc>
        <w:tc>
          <w:tcPr>
            <w:tcW w:w="889" w:type="dxa"/>
            <w:shd w:val="clear" w:color="auto" w:fill="F7CAAC"/>
          </w:tcPr>
          <w:p w14:paraId="60BDDE27" w14:textId="77777777" w:rsidR="009F1539" w:rsidRDefault="009F1539" w:rsidP="00892117">
            <w:pPr>
              <w:jc w:val="both"/>
              <w:rPr>
                <w:b/>
              </w:rPr>
            </w:pPr>
            <w:r>
              <w:rPr>
                <w:b/>
              </w:rPr>
              <w:t xml:space="preserve">hod. </w:t>
            </w:r>
          </w:p>
        </w:tc>
        <w:tc>
          <w:tcPr>
            <w:tcW w:w="816" w:type="dxa"/>
          </w:tcPr>
          <w:p w14:paraId="6F006F88" w14:textId="77777777" w:rsidR="009F1539" w:rsidRDefault="009F1539" w:rsidP="00892117">
            <w:pPr>
              <w:jc w:val="both"/>
            </w:pPr>
            <w:r w:rsidRPr="005A7638">
              <w:t>70</w:t>
            </w:r>
          </w:p>
        </w:tc>
        <w:tc>
          <w:tcPr>
            <w:tcW w:w="1479" w:type="dxa"/>
            <w:gridSpan w:val="2"/>
            <w:shd w:val="clear" w:color="auto" w:fill="F7CAAC"/>
          </w:tcPr>
          <w:p w14:paraId="7EC3ADC9" w14:textId="77777777" w:rsidR="009F1539" w:rsidRDefault="009F1539" w:rsidP="00892117">
            <w:pPr>
              <w:jc w:val="both"/>
              <w:rPr>
                <w:b/>
              </w:rPr>
            </w:pPr>
            <w:r>
              <w:rPr>
                <w:b/>
              </w:rPr>
              <w:t>kreditů</w:t>
            </w:r>
          </w:p>
        </w:tc>
        <w:tc>
          <w:tcPr>
            <w:tcW w:w="1884" w:type="dxa"/>
            <w:gridSpan w:val="4"/>
          </w:tcPr>
          <w:p w14:paraId="33EF021D" w14:textId="77777777" w:rsidR="009F1539" w:rsidRDefault="009F1539" w:rsidP="00892117">
            <w:pPr>
              <w:jc w:val="both"/>
            </w:pPr>
            <w:r>
              <w:t>6</w:t>
            </w:r>
          </w:p>
        </w:tc>
      </w:tr>
      <w:tr w:rsidR="009F1539" w14:paraId="162D00E3" w14:textId="77777777" w:rsidTr="00892117">
        <w:trPr>
          <w:gridAfter w:val="1"/>
          <w:wAfter w:w="41" w:type="dxa"/>
        </w:trPr>
        <w:tc>
          <w:tcPr>
            <w:tcW w:w="3435" w:type="dxa"/>
            <w:gridSpan w:val="5"/>
            <w:shd w:val="clear" w:color="auto" w:fill="F7CAAC"/>
          </w:tcPr>
          <w:p w14:paraId="35900011"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0" w:type="dxa"/>
            <w:gridSpan w:val="11"/>
          </w:tcPr>
          <w:p w14:paraId="705F6184" w14:textId="77777777" w:rsidR="009F1539" w:rsidRDefault="009F1539" w:rsidP="00892117">
            <w:pPr>
              <w:jc w:val="both"/>
            </w:pPr>
          </w:p>
        </w:tc>
      </w:tr>
      <w:tr w:rsidR="009F1539" w14:paraId="0C7FE41C" w14:textId="77777777" w:rsidTr="00892117">
        <w:trPr>
          <w:gridAfter w:val="1"/>
          <w:wAfter w:w="41" w:type="dxa"/>
        </w:trPr>
        <w:tc>
          <w:tcPr>
            <w:tcW w:w="3435" w:type="dxa"/>
            <w:gridSpan w:val="5"/>
            <w:shd w:val="clear" w:color="auto" w:fill="F7CAAC"/>
          </w:tcPr>
          <w:p w14:paraId="5787C8B9" w14:textId="77777777" w:rsidR="009F1539" w:rsidRPr="005A0406" w:rsidRDefault="009F1539" w:rsidP="00892117">
            <w:pPr>
              <w:jc w:val="both"/>
              <w:rPr>
                <w:b/>
              </w:rPr>
            </w:pPr>
            <w:r w:rsidRPr="005A0406">
              <w:rPr>
                <w:b/>
              </w:rPr>
              <w:t>Způsob ověření výsledků učení</w:t>
            </w:r>
          </w:p>
        </w:tc>
        <w:tc>
          <w:tcPr>
            <w:tcW w:w="3057" w:type="dxa"/>
            <w:gridSpan w:val="5"/>
            <w:tcBorders>
              <w:bottom w:val="single" w:sz="4" w:space="0" w:color="auto"/>
            </w:tcBorders>
          </w:tcPr>
          <w:p w14:paraId="0F2C4D42" w14:textId="77777777" w:rsidR="009F1539" w:rsidRDefault="009F1539" w:rsidP="00892117">
            <w:pPr>
              <w:jc w:val="both"/>
            </w:pPr>
            <w:r>
              <w:t>zápočet, zkouška</w:t>
            </w:r>
          </w:p>
        </w:tc>
        <w:tc>
          <w:tcPr>
            <w:tcW w:w="1479" w:type="dxa"/>
            <w:gridSpan w:val="2"/>
            <w:tcBorders>
              <w:bottom w:val="single" w:sz="4" w:space="0" w:color="auto"/>
            </w:tcBorders>
            <w:shd w:val="clear" w:color="auto" w:fill="F7CAAC"/>
          </w:tcPr>
          <w:p w14:paraId="319C8D9B" w14:textId="77777777" w:rsidR="009F1539" w:rsidRDefault="009F1539" w:rsidP="00892117">
            <w:pPr>
              <w:jc w:val="both"/>
              <w:rPr>
                <w:b/>
              </w:rPr>
            </w:pPr>
            <w:r>
              <w:rPr>
                <w:b/>
              </w:rPr>
              <w:t>Forma výuky</w:t>
            </w:r>
          </w:p>
        </w:tc>
        <w:tc>
          <w:tcPr>
            <w:tcW w:w="1884" w:type="dxa"/>
            <w:gridSpan w:val="4"/>
            <w:tcBorders>
              <w:bottom w:val="single" w:sz="4" w:space="0" w:color="auto"/>
            </w:tcBorders>
          </w:tcPr>
          <w:p w14:paraId="5DF148BA" w14:textId="77777777" w:rsidR="009F1539" w:rsidRDefault="009F1539" w:rsidP="00892117">
            <w:pPr>
              <w:jc w:val="both"/>
            </w:pPr>
            <w:r w:rsidRPr="00007C67">
              <w:t>přednášky, semináře, laboratorní cvičení</w:t>
            </w:r>
          </w:p>
        </w:tc>
      </w:tr>
      <w:tr w:rsidR="009F1539" w14:paraId="70AADDB4" w14:textId="77777777" w:rsidTr="00892117">
        <w:trPr>
          <w:gridAfter w:val="1"/>
          <w:wAfter w:w="41" w:type="dxa"/>
        </w:trPr>
        <w:tc>
          <w:tcPr>
            <w:tcW w:w="3435" w:type="dxa"/>
            <w:gridSpan w:val="5"/>
            <w:shd w:val="clear" w:color="auto" w:fill="F7CAAC"/>
          </w:tcPr>
          <w:p w14:paraId="215EC62A" w14:textId="77777777" w:rsidR="009F1539" w:rsidRPr="005A0406" w:rsidRDefault="009F1539" w:rsidP="00892117">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4BE4F161" w14:textId="77777777" w:rsidR="009F1539" w:rsidRPr="00ED0074" w:rsidRDefault="009F1539" w:rsidP="00892117">
            <w:pPr>
              <w:jc w:val="both"/>
            </w:pPr>
            <w:r w:rsidRPr="00ED0074">
              <w:t>Zápočet: na seminářích a v laboratorních cvičeních docházka min. 90 %; v laboratorních cvičeních uznány všechny protokoly</w:t>
            </w:r>
            <w:r w:rsidRPr="00222F3A">
              <w:t>;</w:t>
            </w:r>
            <w:r w:rsidRPr="00ED0074">
              <w:t xml:space="preserve"> v semináři prezentace na zadané téma; průběžné testy min. úspěšnost 60 %.</w:t>
            </w:r>
          </w:p>
          <w:p w14:paraId="290CF1F4" w14:textId="66FDF4B6" w:rsidR="00D04DE6" w:rsidRDefault="009F1539" w:rsidP="00D04DE6">
            <w:pPr>
              <w:jc w:val="both"/>
            </w:pPr>
            <w:r w:rsidRPr="00ED0074">
              <w:t>Zkouška – písemná a ústní: ústní zkouška po splnění písemného testu (min. úspěšnost 70 %).</w:t>
            </w:r>
          </w:p>
        </w:tc>
      </w:tr>
      <w:tr w:rsidR="009F1539" w14:paraId="6AB722FD" w14:textId="77777777" w:rsidTr="00892117">
        <w:trPr>
          <w:gridAfter w:val="1"/>
          <w:wAfter w:w="41" w:type="dxa"/>
          <w:trHeight w:val="197"/>
        </w:trPr>
        <w:tc>
          <w:tcPr>
            <w:tcW w:w="3435" w:type="dxa"/>
            <w:gridSpan w:val="5"/>
            <w:tcBorders>
              <w:top w:val="nil"/>
            </w:tcBorders>
            <w:shd w:val="clear" w:color="auto" w:fill="F7CAAC"/>
          </w:tcPr>
          <w:p w14:paraId="660827D7" w14:textId="77777777" w:rsidR="009F1539" w:rsidRDefault="009F1539" w:rsidP="00892117">
            <w:pPr>
              <w:jc w:val="both"/>
              <w:rPr>
                <w:b/>
              </w:rPr>
            </w:pPr>
            <w:r>
              <w:rPr>
                <w:b/>
              </w:rPr>
              <w:t>Garant předmětu</w:t>
            </w:r>
          </w:p>
        </w:tc>
        <w:tc>
          <w:tcPr>
            <w:tcW w:w="6420" w:type="dxa"/>
            <w:gridSpan w:val="11"/>
            <w:tcBorders>
              <w:top w:val="single" w:sz="4" w:space="0" w:color="auto"/>
            </w:tcBorders>
          </w:tcPr>
          <w:p w14:paraId="61ED6135" w14:textId="77777777" w:rsidR="009F1539" w:rsidRDefault="009F1539" w:rsidP="00892117">
            <w:pPr>
              <w:jc w:val="both"/>
            </w:pPr>
            <w:r>
              <w:t>prof. RNDr. Leona Buňková, Ph.D.</w:t>
            </w:r>
          </w:p>
        </w:tc>
      </w:tr>
      <w:tr w:rsidR="009F1539" w14:paraId="55DF9CDC" w14:textId="77777777" w:rsidTr="00892117">
        <w:trPr>
          <w:gridAfter w:val="1"/>
          <w:wAfter w:w="41" w:type="dxa"/>
          <w:trHeight w:val="243"/>
        </w:trPr>
        <w:tc>
          <w:tcPr>
            <w:tcW w:w="3435" w:type="dxa"/>
            <w:gridSpan w:val="5"/>
            <w:tcBorders>
              <w:top w:val="nil"/>
            </w:tcBorders>
            <w:shd w:val="clear" w:color="auto" w:fill="F7CAAC"/>
          </w:tcPr>
          <w:p w14:paraId="0EC643F7" w14:textId="77777777" w:rsidR="009F1539" w:rsidRDefault="009F1539" w:rsidP="00892117">
            <w:pPr>
              <w:jc w:val="both"/>
              <w:rPr>
                <w:b/>
              </w:rPr>
            </w:pPr>
            <w:r>
              <w:rPr>
                <w:b/>
              </w:rPr>
              <w:t>Zapojení garanta do výuky předmětu</w:t>
            </w:r>
          </w:p>
        </w:tc>
        <w:tc>
          <w:tcPr>
            <w:tcW w:w="6420" w:type="dxa"/>
            <w:gridSpan w:val="11"/>
            <w:tcBorders>
              <w:top w:val="nil"/>
            </w:tcBorders>
          </w:tcPr>
          <w:p w14:paraId="672A1E77" w14:textId="77777777" w:rsidR="009F1539" w:rsidRDefault="009F1539" w:rsidP="00892117">
            <w:pPr>
              <w:jc w:val="both"/>
            </w:pPr>
            <w:proofErr w:type="gramStart"/>
            <w:r>
              <w:t>100%</w:t>
            </w:r>
            <w:proofErr w:type="gramEnd"/>
            <w:r>
              <w:t xml:space="preserve"> p</w:t>
            </w:r>
          </w:p>
        </w:tc>
      </w:tr>
      <w:tr w:rsidR="009F1539" w14:paraId="3CD7CA1D" w14:textId="77777777" w:rsidTr="00892117">
        <w:trPr>
          <w:gridAfter w:val="1"/>
          <w:wAfter w:w="41" w:type="dxa"/>
        </w:trPr>
        <w:tc>
          <w:tcPr>
            <w:tcW w:w="3435" w:type="dxa"/>
            <w:gridSpan w:val="5"/>
            <w:shd w:val="clear" w:color="auto" w:fill="F7CAAC"/>
          </w:tcPr>
          <w:p w14:paraId="7E9197C2" w14:textId="77777777" w:rsidR="009F1539" w:rsidRDefault="009F1539" w:rsidP="00892117">
            <w:pPr>
              <w:jc w:val="both"/>
              <w:rPr>
                <w:b/>
              </w:rPr>
            </w:pPr>
            <w:r>
              <w:rPr>
                <w:b/>
              </w:rPr>
              <w:t>Vyučující</w:t>
            </w:r>
          </w:p>
        </w:tc>
        <w:tc>
          <w:tcPr>
            <w:tcW w:w="6420" w:type="dxa"/>
            <w:gridSpan w:val="11"/>
            <w:tcBorders>
              <w:bottom w:val="nil"/>
            </w:tcBorders>
          </w:tcPr>
          <w:p w14:paraId="3277E6A3" w14:textId="77777777" w:rsidR="009F1539" w:rsidRDefault="009F1539" w:rsidP="00892117">
            <w:pPr>
              <w:jc w:val="both"/>
            </w:pPr>
          </w:p>
        </w:tc>
      </w:tr>
      <w:tr w:rsidR="009F1539" w14:paraId="4ADFC6D4" w14:textId="77777777" w:rsidTr="00892117">
        <w:trPr>
          <w:gridAfter w:val="1"/>
          <w:wAfter w:w="41" w:type="dxa"/>
          <w:trHeight w:val="136"/>
        </w:trPr>
        <w:tc>
          <w:tcPr>
            <w:tcW w:w="9855" w:type="dxa"/>
            <w:gridSpan w:val="16"/>
            <w:tcBorders>
              <w:top w:val="nil"/>
            </w:tcBorders>
          </w:tcPr>
          <w:p w14:paraId="3D719EA4" w14:textId="77777777" w:rsidR="009F1539" w:rsidRDefault="009F1539" w:rsidP="00892117">
            <w:pPr>
              <w:spacing w:before="60" w:after="60"/>
              <w:jc w:val="both"/>
            </w:pPr>
            <w:r w:rsidRPr="00ED7420">
              <w:rPr>
                <w:b/>
                <w:bCs/>
              </w:rPr>
              <w:t>prof. RNDr. Leona Buňková, Ph.D.</w:t>
            </w:r>
            <w:r>
              <w:rPr>
                <w:b/>
                <w:bCs/>
              </w:rPr>
              <w:t xml:space="preserve"> </w:t>
            </w:r>
            <w:r>
              <w:t>(</w:t>
            </w:r>
            <w:proofErr w:type="gramStart"/>
            <w:r>
              <w:t>100%</w:t>
            </w:r>
            <w:proofErr w:type="gramEnd"/>
            <w:r>
              <w:t xml:space="preserve"> p)</w:t>
            </w:r>
          </w:p>
        </w:tc>
      </w:tr>
      <w:tr w:rsidR="009F1539" w14:paraId="44D452A0" w14:textId="77777777" w:rsidTr="00892117">
        <w:trPr>
          <w:gridAfter w:val="1"/>
          <w:wAfter w:w="41" w:type="dxa"/>
        </w:trPr>
        <w:tc>
          <w:tcPr>
            <w:tcW w:w="3435" w:type="dxa"/>
            <w:gridSpan w:val="5"/>
            <w:shd w:val="clear" w:color="auto" w:fill="F7CAAC"/>
          </w:tcPr>
          <w:p w14:paraId="05DB9746" w14:textId="77777777" w:rsidR="009F1539" w:rsidRPr="005A0406" w:rsidRDefault="009F1539" w:rsidP="00892117">
            <w:pPr>
              <w:jc w:val="both"/>
              <w:rPr>
                <w:b/>
              </w:rPr>
            </w:pPr>
            <w:r w:rsidRPr="005A0406">
              <w:rPr>
                <w:b/>
              </w:rPr>
              <w:t>Hlavní témata a výsledky učení</w:t>
            </w:r>
          </w:p>
        </w:tc>
        <w:tc>
          <w:tcPr>
            <w:tcW w:w="6420" w:type="dxa"/>
            <w:gridSpan w:val="11"/>
            <w:tcBorders>
              <w:bottom w:val="nil"/>
            </w:tcBorders>
          </w:tcPr>
          <w:p w14:paraId="54470D41" w14:textId="77777777" w:rsidR="009F1539" w:rsidRPr="005A0406" w:rsidRDefault="009F1539" w:rsidP="00892117">
            <w:pPr>
              <w:jc w:val="both"/>
            </w:pPr>
          </w:p>
        </w:tc>
      </w:tr>
      <w:tr w:rsidR="009F1539" w14:paraId="009486F3" w14:textId="77777777" w:rsidTr="00892117">
        <w:trPr>
          <w:gridAfter w:val="1"/>
          <w:wAfter w:w="41" w:type="dxa"/>
          <w:trHeight w:val="2197"/>
        </w:trPr>
        <w:tc>
          <w:tcPr>
            <w:tcW w:w="9855" w:type="dxa"/>
            <w:gridSpan w:val="16"/>
            <w:tcBorders>
              <w:top w:val="nil"/>
              <w:bottom w:val="single" w:sz="4" w:space="0" w:color="auto"/>
            </w:tcBorders>
          </w:tcPr>
          <w:p w14:paraId="2072A010" w14:textId="77777777" w:rsidR="009F1539" w:rsidRPr="00351747" w:rsidRDefault="009F1539" w:rsidP="00892117">
            <w:pPr>
              <w:jc w:val="both"/>
              <w:rPr>
                <w:b/>
                <w:bCs/>
              </w:rPr>
            </w:pPr>
            <w:r w:rsidRPr="00FC233B">
              <w:t xml:space="preserve">Cílem předmětu je navázat na znalosti týkající se mikrobiologie a mikroorganizmů, které studenti nabyli v bakalářském stupni studia, a rozšířit jejich vědomosti o mikrobiologických aplikacích v biotechnologiích a faktorech, které mohou mít vliv na mikrobiální procesy v biotechnologiích a také na mikrobiologickou jakost výsledného produktu. </w:t>
            </w:r>
            <w:r w:rsidRPr="00351747">
              <w:rPr>
                <w:b/>
                <w:bCs/>
              </w:rPr>
              <w:t>Obsah předmětu tvoří tyto tematické celky:</w:t>
            </w:r>
          </w:p>
          <w:p w14:paraId="68735AC7" w14:textId="77777777" w:rsidR="009F1539" w:rsidRPr="00FC233B" w:rsidRDefault="009F1539" w:rsidP="00E6629A">
            <w:pPr>
              <w:pStyle w:val="Default"/>
              <w:numPr>
                <w:ilvl w:val="0"/>
                <w:numId w:val="6"/>
              </w:numPr>
              <w:ind w:left="170" w:hanging="170"/>
              <w:jc w:val="both"/>
              <w:rPr>
                <w:sz w:val="20"/>
                <w:szCs w:val="20"/>
              </w:rPr>
            </w:pPr>
            <w:r w:rsidRPr="00FC233B">
              <w:rPr>
                <w:sz w:val="20"/>
                <w:szCs w:val="20"/>
              </w:rPr>
              <w:t xml:space="preserve">Aplikovaná mikrobiologie a její úlohy. Rozdíly mezi prokaryotickými a eukaryotickými mikroorganizmy. </w:t>
            </w:r>
          </w:p>
          <w:p w14:paraId="2C6E83BF" w14:textId="77777777" w:rsidR="009F1539" w:rsidRPr="00FC233B" w:rsidRDefault="009F1539" w:rsidP="00E6629A">
            <w:pPr>
              <w:pStyle w:val="Default"/>
              <w:numPr>
                <w:ilvl w:val="0"/>
                <w:numId w:val="6"/>
              </w:numPr>
              <w:ind w:left="170" w:hanging="170"/>
              <w:jc w:val="both"/>
              <w:rPr>
                <w:sz w:val="20"/>
                <w:szCs w:val="20"/>
              </w:rPr>
            </w:pPr>
            <w:r w:rsidRPr="00FC233B">
              <w:rPr>
                <w:sz w:val="20"/>
                <w:szCs w:val="20"/>
              </w:rPr>
              <w:t>Prokaryotické mikroorganizmy využívané v biotechnologiích I.</w:t>
            </w:r>
          </w:p>
          <w:p w14:paraId="26C10F1B" w14:textId="77777777" w:rsidR="009F1539" w:rsidRPr="00FC233B" w:rsidRDefault="009F1539" w:rsidP="00E6629A">
            <w:pPr>
              <w:pStyle w:val="Default"/>
              <w:numPr>
                <w:ilvl w:val="0"/>
                <w:numId w:val="6"/>
              </w:numPr>
              <w:ind w:left="170" w:hanging="170"/>
              <w:jc w:val="both"/>
              <w:rPr>
                <w:sz w:val="20"/>
                <w:szCs w:val="20"/>
              </w:rPr>
            </w:pPr>
            <w:r w:rsidRPr="00FC233B">
              <w:rPr>
                <w:sz w:val="20"/>
                <w:szCs w:val="20"/>
              </w:rPr>
              <w:t>Prokaryotické mikroorganizmy využívané v biotechnologiích II.</w:t>
            </w:r>
          </w:p>
          <w:p w14:paraId="576D34AE" w14:textId="77777777" w:rsidR="009F1539" w:rsidRPr="00FC233B" w:rsidRDefault="009F1539" w:rsidP="00E6629A">
            <w:pPr>
              <w:pStyle w:val="Default"/>
              <w:numPr>
                <w:ilvl w:val="0"/>
                <w:numId w:val="6"/>
              </w:numPr>
              <w:ind w:left="170" w:hanging="170"/>
              <w:jc w:val="both"/>
              <w:rPr>
                <w:sz w:val="20"/>
                <w:szCs w:val="20"/>
              </w:rPr>
            </w:pPr>
            <w:r w:rsidRPr="00FC233B">
              <w:rPr>
                <w:sz w:val="20"/>
                <w:szCs w:val="20"/>
              </w:rPr>
              <w:t xml:space="preserve">Kvasinky využívané v biotechnologiích. </w:t>
            </w:r>
          </w:p>
          <w:p w14:paraId="138AE80E" w14:textId="77777777" w:rsidR="009F1539" w:rsidRPr="00FC233B" w:rsidRDefault="009F1539" w:rsidP="00E6629A">
            <w:pPr>
              <w:pStyle w:val="Default"/>
              <w:numPr>
                <w:ilvl w:val="0"/>
                <w:numId w:val="6"/>
              </w:numPr>
              <w:ind w:left="170" w:hanging="170"/>
              <w:jc w:val="both"/>
              <w:rPr>
                <w:sz w:val="20"/>
                <w:szCs w:val="20"/>
              </w:rPr>
            </w:pPr>
            <w:r w:rsidRPr="00FC233B">
              <w:rPr>
                <w:sz w:val="20"/>
                <w:szCs w:val="20"/>
              </w:rPr>
              <w:t>Mikroskopické vláknité houby využívané v biotechnologiích.</w:t>
            </w:r>
          </w:p>
          <w:p w14:paraId="52F529B1" w14:textId="77777777" w:rsidR="009F1539" w:rsidRPr="00FC233B" w:rsidRDefault="009F1539" w:rsidP="00E6629A">
            <w:pPr>
              <w:pStyle w:val="Default"/>
              <w:numPr>
                <w:ilvl w:val="0"/>
                <w:numId w:val="6"/>
              </w:numPr>
              <w:ind w:left="170" w:hanging="170"/>
              <w:jc w:val="both"/>
              <w:rPr>
                <w:sz w:val="20"/>
                <w:szCs w:val="20"/>
              </w:rPr>
            </w:pPr>
            <w:r w:rsidRPr="00FC233B">
              <w:rPr>
                <w:sz w:val="20"/>
                <w:szCs w:val="20"/>
              </w:rPr>
              <w:t xml:space="preserve">Fyziologie růstu mikroorganizmů, buněčné regulace. </w:t>
            </w:r>
          </w:p>
          <w:p w14:paraId="224D4584" w14:textId="77777777" w:rsidR="009F1539" w:rsidRPr="00FC233B" w:rsidRDefault="009F1539" w:rsidP="00E6629A">
            <w:pPr>
              <w:pStyle w:val="Default"/>
              <w:numPr>
                <w:ilvl w:val="0"/>
                <w:numId w:val="6"/>
              </w:numPr>
              <w:ind w:left="170" w:hanging="170"/>
              <w:jc w:val="both"/>
              <w:rPr>
                <w:sz w:val="20"/>
                <w:szCs w:val="20"/>
              </w:rPr>
            </w:pPr>
            <w:r w:rsidRPr="00FC233B">
              <w:rPr>
                <w:sz w:val="20"/>
                <w:szCs w:val="20"/>
              </w:rPr>
              <w:t>Vnější a vnitřní faktory ovlivňující kultivaci mikroorganizmů využívaných v biotechnologiích.</w:t>
            </w:r>
          </w:p>
          <w:p w14:paraId="0970A71B" w14:textId="77777777" w:rsidR="009F1539" w:rsidRPr="00FC233B" w:rsidRDefault="009F1539" w:rsidP="00E6629A">
            <w:pPr>
              <w:pStyle w:val="Default"/>
              <w:numPr>
                <w:ilvl w:val="0"/>
                <w:numId w:val="6"/>
              </w:numPr>
              <w:ind w:left="170" w:hanging="170"/>
              <w:jc w:val="both"/>
              <w:rPr>
                <w:sz w:val="20"/>
                <w:szCs w:val="20"/>
              </w:rPr>
            </w:pPr>
            <w:r w:rsidRPr="00FC233B">
              <w:rPr>
                <w:sz w:val="20"/>
                <w:szCs w:val="20"/>
              </w:rPr>
              <w:t xml:space="preserve">Přehled hlavních drah primárního a sekundárního metabolizmu mikroorganizmů a jejich význam v biotechnologiích. Regulace metabolických dějů.  </w:t>
            </w:r>
          </w:p>
          <w:p w14:paraId="41C77B98" w14:textId="77777777" w:rsidR="009F1539" w:rsidRPr="00FC233B" w:rsidRDefault="009F1539" w:rsidP="00E6629A">
            <w:pPr>
              <w:pStyle w:val="Default"/>
              <w:numPr>
                <w:ilvl w:val="0"/>
                <w:numId w:val="6"/>
              </w:numPr>
              <w:ind w:left="170" w:hanging="170"/>
              <w:jc w:val="both"/>
              <w:rPr>
                <w:sz w:val="20"/>
                <w:szCs w:val="20"/>
              </w:rPr>
            </w:pPr>
            <w:r w:rsidRPr="00FC233B">
              <w:rPr>
                <w:sz w:val="20"/>
                <w:szCs w:val="20"/>
              </w:rPr>
              <w:t xml:space="preserve">Geneticky modifikované mikroorganizmy – význam a využití v biotechnologiích. </w:t>
            </w:r>
          </w:p>
          <w:p w14:paraId="1CDD4652" w14:textId="77777777" w:rsidR="009F1539" w:rsidRPr="00FC233B" w:rsidRDefault="009F1539" w:rsidP="00E6629A">
            <w:pPr>
              <w:pStyle w:val="Default"/>
              <w:numPr>
                <w:ilvl w:val="0"/>
                <w:numId w:val="6"/>
              </w:numPr>
              <w:ind w:left="170" w:hanging="170"/>
              <w:jc w:val="both"/>
              <w:rPr>
                <w:sz w:val="20"/>
                <w:szCs w:val="20"/>
              </w:rPr>
            </w:pPr>
            <w:r w:rsidRPr="00FC233B">
              <w:rPr>
                <w:sz w:val="20"/>
                <w:szCs w:val="20"/>
              </w:rPr>
              <w:t xml:space="preserve">Geneticky modifikované mikroorganizmy – legislativa a zdravotní rizika, detekce geneticky modifikovaných mikroorganizmů.  </w:t>
            </w:r>
          </w:p>
          <w:p w14:paraId="6FDF71EE" w14:textId="77777777" w:rsidR="009F1539" w:rsidRPr="00FC233B" w:rsidRDefault="009F1539" w:rsidP="00E6629A">
            <w:pPr>
              <w:pStyle w:val="Default"/>
              <w:numPr>
                <w:ilvl w:val="0"/>
                <w:numId w:val="6"/>
              </w:numPr>
              <w:ind w:left="170" w:hanging="170"/>
              <w:jc w:val="both"/>
              <w:rPr>
                <w:sz w:val="20"/>
                <w:szCs w:val="20"/>
              </w:rPr>
            </w:pPr>
            <w:r w:rsidRPr="00FC233B">
              <w:rPr>
                <w:sz w:val="20"/>
                <w:szCs w:val="20"/>
              </w:rPr>
              <w:t>Úloha mikroorganizmů při výrobě fermentovaných potravin a nápojů.</w:t>
            </w:r>
          </w:p>
          <w:p w14:paraId="6A22B5DD" w14:textId="77777777" w:rsidR="009F1539" w:rsidRPr="00FC233B" w:rsidRDefault="009F1539" w:rsidP="00E6629A">
            <w:pPr>
              <w:pStyle w:val="Default"/>
              <w:numPr>
                <w:ilvl w:val="0"/>
                <w:numId w:val="6"/>
              </w:numPr>
              <w:ind w:left="170" w:hanging="170"/>
              <w:jc w:val="both"/>
              <w:rPr>
                <w:sz w:val="20"/>
                <w:szCs w:val="20"/>
              </w:rPr>
            </w:pPr>
            <w:r w:rsidRPr="00FC233B">
              <w:rPr>
                <w:sz w:val="20"/>
                <w:szCs w:val="20"/>
              </w:rPr>
              <w:t>Úloha mikroorganizmů při produkci vitaminů, antibiotik a dalších farmakologických preparátů.</w:t>
            </w:r>
          </w:p>
          <w:p w14:paraId="50A7C99C" w14:textId="77777777" w:rsidR="009F1539" w:rsidRPr="00FC233B" w:rsidRDefault="009F1539" w:rsidP="00E6629A">
            <w:pPr>
              <w:pStyle w:val="Default"/>
              <w:numPr>
                <w:ilvl w:val="0"/>
                <w:numId w:val="6"/>
              </w:numPr>
              <w:ind w:left="170" w:hanging="170"/>
              <w:jc w:val="both"/>
              <w:rPr>
                <w:sz w:val="20"/>
                <w:szCs w:val="20"/>
              </w:rPr>
            </w:pPr>
            <w:r w:rsidRPr="00FC233B">
              <w:rPr>
                <w:sz w:val="20"/>
                <w:szCs w:val="20"/>
              </w:rPr>
              <w:t>Úloha mikroorganizmů při produkci organických sloučenin a biopolymerů.</w:t>
            </w:r>
          </w:p>
          <w:p w14:paraId="51245E56" w14:textId="77777777" w:rsidR="009F1539" w:rsidRPr="00351747" w:rsidRDefault="009F1539" w:rsidP="00E6629A">
            <w:pPr>
              <w:pStyle w:val="Default"/>
              <w:numPr>
                <w:ilvl w:val="0"/>
                <w:numId w:val="6"/>
              </w:numPr>
              <w:ind w:left="170" w:hanging="170"/>
              <w:jc w:val="both"/>
            </w:pPr>
            <w:r w:rsidRPr="00FC233B">
              <w:rPr>
                <w:sz w:val="20"/>
                <w:szCs w:val="20"/>
              </w:rPr>
              <w:t>Úloha mikroorganizmů v ostatních biotechnologických aplikacích.</w:t>
            </w:r>
          </w:p>
          <w:p w14:paraId="753D9BE1" w14:textId="77777777" w:rsidR="00351747" w:rsidRDefault="00351747" w:rsidP="00351747">
            <w:pPr>
              <w:pStyle w:val="Default"/>
              <w:jc w:val="both"/>
              <w:rPr>
                <w:sz w:val="20"/>
                <w:szCs w:val="20"/>
              </w:rPr>
            </w:pPr>
          </w:p>
          <w:p w14:paraId="4D98EBCE" w14:textId="77777777" w:rsidR="007328F8" w:rsidRPr="000C69A4" w:rsidRDefault="007328F8" w:rsidP="007328F8">
            <w:pPr>
              <w:jc w:val="both"/>
              <w:rPr>
                <w:b/>
                <w:bCs/>
              </w:rPr>
            </w:pPr>
            <w:r w:rsidRPr="000C69A4">
              <w:rPr>
                <w:b/>
                <w:bCs/>
              </w:rPr>
              <w:t xml:space="preserve">Očekávané výsledky učení </w:t>
            </w:r>
            <w:r w:rsidRPr="000C69A4">
              <w:rPr>
                <w:b/>
                <w:color w:val="000000" w:themeColor="text1"/>
              </w:rPr>
              <w:t>– po absolvování předmětu student prokazuje:</w:t>
            </w:r>
          </w:p>
          <w:p w14:paraId="7E9B1546" w14:textId="77777777" w:rsidR="007328F8" w:rsidRPr="000C69A4" w:rsidRDefault="007328F8" w:rsidP="007328F8">
            <w:pPr>
              <w:tabs>
                <w:tab w:val="left" w:pos="328"/>
              </w:tabs>
              <w:rPr>
                <w:b/>
                <w:color w:val="000000" w:themeColor="text1"/>
              </w:rPr>
            </w:pPr>
            <w:r w:rsidRPr="000C69A4">
              <w:rPr>
                <w:b/>
              </w:rPr>
              <w:t>Odborné z</w:t>
            </w:r>
            <w:r w:rsidRPr="000C69A4">
              <w:rPr>
                <w:b/>
                <w:color w:val="000000" w:themeColor="text1"/>
              </w:rPr>
              <w:t xml:space="preserve">nalosti: </w:t>
            </w:r>
          </w:p>
          <w:p w14:paraId="0A314D68" w14:textId="77777777" w:rsidR="000C69A4" w:rsidRPr="000C69A4" w:rsidRDefault="000C69A4" w:rsidP="000C69A4">
            <w:pPr>
              <w:pStyle w:val="Default"/>
              <w:numPr>
                <w:ilvl w:val="0"/>
                <w:numId w:val="6"/>
              </w:numPr>
              <w:ind w:left="170" w:hanging="170"/>
              <w:jc w:val="both"/>
              <w:rPr>
                <w:sz w:val="20"/>
                <w:szCs w:val="20"/>
              </w:rPr>
            </w:pPr>
            <w:r w:rsidRPr="000C69A4">
              <w:rPr>
                <w:sz w:val="20"/>
                <w:szCs w:val="20"/>
              </w:rPr>
              <w:t>vyjmenovat a popsat úlohu mikroorganizmů využívaných v biotechnologiích a mikroorganizmů kontaminujících produkty biotechnologií</w:t>
            </w:r>
          </w:p>
          <w:p w14:paraId="20733AEB" w14:textId="77777777" w:rsidR="000C69A4" w:rsidRPr="000C69A4" w:rsidRDefault="000C69A4" w:rsidP="000C69A4">
            <w:pPr>
              <w:pStyle w:val="Default"/>
              <w:numPr>
                <w:ilvl w:val="0"/>
                <w:numId w:val="6"/>
              </w:numPr>
              <w:ind w:left="170" w:hanging="170"/>
              <w:jc w:val="both"/>
              <w:rPr>
                <w:sz w:val="20"/>
                <w:szCs w:val="20"/>
              </w:rPr>
            </w:pPr>
            <w:r w:rsidRPr="000C69A4">
              <w:rPr>
                <w:sz w:val="20"/>
                <w:szCs w:val="20"/>
              </w:rPr>
              <w:t>popsat a vysvětlit působení vnějších faktorů na činnost mikroorganizmů využívaných v biotechnologiích</w:t>
            </w:r>
          </w:p>
          <w:p w14:paraId="7FA7FC52" w14:textId="77777777" w:rsidR="000C69A4" w:rsidRPr="000C69A4" w:rsidRDefault="000C69A4" w:rsidP="000C69A4">
            <w:pPr>
              <w:pStyle w:val="Default"/>
              <w:numPr>
                <w:ilvl w:val="0"/>
                <w:numId w:val="6"/>
              </w:numPr>
              <w:ind w:left="170" w:hanging="170"/>
              <w:jc w:val="both"/>
              <w:rPr>
                <w:sz w:val="20"/>
                <w:szCs w:val="20"/>
              </w:rPr>
            </w:pPr>
            <w:r w:rsidRPr="000C69A4">
              <w:rPr>
                <w:sz w:val="20"/>
                <w:szCs w:val="20"/>
              </w:rPr>
              <w:t>popsat a vysvětlit metabolizmus mikroorganizmů využívaných v biotechnologiích a mikroorganizmů kontaminujících produkty biotechnologií</w:t>
            </w:r>
          </w:p>
          <w:p w14:paraId="6A87C368" w14:textId="77777777" w:rsidR="000C69A4" w:rsidRPr="000C69A4" w:rsidRDefault="000C69A4" w:rsidP="000C69A4">
            <w:pPr>
              <w:pStyle w:val="Default"/>
              <w:numPr>
                <w:ilvl w:val="0"/>
                <w:numId w:val="6"/>
              </w:numPr>
              <w:ind w:left="170" w:hanging="170"/>
              <w:jc w:val="both"/>
              <w:rPr>
                <w:sz w:val="20"/>
                <w:szCs w:val="20"/>
              </w:rPr>
            </w:pPr>
            <w:r w:rsidRPr="000C69A4">
              <w:rPr>
                <w:sz w:val="20"/>
                <w:szCs w:val="20"/>
              </w:rPr>
              <w:t>vysvětlit mechanizmy tvorby biofilmu v biotechnologických provozech, popsat jeho vlastnosti a možnosti odstranění</w:t>
            </w:r>
          </w:p>
          <w:p w14:paraId="75606317" w14:textId="77777777" w:rsidR="000C69A4" w:rsidRPr="000C69A4" w:rsidRDefault="000C69A4" w:rsidP="000C69A4">
            <w:pPr>
              <w:pStyle w:val="Default"/>
              <w:numPr>
                <w:ilvl w:val="0"/>
                <w:numId w:val="6"/>
              </w:numPr>
              <w:ind w:left="170" w:hanging="170"/>
              <w:jc w:val="both"/>
              <w:rPr>
                <w:sz w:val="20"/>
                <w:szCs w:val="20"/>
              </w:rPr>
            </w:pPr>
            <w:r w:rsidRPr="000C69A4">
              <w:rPr>
                <w:sz w:val="20"/>
                <w:szCs w:val="20"/>
              </w:rPr>
              <w:t>popsat a vysvětlit význam a využití geneticky modifikovaných mikroorganizmů v biotechnologiích</w:t>
            </w:r>
          </w:p>
          <w:p w14:paraId="61E7791A" w14:textId="77777777" w:rsidR="007328F8" w:rsidRPr="000C69A4" w:rsidRDefault="007328F8" w:rsidP="007328F8">
            <w:pPr>
              <w:tabs>
                <w:tab w:val="left" w:pos="328"/>
              </w:tabs>
              <w:rPr>
                <w:b/>
                <w:color w:val="000000" w:themeColor="text1"/>
              </w:rPr>
            </w:pPr>
          </w:p>
          <w:p w14:paraId="081DD4F5" w14:textId="77777777" w:rsidR="007328F8" w:rsidRPr="000C69A4" w:rsidRDefault="007328F8" w:rsidP="007328F8">
            <w:pPr>
              <w:tabs>
                <w:tab w:val="left" w:pos="328"/>
              </w:tabs>
              <w:rPr>
                <w:b/>
                <w:color w:val="000000" w:themeColor="text1"/>
              </w:rPr>
            </w:pPr>
            <w:r w:rsidRPr="000C69A4">
              <w:rPr>
                <w:b/>
                <w:color w:val="000000" w:themeColor="text1"/>
              </w:rPr>
              <w:t>Odborné dovednosti:</w:t>
            </w:r>
          </w:p>
          <w:p w14:paraId="20A41B3A" w14:textId="77777777" w:rsidR="000C69A4" w:rsidRPr="000C69A4" w:rsidRDefault="000C69A4" w:rsidP="000C69A4">
            <w:pPr>
              <w:pStyle w:val="Default"/>
              <w:numPr>
                <w:ilvl w:val="0"/>
                <w:numId w:val="6"/>
              </w:numPr>
              <w:ind w:left="170" w:hanging="170"/>
              <w:jc w:val="both"/>
              <w:rPr>
                <w:sz w:val="20"/>
                <w:szCs w:val="20"/>
              </w:rPr>
            </w:pPr>
            <w:r w:rsidRPr="000C69A4">
              <w:rPr>
                <w:sz w:val="20"/>
                <w:szCs w:val="20"/>
              </w:rPr>
              <w:t>zhodnotit produkty biotechnologií z mikrobiologického hlediska</w:t>
            </w:r>
          </w:p>
          <w:p w14:paraId="52B5442E" w14:textId="77777777" w:rsidR="000C69A4" w:rsidRPr="000C69A4" w:rsidRDefault="000C69A4" w:rsidP="000C69A4">
            <w:pPr>
              <w:pStyle w:val="Default"/>
              <w:numPr>
                <w:ilvl w:val="0"/>
                <w:numId w:val="6"/>
              </w:numPr>
              <w:ind w:left="170" w:hanging="170"/>
              <w:jc w:val="both"/>
              <w:rPr>
                <w:sz w:val="20"/>
                <w:szCs w:val="20"/>
              </w:rPr>
            </w:pPr>
            <w:r w:rsidRPr="000C69A4">
              <w:rPr>
                <w:sz w:val="20"/>
                <w:szCs w:val="20"/>
              </w:rPr>
              <w:t>analyzovat výskyt nežádoucích mikroorganizmů v produktech biotechnologií</w:t>
            </w:r>
          </w:p>
          <w:p w14:paraId="0F0576D3" w14:textId="77777777" w:rsidR="000C69A4" w:rsidRPr="000C69A4" w:rsidRDefault="000C69A4" w:rsidP="000C69A4">
            <w:pPr>
              <w:pStyle w:val="Default"/>
              <w:numPr>
                <w:ilvl w:val="0"/>
                <w:numId w:val="6"/>
              </w:numPr>
              <w:ind w:left="170" w:hanging="170"/>
              <w:jc w:val="both"/>
              <w:rPr>
                <w:sz w:val="20"/>
                <w:szCs w:val="20"/>
              </w:rPr>
            </w:pPr>
            <w:r w:rsidRPr="000C69A4">
              <w:rPr>
                <w:sz w:val="20"/>
                <w:szCs w:val="20"/>
              </w:rPr>
              <w:t>navrhnout postup mikrobiologické analýzy a realizovat mikrobiologickou analýzu vybraných komodit biotechnologií</w:t>
            </w:r>
          </w:p>
          <w:p w14:paraId="5FAC3585" w14:textId="77777777" w:rsidR="000C69A4" w:rsidRPr="000C69A4" w:rsidRDefault="000C69A4" w:rsidP="000C69A4">
            <w:pPr>
              <w:pStyle w:val="Default"/>
              <w:numPr>
                <w:ilvl w:val="0"/>
                <w:numId w:val="6"/>
              </w:numPr>
              <w:ind w:left="170" w:hanging="170"/>
              <w:jc w:val="both"/>
              <w:rPr>
                <w:sz w:val="20"/>
                <w:szCs w:val="20"/>
              </w:rPr>
            </w:pPr>
            <w:r w:rsidRPr="000C69A4">
              <w:rPr>
                <w:sz w:val="20"/>
                <w:szCs w:val="20"/>
              </w:rPr>
              <w:t>poukázat na mikrobiologická rizika ohrožující bezpečnost produktů biotechnologií</w:t>
            </w:r>
          </w:p>
          <w:p w14:paraId="4FEE35D8" w14:textId="304E61EC" w:rsidR="007328F8" w:rsidRPr="000C69A4" w:rsidRDefault="000C69A4" w:rsidP="000C69A4">
            <w:pPr>
              <w:pStyle w:val="Default"/>
              <w:numPr>
                <w:ilvl w:val="0"/>
                <w:numId w:val="6"/>
              </w:numPr>
              <w:ind w:left="170" w:hanging="170"/>
              <w:jc w:val="both"/>
              <w:rPr>
                <w:sz w:val="20"/>
                <w:szCs w:val="20"/>
              </w:rPr>
            </w:pPr>
            <w:r w:rsidRPr="000C69A4">
              <w:rPr>
                <w:sz w:val="20"/>
                <w:szCs w:val="20"/>
              </w:rPr>
              <w:t>navrhnout postupy minimalizace rizik výskytu nežádoucích mikroorganizmů v produktech biotechnologií</w:t>
            </w:r>
          </w:p>
        </w:tc>
      </w:tr>
      <w:tr w:rsidR="009F1539" w14:paraId="60376282" w14:textId="77777777" w:rsidTr="00892117">
        <w:trPr>
          <w:gridAfter w:val="1"/>
          <w:wAfter w:w="41" w:type="dxa"/>
          <w:trHeight w:val="283"/>
        </w:trPr>
        <w:tc>
          <w:tcPr>
            <w:tcW w:w="3435" w:type="dxa"/>
            <w:gridSpan w:val="5"/>
            <w:tcBorders>
              <w:top w:val="single" w:sz="4" w:space="0" w:color="auto"/>
              <w:bottom w:val="single" w:sz="4" w:space="0" w:color="auto"/>
              <w:right w:val="single" w:sz="4" w:space="0" w:color="auto"/>
            </w:tcBorders>
            <w:shd w:val="clear" w:color="auto" w:fill="F7CAAC"/>
          </w:tcPr>
          <w:p w14:paraId="5D09C5D5" w14:textId="77777777" w:rsidR="009F1539" w:rsidRPr="005A0406" w:rsidRDefault="009F1539" w:rsidP="00892117">
            <w:pPr>
              <w:jc w:val="both"/>
            </w:pPr>
            <w:r w:rsidRPr="005A0406">
              <w:rPr>
                <w:b/>
              </w:rPr>
              <w:t>Metody výuky</w:t>
            </w:r>
          </w:p>
        </w:tc>
        <w:tc>
          <w:tcPr>
            <w:tcW w:w="6420" w:type="dxa"/>
            <w:gridSpan w:val="11"/>
            <w:tcBorders>
              <w:top w:val="single" w:sz="4" w:space="0" w:color="auto"/>
              <w:left w:val="single" w:sz="4" w:space="0" w:color="auto"/>
              <w:bottom w:val="nil"/>
              <w:right w:val="single" w:sz="4" w:space="0" w:color="auto"/>
            </w:tcBorders>
          </w:tcPr>
          <w:p w14:paraId="5AF76700" w14:textId="77777777" w:rsidR="009F1539" w:rsidRDefault="009F1539" w:rsidP="00892117">
            <w:pPr>
              <w:jc w:val="both"/>
            </w:pPr>
          </w:p>
        </w:tc>
      </w:tr>
      <w:tr w:rsidR="009F1539" w14:paraId="53612162" w14:textId="77777777" w:rsidTr="000C69A4">
        <w:trPr>
          <w:gridAfter w:val="1"/>
          <w:wAfter w:w="41" w:type="dxa"/>
          <w:trHeight w:val="912"/>
        </w:trPr>
        <w:tc>
          <w:tcPr>
            <w:tcW w:w="9855" w:type="dxa"/>
            <w:gridSpan w:val="16"/>
            <w:tcBorders>
              <w:top w:val="nil"/>
              <w:bottom w:val="single" w:sz="4" w:space="0" w:color="auto"/>
            </w:tcBorders>
          </w:tcPr>
          <w:p w14:paraId="74AF1A80" w14:textId="77777777" w:rsidR="000C69A4" w:rsidRPr="000C69A4" w:rsidRDefault="000C69A4" w:rsidP="000C69A4">
            <w:pPr>
              <w:jc w:val="both"/>
              <w:rPr>
                <w:b/>
                <w:bCs/>
                <w:u w:val="single"/>
              </w:rPr>
            </w:pPr>
            <w:r w:rsidRPr="000C69A4">
              <w:rPr>
                <w:b/>
                <w:bCs/>
                <w:u w:val="single"/>
              </w:rPr>
              <w:t>Metody a přístupy používané ve výuce</w:t>
            </w:r>
          </w:p>
          <w:p w14:paraId="7C9893A9" w14:textId="77777777" w:rsidR="000C69A4" w:rsidRPr="000C69A4" w:rsidRDefault="000C69A4" w:rsidP="000C69A4">
            <w:pPr>
              <w:pStyle w:val="Nadpis5"/>
              <w:spacing w:before="0"/>
              <w:rPr>
                <w:rFonts w:ascii="Times New Roman" w:eastAsia="Times New Roman" w:hAnsi="Times New Roman" w:cs="Times New Roman"/>
                <w:b/>
                <w:bCs/>
                <w:color w:val="auto"/>
              </w:rPr>
            </w:pPr>
            <w:r w:rsidRPr="000C69A4">
              <w:rPr>
                <w:rFonts w:ascii="Times New Roman" w:eastAsia="Times New Roman" w:hAnsi="Times New Roman" w:cs="Times New Roman"/>
                <w:b/>
                <w:bCs/>
                <w:color w:val="auto"/>
              </w:rPr>
              <w:t>Pro dosažení odborných znalostí jsou užívány vyučovací metody:</w:t>
            </w:r>
          </w:p>
          <w:p w14:paraId="5FABD88F" w14:textId="77777777" w:rsidR="00473C11" w:rsidRDefault="00415ECE" w:rsidP="00473C11">
            <w:pPr>
              <w:jc w:val="both"/>
              <w:rPr>
                <w:color w:val="000000"/>
                <w:shd w:val="clear" w:color="auto" w:fill="FFFFFF"/>
              </w:rPr>
            </w:pPr>
            <w:r>
              <w:t xml:space="preserve">Přednášení, </w:t>
            </w:r>
            <w:r w:rsidRPr="005D6BD8">
              <w:t xml:space="preserve">Monologická (výklad, přednáška, instruktáž), </w:t>
            </w:r>
            <w:r w:rsidRPr="005D6BD8">
              <w:rPr>
                <w:color w:val="000000"/>
                <w:shd w:val="clear" w:color="auto" w:fill="FFFFFF"/>
              </w:rPr>
              <w:t>Dialogická (diskuze, rozhovor, brainstorming)</w:t>
            </w:r>
            <w:r>
              <w:rPr>
                <w:color w:val="000000"/>
                <w:shd w:val="clear" w:color="auto" w:fill="FFFFFF"/>
              </w:rPr>
              <w:t>, Metody práce s textem (učebnicí, knihou)</w:t>
            </w:r>
          </w:p>
          <w:p w14:paraId="7FBFA39A" w14:textId="77777777" w:rsidR="00473C11" w:rsidRDefault="00473C11" w:rsidP="00473C11">
            <w:pPr>
              <w:jc w:val="both"/>
              <w:rPr>
                <w:color w:val="000000"/>
                <w:shd w:val="clear" w:color="auto" w:fill="FFFFFF"/>
              </w:rPr>
            </w:pPr>
          </w:p>
          <w:p w14:paraId="177BC599" w14:textId="4295969C" w:rsidR="000C69A4" w:rsidRPr="000C69A4" w:rsidRDefault="000C69A4" w:rsidP="00473C11">
            <w:pPr>
              <w:jc w:val="both"/>
              <w:rPr>
                <w:b/>
                <w:bCs/>
              </w:rPr>
            </w:pPr>
            <w:r w:rsidRPr="000C69A4">
              <w:rPr>
                <w:b/>
                <w:bCs/>
              </w:rPr>
              <w:lastRenderedPageBreak/>
              <w:t>Pro dosažení odborných dovedností jsou užívány vyučovací metody:</w:t>
            </w:r>
          </w:p>
          <w:p w14:paraId="6DF1AE29" w14:textId="77777777" w:rsidR="00415ECE" w:rsidRPr="006D0F29" w:rsidRDefault="00415ECE" w:rsidP="00415ECE">
            <w:pPr>
              <w:rPr>
                <w:color w:val="000000"/>
                <w:shd w:val="clear" w:color="auto" w:fill="FFFFFF"/>
              </w:rPr>
            </w:pPr>
            <w:r w:rsidRPr="005D6BD8">
              <w:rPr>
                <w:color w:val="000000"/>
                <w:shd w:val="clear" w:color="auto" w:fill="FFFFFF"/>
              </w:rPr>
              <w:t xml:space="preserve">Laborování, </w:t>
            </w:r>
            <w:r>
              <w:rPr>
                <w:color w:val="000000"/>
                <w:shd w:val="clear" w:color="auto" w:fill="FFFFFF"/>
              </w:rPr>
              <w:t xml:space="preserve">Týmová práce, Demonstrace, </w:t>
            </w:r>
            <w:r w:rsidRPr="005D6BD8">
              <w:rPr>
                <w:color w:val="000000"/>
                <w:shd w:val="clear" w:color="auto" w:fill="FFFFFF"/>
              </w:rPr>
              <w:t>Individuální práce studentů</w:t>
            </w:r>
            <w:r>
              <w:rPr>
                <w:color w:val="000000"/>
                <w:shd w:val="clear" w:color="auto" w:fill="FFFFFF"/>
              </w:rPr>
              <w:t>, Praktické procvičování</w:t>
            </w:r>
          </w:p>
          <w:p w14:paraId="0F709980" w14:textId="77777777" w:rsidR="000C69A4" w:rsidRPr="000C69A4" w:rsidRDefault="000C69A4" w:rsidP="000C69A4"/>
          <w:p w14:paraId="6DBD7939" w14:textId="77777777" w:rsidR="000C69A4" w:rsidRPr="000C69A4" w:rsidRDefault="000C69A4" w:rsidP="000C69A4">
            <w:pPr>
              <w:pStyle w:val="Nadpis5"/>
              <w:spacing w:before="0"/>
              <w:rPr>
                <w:rFonts w:ascii="Times New Roman" w:eastAsia="Times New Roman" w:hAnsi="Times New Roman" w:cs="Times New Roman"/>
                <w:b/>
                <w:bCs/>
                <w:color w:val="auto"/>
              </w:rPr>
            </w:pPr>
            <w:r w:rsidRPr="000C69A4">
              <w:rPr>
                <w:rFonts w:ascii="Times New Roman" w:eastAsia="Times New Roman" w:hAnsi="Times New Roman" w:cs="Times New Roman"/>
                <w:b/>
                <w:bCs/>
                <w:color w:val="auto"/>
              </w:rPr>
              <w:t>Očekávané výsledky učení dosažené studiem předmětu jsou ověřovány hodnoticími metodami:</w:t>
            </w:r>
          </w:p>
          <w:p w14:paraId="02E2B922" w14:textId="77777777" w:rsidR="00415ECE" w:rsidRDefault="00415ECE" w:rsidP="00415ECE">
            <w:pPr>
              <w:jc w:val="both"/>
              <w:rPr>
                <w:color w:val="000000"/>
              </w:rPr>
            </w:pPr>
            <w:r w:rsidRPr="00BE6634">
              <w:rPr>
                <w:color w:val="000000"/>
              </w:rPr>
              <w:t xml:space="preserve">Zpracování prezentace, Příprava a přednes prezentace, Rozbor produktů pracovní činnosti studenta (technické práce), </w:t>
            </w:r>
            <w:r>
              <w:rPr>
                <w:color w:val="000000"/>
              </w:rPr>
              <w:t xml:space="preserve">Systematické pozorování studenta, </w:t>
            </w:r>
            <w:r w:rsidRPr="00BE6634">
              <w:rPr>
                <w:color w:val="000000"/>
              </w:rPr>
              <w:t>Didaktický test, Kombinovaná zkouška (písemná část + ústní část), Známkou</w:t>
            </w:r>
          </w:p>
          <w:p w14:paraId="204B46AA" w14:textId="77777777" w:rsidR="00415ECE" w:rsidRDefault="00415ECE" w:rsidP="000C69A4">
            <w:pPr>
              <w:jc w:val="both"/>
              <w:rPr>
                <w:color w:val="000000"/>
              </w:rPr>
            </w:pPr>
          </w:p>
          <w:p w14:paraId="694720DE" w14:textId="77777777" w:rsidR="000C69A4" w:rsidRPr="000C69A4" w:rsidRDefault="000C69A4" w:rsidP="000C69A4">
            <w:pPr>
              <w:jc w:val="both"/>
              <w:rPr>
                <w:b/>
                <w:bCs/>
                <w:u w:val="single"/>
              </w:rPr>
            </w:pPr>
            <w:r w:rsidRPr="000C69A4">
              <w:rPr>
                <w:b/>
                <w:bCs/>
                <w:u w:val="single"/>
              </w:rPr>
              <w:t>Používané didaktické prostředky</w:t>
            </w:r>
          </w:p>
          <w:p w14:paraId="68C4DC28" w14:textId="79549A73" w:rsidR="000C69A4" w:rsidRPr="0071371D" w:rsidRDefault="000C69A4" w:rsidP="000C69A4">
            <w:pPr>
              <w:jc w:val="both"/>
            </w:pPr>
            <w:r w:rsidRPr="000C69A4">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0C69A4">
              <w:t>dataprojekce</w:t>
            </w:r>
            <w:proofErr w:type="spellEnd"/>
            <w:r w:rsidRPr="000C69A4">
              <w:t xml:space="preserve">, výukové počítačové programy, zdroje odborné literatury, prezentace, </w:t>
            </w:r>
            <w:r w:rsidRPr="00730767">
              <w:t>modely.</w:t>
            </w:r>
          </w:p>
          <w:p w14:paraId="633EDFDE" w14:textId="77777777" w:rsidR="000C69A4" w:rsidRPr="0071371D" w:rsidRDefault="000C69A4" w:rsidP="000C69A4">
            <w:pPr>
              <w:jc w:val="both"/>
            </w:pPr>
            <w:r w:rsidRPr="0071371D">
              <w:t> </w:t>
            </w:r>
          </w:p>
          <w:p w14:paraId="47CB0A90" w14:textId="06E1F66D" w:rsidR="0071371D" w:rsidRDefault="000C69A4" w:rsidP="000C69A4">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3A3D93" w:rsidRPr="0071371D">
              <w:t>M</w:t>
            </w:r>
            <w:r w:rsidR="003A3D93">
              <w:t>S</w:t>
            </w:r>
            <w:r w:rsidR="003A3D93"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666612FF" w14:textId="77777777" w:rsidTr="00892117">
        <w:trPr>
          <w:gridAfter w:val="1"/>
          <w:wAfter w:w="41" w:type="dxa"/>
          <w:trHeight w:val="265"/>
        </w:trPr>
        <w:tc>
          <w:tcPr>
            <w:tcW w:w="3435" w:type="dxa"/>
            <w:gridSpan w:val="5"/>
            <w:tcBorders>
              <w:top w:val="single" w:sz="4" w:space="0" w:color="auto"/>
            </w:tcBorders>
            <w:shd w:val="clear" w:color="auto" w:fill="F7CAAC"/>
          </w:tcPr>
          <w:p w14:paraId="504A9C18" w14:textId="77777777" w:rsidR="009F1539" w:rsidRDefault="009F1539" w:rsidP="00892117">
            <w:pPr>
              <w:jc w:val="both"/>
            </w:pPr>
            <w:r>
              <w:rPr>
                <w:b/>
              </w:rPr>
              <w:lastRenderedPageBreak/>
              <w:t>Studijní literatura a studijní pomůcky</w:t>
            </w:r>
          </w:p>
        </w:tc>
        <w:tc>
          <w:tcPr>
            <w:tcW w:w="6420" w:type="dxa"/>
            <w:gridSpan w:val="11"/>
            <w:tcBorders>
              <w:top w:val="single" w:sz="4" w:space="0" w:color="auto"/>
              <w:bottom w:val="nil"/>
            </w:tcBorders>
          </w:tcPr>
          <w:p w14:paraId="59532959" w14:textId="77777777" w:rsidR="009F1539" w:rsidRDefault="009F1539" w:rsidP="00892117">
            <w:pPr>
              <w:jc w:val="both"/>
            </w:pPr>
          </w:p>
        </w:tc>
      </w:tr>
      <w:tr w:rsidR="009F1539" w14:paraId="448C9360" w14:textId="77777777" w:rsidTr="00E53209">
        <w:trPr>
          <w:gridAfter w:val="1"/>
          <w:wAfter w:w="41" w:type="dxa"/>
          <w:trHeight w:val="912"/>
        </w:trPr>
        <w:tc>
          <w:tcPr>
            <w:tcW w:w="9855" w:type="dxa"/>
            <w:gridSpan w:val="16"/>
            <w:tcBorders>
              <w:top w:val="nil"/>
            </w:tcBorders>
          </w:tcPr>
          <w:p w14:paraId="74F3AE67" w14:textId="77777777" w:rsidR="009F1539" w:rsidRPr="00FC233B" w:rsidRDefault="009F1539" w:rsidP="00892117">
            <w:pPr>
              <w:jc w:val="both"/>
              <w:rPr>
                <w:u w:val="single"/>
              </w:rPr>
            </w:pPr>
            <w:r w:rsidRPr="00FC233B">
              <w:rPr>
                <w:u w:val="single"/>
              </w:rPr>
              <w:t>Povinná literatura:</w:t>
            </w:r>
          </w:p>
          <w:p w14:paraId="4376A997" w14:textId="77777777" w:rsidR="009F1539" w:rsidRPr="00FC233B" w:rsidRDefault="009F1539" w:rsidP="00892117">
            <w:pPr>
              <w:jc w:val="both"/>
            </w:pPr>
            <w:r w:rsidRPr="00FC233B">
              <w:t>KLABAN, V. Ekologie a patogenita mikroorganismů: biologické, biochemické a environmentální souvislosti. Pardubice: UPCE, 2023. 476 s. ISBN 9788075604552.</w:t>
            </w:r>
          </w:p>
          <w:p w14:paraId="3A54EF94" w14:textId="77777777" w:rsidR="009F1539" w:rsidRPr="00FC233B" w:rsidRDefault="009F1539" w:rsidP="00892117">
            <w:pPr>
              <w:jc w:val="both"/>
            </w:pPr>
            <w:r w:rsidRPr="00FC233B">
              <w:t>MIESLEROVÁ, B., SEDLÁŘOVÁ, M., LEBEDA, A. Houby a houbám podobné organismy v biotechnologiích. Olomouc: UP, 2016. 199 s. ISBN 9788024449838.</w:t>
            </w:r>
          </w:p>
          <w:p w14:paraId="6777E5EB" w14:textId="77777777" w:rsidR="009F1539" w:rsidRPr="00FC233B" w:rsidRDefault="009F1539" w:rsidP="00892117">
            <w:pPr>
              <w:jc w:val="both"/>
            </w:pPr>
            <w:r w:rsidRPr="00FC233B">
              <w:t xml:space="preserve">ŠILHÁNKOVÁ, L. Mikrobiologie pro potravináře a biotechnology. Praha: Academia, 2008. 363 s. ISBN 9788020017031. </w:t>
            </w:r>
          </w:p>
          <w:p w14:paraId="7DBC4A73" w14:textId="77777777" w:rsidR="009F1539" w:rsidRPr="00FC233B" w:rsidRDefault="009F1539" w:rsidP="00892117">
            <w:pPr>
              <w:jc w:val="both"/>
            </w:pPr>
            <w:r w:rsidRPr="00FC233B">
              <w:t>EL-MANSI, M., HØIRIIS NIELSEN, J., MOUSDALE, D.M., ALLMAN, T., CARLSON, R. (</w:t>
            </w:r>
            <w:proofErr w:type="spellStart"/>
            <w:r w:rsidRPr="00FC233B">
              <w:t>Eds</w:t>
            </w:r>
            <w:proofErr w:type="spellEnd"/>
            <w:r w:rsidRPr="00FC233B">
              <w:t xml:space="preserve">.) </w:t>
            </w:r>
            <w:proofErr w:type="spellStart"/>
            <w:r w:rsidRPr="00FC233B">
              <w:t>Fermentation</w:t>
            </w:r>
            <w:proofErr w:type="spellEnd"/>
            <w:r w:rsidRPr="00FC233B">
              <w:t xml:space="preserve"> </w:t>
            </w:r>
            <w:proofErr w:type="spellStart"/>
            <w:r w:rsidRPr="00FC233B">
              <w:t>Microbiology</w:t>
            </w:r>
            <w:proofErr w:type="spellEnd"/>
            <w:r w:rsidRPr="00FC233B">
              <w:t xml:space="preserve"> and Biotechnology. 4th Ed. </w:t>
            </w:r>
            <w:proofErr w:type="spellStart"/>
            <w:r w:rsidRPr="00FC233B">
              <w:t>Boca</w:t>
            </w:r>
            <w:proofErr w:type="spellEnd"/>
            <w:r w:rsidRPr="00FC233B">
              <w:t xml:space="preserve"> </w:t>
            </w:r>
            <w:proofErr w:type="spellStart"/>
            <w:r w:rsidRPr="00FC233B">
              <w:t>Raton</w:t>
            </w:r>
            <w:proofErr w:type="spellEnd"/>
            <w:r w:rsidRPr="00FC233B">
              <w:t xml:space="preserve">: CRC </w:t>
            </w:r>
            <w:proofErr w:type="spellStart"/>
            <w:r w:rsidRPr="00FC233B">
              <w:t>Press</w:t>
            </w:r>
            <w:proofErr w:type="spellEnd"/>
            <w:r w:rsidRPr="00FC233B">
              <w:t>, Taylor &amp; Francis Group, 2019. 419 s. ISBN 9781138581029.</w:t>
            </w:r>
          </w:p>
          <w:p w14:paraId="3B811510" w14:textId="77777777" w:rsidR="009F1539" w:rsidRPr="00FC233B" w:rsidRDefault="009F1539" w:rsidP="00892117">
            <w:pPr>
              <w:jc w:val="both"/>
            </w:pPr>
          </w:p>
          <w:p w14:paraId="6211E73E" w14:textId="77777777" w:rsidR="009F1539" w:rsidRPr="00FC233B" w:rsidRDefault="009F1539" w:rsidP="00892117">
            <w:pPr>
              <w:jc w:val="both"/>
              <w:rPr>
                <w:u w:val="single"/>
              </w:rPr>
            </w:pPr>
            <w:r w:rsidRPr="00FC233B">
              <w:rPr>
                <w:u w:val="single"/>
              </w:rPr>
              <w:t>Doporučená literatura:</w:t>
            </w:r>
          </w:p>
          <w:p w14:paraId="63E12CF5" w14:textId="77777777" w:rsidR="009F1539" w:rsidRPr="00FC233B" w:rsidRDefault="009F1539" w:rsidP="00892117">
            <w:pPr>
              <w:jc w:val="both"/>
              <w:rPr>
                <w:highlight w:val="cyan"/>
              </w:rPr>
            </w:pPr>
            <w:r w:rsidRPr="00FC233B">
              <w:t>VERMA, D.K., PATEL, A.R., BILLORIA, S., KAUSHIK, G., KAUR, M. (</w:t>
            </w:r>
            <w:proofErr w:type="spellStart"/>
            <w:r w:rsidRPr="00FC233B">
              <w:t>Eds</w:t>
            </w:r>
            <w:proofErr w:type="spellEnd"/>
            <w:r w:rsidRPr="00FC233B">
              <w:t xml:space="preserve">.) </w:t>
            </w:r>
            <w:proofErr w:type="spellStart"/>
            <w:r w:rsidRPr="00FC233B">
              <w:t>Microbial</w:t>
            </w:r>
            <w:proofErr w:type="spellEnd"/>
            <w:r w:rsidRPr="00FC233B">
              <w:t xml:space="preserve"> Biotechnology in Food </w:t>
            </w:r>
            <w:proofErr w:type="spellStart"/>
            <w:r w:rsidRPr="00FC233B">
              <w:t>Processing</w:t>
            </w:r>
            <w:proofErr w:type="spellEnd"/>
            <w:r w:rsidRPr="00FC233B">
              <w:t xml:space="preserve"> and </w:t>
            </w:r>
            <w:proofErr w:type="spellStart"/>
            <w:r w:rsidRPr="00FC233B">
              <w:t>Health</w:t>
            </w:r>
            <w:proofErr w:type="spellEnd"/>
            <w:r w:rsidRPr="00FC233B">
              <w:t xml:space="preserve">: </w:t>
            </w:r>
            <w:proofErr w:type="spellStart"/>
            <w:r w:rsidRPr="00FC233B">
              <w:t>Advances</w:t>
            </w:r>
            <w:proofErr w:type="spellEnd"/>
            <w:r w:rsidRPr="00FC233B">
              <w:t xml:space="preserve">, </w:t>
            </w:r>
            <w:proofErr w:type="spellStart"/>
            <w:r w:rsidRPr="00FC233B">
              <w:t>Challenges</w:t>
            </w:r>
            <w:proofErr w:type="spellEnd"/>
            <w:r w:rsidRPr="00FC233B">
              <w:t xml:space="preserve">, and </w:t>
            </w:r>
            <w:proofErr w:type="spellStart"/>
            <w:r w:rsidRPr="00FC233B">
              <w:t>Potential</w:t>
            </w:r>
            <w:proofErr w:type="spellEnd"/>
            <w:r w:rsidRPr="00FC233B">
              <w:t xml:space="preserve">. Palm Bay: Apple </w:t>
            </w:r>
            <w:proofErr w:type="spellStart"/>
            <w:r w:rsidRPr="00FC233B">
              <w:t>Academic</w:t>
            </w:r>
            <w:proofErr w:type="spellEnd"/>
            <w:r w:rsidRPr="00FC233B">
              <w:t xml:space="preserve"> </w:t>
            </w:r>
            <w:proofErr w:type="spellStart"/>
            <w:r w:rsidRPr="00FC233B">
              <w:t>Press</w:t>
            </w:r>
            <w:proofErr w:type="spellEnd"/>
            <w:r w:rsidRPr="00FC233B">
              <w:t>, 2023. 362 s. ISBN 9781774637289.</w:t>
            </w:r>
          </w:p>
          <w:p w14:paraId="5086A15F" w14:textId="77777777" w:rsidR="009F1539" w:rsidRPr="00FC233B" w:rsidRDefault="009F1539" w:rsidP="00892117">
            <w:pPr>
              <w:jc w:val="both"/>
            </w:pPr>
            <w:r w:rsidRPr="00FC233B">
              <w:t>RAY, R.C., MONTET, D. (</w:t>
            </w:r>
            <w:proofErr w:type="spellStart"/>
            <w:r w:rsidRPr="00FC233B">
              <w:t>Eds</w:t>
            </w:r>
            <w:proofErr w:type="spellEnd"/>
            <w:r w:rsidRPr="00FC233B">
              <w:t xml:space="preserve">.) </w:t>
            </w:r>
            <w:proofErr w:type="spellStart"/>
            <w:r w:rsidRPr="00FC233B">
              <w:t>Microorganisms</w:t>
            </w:r>
            <w:proofErr w:type="spellEnd"/>
            <w:r w:rsidRPr="00FC233B">
              <w:t xml:space="preserve"> and </w:t>
            </w:r>
            <w:proofErr w:type="spellStart"/>
            <w:r w:rsidRPr="00FC233B">
              <w:t>Fermentation</w:t>
            </w:r>
            <w:proofErr w:type="spellEnd"/>
            <w:r w:rsidRPr="00FC233B">
              <w:t xml:space="preserve"> </w:t>
            </w:r>
            <w:proofErr w:type="spellStart"/>
            <w:r w:rsidRPr="00FC233B">
              <w:t>of</w:t>
            </w:r>
            <w:proofErr w:type="spellEnd"/>
            <w:r w:rsidRPr="00FC233B">
              <w:t xml:space="preserve"> </w:t>
            </w:r>
            <w:proofErr w:type="spellStart"/>
            <w:r w:rsidRPr="00FC233B">
              <w:t>Traditional</w:t>
            </w:r>
            <w:proofErr w:type="spellEnd"/>
            <w:r w:rsidRPr="00FC233B">
              <w:t xml:space="preserve"> </w:t>
            </w:r>
            <w:proofErr w:type="spellStart"/>
            <w:r w:rsidRPr="00FC233B">
              <w:t>Foods</w:t>
            </w:r>
            <w:proofErr w:type="spellEnd"/>
            <w:r w:rsidRPr="00FC233B">
              <w:t xml:space="preserve">. </w:t>
            </w:r>
            <w:proofErr w:type="spellStart"/>
            <w:r w:rsidRPr="00FC233B">
              <w:t>Boca</w:t>
            </w:r>
            <w:proofErr w:type="spellEnd"/>
            <w:r w:rsidRPr="00FC233B">
              <w:t xml:space="preserve"> </w:t>
            </w:r>
            <w:proofErr w:type="spellStart"/>
            <w:r w:rsidRPr="00FC233B">
              <w:t>Raton</w:t>
            </w:r>
            <w:proofErr w:type="spellEnd"/>
            <w:r w:rsidRPr="00FC233B">
              <w:t xml:space="preserve">: CRC </w:t>
            </w:r>
            <w:proofErr w:type="spellStart"/>
            <w:r w:rsidRPr="00FC233B">
              <w:t>Press</w:t>
            </w:r>
            <w:proofErr w:type="spellEnd"/>
            <w:r w:rsidRPr="00FC233B">
              <w:t xml:space="preserve">, Taylor &amp; Francis Group, 2015. 380 s. Food Biology </w:t>
            </w:r>
            <w:proofErr w:type="spellStart"/>
            <w:r w:rsidRPr="00FC233B">
              <w:t>Series</w:t>
            </w:r>
            <w:proofErr w:type="spellEnd"/>
            <w:r w:rsidRPr="00FC233B">
              <w:t>. ISBN 9781482223088.</w:t>
            </w:r>
          </w:p>
          <w:p w14:paraId="57E9A8B4" w14:textId="77777777" w:rsidR="009F1539" w:rsidRPr="00FC233B" w:rsidRDefault="009F1539" w:rsidP="00892117">
            <w:pPr>
              <w:jc w:val="both"/>
              <w:rPr>
                <w:highlight w:val="cyan"/>
              </w:rPr>
            </w:pPr>
            <w:r w:rsidRPr="00FC233B">
              <w:t xml:space="preserve">MOO-JONG, M. </w:t>
            </w:r>
            <w:proofErr w:type="spellStart"/>
            <w:r w:rsidRPr="00FC233B">
              <w:t>Comprehensive</w:t>
            </w:r>
            <w:proofErr w:type="spellEnd"/>
            <w:r w:rsidRPr="00FC233B">
              <w:t xml:space="preserve"> Biotechnology. 2nd Ed. Amsterdam: Elsevier, 2011. ISBN 9780080885049. Dostupné z: </w:t>
            </w:r>
            <w:hyperlink r:id="rId18" w:history="1">
              <w:r w:rsidRPr="00FC233B">
                <w:rPr>
                  <w:rStyle w:val="Hypertextovodkaz"/>
                </w:rPr>
                <w:t>http://www.sciencedirect.com/science/referenceworks/9780080885049</w:t>
              </w:r>
            </w:hyperlink>
            <w:r w:rsidRPr="00FC233B">
              <w:rPr>
                <w:rStyle w:val="Hypertextovodkaz"/>
              </w:rPr>
              <w:t>.</w:t>
            </w:r>
          </w:p>
          <w:p w14:paraId="39F9F083" w14:textId="77777777" w:rsidR="009F1539" w:rsidRDefault="009F1539" w:rsidP="00892117">
            <w:pPr>
              <w:jc w:val="both"/>
            </w:pPr>
            <w:r w:rsidRPr="00FC233B">
              <w:t xml:space="preserve">HUTKINS, R.W. </w:t>
            </w:r>
            <w:proofErr w:type="spellStart"/>
            <w:r w:rsidRPr="00FC233B">
              <w:t>Microbiology</w:t>
            </w:r>
            <w:proofErr w:type="spellEnd"/>
            <w:r w:rsidRPr="00FC233B">
              <w:t xml:space="preserve"> and Technology </w:t>
            </w:r>
            <w:proofErr w:type="spellStart"/>
            <w:r w:rsidRPr="00FC233B">
              <w:t>of</w:t>
            </w:r>
            <w:proofErr w:type="spellEnd"/>
            <w:r w:rsidRPr="00FC233B">
              <w:t xml:space="preserve"> </w:t>
            </w:r>
            <w:proofErr w:type="spellStart"/>
            <w:r w:rsidRPr="00FC233B">
              <w:t>Fermented</w:t>
            </w:r>
            <w:proofErr w:type="spellEnd"/>
            <w:r w:rsidRPr="00FC233B">
              <w:t xml:space="preserve"> </w:t>
            </w:r>
            <w:proofErr w:type="spellStart"/>
            <w:r w:rsidRPr="00FC233B">
              <w:t>Foods</w:t>
            </w:r>
            <w:proofErr w:type="spellEnd"/>
            <w:r w:rsidRPr="00FC233B">
              <w:t xml:space="preserve">. Chicago: IFT </w:t>
            </w:r>
            <w:proofErr w:type="spellStart"/>
            <w:r w:rsidRPr="00FC233B">
              <w:t>Press</w:t>
            </w:r>
            <w:proofErr w:type="spellEnd"/>
            <w:r w:rsidRPr="00FC233B">
              <w:t xml:space="preserve">, 2006. 473 s. IFT </w:t>
            </w:r>
            <w:proofErr w:type="spellStart"/>
            <w:r w:rsidRPr="00FC233B">
              <w:t>Press</w:t>
            </w:r>
            <w:proofErr w:type="spellEnd"/>
            <w:r w:rsidRPr="00FC233B">
              <w:t xml:space="preserve"> </w:t>
            </w:r>
            <w:proofErr w:type="spellStart"/>
            <w:r w:rsidRPr="00FC233B">
              <w:t>Series</w:t>
            </w:r>
            <w:proofErr w:type="spellEnd"/>
            <w:r w:rsidRPr="00FC233B">
              <w:t>. ISBN 0813800188.</w:t>
            </w:r>
          </w:p>
        </w:tc>
      </w:tr>
      <w:tr w:rsidR="009F1539" w14:paraId="499E9556" w14:textId="77777777" w:rsidTr="00892117">
        <w:trPr>
          <w:gridAfter w:val="1"/>
          <w:wAfter w:w="41"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5FFEB625" w14:textId="77777777" w:rsidR="009F1539" w:rsidRDefault="009F1539" w:rsidP="00892117">
            <w:pPr>
              <w:jc w:val="center"/>
              <w:rPr>
                <w:b/>
              </w:rPr>
            </w:pPr>
            <w:r>
              <w:rPr>
                <w:b/>
              </w:rPr>
              <w:t>Informace ke kombinované nebo distanční formě</w:t>
            </w:r>
          </w:p>
        </w:tc>
      </w:tr>
      <w:tr w:rsidR="009F1539" w14:paraId="0BFA3469" w14:textId="77777777" w:rsidTr="00892117">
        <w:trPr>
          <w:gridAfter w:val="1"/>
          <w:wAfter w:w="41" w:type="dxa"/>
        </w:trPr>
        <w:tc>
          <w:tcPr>
            <w:tcW w:w="4787" w:type="dxa"/>
            <w:gridSpan w:val="8"/>
            <w:tcBorders>
              <w:top w:val="single" w:sz="2" w:space="0" w:color="auto"/>
            </w:tcBorders>
            <w:shd w:val="clear" w:color="auto" w:fill="F7CAAC"/>
          </w:tcPr>
          <w:p w14:paraId="63D3F3A9" w14:textId="77777777" w:rsidR="009F1539" w:rsidRDefault="009F1539" w:rsidP="00892117">
            <w:pPr>
              <w:jc w:val="both"/>
            </w:pPr>
            <w:r>
              <w:rPr>
                <w:b/>
              </w:rPr>
              <w:t>Rozsah konzultací (soustředění)</w:t>
            </w:r>
          </w:p>
        </w:tc>
        <w:tc>
          <w:tcPr>
            <w:tcW w:w="889" w:type="dxa"/>
            <w:tcBorders>
              <w:top w:val="single" w:sz="2" w:space="0" w:color="auto"/>
            </w:tcBorders>
          </w:tcPr>
          <w:p w14:paraId="5537780E" w14:textId="77777777" w:rsidR="009F1539" w:rsidRDefault="009F1539" w:rsidP="00892117">
            <w:pPr>
              <w:jc w:val="both"/>
            </w:pPr>
          </w:p>
        </w:tc>
        <w:tc>
          <w:tcPr>
            <w:tcW w:w="4179" w:type="dxa"/>
            <w:gridSpan w:val="7"/>
            <w:tcBorders>
              <w:top w:val="single" w:sz="2" w:space="0" w:color="auto"/>
            </w:tcBorders>
            <w:shd w:val="clear" w:color="auto" w:fill="F7CAAC"/>
          </w:tcPr>
          <w:p w14:paraId="4C058CDF" w14:textId="77777777" w:rsidR="009F1539" w:rsidRDefault="009F1539" w:rsidP="00892117">
            <w:pPr>
              <w:jc w:val="both"/>
              <w:rPr>
                <w:b/>
              </w:rPr>
            </w:pPr>
            <w:r>
              <w:rPr>
                <w:b/>
              </w:rPr>
              <w:t xml:space="preserve">hodin </w:t>
            </w:r>
          </w:p>
        </w:tc>
      </w:tr>
      <w:tr w:rsidR="009F1539" w14:paraId="19E93F81" w14:textId="77777777" w:rsidTr="00892117">
        <w:trPr>
          <w:gridAfter w:val="1"/>
          <w:wAfter w:w="41" w:type="dxa"/>
        </w:trPr>
        <w:tc>
          <w:tcPr>
            <w:tcW w:w="9855" w:type="dxa"/>
            <w:gridSpan w:val="16"/>
            <w:shd w:val="clear" w:color="auto" w:fill="F7CAAC"/>
          </w:tcPr>
          <w:p w14:paraId="18B95B1E" w14:textId="77777777" w:rsidR="009F1539" w:rsidRDefault="009F1539" w:rsidP="00892117">
            <w:pPr>
              <w:jc w:val="both"/>
              <w:rPr>
                <w:b/>
              </w:rPr>
            </w:pPr>
            <w:r>
              <w:rPr>
                <w:b/>
              </w:rPr>
              <w:t>Informace o způsobu kontaktu s vyučujícím</w:t>
            </w:r>
          </w:p>
        </w:tc>
      </w:tr>
      <w:tr w:rsidR="009F1539" w14:paraId="44FC69FB" w14:textId="77777777" w:rsidTr="00892117">
        <w:trPr>
          <w:gridAfter w:val="1"/>
          <w:wAfter w:w="41" w:type="dxa"/>
          <w:trHeight w:val="1373"/>
        </w:trPr>
        <w:tc>
          <w:tcPr>
            <w:tcW w:w="9855" w:type="dxa"/>
            <w:gridSpan w:val="16"/>
          </w:tcPr>
          <w:p w14:paraId="4BAA3A1D" w14:textId="77777777" w:rsidR="009F1539" w:rsidRDefault="009F1539" w:rsidP="00892117">
            <w:pPr>
              <w:jc w:val="both"/>
            </w:pPr>
          </w:p>
          <w:p w14:paraId="5AC3F716" w14:textId="77777777" w:rsidR="000C69A4" w:rsidRDefault="000C69A4" w:rsidP="00892117">
            <w:pPr>
              <w:jc w:val="both"/>
            </w:pPr>
          </w:p>
          <w:p w14:paraId="128BDCDA" w14:textId="77777777" w:rsidR="000C69A4" w:rsidRDefault="000C69A4" w:rsidP="00892117">
            <w:pPr>
              <w:jc w:val="both"/>
            </w:pPr>
          </w:p>
          <w:p w14:paraId="2D330A40" w14:textId="77777777" w:rsidR="000C69A4" w:rsidRDefault="000C69A4" w:rsidP="00892117">
            <w:pPr>
              <w:jc w:val="both"/>
            </w:pPr>
          </w:p>
          <w:p w14:paraId="672799E6" w14:textId="77777777" w:rsidR="000C69A4" w:rsidRDefault="000C69A4" w:rsidP="00892117">
            <w:pPr>
              <w:jc w:val="both"/>
            </w:pPr>
          </w:p>
          <w:p w14:paraId="64558BBB" w14:textId="77777777" w:rsidR="000C69A4" w:rsidRDefault="000C69A4" w:rsidP="00892117">
            <w:pPr>
              <w:jc w:val="both"/>
            </w:pPr>
          </w:p>
          <w:p w14:paraId="2F0056EE" w14:textId="77777777" w:rsidR="000C69A4" w:rsidRDefault="000C69A4" w:rsidP="00892117">
            <w:pPr>
              <w:jc w:val="both"/>
            </w:pPr>
          </w:p>
          <w:p w14:paraId="7CF87956" w14:textId="77777777" w:rsidR="000C69A4" w:rsidRDefault="000C69A4" w:rsidP="00892117">
            <w:pPr>
              <w:jc w:val="both"/>
            </w:pPr>
          </w:p>
          <w:p w14:paraId="208CB738" w14:textId="77777777" w:rsidR="000C69A4" w:rsidRDefault="000C69A4" w:rsidP="00892117">
            <w:pPr>
              <w:jc w:val="both"/>
            </w:pPr>
          </w:p>
          <w:p w14:paraId="0EB3AA02" w14:textId="77777777" w:rsidR="000C69A4" w:rsidRDefault="000C69A4" w:rsidP="00892117">
            <w:pPr>
              <w:jc w:val="both"/>
            </w:pPr>
          </w:p>
          <w:p w14:paraId="60BF4950" w14:textId="77777777" w:rsidR="000C69A4" w:rsidRDefault="000C69A4" w:rsidP="00892117">
            <w:pPr>
              <w:jc w:val="both"/>
            </w:pPr>
          </w:p>
          <w:p w14:paraId="4C4D3937" w14:textId="77777777" w:rsidR="000C69A4" w:rsidRDefault="000C69A4" w:rsidP="00892117">
            <w:pPr>
              <w:jc w:val="both"/>
            </w:pPr>
          </w:p>
          <w:p w14:paraId="05A309B7" w14:textId="77777777" w:rsidR="000C69A4" w:rsidRDefault="000C69A4" w:rsidP="00892117">
            <w:pPr>
              <w:jc w:val="both"/>
            </w:pPr>
          </w:p>
          <w:p w14:paraId="6F9E35D2" w14:textId="77777777" w:rsidR="000C69A4" w:rsidRDefault="000C69A4" w:rsidP="00892117">
            <w:pPr>
              <w:jc w:val="both"/>
            </w:pPr>
          </w:p>
          <w:p w14:paraId="0B623749" w14:textId="77777777" w:rsidR="000C69A4" w:rsidRDefault="000C69A4" w:rsidP="00892117">
            <w:pPr>
              <w:jc w:val="both"/>
            </w:pPr>
          </w:p>
          <w:p w14:paraId="717405A4" w14:textId="77777777" w:rsidR="000C69A4" w:rsidRDefault="000C69A4" w:rsidP="00892117">
            <w:pPr>
              <w:jc w:val="both"/>
            </w:pPr>
          </w:p>
          <w:p w14:paraId="01388C2C" w14:textId="77777777" w:rsidR="000C69A4" w:rsidRDefault="000C69A4" w:rsidP="00892117">
            <w:pPr>
              <w:jc w:val="both"/>
            </w:pPr>
          </w:p>
          <w:p w14:paraId="0200B735" w14:textId="77777777" w:rsidR="000C69A4" w:rsidRDefault="000C69A4" w:rsidP="00892117">
            <w:pPr>
              <w:jc w:val="both"/>
            </w:pPr>
          </w:p>
          <w:p w14:paraId="01DC3C76" w14:textId="77777777" w:rsidR="000C69A4" w:rsidRDefault="000C69A4" w:rsidP="00892117">
            <w:pPr>
              <w:jc w:val="both"/>
            </w:pPr>
          </w:p>
          <w:p w14:paraId="4AFD8B19" w14:textId="7146396A" w:rsidR="000C69A4" w:rsidRDefault="000C69A4" w:rsidP="00892117">
            <w:pPr>
              <w:jc w:val="both"/>
            </w:pPr>
          </w:p>
          <w:p w14:paraId="2E158355" w14:textId="1B5294E5" w:rsidR="004F6D4C" w:rsidRDefault="004F6D4C" w:rsidP="00892117">
            <w:pPr>
              <w:jc w:val="both"/>
            </w:pPr>
          </w:p>
          <w:p w14:paraId="4A26E01F" w14:textId="77777777" w:rsidR="004F6D4C" w:rsidRDefault="004F6D4C" w:rsidP="00892117">
            <w:pPr>
              <w:jc w:val="both"/>
            </w:pPr>
          </w:p>
          <w:p w14:paraId="2435F4C8" w14:textId="7908359C" w:rsidR="000C69A4" w:rsidRDefault="000C69A4" w:rsidP="00892117">
            <w:pPr>
              <w:jc w:val="both"/>
            </w:pPr>
          </w:p>
        </w:tc>
      </w:tr>
      <w:bookmarkEnd w:id="12"/>
      <w:tr w:rsidR="009F1539" w14:paraId="2A91A6C3" w14:textId="77777777" w:rsidTr="00892117">
        <w:trPr>
          <w:gridAfter w:val="1"/>
          <w:wAfter w:w="41" w:type="dxa"/>
        </w:trPr>
        <w:tc>
          <w:tcPr>
            <w:tcW w:w="9855" w:type="dxa"/>
            <w:gridSpan w:val="16"/>
            <w:tcBorders>
              <w:bottom w:val="double" w:sz="4" w:space="0" w:color="auto"/>
            </w:tcBorders>
            <w:shd w:val="clear" w:color="auto" w:fill="BDD6EE"/>
          </w:tcPr>
          <w:p w14:paraId="63937237" w14:textId="77777777" w:rsidR="009F1539" w:rsidRDefault="009F1539" w:rsidP="00892117">
            <w:pPr>
              <w:jc w:val="both"/>
              <w:rPr>
                <w:b/>
                <w:sz w:val="28"/>
              </w:rPr>
            </w:pPr>
            <w:r>
              <w:lastRenderedPageBreak/>
              <w:br w:type="page"/>
            </w:r>
            <w:r>
              <w:rPr>
                <w:b/>
                <w:sz w:val="28"/>
              </w:rPr>
              <w:t>B-III – Charakteristika studijního předmětu</w:t>
            </w:r>
          </w:p>
        </w:tc>
      </w:tr>
      <w:tr w:rsidR="009F1539" w14:paraId="0A7D48AB" w14:textId="77777777" w:rsidTr="00892117">
        <w:trPr>
          <w:gridAfter w:val="1"/>
          <w:wAfter w:w="41" w:type="dxa"/>
        </w:trPr>
        <w:tc>
          <w:tcPr>
            <w:tcW w:w="3435" w:type="dxa"/>
            <w:gridSpan w:val="5"/>
            <w:tcBorders>
              <w:top w:val="double" w:sz="4" w:space="0" w:color="auto"/>
            </w:tcBorders>
            <w:shd w:val="clear" w:color="auto" w:fill="F7CAAC"/>
          </w:tcPr>
          <w:p w14:paraId="30B74734" w14:textId="77777777" w:rsidR="009F1539" w:rsidRDefault="009F1539" w:rsidP="00892117">
            <w:pPr>
              <w:jc w:val="both"/>
              <w:rPr>
                <w:b/>
              </w:rPr>
            </w:pPr>
            <w:r>
              <w:rPr>
                <w:b/>
              </w:rPr>
              <w:t>Název studijního předmětu</w:t>
            </w:r>
          </w:p>
        </w:tc>
        <w:tc>
          <w:tcPr>
            <w:tcW w:w="6420" w:type="dxa"/>
            <w:gridSpan w:val="11"/>
            <w:tcBorders>
              <w:top w:val="double" w:sz="4" w:space="0" w:color="auto"/>
            </w:tcBorders>
          </w:tcPr>
          <w:p w14:paraId="023370DC" w14:textId="77777777" w:rsidR="009F1539" w:rsidRDefault="009F1539" w:rsidP="00892117">
            <w:pPr>
              <w:jc w:val="both"/>
            </w:pPr>
            <w:bookmarkStart w:id="14" w:name="Biotech_ve_výr_potr_živ_pův"/>
            <w:bookmarkEnd w:id="14"/>
            <w:r w:rsidRPr="00370437">
              <w:rPr>
                <w:b/>
                <w:bCs/>
              </w:rPr>
              <w:t>Biotechnologie ve výrobě potravin živočišného původu</w:t>
            </w:r>
          </w:p>
        </w:tc>
      </w:tr>
      <w:tr w:rsidR="009F1539" w14:paraId="181A2409" w14:textId="77777777" w:rsidTr="00892117">
        <w:trPr>
          <w:gridAfter w:val="1"/>
          <w:wAfter w:w="41" w:type="dxa"/>
        </w:trPr>
        <w:tc>
          <w:tcPr>
            <w:tcW w:w="3435" w:type="dxa"/>
            <w:gridSpan w:val="5"/>
            <w:shd w:val="clear" w:color="auto" w:fill="F7CAAC"/>
          </w:tcPr>
          <w:p w14:paraId="03598A10" w14:textId="77777777" w:rsidR="009F1539" w:rsidRDefault="009F1539" w:rsidP="00892117">
            <w:pPr>
              <w:jc w:val="both"/>
              <w:rPr>
                <w:b/>
              </w:rPr>
            </w:pPr>
            <w:r>
              <w:rPr>
                <w:b/>
              </w:rPr>
              <w:t>Typ předmětu</w:t>
            </w:r>
          </w:p>
        </w:tc>
        <w:tc>
          <w:tcPr>
            <w:tcW w:w="3057" w:type="dxa"/>
            <w:gridSpan w:val="5"/>
          </w:tcPr>
          <w:p w14:paraId="1D124C4A" w14:textId="77777777" w:rsidR="009F1539" w:rsidRDefault="009F1539" w:rsidP="00892117">
            <w:pPr>
              <w:jc w:val="both"/>
            </w:pPr>
            <w:r>
              <w:t>povinný, PZ</w:t>
            </w:r>
          </w:p>
        </w:tc>
        <w:tc>
          <w:tcPr>
            <w:tcW w:w="2695" w:type="dxa"/>
            <w:gridSpan w:val="4"/>
            <w:shd w:val="clear" w:color="auto" w:fill="F7CAAC"/>
          </w:tcPr>
          <w:p w14:paraId="62057E36" w14:textId="77777777" w:rsidR="009F1539" w:rsidRDefault="009F1539" w:rsidP="00892117">
            <w:pPr>
              <w:jc w:val="both"/>
            </w:pPr>
            <w:r>
              <w:rPr>
                <w:b/>
              </w:rPr>
              <w:t>doporučený ročník / semestr</w:t>
            </w:r>
          </w:p>
        </w:tc>
        <w:tc>
          <w:tcPr>
            <w:tcW w:w="668" w:type="dxa"/>
            <w:gridSpan w:val="2"/>
          </w:tcPr>
          <w:p w14:paraId="07C7D3EF" w14:textId="77777777" w:rsidR="009F1539" w:rsidRDefault="009F1539" w:rsidP="00892117">
            <w:pPr>
              <w:jc w:val="both"/>
            </w:pPr>
            <w:r>
              <w:t>1/ZS</w:t>
            </w:r>
          </w:p>
        </w:tc>
      </w:tr>
      <w:tr w:rsidR="009F1539" w14:paraId="7201F82E" w14:textId="77777777" w:rsidTr="00892117">
        <w:trPr>
          <w:gridAfter w:val="1"/>
          <w:wAfter w:w="41" w:type="dxa"/>
        </w:trPr>
        <w:tc>
          <w:tcPr>
            <w:tcW w:w="3435" w:type="dxa"/>
            <w:gridSpan w:val="5"/>
            <w:shd w:val="clear" w:color="auto" w:fill="F7CAAC"/>
          </w:tcPr>
          <w:p w14:paraId="3DE52731" w14:textId="77777777" w:rsidR="009F1539" w:rsidRDefault="009F1539" w:rsidP="00892117">
            <w:pPr>
              <w:jc w:val="both"/>
              <w:rPr>
                <w:b/>
              </w:rPr>
            </w:pPr>
            <w:r>
              <w:rPr>
                <w:b/>
              </w:rPr>
              <w:t>Rozsah studijního předmětu</w:t>
            </w:r>
          </w:p>
        </w:tc>
        <w:tc>
          <w:tcPr>
            <w:tcW w:w="1352" w:type="dxa"/>
            <w:gridSpan w:val="3"/>
          </w:tcPr>
          <w:p w14:paraId="1B1D45F0" w14:textId="77777777" w:rsidR="009F1539" w:rsidRDefault="009F1539" w:rsidP="00892117">
            <w:pPr>
              <w:jc w:val="both"/>
            </w:pPr>
            <w:proofErr w:type="gramStart"/>
            <w:r w:rsidRPr="00280F9E">
              <w:t>2</w:t>
            </w:r>
            <w:r>
              <w:t>8p</w:t>
            </w:r>
            <w:proofErr w:type="gramEnd"/>
            <w:r>
              <w:t>+14</w:t>
            </w:r>
            <w:r w:rsidRPr="00280F9E">
              <w:t>s+</w:t>
            </w:r>
            <w:r>
              <w:t>28</w:t>
            </w:r>
            <w:r w:rsidRPr="00003F22">
              <w:t>l</w:t>
            </w:r>
          </w:p>
        </w:tc>
        <w:tc>
          <w:tcPr>
            <w:tcW w:w="889" w:type="dxa"/>
            <w:shd w:val="clear" w:color="auto" w:fill="F7CAAC"/>
          </w:tcPr>
          <w:p w14:paraId="4D10D86F" w14:textId="77777777" w:rsidR="009F1539" w:rsidRDefault="009F1539" w:rsidP="00892117">
            <w:pPr>
              <w:jc w:val="both"/>
              <w:rPr>
                <w:b/>
              </w:rPr>
            </w:pPr>
            <w:r>
              <w:rPr>
                <w:b/>
              </w:rPr>
              <w:t xml:space="preserve">hod. </w:t>
            </w:r>
          </w:p>
        </w:tc>
        <w:tc>
          <w:tcPr>
            <w:tcW w:w="816" w:type="dxa"/>
          </w:tcPr>
          <w:p w14:paraId="1A4C08C5" w14:textId="77777777" w:rsidR="009F1539" w:rsidRDefault="009F1539" w:rsidP="00892117">
            <w:pPr>
              <w:jc w:val="both"/>
            </w:pPr>
            <w:r>
              <w:t>70</w:t>
            </w:r>
          </w:p>
        </w:tc>
        <w:tc>
          <w:tcPr>
            <w:tcW w:w="1479" w:type="dxa"/>
            <w:gridSpan w:val="2"/>
            <w:shd w:val="clear" w:color="auto" w:fill="F7CAAC"/>
          </w:tcPr>
          <w:p w14:paraId="71F93D5D" w14:textId="77777777" w:rsidR="009F1539" w:rsidRDefault="009F1539" w:rsidP="00892117">
            <w:pPr>
              <w:jc w:val="both"/>
              <w:rPr>
                <w:b/>
              </w:rPr>
            </w:pPr>
            <w:r>
              <w:rPr>
                <w:b/>
              </w:rPr>
              <w:t>kreditů</w:t>
            </w:r>
          </w:p>
        </w:tc>
        <w:tc>
          <w:tcPr>
            <w:tcW w:w="1884" w:type="dxa"/>
            <w:gridSpan w:val="4"/>
          </w:tcPr>
          <w:p w14:paraId="01B403C9" w14:textId="77777777" w:rsidR="009F1539" w:rsidRDefault="009F1539" w:rsidP="00892117">
            <w:pPr>
              <w:jc w:val="both"/>
            </w:pPr>
            <w:r>
              <w:t>6</w:t>
            </w:r>
          </w:p>
        </w:tc>
      </w:tr>
      <w:tr w:rsidR="009F1539" w14:paraId="0031C2FF" w14:textId="77777777" w:rsidTr="00892117">
        <w:trPr>
          <w:gridAfter w:val="1"/>
          <w:wAfter w:w="41" w:type="dxa"/>
        </w:trPr>
        <w:tc>
          <w:tcPr>
            <w:tcW w:w="3435" w:type="dxa"/>
            <w:gridSpan w:val="5"/>
            <w:shd w:val="clear" w:color="auto" w:fill="F7CAAC"/>
          </w:tcPr>
          <w:p w14:paraId="509AE576"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0" w:type="dxa"/>
            <w:gridSpan w:val="11"/>
          </w:tcPr>
          <w:p w14:paraId="6161CE3C" w14:textId="77777777" w:rsidR="009F1539" w:rsidRDefault="009F1539" w:rsidP="00892117">
            <w:pPr>
              <w:jc w:val="both"/>
            </w:pPr>
          </w:p>
        </w:tc>
      </w:tr>
      <w:tr w:rsidR="009F1539" w14:paraId="21BE6DBF" w14:textId="77777777" w:rsidTr="00892117">
        <w:trPr>
          <w:gridAfter w:val="1"/>
          <w:wAfter w:w="41" w:type="dxa"/>
        </w:trPr>
        <w:tc>
          <w:tcPr>
            <w:tcW w:w="3435" w:type="dxa"/>
            <w:gridSpan w:val="5"/>
            <w:shd w:val="clear" w:color="auto" w:fill="F7CAAC"/>
          </w:tcPr>
          <w:p w14:paraId="10125308" w14:textId="77777777" w:rsidR="009F1539" w:rsidRPr="005A0406" w:rsidRDefault="009F1539" w:rsidP="00892117">
            <w:pPr>
              <w:jc w:val="both"/>
              <w:rPr>
                <w:b/>
              </w:rPr>
            </w:pPr>
            <w:r w:rsidRPr="005A0406">
              <w:rPr>
                <w:b/>
              </w:rPr>
              <w:t>Způsob ověření výsledků učení</w:t>
            </w:r>
          </w:p>
        </w:tc>
        <w:tc>
          <w:tcPr>
            <w:tcW w:w="3057" w:type="dxa"/>
            <w:gridSpan w:val="5"/>
            <w:tcBorders>
              <w:bottom w:val="single" w:sz="4" w:space="0" w:color="auto"/>
            </w:tcBorders>
          </w:tcPr>
          <w:p w14:paraId="2A081BB2" w14:textId="77777777" w:rsidR="009F1539" w:rsidRDefault="009F1539" w:rsidP="00892117">
            <w:pPr>
              <w:jc w:val="both"/>
            </w:pPr>
            <w:r>
              <w:t>zápočet, zkouška</w:t>
            </w:r>
          </w:p>
        </w:tc>
        <w:tc>
          <w:tcPr>
            <w:tcW w:w="1479" w:type="dxa"/>
            <w:gridSpan w:val="2"/>
            <w:tcBorders>
              <w:bottom w:val="single" w:sz="4" w:space="0" w:color="auto"/>
            </w:tcBorders>
            <w:shd w:val="clear" w:color="auto" w:fill="F7CAAC"/>
          </w:tcPr>
          <w:p w14:paraId="141B4FF1" w14:textId="77777777" w:rsidR="009F1539" w:rsidRDefault="009F1539" w:rsidP="00892117">
            <w:pPr>
              <w:jc w:val="both"/>
              <w:rPr>
                <w:b/>
              </w:rPr>
            </w:pPr>
            <w:r>
              <w:rPr>
                <w:b/>
              </w:rPr>
              <w:t>Forma výuky</w:t>
            </w:r>
          </w:p>
        </w:tc>
        <w:tc>
          <w:tcPr>
            <w:tcW w:w="1884" w:type="dxa"/>
            <w:gridSpan w:val="4"/>
            <w:tcBorders>
              <w:bottom w:val="single" w:sz="4" w:space="0" w:color="auto"/>
            </w:tcBorders>
          </w:tcPr>
          <w:p w14:paraId="76D69927" w14:textId="77777777" w:rsidR="009F1539" w:rsidRDefault="009F1539" w:rsidP="00892117">
            <w:pPr>
              <w:jc w:val="both"/>
            </w:pPr>
            <w:r>
              <w:t>přednášky, semináře, laboratorní cvičení</w:t>
            </w:r>
          </w:p>
        </w:tc>
      </w:tr>
      <w:tr w:rsidR="009F1539" w14:paraId="2F51071A" w14:textId="77777777" w:rsidTr="00892117">
        <w:trPr>
          <w:gridAfter w:val="1"/>
          <w:wAfter w:w="41" w:type="dxa"/>
        </w:trPr>
        <w:tc>
          <w:tcPr>
            <w:tcW w:w="3435" w:type="dxa"/>
            <w:gridSpan w:val="5"/>
            <w:shd w:val="clear" w:color="auto" w:fill="F7CAAC"/>
          </w:tcPr>
          <w:p w14:paraId="2185068A" w14:textId="77777777" w:rsidR="009F1539" w:rsidRPr="005A0406" w:rsidRDefault="009F1539" w:rsidP="00892117">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0758A0EC" w14:textId="77777777" w:rsidR="009F1539" w:rsidRPr="00CB03E7" w:rsidRDefault="009F1539" w:rsidP="00892117">
            <w:pPr>
              <w:jc w:val="both"/>
            </w:pPr>
            <w:r w:rsidRPr="00CB03E7">
              <w:t xml:space="preserve">Zápočet: min. 80% docházka </w:t>
            </w:r>
            <w:r>
              <w:t>na</w:t>
            </w:r>
            <w:r w:rsidRPr="00CB03E7">
              <w:t xml:space="preserve"> cvičení a seminářích, průběžné testy během semestru (splnění na min. 70 %).</w:t>
            </w:r>
          </w:p>
          <w:p w14:paraId="6E222778" w14:textId="77777777" w:rsidR="009F1539" w:rsidRDefault="009F1539" w:rsidP="00892117">
            <w:pPr>
              <w:jc w:val="both"/>
            </w:pPr>
            <w:r w:rsidRPr="00CB03E7">
              <w:t>Zkouška: forma písemná (splnění na min. 70 %) a ústní.</w:t>
            </w:r>
          </w:p>
        </w:tc>
      </w:tr>
      <w:tr w:rsidR="009F1539" w14:paraId="401DD7D1" w14:textId="77777777" w:rsidTr="00892117">
        <w:trPr>
          <w:gridAfter w:val="1"/>
          <w:wAfter w:w="41" w:type="dxa"/>
          <w:trHeight w:val="197"/>
        </w:trPr>
        <w:tc>
          <w:tcPr>
            <w:tcW w:w="3435" w:type="dxa"/>
            <w:gridSpan w:val="5"/>
            <w:tcBorders>
              <w:top w:val="nil"/>
            </w:tcBorders>
            <w:shd w:val="clear" w:color="auto" w:fill="F7CAAC"/>
          </w:tcPr>
          <w:p w14:paraId="528A487C" w14:textId="77777777" w:rsidR="009F1539" w:rsidRDefault="009F1539" w:rsidP="00892117">
            <w:pPr>
              <w:jc w:val="both"/>
              <w:rPr>
                <w:b/>
              </w:rPr>
            </w:pPr>
            <w:r>
              <w:rPr>
                <w:b/>
              </w:rPr>
              <w:t>Garant předmětu</w:t>
            </w:r>
          </w:p>
        </w:tc>
        <w:tc>
          <w:tcPr>
            <w:tcW w:w="6420" w:type="dxa"/>
            <w:gridSpan w:val="11"/>
            <w:tcBorders>
              <w:top w:val="single" w:sz="4" w:space="0" w:color="auto"/>
            </w:tcBorders>
          </w:tcPr>
          <w:p w14:paraId="1E0BA74C" w14:textId="77777777" w:rsidR="009F1539" w:rsidRDefault="009F1539" w:rsidP="00892117">
            <w:pPr>
              <w:jc w:val="both"/>
            </w:pPr>
            <w:r w:rsidRPr="00ED7420">
              <w:t>doc. Ing. Vendula Pachlová, Ph.D.</w:t>
            </w:r>
          </w:p>
        </w:tc>
      </w:tr>
      <w:tr w:rsidR="009F1539" w14:paraId="12F810D6" w14:textId="77777777" w:rsidTr="00892117">
        <w:trPr>
          <w:gridAfter w:val="1"/>
          <w:wAfter w:w="41" w:type="dxa"/>
          <w:trHeight w:val="243"/>
        </w:trPr>
        <w:tc>
          <w:tcPr>
            <w:tcW w:w="3435" w:type="dxa"/>
            <w:gridSpan w:val="5"/>
            <w:tcBorders>
              <w:top w:val="nil"/>
            </w:tcBorders>
            <w:shd w:val="clear" w:color="auto" w:fill="F7CAAC"/>
          </w:tcPr>
          <w:p w14:paraId="53ED3229" w14:textId="77777777" w:rsidR="009F1539" w:rsidRDefault="009F1539" w:rsidP="00892117">
            <w:pPr>
              <w:jc w:val="both"/>
              <w:rPr>
                <w:b/>
              </w:rPr>
            </w:pPr>
            <w:r>
              <w:rPr>
                <w:b/>
              </w:rPr>
              <w:t>Zapojení garanta do výuky předmětu</w:t>
            </w:r>
          </w:p>
        </w:tc>
        <w:tc>
          <w:tcPr>
            <w:tcW w:w="6420" w:type="dxa"/>
            <w:gridSpan w:val="11"/>
            <w:tcBorders>
              <w:top w:val="nil"/>
            </w:tcBorders>
          </w:tcPr>
          <w:p w14:paraId="4DAA2270" w14:textId="77777777" w:rsidR="009F1539" w:rsidRDefault="009F1539" w:rsidP="00892117">
            <w:pPr>
              <w:jc w:val="both"/>
            </w:pPr>
            <w:proofErr w:type="gramStart"/>
            <w:r>
              <w:t>60%</w:t>
            </w:r>
            <w:proofErr w:type="gramEnd"/>
            <w:r>
              <w:t xml:space="preserve"> p</w:t>
            </w:r>
          </w:p>
        </w:tc>
      </w:tr>
      <w:tr w:rsidR="009F1539" w14:paraId="675C892F" w14:textId="77777777" w:rsidTr="00892117">
        <w:trPr>
          <w:gridAfter w:val="1"/>
          <w:wAfter w:w="41" w:type="dxa"/>
        </w:trPr>
        <w:tc>
          <w:tcPr>
            <w:tcW w:w="3435" w:type="dxa"/>
            <w:gridSpan w:val="5"/>
            <w:shd w:val="clear" w:color="auto" w:fill="F7CAAC"/>
          </w:tcPr>
          <w:p w14:paraId="51AA95AB" w14:textId="77777777" w:rsidR="009F1539" w:rsidRDefault="009F1539" w:rsidP="00892117">
            <w:pPr>
              <w:jc w:val="both"/>
              <w:rPr>
                <w:b/>
              </w:rPr>
            </w:pPr>
            <w:r>
              <w:rPr>
                <w:b/>
              </w:rPr>
              <w:t>Vyučující</w:t>
            </w:r>
          </w:p>
        </w:tc>
        <w:tc>
          <w:tcPr>
            <w:tcW w:w="6420" w:type="dxa"/>
            <w:gridSpan w:val="11"/>
            <w:tcBorders>
              <w:bottom w:val="nil"/>
            </w:tcBorders>
          </w:tcPr>
          <w:p w14:paraId="183C963E" w14:textId="77777777" w:rsidR="009F1539" w:rsidRDefault="009F1539" w:rsidP="00892117">
            <w:pPr>
              <w:jc w:val="both"/>
            </w:pPr>
          </w:p>
        </w:tc>
      </w:tr>
      <w:tr w:rsidR="009F1539" w14:paraId="1452CB4A" w14:textId="77777777" w:rsidTr="00892117">
        <w:trPr>
          <w:gridAfter w:val="1"/>
          <w:wAfter w:w="41" w:type="dxa"/>
          <w:trHeight w:val="136"/>
        </w:trPr>
        <w:tc>
          <w:tcPr>
            <w:tcW w:w="9855" w:type="dxa"/>
            <w:gridSpan w:val="16"/>
            <w:tcBorders>
              <w:top w:val="nil"/>
            </w:tcBorders>
          </w:tcPr>
          <w:p w14:paraId="6407C6E9" w14:textId="77777777" w:rsidR="009F1539" w:rsidRPr="00ED7420" w:rsidRDefault="009F1539" w:rsidP="00892117">
            <w:pPr>
              <w:spacing w:before="60" w:after="60"/>
              <w:rPr>
                <w:b/>
                <w:bCs/>
              </w:rPr>
            </w:pPr>
            <w:r w:rsidRPr="00ED7420">
              <w:rPr>
                <w:b/>
                <w:bCs/>
              </w:rPr>
              <w:t>doc. Ing. Vendula Pachlová, Ph.D.</w:t>
            </w:r>
            <w:r>
              <w:rPr>
                <w:b/>
                <w:bCs/>
              </w:rPr>
              <w:t xml:space="preserve"> </w:t>
            </w:r>
            <w:r>
              <w:t>(</w:t>
            </w:r>
            <w:proofErr w:type="gramStart"/>
            <w:r>
              <w:t>60%</w:t>
            </w:r>
            <w:proofErr w:type="gramEnd"/>
            <w:r>
              <w:t xml:space="preserve"> p)</w:t>
            </w:r>
          </w:p>
          <w:p w14:paraId="1966B5A2" w14:textId="77777777" w:rsidR="009F1539" w:rsidRDefault="009F1539" w:rsidP="00892117">
            <w:pPr>
              <w:spacing w:before="60" w:after="60"/>
              <w:jc w:val="both"/>
            </w:pPr>
            <w:r>
              <w:t>Ing. Robert Gál, Ph.D. (</w:t>
            </w:r>
            <w:proofErr w:type="gramStart"/>
            <w:r>
              <w:t>40%</w:t>
            </w:r>
            <w:proofErr w:type="gramEnd"/>
            <w:r>
              <w:t xml:space="preserve"> p)</w:t>
            </w:r>
          </w:p>
        </w:tc>
      </w:tr>
      <w:tr w:rsidR="009F1539" w14:paraId="72DF3F6D" w14:textId="77777777" w:rsidTr="00892117">
        <w:trPr>
          <w:gridAfter w:val="1"/>
          <w:wAfter w:w="41" w:type="dxa"/>
        </w:trPr>
        <w:tc>
          <w:tcPr>
            <w:tcW w:w="3435" w:type="dxa"/>
            <w:gridSpan w:val="5"/>
            <w:shd w:val="clear" w:color="auto" w:fill="F7CAAC"/>
          </w:tcPr>
          <w:p w14:paraId="474D9BA4" w14:textId="77777777" w:rsidR="009F1539" w:rsidRPr="005A0406" w:rsidRDefault="009F1539" w:rsidP="00892117">
            <w:pPr>
              <w:jc w:val="both"/>
              <w:rPr>
                <w:b/>
              </w:rPr>
            </w:pPr>
            <w:r w:rsidRPr="005A0406">
              <w:rPr>
                <w:b/>
              </w:rPr>
              <w:t>Hlavní témata a výsledky učení</w:t>
            </w:r>
          </w:p>
        </w:tc>
        <w:tc>
          <w:tcPr>
            <w:tcW w:w="6420" w:type="dxa"/>
            <w:gridSpan w:val="11"/>
            <w:tcBorders>
              <w:bottom w:val="nil"/>
            </w:tcBorders>
          </w:tcPr>
          <w:p w14:paraId="0758C08B" w14:textId="77777777" w:rsidR="009F1539" w:rsidRPr="005A0406" w:rsidRDefault="009F1539" w:rsidP="00892117">
            <w:pPr>
              <w:jc w:val="both"/>
            </w:pPr>
          </w:p>
        </w:tc>
      </w:tr>
      <w:tr w:rsidR="009F1539" w14:paraId="5868B308" w14:textId="77777777" w:rsidTr="008D2BEB">
        <w:trPr>
          <w:gridAfter w:val="1"/>
          <w:wAfter w:w="41" w:type="dxa"/>
          <w:trHeight w:val="2197"/>
        </w:trPr>
        <w:tc>
          <w:tcPr>
            <w:tcW w:w="9855" w:type="dxa"/>
            <w:gridSpan w:val="16"/>
            <w:tcBorders>
              <w:top w:val="nil"/>
              <w:bottom w:val="single" w:sz="4" w:space="0" w:color="auto"/>
            </w:tcBorders>
            <w:shd w:val="clear" w:color="auto" w:fill="auto"/>
          </w:tcPr>
          <w:p w14:paraId="79913BDE" w14:textId="43A38250" w:rsidR="009F1539" w:rsidRPr="00440EE2" w:rsidRDefault="009F1539" w:rsidP="00892117">
            <w:pPr>
              <w:jc w:val="both"/>
              <w:rPr>
                <w:b/>
                <w:bCs/>
              </w:rPr>
            </w:pPr>
            <w:r w:rsidRPr="00FC233B">
              <w:t xml:space="preserve">Cílem předmětu je získání rozšířených znalostí o biotechnologických operacích při výrobě mléčných a masných výrobků a rovněž o chemických změnách, ke kterým během výroby těchto výrobků dochází. </w:t>
            </w:r>
            <w:r w:rsidRPr="00440EE2">
              <w:rPr>
                <w:b/>
                <w:bCs/>
              </w:rPr>
              <w:t>Obsah předmětu tvoří tyto tematické celky:</w:t>
            </w:r>
          </w:p>
          <w:p w14:paraId="53B2BCD7" w14:textId="77777777" w:rsidR="009F1539" w:rsidRPr="00FC233B" w:rsidRDefault="009F1539" w:rsidP="00E6629A">
            <w:pPr>
              <w:pStyle w:val="Odstavecseseznamem"/>
              <w:numPr>
                <w:ilvl w:val="0"/>
                <w:numId w:val="7"/>
              </w:numPr>
              <w:ind w:left="170" w:hanging="170"/>
              <w:jc w:val="both"/>
            </w:pPr>
            <w:r w:rsidRPr="00FC233B">
              <w:t>Chemické složení mléka.</w:t>
            </w:r>
          </w:p>
          <w:p w14:paraId="0B03746D" w14:textId="77777777" w:rsidR="009F1539" w:rsidRPr="00FC233B" w:rsidRDefault="009F1539" w:rsidP="00E6629A">
            <w:pPr>
              <w:pStyle w:val="Odstavecseseznamem"/>
              <w:numPr>
                <w:ilvl w:val="0"/>
                <w:numId w:val="7"/>
              </w:numPr>
              <w:ind w:left="170" w:hanging="170"/>
              <w:jc w:val="both"/>
            </w:pPr>
            <w:r w:rsidRPr="00FC233B">
              <w:t>Principy základních technologických operací.</w:t>
            </w:r>
          </w:p>
          <w:p w14:paraId="1E9637CA" w14:textId="77777777" w:rsidR="009F1539" w:rsidRPr="00FC233B" w:rsidRDefault="009F1539" w:rsidP="00E6629A">
            <w:pPr>
              <w:pStyle w:val="Odstavecseseznamem"/>
              <w:numPr>
                <w:ilvl w:val="0"/>
                <w:numId w:val="7"/>
              </w:numPr>
              <w:ind w:left="170" w:hanging="170"/>
              <w:jc w:val="both"/>
            </w:pPr>
            <w:r w:rsidRPr="00FC233B">
              <w:t>Čisté mlékařské kultury.</w:t>
            </w:r>
          </w:p>
          <w:p w14:paraId="03E71116" w14:textId="77777777" w:rsidR="009F1539" w:rsidRPr="00FC233B" w:rsidRDefault="009F1539" w:rsidP="00E6629A">
            <w:pPr>
              <w:pStyle w:val="Odstavecseseznamem"/>
              <w:numPr>
                <w:ilvl w:val="0"/>
                <w:numId w:val="7"/>
              </w:numPr>
              <w:ind w:left="170" w:hanging="170"/>
              <w:jc w:val="both"/>
            </w:pPr>
            <w:r w:rsidRPr="00FC233B">
              <w:t>Výroba kysaných mléčných výrobků I.</w:t>
            </w:r>
          </w:p>
          <w:p w14:paraId="52871E28" w14:textId="77777777" w:rsidR="009F1539" w:rsidRPr="00FC233B" w:rsidRDefault="009F1539" w:rsidP="00E6629A">
            <w:pPr>
              <w:pStyle w:val="Odstavecseseznamem"/>
              <w:numPr>
                <w:ilvl w:val="0"/>
                <w:numId w:val="7"/>
              </w:numPr>
              <w:ind w:left="170" w:hanging="170"/>
              <w:jc w:val="both"/>
            </w:pPr>
            <w:r w:rsidRPr="00FC233B">
              <w:t>Výroba kysaných mléčných výrobků II.</w:t>
            </w:r>
          </w:p>
          <w:p w14:paraId="249CC1F8" w14:textId="77777777" w:rsidR="009F1539" w:rsidRPr="00FC233B" w:rsidRDefault="009F1539" w:rsidP="00E6629A">
            <w:pPr>
              <w:pStyle w:val="Odstavecseseznamem"/>
              <w:numPr>
                <w:ilvl w:val="0"/>
                <w:numId w:val="7"/>
              </w:numPr>
              <w:ind w:left="170" w:hanging="170"/>
              <w:jc w:val="both"/>
            </w:pPr>
            <w:r w:rsidRPr="00FC233B">
              <w:t>Výroba přírodních sýrů I.</w:t>
            </w:r>
          </w:p>
          <w:p w14:paraId="2CCA0DFA" w14:textId="77777777" w:rsidR="009F1539" w:rsidRPr="00FC233B" w:rsidRDefault="009F1539" w:rsidP="00E6629A">
            <w:pPr>
              <w:pStyle w:val="Odstavecseseznamem"/>
              <w:numPr>
                <w:ilvl w:val="0"/>
                <w:numId w:val="7"/>
              </w:numPr>
              <w:ind w:left="170" w:hanging="170"/>
              <w:jc w:val="both"/>
            </w:pPr>
            <w:r w:rsidRPr="00FC233B">
              <w:t>Výroba přírodních sýrů II.</w:t>
            </w:r>
          </w:p>
          <w:p w14:paraId="5E870337" w14:textId="77777777" w:rsidR="009F1539" w:rsidRPr="00FC233B" w:rsidRDefault="009F1539" w:rsidP="00E6629A">
            <w:pPr>
              <w:pStyle w:val="Odstavecseseznamem"/>
              <w:numPr>
                <w:ilvl w:val="0"/>
                <w:numId w:val="7"/>
              </w:numPr>
              <w:ind w:left="170" w:hanging="170"/>
              <w:jc w:val="both"/>
            </w:pPr>
            <w:r w:rsidRPr="00FC233B">
              <w:t>Výroba tvarohu a kyselých sýrů.</w:t>
            </w:r>
          </w:p>
          <w:p w14:paraId="7C93352F" w14:textId="77777777" w:rsidR="009F1539" w:rsidRPr="00FC233B" w:rsidRDefault="009F1539" w:rsidP="00E6629A">
            <w:pPr>
              <w:pStyle w:val="Odstavecseseznamem"/>
              <w:numPr>
                <w:ilvl w:val="0"/>
                <w:numId w:val="7"/>
              </w:numPr>
              <w:ind w:left="170" w:hanging="170"/>
              <w:jc w:val="both"/>
            </w:pPr>
            <w:r w:rsidRPr="00FC233B">
              <w:t>Chemické složení masa.</w:t>
            </w:r>
          </w:p>
          <w:p w14:paraId="366C54F8" w14:textId="77777777" w:rsidR="009F1539" w:rsidRPr="00FC233B" w:rsidRDefault="009F1539" w:rsidP="00E6629A">
            <w:pPr>
              <w:pStyle w:val="Odstavecseseznamem"/>
              <w:numPr>
                <w:ilvl w:val="0"/>
                <w:numId w:val="7"/>
              </w:numPr>
              <w:ind w:left="170" w:hanging="170"/>
              <w:jc w:val="both"/>
            </w:pPr>
            <w:r w:rsidRPr="00FC233B">
              <w:t>Postmortální změny masa.</w:t>
            </w:r>
          </w:p>
          <w:p w14:paraId="75048289" w14:textId="77777777" w:rsidR="009F1539" w:rsidRPr="00FC233B" w:rsidRDefault="009F1539" w:rsidP="00E6629A">
            <w:pPr>
              <w:pStyle w:val="Odstavecseseznamem"/>
              <w:numPr>
                <w:ilvl w:val="0"/>
                <w:numId w:val="7"/>
              </w:numPr>
              <w:ind w:left="170" w:hanging="170"/>
              <w:jc w:val="both"/>
            </w:pPr>
            <w:r w:rsidRPr="00FC233B">
              <w:t>Technologie výroby fermentovaných masných výrobků I.</w:t>
            </w:r>
          </w:p>
          <w:p w14:paraId="4910B6CF" w14:textId="77777777" w:rsidR="009F1539" w:rsidRPr="00FC233B" w:rsidRDefault="009F1539" w:rsidP="00E6629A">
            <w:pPr>
              <w:pStyle w:val="Odstavecseseznamem"/>
              <w:numPr>
                <w:ilvl w:val="0"/>
                <w:numId w:val="7"/>
              </w:numPr>
              <w:ind w:left="170" w:hanging="170"/>
              <w:jc w:val="both"/>
            </w:pPr>
            <w:r w:rsidRPr="00FC233B">
              <w:t>Technologie výroby fermentovaných masných výrobků II.</w:t>
            </w:r>
          </w:p>
          <w:p w14:paraId="2141F28D" w14:textId="77777777" w:rsidR="009F1539" w:rsidRPr="00FC233B" w:rsidRDefault="009F1539" w:rsidP="00E6629A">
            <w:pPr>
              <w:pStyle w:val="Odstavecseseznamem"/>
              <w:numPr>
                <w:ilvl w:val="0"/>
                <w:numId w:val="7"/>
              </w:numPr>
              <w:ind w:left="170" w:hanging="170"/>
              <w:jc w:val="both"/>
            </w:pPr>
            <w:r w:rsidRPr="00FC233B">
              <w:t>Technologie výroby fermentovaných rybích výrobků.</w:t>
            </w:r>
          </w:p>
          <w:p w14:paraId="3E1EAA1D" w14:textId="77777777" w:rsidR="009F1539" w:rsidRDefault="009F1539" w:rsidP="00E6629A">
            <w:pPr>
              <w:pStyle w:val="Odstavecseseznamem"/>
              <w:numPr>
                <w:ilvl w:val="0"/>
                <w:numId w:val="7"/>
              </w:numPr>
              <w:ind w:left="170" w:hanging="170"/>
              <w:jc w:val="both"/>
            </w:pPr>
            <w:r w:rsidRPr="00FC233B">
              <w:t>Výroba ostatních fermentovaných živočišných produktů.</w:t>
            </w:r>
          </w:p>
          <w:p w14:paraId="3DE2F278" w14:textId="77777777" w:rsidR="00440EE2" w:rsidRDefault="00440EE2" w:rsidP="00440EE2">
            <w:pPr>
              <w:pStyle w:val="Odstavecseseznamem"/>
              <w:ind w:left="170"/>
              <w:jc w:val="both"/>
            </w:pPr>
          </w:p>
          <w:p w14:paraId="1F8B4F2F" w14:textId="2173DCB7" w:rsidR="00133BC7" w:rsidRPr="008D2BEB" w:rsidRDefault="00133BC7" w:rsidP="00133BC7">
            <w:pPr>
              <w:jc w:val="both"/>
              <w:rPr>
                <w:b/>
                <w:bCs/>
              </w:rPr>
            </w:pPr>
            <w:r w:rsidRPr="008D2BEB">
              <w:rPr>
                <w:b/>
                <w:bCs/>
              </w:rPr>
              <w:t xml:space="preserve">Očekávané výsledky </w:t>
            </w:r>
            <w:r w:rsidR="00196DC0" w:rsidRPr="008D2BEB">
              <w:rPr>
                <w:b/>
                <w:bCs/>
              </w:rPr>
              <w:t>učení</w:t>
            </w:r>
            <w:r w:rsidRPr="008D2BEB">
              <w:rPr>
                <w:b/>
                <w:bCs/>
              </w:rPr>
              <w:t xml:space="preserve"> </w:t>
            </w:r>
            <w:r w:rsidRPr="008D2BEB">
              <w:rPr>
                <w:b/>
                <w:color w:val="000000" w:themeColor="text1"/>
              </w:rPr>
              <w:t>– po absolvování předmětu student prokazuje:</w:t>
            </w:r>
          </w:p>
          <w:p w14:paraId="3E6982DC" w14:textId="77777777" w:rsidR="00133BC7" w:rsidRDefault="00133BC7" w:rsidP="00133BC7">
            <w:pPr>
              <w:tabs>
                <w:tab w:val="left" w:pos="328"/>
              </w:tabs>
              <w:rPr>
                <w:b/>
                <w:color w:val="000000" w:themeColor="text1"/>
              </w:rPr>
            </w:pPr>
            <w:r w:rsidRPr="008D2BEB">
              <w:rPr>
                <w:b/>
              </w:rPr>
              <w:t>Odborné z</w:t>
            </w:r>
            <w:r w:rsidRPr="008D2BEB">
              <w:rPr>
                <w:b/>
                <w:color w:val="000000" w:themeColor="text1"/>
              </w:rPr>
              <w:t>nalosti:</w:t>
            </w:r>
            <w:r w:rsidRPr="00FA5070">
              <w:rPr>
                <w:b/>
                <w:color w:val="000000" w:themeColor="text1"/>
              </w:rPr>
              <w:t xml:space="preserve"> </w:t>
            </w:r>
          </w:p>
          <w:p w14:paraId="008F2680" w14:textId="77777777" w:rsidR="008D2BEB" w:rsidRPr="008D2BEB" w:rsidRDefault="008D2BEB" w:rsidP="008D2BEB">
            <w:pPr>
              <w:pStyle w:val="Odstavecseseznamem"/>
              <w:numPr>
                <w:ilvl w:val="0"/>
                <w:numId w:val="7"/>
              </w:numPr>
              <w:ind w:left="170" w:hanging="170"/>
              <w:jc w:val="both"/>
            </w:pPr>
            <w:r w:rsidRPr="008D2BEB">
              <w:t>popsat principy základních mlékárenských ošetření</w:t>
            </w:r>
          </w:p>
          <w:p w14:paraId="0EC4B1ED" w14:textId="77777777" w:rsidR="008D2BEB" w:rsidRPr="008D2BEB" w:rsidRDefault="008D2BEB" w:rsidP="008D2BEB">
            <w:pPr>
              <w:pStyle w:val="Odstavecseseznamem"/>
              <w:numPr>
                <w:ilvl w:val="0"/>
                <w:numId w:val="7"/>
              </w:numPr>
              <w:ind w:left="170" w:hanging="170"/>
              <w:jc w:val="both"/>
            </w:pPr>
            <w:r w:rsidRPr="008D2BEB">
              <w:t>charakterizovat technologii výroby kysaných mléčných výrobků</w:t>
            </w:r>
          </w:p>
          <w:p w14:paraId="2AEA9822" w14:textId="77777777" w:rsidR="008D2BEB" w:rsidRPr="008D2BEB" w:rsidRDefault="008D2BEB" w:rsidP="008D2BEB">
            <w:pPr>
              <w:pStyle w:val="Odstavecseseznamem"/>
              <w:numPr>
                <w:ilvl w:val="0"/>
                <w:numId w:val="7"/>
              </w:numPr>
              <w:ind w:left="170" w:hanging="170"/>
              <w:jc w:val="both"/>
            </w:pPr>
            <w:r w:rsidRPr="008D2BEB">
              <w:t>popsat výrobu sýrů a tvarohů</w:t>
            </w:r>
          </w:p>
          <w:p w14:paraId="04DB16D3" w14:textId="77777777" w:rsidR="008D2BEB" w:rsidRPr="008D2BEB" w:rsidRDefault="008D2BEB" w:rsidP="008D2BEB">
            <w:pPr>
              <w:pStyle w:val="Odstavecseseznamem"/>
              <w:numPr>
                <w:ilvl w:val="0"/>
                <w:numId w:val="7"/>
              </w:numPr>
              <w:ind w:left="170" w:hanging="170"/>
              <w:jc w:val="both"/>
            </w:pPr>
            <w:r w:rsidRPr="008D2BEB">
              <w:t>popsat chemické složení masa a postmortální změny masa</w:t>
            </w:r>
          </w:p>
          <w:p w14:paraId="64075CE7" w14:textId="77777777" w:rsidR="008D2BEB" w:rsidRPr="008D2BEB" w:rsidRDefault="008D2BEB" w:rsidP="008D2BEB">
            <w:pPr>
              <w:pStyle w:val="Odstavecseseznamem"/>
              <w:numPr>
                <w:ilvl w:val="0"/>
                <w:numId w:val="7"/>
              </w:numPr>
              <w:ind w:left="170" w:hanging="170"/>
              <w:jc w:val="both"/>
            </w:pPr>
            <w:r w:rsidRPr="008D2BEB">
              <w:t>charakterizovat technologii výroby fermentovaných živočišných produktů</w:t>
            </w:r>
          </w:p>
          <w:p w14:paraId="304A9F2D" w14:textId="77777777" w:rsidR="00133BC7" w:rsidRPr="00FA5070" w:rsidRDefault="00133BC7" w:rsidP="00133BC7">
            <w:pPr>
              <w:tabs>
                <w:tab w:val="left" w:pos="328"/>
              </w:tabs>
              <w:rPr>
                <w:b/>
                <w:color w:val="000000" w:themeColor="text1"/>
              </w:rPr>
            </w:pPr>
          </w:p>
          <w:p w14:paraId="39C950FF" w14:textId="77777777" w:rsidR="00133BC7" w:rsidRPr="008D2BEB" w:rsidRDefault="00133BC7" w:rsidP="00133BC7">
            <w:pPr>
              <w:tabs>
                <w:tab w:val="left" w:pos="328"/>
              </w:tabs>
              <w:rPr>
                <w:b/>
                <w:color w:val="000000" w:themeColor="text1"/>
              </w:rPr>
            </w:pPr>
            <w:r w:rsidRPr="008D2BEB">
              <w:rPr>
                <w:b/>
                <w:color w:val="000000" w:themeColor="text1"/>
              </w:rPr>
              <w:t>Odborné dovednosti:</w:t>
            </w:r>
          </w:p>
          <w:p w14:paraId="24308FB6" w14:textId="77777777" w:rsidR="008D2BEB" w:rsidRPr="008D2BEB" w:rsidRDefault="008D2BEB" w:rsidP="008D2BEB">
            <w:pPr>
              <w:pStyle w:val="Default"/>
              <w:numPr>
                <w:ilvl w:val="0"/>
                <w:numId w:val="6"/>
              </w:numPr>
              <w:ind w:left="170" w:hanging="170"/>
              <w:jc w:val="both"/>
              <w:rPr>
                <w:sz w:val="20"/>
                <w:szCs w:val="20"/>
              </w:rPr>
            </w:pPr>
            <w:r w:rsidRPr="008D2BEB">
              <w:rPr>
                <w:sz w:val="20"/>
                <w:szCs w:val="20"/>
              </w:rPr>
              <w:t>objasnit vliv základních mlékárenských technologií na vlastnosti mléka a mléčných výrobků</w:t>
            </w:r>
          </w:p>
          <w:p w14:paraId="76060637" w14:textId="77777777" w:rsidR="008D2BEB" w:rsidRPr="008D2BEB" w:rsidRDefault="008D2BEB" w:rsidP="008D2BEB">
            <w:pPr>
              <w:pStyle w:val="Default"/>
              <w:numPr>
                <w:ilvl w:val="0"/>
                <w:numId w:val="6"/>
              </w:numPr>
              <w:ind w:left="170" w:hanging="170"/>
              <w:jc w:val="both"/>
              <w:rPr>
                <w:sz w:val="20"/>
                <w:szCs w:val="20"/>
              </w:rPr>
            </w:pPr>
            <w:r w:rsidRPr="008D2BEB">
              <w:rPr>
                <w:sz w:val="20"/>
                <w:szCs w:val="20"/>
              </w:rPr>
              <w:t>vyrobit kysané mléčné výrobky</w:t>
            </w:r>
          </w:p>
          <w:p w14:paraId="602968A9" w14:textId="77777777" w:rsidR="008D2BEB" w:rsidRPr="008D2BEB" w:rsidRDefault="008D2BEB" w:rsidP="008D2BEB">
            <w:pPr>
              <w:pStyle w:val="Default"/>
              <w:numPr>
                <w:ilvl w:val="0"/>
                <w:numId w:val="6"/>
              </w:numPr>
              <w:ind w:left="170" w:hanging="170"/>
              <w:jc w:val="both"/>
              <w:rPr>
                <w:sz w:val="20"/>
                <w:szCs w:val="20"/>
              </w:rPr>
            </w:pPr>
            <w:r w:rsidRPr="008D2BEB">
              <w:rPr>
                <w:sz w:val="20"/>
                <w:szCs w:val="20"/>
              </w:rPr>
              <w:t>vyrobit přírodní sýry</w:t>
            </w:r>
          </w:p>
          <w:p w14:paraId="2FA0FED3" w14:textId="77777777" w:rsidR="008D2BEB" w:rsidRPr="008D2BEB" w:rsidRDefault="008D2BEB" w:rsidP="008D2BEB">
            <w:pPr>
              <w:pStyle w:val="Default"/>
              <w:numPr>
                <w:ilvl w:val="0"/>
                <w:numId w:val="6"/>
              </w:numPr>
              <w:ind w:left="170" w:hanging="170"/>
              <w:jc w:val="both"/>
              <w:rPr>
                <w:sz w:val="20"/>
                <w:szCs w:val="20"/>
              </w:rPr>
            </w:pPr>
            <w:r w:rsidRPr="008D2BEB">
              <w:rPr>
                <w:sz w:val="20"/>
                <w:szCs w:val="20"/>
              </w:rPr>
              <w:t>objasnit vliv postmortálních změn na kvalitu masa</w:t>
            </w:r>
          </w:p>
          <w:p w14:paraId="7A02CC68" w14:textId="7D67DBF8" w:rsidR="008D2BEB" w:rsidRPr="008D2BEB" w:rsidRDefault="008D2BEB" w:rsidP="008D2BEB">
            <w:pPr>
              <w:pStyle w:val="Default"/>
              <w:numPr>
                <w:ilvl w:val="0"/>
                <w:numId w:val="6"/>
              </w:numPr>
              <w:ind w:left="170" w:hanging="170"/>
              <w:jc w:val="both"/>
              <w:rPr>
                <w:sz w:val="20"/>
                <w:szCs w:val="20"/>
              </w:rPr>
            </w:pPr>
            <w:r w:rsidRPr="008D2BEB">
              <w:rPr>
                <w:sz w:val="20"/>
                <w:szCs w:val="20"/>
              </w:rPr>
              <w:t>vyrobit fermentované masné výrobky</w:t>
            </w:r>
          </w:p>
        </w:tc>
      </w:tr>
      <w:tr w:rsidR="009F1539" w14:paraId="7A6C6240" w14:textId="77777777" w:rsidTr="00892117">
        <w:trPr>
          <w:gridAfter w:val="1"/>
          <w:wAfter w:w="41" w:type="dxa"/>
          <w:trHeight w:val="283"/>
        </w:trPr>
        <w:tc>
          <w:tcPr>
            <w:tcW w:w="3435" w:type="dxa"/>
            <w:gridSpan w:val="5"/>
            <w:tcBorders>
              <w:top w:val="single" w:sz="4" w:space="0" w:color="auto"/>
              <w:bottom w:val="single" w:sz="4" w:space="0" w:color="auto"/>
              <w:right w:val="single" w:sz="4" w:space="0" w:color="auto"/>
            </w:tcBorders>
            <w:shd w:val="clear" w:color="auto" w:fill="F7CAAC"/>
          </w:tcPr>
          <w:p w14:paraId="43A9207C" w14:textId="77777777" w:rsidR="009F1539" w:rsidRPr="005A0406" w:rsidRDefault="009F1539" w:rsidP="00892117">
            <w:pPr>
              <w:jc w:val="both"/>
            </w:pPr>
            <w:r w:rsidRPr="005A0406">
              <w:rPr>
                <w:b/>
              </w:rPr>
              <w:t>Metody výuky</w:t>
            </w:r>
          </w:p>
        </w:tc>
        <w:tc>
          <w:tcPr>
            <w:tcW w:w="6420" w:type="dxa"/>
            <w:gridSpan w:val="11"/>
            <w:tcBorders>
              <w:top w:val="single" w:sz="4" w:space="0" w:color="auto"/>
              <w:left w:val="single" w:sz="4" w:space="0" w:color="auto"/>
              <w:bottom w:val="nil"/>
              <w:right w:val="single" w:sz="4" w:space="0" w:color="auto"/>
            </w:tcBorders>
          </w:tcPr>
          <w:p w14:paraId="4A500213" w14:textId="77777777" w:rsidR="009F1539" w:rsidRDefault="009F1539" w:rsidP="00892117">
            <w:pPr>
              <w:jc w:val="both"/>
            </w:pPr>
          </w:p>
        </w:tc>
      </w:tr>
      <w:tr w:rsidR="009F1539" w14:paraId="0A7E4B84" w14:textId="77777777" w:rsidTr="00195EAA">
        <w:trPr>
          <w:gridAfter w:val="1"/>
          <w:wAfter w:w="41" w:type="dxa"/>
          <w:trHeight w:val="2046"/>
        </w:trPr>
        <w:tc>
          <w:tcPr>
            <w:tcW w:w="9855" w:type="dxa"/>
            <w:gridSpan w:val="16"/>
            <w:tcBorders>
              <w:top w:val="nil"/>
              <w:bottom w:val="single" w:sz="4" w:space="0" w:color="auto"/>
            </w:tcBorders>
          </w:tcPr>
          <w:p w14:paraId="7DBFC5A3" w14:textId="77777777" w:rsidR="00916540" w:rsidRPr="00BD0717" w:rsidRDefault="00916540" w:rsidP="00916540">
            <w:pPr>
              <w:jc w:val="both"/>
              <w:rPr>
                <w:b/>
                <w:bCs/>
                <w:u w:val="single"/>
              </w:rPr>
            </w:pPr>
            <w:r w:rsidRPr="00BD0717">
              <w:rPr>
                <w:b/>
                <w:bCs/>
                <w:u w:val="single"/>
              </w:rPr>
              <w:t>Metody a přístupy používané ve výuce</w:t>
            </w:r>
          </w:p>
          <w:p w14:paraId="510B370E" w14:textId="77777777" w:rsidR="006D0F29" w:rsidRPr="00BD0717" w:rsidRDefault="006D0F29" w:rsidP="006D0F29">
            <w:pPr>
              <w:pStyle w:val="Nadpis5"/>
              <w:spacing w:before="0"/>
              <w:rPr>
                <w:rFonts w:ascii="Times New Roman" w:eastAsia="Times New Roman" w:hAnsi="Times New Roman" w:cs="Times New Roman"/>
                <w:b/>
                <w:bCs/>
                <w:color w:val="auto"/>
              </w:rPr>
            </w:pPr>
            <w:r w:rsidRPr="00BD0717">
              <w:rPr>
                <w:rFonts w:ascii="Times New Roman" w:eastAsia="Times New Roman" w:hAnsi="Times New Roman" w:cs="Times New Roman"/>
                <w:b/>
                <w:bCs/>
                <w:color w:val="auto"/>
              </w:rPr>
              <w:t>Pro dosažení odborných znalostí jsou užívány vyučovací metody:</w:t>
            </w:r>
          </w:p>
          <w:p w14:paraId="364C059A" w14:textId="3D9285BD" w:rsidR="006D0F29" w:rsidRPr="006D0F29" w:rsidRDefault="006D0F29" w:rsidP="006D0F29">
            <w:r w:rsidRPr="00BD0717">
              <w:t xml:space="preserve">Přednášení, </w:t>
            </w:r>
            <w:r w:rsidRPr="00BD0717">
              <w:rPr>
                <w:color w:val="000000"/>
                <w:shd w:val="clear" w:color="auto" w:fill="FFFFFF"/>
              </w:rPr>
              <w:t>Dialogická (diskuze, rozhovor, brainstorming), Metody práce s textem (učebnicí, knihou)</w:t>
            </w:r>
          </w:p>
          <w:p w14:paraId="1D7FC5E8" w14:textId="77777777" w:rsidR="006D0F29" w:rsidRDefault="006D0F29" w:rsidP="006D0F29">
            <w:pPr>
              <w:jc w:val="both"/>
            </w:pPr>
          </w:p>
          <w:p w14:paraId="49D80A68" w14:textId="77777777" w:rsidR="006D0F29" w:rsidRPr="00BD0717" w:rsidRDefault="006D0F29" w:rsidP="006D0F29">
            <w:pPr>
              <w:pStyle w:val="Nadpis5"/>
              <w:spacing w:before="0"/>
              <w:rPr>
                <w:rFonts w:ascii="Times New Roman" w:eastAsia="Times New Roman" w:hAnsi="Times New Roman" w:cs="Times New Roman"/>
                <w:b/>
                <w:bCs/>
                <w:color w:val="auto"/>
              </w:rPr>
            </w:pPr>
            <w:r w:rsidRPr="00BD0717">
              <w:rPr>
                <w:rFonts w:ascii="Times New Roman" w:eastAsia="Times New Roman" w:hAnsi="Times New Roman" w:cs="Times New Roman"/>
                <w:b/>
                <w:bCs/>
                <w:color w:val="auto"/>
              </w:rPr>
              <w:t>Pro dosažení odborných dovedností jsou užívány vyučovací metody:</w:t>
            </w:r>
          </w:p>
          <w:p w14:paraId="3C4EDFA9" w14:textId="0E2E4037" w:rsidR="00185484" w:rsidRDefault="006D0F29" w:rsidP="00185484">
            <w:r w:rsidRPr="00BD0717">
              <w:rPr>
                <w:color w:val="000000"/>
                <w:shd w:val="clear" w:color="auto" w:fill="FFFFFF"/>
              </w:rPr>
              <w:t>Laborování, Praktické procvičování</w:t>
            </w:r>
          </w:p>
          <w:p w14:paraId="0526CB38" w14:textId="77777777" w:rsidR="00185484" w:rsidRDefault="00185484" w:rsidP="00916540"/>
          <w:p w14:paraId="4FC30602" w14:textId="77777777" w:rsidR="00916540" w:rsidRPr="00BD0717" w:rsidRDefault="00916540" w:rsidP="00916540">
            <w:pPr>
              <w:pStyle w:val="Nadpis5"/>
              <w:spacing w:before="0"/>
              <w:rPr>
                <w:rFonts w:ascii="Times New Roman" w:eastAsia="Times New Roman" w:hAnsi="Times New Roman" w:cs="Times New Roman"/>
                <w:b/>
                <w:bCs/>
                <w:color w:val="auto"/>
              </w:rPr>
            </w:pPr>
            <w:r w:rsidRPr="00BD0717">
              <w:rPr>
                <w:rFonts w:ascii="Times New Roman" w:eastAsia="Times New Roman" w:hAnsi="Times New Roman" w:cs="Times New Roman"/>
                <w:b/>
                <w:bCs/>
                <w:color w:val="auto"/>
              </w:rPr>
              <w:t>Očekávané výsledky učení dosažené studiem předmětu jsou ověřovány hodnoticími metodami:</w:t>
            </w:r>
          </w:p>
          <w:p w14:paraId="07CA601C" w14:textId="05140250" w:rsidR="00916540" w:rsidRPr="00BD0717" w:rsidRDefault="00916540" w:rsidP="00916540">
            <w:pPr>
              <w:jc w:val="both"/>
              <w:rPr>
                <w:color w:val="000000"/>
              </w:rPr>
            </w:pPr>
            <w:r w:rsidRPr="00BD0717">
              <w:rPr>
                <w:color w:val="000000"/>
              </w:rPr>
              <w:t xml:space="preserve">Rozbor produktů pracovní činnosti studenta (technické práce), Písemná zkouška, Ústní zkouška, Známkou </w:t>
            </w:r>
          </w:p>
          <w:p w14:paraId="168373B0" w14:textId="77777777" w:rsidR="00185484" w:rsidRPr="00BD0717" w:rsidRDefault="00185484" w:rsidP="00916540">
            <w:pPr>
              <w:jc w:val="both"/>
              <w:rPr>
                <w:color w:val="000000"/>
              </w:rPr>
            </w:pPr>
          </w:p>
          <w:p w14:paraId="2C572FC3" w14:textId="77777777" w:rsidR="00E24E16" w:rsidRPr="00BD0717" w:rsidRDefault="00E24E16" w:rsidP="00E24E16">
            <w:pPr>
              <w:jc w:val="both"/>
              <w:rPr>
                <w:b/>
                <w:bCs/>
                <w:u w:val="single"/>
              </w:rPr>
            </w:pPr>
            <w:r w:rsidRPr="00BD0717">
              <w:rPr>
                <w:b/>
                <w:bCs/>
                <w:u w:val="single"/>
              </w:rPr>
              <w:t>Používané didaktické prostředky</w:t>
            </w:r>
          </w:p>
          <w:p w14:paraId="28DE3289" w14:textId="34607A26" w:rsidR="007E0314" w:rsidRPr="0071371D" w:rsidRDefault="007E0314" w:rsidP="007E0314">
            <w:pPr>
              <w:jc w:val="both"/>
            </w:pPr>
            <w:r w:rsidRPr="00BD0717">
              <w:lastRenderedPageBreak/>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BD0717">
              <w:t>dataprojekce</w:t>
            </w:r>
            <w:proofErr w:type="spellEnd"/>
            <w:r w:rsidRPr="00BD0717">
              <w:t>, výukové počítačové programy, zdroje odborné literatury, prezentace, modely.</w:t>
            </w:r>
          </w:p>
          <w:p w14:paraId="6F457CC5" w14:textId="77777777" w:rsidR="007E0314" w:rsidRPr="0071371D" w:rsidRDefault="007E0314" w:rsidP="007E0314">
            <w:pPr>
              <w:jc w:val="both"/>
            </w:pPr>
            <w:r w:rsidRPr="0071371D">
              <w:t> </w:t>
            </w:r>
          </w:p>
          <w:p w14:paraId="2B0218CD" w14:textId="42F57033" w:rsidR="00E24E16" w:rsidRDefault="007E0314" w:rsidP="007E0314">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3A3D93" w:rsidRPr="0071371D">
              <w:t>M</w:t>
            </w:r>
            <w:r w:rsidR="003A3D93">
              <w:t>S</w:t>
            </w:r>
            <w:r w:rsidR="003A3D93"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69683268" w14:textId="77777777" w:rsidTr="00892117">
        <w:trPr>
          <w:gridAfter w:val="1"/>
          <w:wAfter w:w="41" w:type="dxa"/>
          <w:trHeight w:val="265"/>
        </w:trPr>
        <w:tc>
          <w:tcPr>
            <w:tcW w:w="3435" w:type="dxa"/>
            <w:gridSpan w:val="5"/>
            <w:tcBorders>
              <w:top w:val="single" w:sz="4" w:space="0" w:color="auto"/>
            </w:tcBorders>
            <w:shd w:val="clear" w:color="auto" w:fill="F7CAAC"/>
          </w:tcPr>
          <w:p w14:paraId="2A23AEAB" w14:textId="77777777" w:rsidR="009F1539" w:rsidRDefault="009F1539" w:rsidP="00892117">
            <w:pPr>
              <w:jc w:val="both"/>
            </w:pPr>
            <w:r>
              <w:rPr>
                <w:b/>
              </w:rPr>
              <w:lastRenderedPageBreak/>
              <w:t>Studijní literatura a studijní pomůcky</w:t>
            </w:r>
          </w:p>
        </w:tc>
        <w:tc>
          <w:tcPr>
            <w:tcW w:w="6420" w:type="dxa"/>
            <w:gridSpan w:val="11"/>
            <w:tcBorders>
              <w:top w:val="single" w:sz="4" w:space="0" w:color="auto"/>
              <w:bottom w:val="nil"/>
            </w:tcBorders>
          </w:tcPr>
          <w:p w14:paraId="35F093F0" w14:textId="77777777" w:rsidR="009F1539" w:rsidRDefault="009F1539" w:rsidP="00892117">
            <w:pPr>
              <w:jc w:val="both"/>
            </w:pPr>
          </w:p>
        </w:tc>
      </w:tr>
      <w:tr w:rsidR="009F1539" w14:paraId="7E276E91" w14:textId="77777777" w:rsidTr="00892117">
        <w:trPr>
          <w:gridAfter w:val="1"/>
          <w:wAfter w:w="41" w:type="dxa"/>
          <w:trHeight w:val="411"/>
        </w:trPr>
        <w:tc>
          <w:tcPr>
            <w:tcW w:w="9855" w:type="dxa"/>
            <w:gridSpan w:val="16"/>
            <w:tcBorders>
              <w:top w:val="nil"/>
            </w:tcBorders>
          </w:tcPr>
          <w:p w14:paraId="5D629FEA" w14:textId="77777777" w:rsidR="009F1539" w:rsidRPr="00D836ED" w:rsidRDefault="009F1539" w:rsidP="00892117">
            <w:pPr>
              <w:jc w:val="both"/>
              <w:rPr>
                <w:u w:val="single"/>
              </w:rPr>
            </w:pPr>
            <w:r w:rsidRPr="00D836ED">
              <w:rPr>
                <w:u w:val="single"/>
              </w:rPr>
              <w:t>Povinná literatura:</w:t>
            </w:r>
          </w:p>
          <w:p w14:paraId="2B9DAF92" w14:textId="77777777" w:rsidR="009F1539" w:rsidRPr="00D836ED" w:rsidRDefault="009F1539" w:rsidP="00892117">
            <w:pPr>
              <w:shd w:val="clear" w:color="auto" w:fill="FFFFFF"/>
              <w:jc w:val="both"/>
            </w:pPr>
            <w:r w:rsidRPr="00D836ED">
              <w:t xml:space="preserve">KADLEC, P., MELZOCH, K., VOLDŘICH, M. Co byste měli vědět o výrobě potravin? Technologie potravin. Ostrava: </w:t>
            </w:r>
            <w:proofErr w:type="spellStart"/>
            <w:r w:rsidRPr="00D836ED">
              <w:t>Key</w:t>
            </w:r>
            <w:proofErr w:type="spellEnd"/>
            <w:r w:rsidRPr="00D836ED">
              <w:t xml:space="preserve"> </w:t>
            </w:r>
            <w:proofErr w:type="spellStart"/>
            <w:r w:rsidRPr="00D836ED">
              <w:t>Publishing</w:t>
            </w:r>
            <w:proofErr w:type="spellEnd"/>
            <w:r w:rsidRPr="00D836ED">
              <w:t>, 2009. ISBN 978-80-7418-051-4.</w:t>
            </w:r>
          </w:p>
          <w:p w14:paraId="5B654C87" w14:textId="77777777" w:rsidR="009F1539" w:rsidRPr="00D836ED" w:rsidRDefault="009F1539" w:rsidP="00892117">
            <w:pPr>
              <w:shd w:val="clear" w:color="auto" w:fill="FFFFFF"/>
              <w:jc w:val="both"/>
            </w:pPr>
            <w:r w:rsidRPr="00D836ED">
              <w:t>ŠNIRC, J., GOLIAN, J., HERIAN, K., BUŇKA, F., BUŇKOVÁ, L., ČANIGOVÁ, M. </w:t>
            </w:r>
            <w:proofErr w:type="spellStart"/>
            <w:r w:rsidRPr="00D836ED">
              <w:t>Mlieko</w:t>
            </w:r>
            <w:proofErr w:type="spellEnd"/>
            <w:r w:rsidRPr="00D836ED">
              <w:t xml:space="preserve"> a </w:t>
            </w:r>
            <w:proofErr w:type="spellStart"/>
            <w:r w:rsidRPr="00D836ED">
              <w:t>mliečne</w:t>
            </w:r>
            <w:proofErr w:type="spellEnd"/>
            <w:r w:rsidRPr="00D836ED">
              <w:t xml:space="preserve"> výrobky. Nitra: SPU, 2016. ISBN 978-80-552-1451-1.</w:t>
            </w:r>
          </w:p>
          <w:p w14:paraId="5835C4BD" w14:textId="77777777" w:rsidR="009F1539" w:rsidRPr="00D836ED" w:rsidRDefault="009F1539" w:rsidP="00892117">
            <w:pPr>
              <w:shd w:val="clear" w:color="auto" w:fill="FFFFFF"/>
              <w:jc w:val="both"/>
            </w:pPr>
            <w:r w:rsidRPr="00FC233B">
              <w:rPr>
                <w:bCs/>
              </w:rPr>
              <w:t xml:space="preserve">KADLEC, P. a kol. Technologie potravin – Přehled tradičních potravinářských výrob. 1. vyd. Ostrava: </w:t>
            </w:r>
            <w:proofErr w:type="spellStart"/>
            <w:r w:rsidRPr="00FC233B">
              <w:rPr>
                <w:bCs/>
              </w:rPr>
              <w:t>Key</w:t>
            </w:r>
            <w:proofErr w:type="spellEnd"/>
            <w:r w:rsidRPr="00FC233B">
              <w:rPr>
                <w:bCs/>
              </w:rPr>
              <w:t xml:space="preserve"> </w:t>
            </w:r>
            <w:proofErr w:type="spellStart"/>
            <w:r w:rsidRPr="00FC233B">
              <w:rPr>
                <w:bCs/>
              </w:rPr>
              <w:t>Publishing</w:t>
            </w:r>
            <w:proofErr w:type="spellEnd"/>
            <w:r w:rsidRPr="00FC233B">
              <w:rPr>
                <w:bCs/>
              </w:rPr>
              <w:t>, 2012. ISBN 978-80-7418-145-0.</w:t>
            </w:r>
          </w:p>
          <w:p w14:paraId="21C95D81" w14:textId="77777777" w:rsidR="009F1539" w:rsidRPr="00D836ED" w:rsidRDefault="009F1539" w:rsidP="00892117">
            <w:pPr>
              <w:shd w:val="clear" w:color="auto" w:fill="FFFFFF"/>
              <w:jc w:val="both"/>
            </w:pPr>
          </w:p>
          <w:p w14:paraId="4514E558" w14:textId="77777777" w:rsidR="009F1539" w:rsidRPr="00D836ED" w:rsidRDefault="009F1539" w:rsidP="00892117">
            <w:pPr>
              <w:jc w:val="both"/>
              <w:rPr>
                <w:u w:val="single"/>
              </w:rPr>
            </w:pPr>
            <w:r w:rsidRPr="00D836ED">
              <w:rPr>
                <w:u w:val="single"/>
              </w:rPr>
              <w:t>Doporučená literatura:</w:t>
            </w:r>
          </w:p>
          <w:p w14:paraId="4DAF45BF" w14:textId="77777777" w:rsidR="009F1539" w:rsidRPr="00D836ED" w:rsidRDefault="009F1539" w:rsidP="00892117">
            <w:pPr>
              <w:shd w:val="clear" w:color="auto" w:fill="FFFFFF"/>
              <w:jc w:val="both"/>
            </w:pPr>
            <w:r w:rsidRPr="00D836ED">
              <w:t>BYLUND, G. </w:t>
            </w:r>
            <w:proofErr w:type="spellStart"/>
            <w:r w:rsidRPr="00D836ED">
              <w:t>Dairy</w:t>
            </w:r>
            <w:proofErr w:type="spellEnd"/>
            <w:r w:rsidRPr="00D836ED">
              <w:t xml:space="preserve"> </w:t>
            </w:r>
            <w:proofErr w:type="spellStart"/>
            <w:r>
              <w:t>P</w:t>
            </w:r>
            <w:r w:rsidRPr="00D836ED">
              <w:t>rocessing</w:t>
            </w:r>
            <w:proofErr w:type="spellEnd"/>
            <w:r w:rsidRPr="00D836ED">
              <w:t xml:space="preserve"> </w:t>
            </w:r>
            <w:r>
              <w:t>H</w:t>
            </w:r>
            <w:r w:rsidRPr="00D836ED">
              <w:t xml:space="preserve">andbook. Lund: Tetra Pak </w:t>
            </w:r>
            <w:proofErr w:type="spellStart"/>
            <w:r w:rsidRPr="00D836ED">
              <w:t>Processing</w:t>
            </w:r>
            <w:proofErr w:type="spellEnd"/>
            <w:r w:rsidRPr="00D836ED">
              <w:t xml:space="preserve"> Systems AB, 2015.</w:t>
            </w:r>
            <w:r>
              <w:t xml:space="preserve"> ISBN </w:t>
            </w:r>
            <w:r w:rsidRPr="009531D4">
              <w:t>9789176111321</w:t>
            </w:r>
            <w:r>
              <w:t>.</w:t>
            </w:r>
          </w:p>
          <w:p w14:paraId="581395FD" w14:textId="77777777" w:rsidR="009F1539" w:rsidRPr="00D836ED" w:rsidRDefault="009F1539" w:rsidP="00892117">
            <w:pPr>
              <w:shd w:val="clear" w:color="auto" w:fill="FFFFFF"/>
              <w:jc w:val="both"/>
            </w:pPr>
            <w:r w:rsidRPr="00FC233B">
              <w:rPr>
                <w:bCs/>
              </w:rPr>
              <w:t xml:space="preserve">FOX, P.F. Cheese: </w:t>
            </w:r>
            <w:proofErr w:type="spellStart"/>
            <w:r w:rsidRPr="00FC233B">
              <w:rPr>
                <w:bCs/>
              </w:rPr>
              <w:t>Chemistry</w:t>
            </w:r>
            <w:proofErr w:type="spellEnd"/>
            <w:r w:rsidRPr="00FC233B">
              <w:rPr>
                <w:bCs/>
              </w:rPr>
              <w:t xml:space="preserve">, </w:t>
            </w:r>
            <w:proofErr w:type="spellStart"/>
            <w:r w:rsidRPr="00FC233B">
              <w:rPr>
                <w:bCs/>
              </w:rPr>
              <w:t>Physics</w:t>
            </w:r>
            <w:proofErr w:type="spellEnd"/>
            <w:r w:rsidRPr="00FC233B">
              <w:rPr>
                <w:bCs/>
              </w:rPr>
              <w:t xml:space="preserve"> and </w:t>
            </w:r>
            <w:proofErr w:type="spellStart"/>
            <w:r w:rsidRPr="00FC233B">
              <w:rPr>
                <w:bCs/>
              </w:rPr>
              <w:t>Microbiology</w:t>
            </w:r>
            <w:proofErr w:type="spellEnd"/>
            <w:r w:rsidRPr="00FC233B">
              <w:rPr>
                <w:bCs/>
              </w:rPr>
              <w:t>. 3rd Ed. London: Elsevier, 2004. ISBN 0-1226-3651-1.</w:t>
            </w:r>
          </w:p>
          <w:p w14:paraId="026DF071" w14:textId="77777777" w:rsidR="009F1539" w:rsidRDefault="009F1539" w:rsidP="00892117">
            <w:pPr>
              <w:shd w:val="clear" w:color="auto" w:fill="FFFFFF"/>
              <w:jc w:val="both"/>
            </w:pPr>
            <w:r w:rsidRPr="00FC233B">
              <w:rPr>
                <w:bCs/>
              </w:rPr>
              <w:t xml:space="preserve">LAW, B.A., TAMIME, A.Y. Technology </w:t>
            </w:r>
            <w:proofErr w:type="spellStart"/>
            <w:r w:rsidRPr="00FC233B">
              <w:rPr>
                <w:bCs/>
              </w:rPr>
              <w:t>of</w:t>
            </w:r>
            <w:proofErr w:type="spellEnd"/>
            <w:r w:rsidRPr="00FC233B">
              <w:rPr>
                <w:bCs/>
              </w:rPr>
              <w:t xml:space="preserve"> </w:t>
            </w:r>
            <w:proofErr w:type="spellStart"/>
            <w:r w:rsidRPr="00FC233B">
              <w:rPr>
                <w:bCs/>
              </w:rPr>
              <w:t>Cheesemaking</w:t>
            </w:r>
            <w:proofErr w:type="spellEnd"/>
            <w:r w:rsidRPr="00FC233B">
              <w:rPr>
                <w:bCs/>
              </w:rPr>
              <w:t xml:space="preserve">. 2nd Ed. </w:t>
            </w:r>
            <w:proofErr w:type="spellStart"/>
            <w:r w:rsidRPr="00FC233B">
              <w:rPr>
                <w:bCs/>
              </w:rPr>
              <w:t>Malden</w:t>
            </w:r>
            <w:proofErr w:type="spellEnd"/>
            <w:r w:rsidRPr="00FC233B">
              <w:rPr>
                <w:bCs/>
              </w:rPr>
              <w:t xml:space="preserve">: </w:t>
            </w:r>
            <w:proofErr w:type="spellStart"/>
            <w:r w:rsidRPr="00FC233B">
              <w:rPr>
                <w:bCs/>
              </w:rPr>
              <w:t>Blackwell</w:t>
            </w:r>
            <w:proofErr w:type="spellEnd"/>
            <w:r w:rsidRPr="00FC233B">
              <w:rPr>
                <w:bCs/>
              </w:rPr>
              <w:t>, 2010. ISBN 9781405182980.</w:t>
            </w:r>
          </w:p>
          <w:p w14:paraId="4EADD73F" w14:textId="77777777" w:rsidR="009F1539" w:rsidRDefault="009F1539" w:rsidP="00892117">
            <w:pPr>
              <w:jc w:val="both"/>
            </w:pPr>
            <w:r w:rsidRPr="009531D4">
              <w:t>FEINER, G.</w:t>
            </w:r>
            <w:r>
              <w:t xml:space="preserve"> </w:t>
            </w:r>
            <w:proofErr w:type="spellStart"/>
            <w:r w:rsidRPr="00FC233B">
              <w:rPr>
                <w:bCs/>
              </w:rPr>
              <w:t>Meat</w:t>
            </w:r>
            <w:proofErr w:type="spellEnd"/>
            <w:r w:rsidRPr="00FC233B">
              <w:rPr>
                <w:bCs/>
              </w:rPr>
              <w:t xml:space="preserve"> </w:t>
            </w:r>
            <w:proofErr w:type="spellStart"/>
            <w:r w:rsidRPr="00FC233B">
              <w:rPr>
                <w:bCs/>
              </w:rPr>
              <w:t>Products</w:t>
            </w:r>
            <w:proofErr w:type="spellEnd"/>
            <w:r w:rsidRPr="00FC233B">
              <w:rPr>
                <w:bCs/>
              </w:rPr>
              <w:t xml:space="preserve"> Handbook. </w:t>
            </w:r>
            <w:proofErr w:type="spellStart"/>
            <w:r w:rsidRPr="00FC233B">
              <w:rPr>
                <w:bCs/>
              </w:rPr>
              <w:t>Practical</w:t>
            </w:r>
            <w:proofErr w:type="spellEnd"/>
            <w:r w:rsidRPr="00FC233B">
              <w:rPr>
                <w:bCs/>
              </w:rPr>
              <w:t xml:space="preserve"> Science and Technology</w:t>
            </w:r>
            <w:r>
              <w:t xml:space="preserve">. </w:t>
            </w:r>
            <w:r w:rsidRPr="003559FC">
              <w:t>Cambridge: </w:t>
            </w:r>
            <w:proofErr w:type="spellStart"/>
            <w:r w:rsidRPr="003559FC">
              <w:t>Woodhead</w:t>
            </w:r>
            <w:proofErr w:type="spellEnd"/>
            <w:r w:rsidRPr="003559FC">
              <w:t xml:space="preserve"> </w:t>
            </w:r>
            <w:proofErr w:type="spellStart"/>
            <w:r w:rsidRPr="003559FC">
              <w:t>Publishing</w:t>
            </w:r>
            <w:proofErr w:type="spellEnd"/>
            <w:r w:rsidRPr="003559FC">
              <w:t>, 2006. ISBN 9781845691721.</w:t>
            </w:r>
          </w:p>
        </w:tc>
      </w:tr>
      <w:tr w:rsidR="009F1539" w14:paraId="588B0562" w14:textId="77777777" w:rsidTr="00892117">
        <w:trPr>
          <w:gridAfter w:val="1"/>
          <w:wAfter w:w="41"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49C9A9FC" w14:textId="77777777" w:rsidR="009F1539" w:rsidRDefault="009F1539" w:rsidP="00892117">
            <w:pPr>
              <w:jc w:val="center"/>
              <w:rPr>
                <w:b/>
              </w:rPr>
            </w:pPr>
            <w:r>
              <w:rPr>
                <w:b/>
              </w:rPr>
              <w:t>Informace ke kombinované nebo distanční formě</w:t>
            </w:r>
          </w:p>
        </w:tc>
      </w:tr>
      <w:tr w:rsidR="009F1539" w14:paraId="26C8BD49" w14:textId="77777777" w:rsidTr="00892117">
        <w:trPr>
          <w:gridAfter w:val="1"/>
          <w:wAfter w:w="41" w:type="dxa"/>
        </w:trPr>
        <w:tc>
          <w:tcPr>
            <w:tcW w:w="4787" w:type="dxa"/>
            <w:gridSpan w:val="8"/>
            <w:tcBorders>
              <w:top w:val="single" w:sz="2" w:space="0" w:color="auto"/>
            </w:tcBorders>
            <w:shd w:val="clear" w:color="auto" w:fill="F7CAAC"/>
          </w:tcPr>
          <w:p w14:paraId="685A5C76" w14:textId="77777777" w:rsidR="009F1539" w:rsidRDefault="009F1539" w:rsidP="00892117">
            <w:pPr>
              <w:jc w:val="both"/>
            </w:pPr>
            <w:r>
              <w:rPr>
                <w:b/>
              </w:rPr>
              <w:t>Rozsah konzultací (soustředění)</w:t>
            </w:r>
          </w:p>
        </w:tc>
        <w:tc>
          <w:tcPr>
            <w:tcW w:w="889" w:type="dxa"/>
            <w:tcBorders>
              <w:top w:val="single" w:sz="2" w:space="0" w:color="auto"/>
            </w:tcBorders>
          </w:tcPr>
          <w:p w14:paraId="6D9A0F3A" w14:textId="77777777" w:rsidR="009F1539" w:rsidRDefault="009F1539" w:rsidP="00892117">
            <w:pPr>
              <w:jc w:val="both"/>
            </w:pPr>
          </w:p>
        </w:tc>
        <w:tc>
          <w:tcPr>
            <w:tcW w:w="4179" w:type="dxa"/>
            <w:gridSpan w:val="7"/>
            <w:tcBorders>
              <w:top w:val="single" w:sz="2" w:space="0" w:color="auto"/>
            </w:tcBorders>
            <w:shd w:val="clear" w:color="auto" w:fill="F7CAAC"/>
          </w:tcPr>
          <w:p w14:paraId="4A4727A5" w14:textId="77777777" w:rsidR="009F1539" w:rsidRDefault="009F1539" w:rsidP="00892117">
            <w:pPr>
              <w:jc w:val="both"/>
              <w:rPr>
                <w:b/>
              </w:rPr>
            </w:pPr>
            <w:r>
              <w:rPr>
                <w:b/>
              </w:rPr>
              <w:t xml:space="preserve">hodin </w:t>
            </w:r>
          </w:p>
        </w:tc>
      </w:tr>
      <w:tr w:rsidR="009F1539" w14:paraId="2003BA18" w14:textId="77777777" w:rsidTr="00892117">
        <w:trPr>
          <w:gridAfter w:val="1"/>
          <w:wAfter w:w="41" w:type="dxa"/>
        </w:trPr>
        <w:tc>
          <w:tcPr>
            <w:tcW w:w="9855" w:type="dxa"/>
            <w:gridSpan w:val="16"/>
            <w:shd w:val="clear" w:color="auto" w:fill="F7CAAC"/>
          </w:tcPr>
          <w:p w14:paraId="7E1252E9" w14:textId="77777777" w:rsidR="009F1539" w:rsidRDefault="009F1539" w:rsidP="00892117">
            <w:pPr>
              <w:jc w:val="both"/>
              <w:rPr>
                <w:b/>
              </w:rPr>
            </w:pPr>
            <w:r>
              <w:rPr>
                <w:b/>
              </w:rPr>
              <w:t>Informace o způsobu kontaktu s vyučujícím</w:t>
            </w:r>
          </w:p>
        </w:tc>
      </w:tr>
      <w:tr w:rsidR="009F1539" w14:paraId="076C9479" w14:textId="77777777" w:rsidTr="00892117">
        <w:trPr>
          <w:gridAfter w:val="1"/>
          <w:wAfter w:w="41" w:type="dxa"/>
          <w:trHeight w:val="1373"/>
        </w:trPr>
        <w:tc>
          <w:tcPr>
            <w:tcW w:w="9855" w:type="dxa"/>
            <w:gridSpan w:val="16"/>
          </w:tcPr>
          <w:p w14:paraId="13699A31" w14:textId="77777777" w:rsidR="009F1539" w:rsidRDefault="009F1539" w:rsidP="00892117">
            <w:pPr>
              <w:jc w:val="both"/>
            </w:pPr>
          </w:p>
          <w:p w14:paraId="04588D15" w14:textId="77777777" w:rsidR="00BD0717" w:rsidRDefault="00BD0717" w:rsidP="00892117">
            <w:pPr>
              <w:jc w:val="both"/>
            </w:pPr>
          </w:p>
          <w:p w14:paraId="47633F13" w14:textId="77777777" w:rsidR="00BD0717" w:rsidRDefault="00BD0717" w:rsidP="00892117">
            <w:pPr>
              <w:jc w:val="both"/>
            </w:pPr>
          </w:p>
          <w:p w14:paraId="17C10B4F" w14:textId="77777777" w:rsidR="00BD0717" w:rsidRDefault="00BD0717" w:rsidP="00892117">
            <w:pPr>
              <w:jc w:val="both"/>
            </w:pPr>
          </w:p>
          <w:p w14:paraId="7BFE88EB" w14:textId="77777777" w:rsidR="00BD0717" w:rsidRDefault="00BD0717" w:rsidP="00892117">
            <w:pPr>
              <w:jc w:val="both"/>
            </w:pPr>
          </w:p>
          <w:p w14:paraId="5D5FE6C5" w14:textId="77777777" w:rsidR="00BD0717" w:rsidRDefault="00BD0717" w:rsidP="00892117">
            <w:pPr>
              <w:jc w:val="both"/>
            </w:pPr>
          </w:p>
          <w:p w14:paraId="7EB3D269" w14:textId="77777777" w:rsidR="00BD0717" w:rsidRDefault="00BD0717" w:rsidP="00892117">
            <w:pPr>
              <w:jc w:val="both"/>
            </w:pPr>
          </w:p>
          <w:p w14:paraId="2236A6E5" w14:textId="77777777" w:rsidR="00BD0717" w:rsidRDefault="00BD0717" w:rsidP="00892117">
            <w:pPr>
              <w:jc w:val="both"/>
            </w:pPr>
          </w:p>
          <w:p w14:paraId="060F92E0" w14:textId="77777777" w:rsidR="00BD0717" w:rsidRDefault="00BD0717" w:rsidP="00892117">
            <w:pPr>
              <w:jc w:val="both"/>
            </w:pPr>
          </w:p>
          <w:p w14:paraId="05A80EEF" w14:textId="77777777" w:rsidR="00BD0717" w:rsidRDefault="00BD0717" w:rsidP="00892117">
            <w:pPr>
              <w:jc w:val="both"/>
            </w:pPr>
          </w:p>
          <w:p w14:paraId="265119DC" w14:textId="77777777" w:rsidR="00BD0717" w:rsidRDefault="00BD0717" w:rsidP="00892117">
            <w:pPr>
              <w:jc w:val="both"/>
            </w:pPr>
          </w:p>
          <w:p w14:paraId="61645620" w14:textId="77777777" w:rsidR="00BD0717" w:rsidRDefault="00BD0717" w:rsidP="00892117">
            <w:pPr>
              <w:jc w:val="both"/>
            </w:pPr>
          </w:p>
          <w:p w14:paraId="47AC56FA" w14:textId="77777777" w:rsidR="00BD0717" w:rsidRDefault="00BD0717" w:rsidP="00892117">
            <w:pPr>
              <w:jc w:val="both"/>
            </w:pPr>
          </w:p>
          <w:p w14:paraId="1E1DF1F6" w14:textId="77777777" w:rsidR="00BD0717" w:rsidRDefault="00BD0717" w:rsidP="00892117">
            <w:pPr>
              <w:jc w:val="both"/>
            </w:pPr>
          </w:p>
          <w:p w14:paraId="67009902" w14:textId="77777777" w:rsidR="00BD0717" w:rsidRDefault="00BD0717" w:rsidP="00892117">
            <w:pPr>
              <w:jc w:val="both"/>
            </w:pPr>
          </w:p>
          <w:p w14:paraId="5F0DC0E4" w14:textId="77777777" w:rsidR="00BD0717" w:rsidRDefault="00BD0717" w:rsidP="00892117">
            <w:pPr>
              <w:jc w:val="both"/>
            </w:pPr>
          </w:p>
          <w:p w14:paraId="00DCC916" w14:textId="77777777" w:rsidR="00BD0717" w:rsidRDefault="00BD0717" w:rsidP="00892117">
            <w:pPr>
              <w:jc w:val="both"/>
            </w:pPr>
          </w:p>
          <w:p w14:paraId="755637F4" w14:textId="77777777" w:rsidR="00BD0717" w:rsidRDefault="00BD0717" w:rsidP="00892117">
            <w:pPr>
              <w:jc w:val="both"/>
            </w:pPr>
          </w:p>
          <w:p w14:paraId="2549DCCE" w14:textId="77777777" w:rsidR="00BD0717" w:rsidRDefault="00BD0717" w:rsidP="00892117">
            <w:pPr>
              <w:jc w:val="both"/>
            </w:pPr>
          </w:p>
          <w:p w14:paraId="68A5BF52" w14:textId="77777777" w:rsidR="00BD0717" w:rsidRDefault="00BD0717" w:rsidP="00892117">
            <w:pPr>
              <w:jc w:val="both"/>
            </w:pPr>
          </w:p>
          <w:p w14:paraId="3B3396E8" w14:textId="77777777" w:rsidR="00BD0717" w:rsidRDefault="00BD0717" w:rsidP="00892117">
            <w:pPr>
              <w:jc w:val="both"/>
            </w:pPr>
          </w:p>
          <w:p w14:paraId="0675956E" w14:textId="77777777" w:rsidR="00BD0717" w:rsidRDefault="00BD0717" w:rsidP="00892117">
            <w:pPr>
              <w:jc w:val="both"/>
            </w:pPr>
          </w:p>
          <w:p w14:paraId="58073335" w14:textId="77777777" w:rsidR="00BD0717" w:rsidRDefault="00BD0717" w:rsidP="00892117">
            <w:pPr>
              <w:jc w:val="both"/>
            </w:pPr>
          </w:p>
          <w:p w14:paraId="076C6216" w14:textId="77777777" w:rsidR="00BD0717" w:rsidRDefault="00BD0717" w:rsidP="00892117">
            <w:pPr>
              <w:jc w:val="both"/>
            </w:pPr>
          </w:p>
          <w:p w14:paraId="476374F2" w14:textId="77777777" w:rsidR="00BD0717" w:rsidRDefault="00BD0717" w:rsidP="00892117">
            <w:pPr>
              <w:jc w:val="both"/>
            </w:pPr>
          </w:p>
          <w:p w14:paraId="4B993FD4" w14:textId="77777777" w:rsidR="00BD0717" w:rsidRDefault="00BD0717" w:rsidP="00892117">
            <w:pPr>
              <w:jc w:val="both"/>
            </w:pPr>
          </w:p>
          <w:p w14:paraId="1AB21477" w14:textId="77777777" w:rsidR="00BD0717" w:rsidRDefault="00BD0717" w:rsidP="00892117">
            <w:pPr>
              <w:jc w:val="both"/>
            </w:pPr>
          </w:p>
          <w:p w14:paraId="593E5F54" w14:textId="77777777" w:rsidR="00BD0717" w:rsidRDefault="00BD0717" w:rsidP="00892117">
            <w:pPr>
              <w:jc w:val="both"/>
            </w:pPr>
          </w:p>
          <w:p w14:paraId="3AAEC93D" w14:textId="77777777" w:rsidR="00BD0717" w:rsidRDefault="00BD0717" w:rsidP="00892117">
            <w:pPr>
              <w:jc w:val="both"/>
            </w:pPr>
          </w:p>
          <w:p w14:paraId="4839E15F" w14:textId="77777777" w:rsidR="00BD0717" w:rsidRDefault="00BD0717" w:rsidP="00892117">
            <w:pPr>
              <w:jc w:val="both"/>
            </w:pPr>
          </w:p>
          <w:p w14:paraId="4BAC73DF" w14:textId="77777777" w:rsidR="00BD0717" w:rsidRDefault="00BD0717" w:rsidP="00892117">
            <w:pPr>
              <w:jc w:val="both"/>
            </w:pPr>
          </w:p>
          <w:p w14:paraId="6258B0BE" w14:textId="77777777" w:rsidR="00BD0717" w:rsidRDefault="00BD0717" w:rsidP="00892117">
            <w:pPr>
              <w:jc w:val="both"/>
            </w:pPr>
          </w:p>
          <w:p w14:paraId="213EB84C" w14:textId="77777777" w:rsidR="00BD0717" w:rsidRDefault="00BD0717" w:rsidP="00892117">
            <w:pPr>
              <w:jc w:val="both"/>
            </w:pPr>
          </w:p>
          <w:p w14:paraId="3A953F85" w14:textId="77777777" w:rsidR="00BD0717" w:rsidRDefault="00BD0717" w:rsidP="00892117">
            <w:pPr>
              <w:jc w:val="both"/>
            </w:pPr>
          </w:p>
          <w:p w14:paraId="02679B13" w14:textId="77777777" w:rsidR="00BD0717" w:rsidRDefault="00BD0717" w:rsidP="00892117">
            <w:pPr>
              <w:jc w:val="both"/>
            </w:pPr>
          </w:p>
          <w:p w14:paraId="4A06F187" w14:textId="09FB5ADC" w:rsidR="00195EAA" w:rsidRDefault="00195EAA" w:rsidP="00892117">
            <w:pPr>
              <w:jc w:val="both"/>
            </w:pPr>
          </w:p>
        </w:tc>
      </w:tr>
      <w:tr w:rsidR="009F1539" w14:paraId="1FF58EF9" w14:textId="77777777" w:rsidTr="00892117">
        <w:trPr>
          <w:gridAfter w:val="1"/>
          <w:wAfter w:w="41" w:type="dxa"/>
        </w:trPr>
        <w:tc>
          <w:tcPr>
            <w:tcW w:w="9855" w:type="dxa"/>
            <w:gridSpan w:val="16"/>
            <w:tcBorders>
              <w:bottom w:val="double" w:sz="4" w:space="0" w:color="auto"/>
            </w:tcBorders>
            <w:shd w:val="clear" w:color="auto" w:fill="BDD6EE"/>
          </w:tcPr>
          <w:p w14:paraId="10AEE0DF" w14:textId="77777777" w:rsidR="009F1539" w:rsidRDefault="009F1539" w:rsidP="00892117">
            <w:pPr>
              <w:jc w:val="both"/>
              <w:rPr>
                <w:b/>
                <w:sz w:val="28"/>
              </w:rPr>
            </w:pPr>
            <w:r>
              <w:lastRenderedPageBreak/>
              <w:br w:type="page"/>
            </w:r>
            <w:r>
              <w:rPr>
                <w:b/>
                <w:sz w:val="28"/>
              </w:rPr>
              <w:t>B-III – Charakteristika studijního předmětu</w:t>
            </w:r>
          </w:p>
        </w:tc>
      </w:tr>
      <w:tr w:rsidR="009F1539" w14:paraId="336648A7" w14:textId="77777777" w:rsidTr="00892117">
        <w:trPr>
          <w:gridAfter w:val="1"/>
          <w:wAfter w:w="41" w:type="dxa"/>
        </w:trPr>
        <w:tc>
          <w:tcPr>
            <w:tcW w:w="3435" w:type="dxa"/>
            <w:gridSpan w:val="5"/>
            <w:tcBorders>
              <w:top w:val="double" w:sz="4" w:space="0" w:color="auto"/>
            </w:tcBorders>
            <w:shd w:val="clear" w:color="auto" w:fill="F7CAAC"/>
          </w:tcPr>
          <w:p w14:paraId="2A7AB6A2" w14:textId="77777777" w:rsidR="009F1539" w:rsidRDefault="009F1539" w:rsidP="00892117">
            <w:pPr>
              <w:jc w:val="both"/>
              <w:rPr>
                <w:b/>
              </w:rPr>
            </w:pPr>
            <w:r>
              <w:rPr>
                <w:b/>
              </w:rPr>
              <w:t>Název studijního předmětu</w:t>
            </w:r>
          </w:p>
        </w:tc>
        <w:tc>
          <w:tcPr>
            <w:tcW w:w="6420" w:type="dxa"/>
            <w:gridSpan w:val="11"/>
            <w:tcBorders>
              <w:top w:val="double" w:sz="4" w:space="0" w:color="auto"/>
            </w:tcBorders>
          </w:tcPr>
          <w:p w14:paraId="40BD25F7" w14:textId="77777777" w:rsidR="009F1539" w:rsidRDefault="009F1539" w:rsidP="00892117">
            <w:pPr>
              <w:jc w:val="both"/>
            </w:pPr>
            <w:bookmarkStart w:id="15" w:name="Gen_modif_org_v_potr"/>
            <w:bookmarkEnd w:id="15"/>
            <w:r w:rsidRPr="00370437">
              <w:rPr>
                <w:b/>
                <w:bCs/>
              </w:rPr>
              <w:t>Geneticky modifikované organizmy v potravinářství</w:t>
            </w:r>
          </w:p>
        </w:tc>
      </w:tr>
      <w:tr w:rsidR="009F1539" w14:paraId="13001858" w14:textId="77777777" w:rsidTr="00892117">
        <w:trPr>
          <w:gridAfter w:val="1"/>
          <w:wAfter w:w="41" w:type="dxa"/>
        </w:trPr>
        <w:tc>
          <w:tcPr>
            <w:tcW w:w="3435" w:type="dxa"/>
            <w:gridSpan w:val="5"/>
            <w:shd w:val="clear" w:color="auto" w:fill="F7CAAC"/>
          </w:tcPr>
          <w:p w14:paraId="75FDF2ED" w14:textId="77777777" w:rsidR="009F1539" w:rsidRDefault="009F1539" w:rsidP="00892117">
            <w:pPr>
              <w:jc w:val="both"/>
              <w:rPr>
                <w:b/>
              </w:rPr>
            </w:pPr>
            <w:r>
              <w:rPr>
                <w:b/>
              </w:rPr>
              <w:t>Typ předmětu</w:t>
            </w:r>
          </w:p>
        </w:tc>
        <w:tc>
          <w:tcPr>
            <w:tcW w:w="3057" w:type="dxa"/>
            <w:gridSpan w:val="5"/>
          </w:tcPr>
          <w:p w14:paraId="2A5D5A25" w14:textId="77777777" w:rsidR="009F1539" w:rsidRDefault="009F1539" w:rsidP="00892117">
            <w:pPr>
              <w:jc w:val="both"/>
            </w:pPr>
            <w:r>
              <w:t>povinný, ZT</w:t>
            </w:r>
          </w:p>
        </w:tc>
        <w:tc>
          <w:tcPr>
            <w:tcW w:w="2695" w:type="dxa"/>
            <w:gridSpan w:val="4"/>
            <w:shd w:val="clear" w:color="auto" w:fill="F7CAAC"/>
          </w:tcPr>
          <w:p w14:paraId="5A581495" w14:textId="77777777" w:rsidR="009F1539" w:rsidRDefault="009F1539" w:rsidP="00892117">
            <w:pPr>
              <w:jc w:val="both"/>
            </w:pPr>
            <w:r>
              <w:rPr>
                <w:b/>
              </w:rPr>
              <w:t>doporučený ročník / semestr</w:t>
            </w:r>
          </w:p>
        </w:tc>
        <w:tc>
          <w:tcPr>
            <w:tcW w:w="668" w:type="dxa"/>
            <w:gridSpan w:val="2"/>
          </w:tcPr>
          <w:p w14:paraId="001A7B7D" w14:textId="77777777" w:rsidR="009F1539" w:rsidRDefault="009F1539" w:rsidP="00892117">
            <w:pPr>
              <w:jc w:val="both"/>
            </w:pPr>
            <w:r>
              <w:t>1/ZS</w:t>
            </w:r>
          </w:p>
        </w:tc>
      </w:tr>
      <w:tr w:rsidR="009F1539" w14:paraId="278F6314" w14:textId="77777777" w:rsidTr="00892117">
        <w:trPr>
          <w:gridAfter w:val="1"/>
          <w:wAfter w:w="41" w:type="dxa"/>
        </w:trPr>
        <w:tc>
          <w:tcPr>
            <w:tcW w:w="3435" w:type="dxa"/>
            <w:gridSpan w:val="5"/>
            <w:shd w:val="clear" w:color="auto" w:fill="F7CAAC"/>
          </w:tcPr>
          <w:p w14:paraId="05B2A8B6" w14:textId="77777777" w:rsidR="009F1539" w:rsidRDefault="009F1539" w:rsidP="00892117">
            <w:pPr>
              <w:jc w:val="both"/>
              <w:rPr>
                <w:b/>
              </w:rPr>
            </w:pPr>
            <w:r>
              <w:rPr>
                <w:b/>
              </w:rPr>
              <w:t>Rozsah studijního předmětu</w:t>
            </w:r>
          </w:p>
        </w:tc>
        <w:tc>
          <w:tcPr>
            <w:tcW w:w="1352" w:type="dxa"/>
            <w:gridSpan w:val="3"/>
          </w:tcPr>
          <w:p w14:paraId="31FF0D90" w14:textId="77777777" w:rsidR="009F1539" w:rsidRDefault="009F1539" w:rsidP="00892117">
            <w:pPr>
              <w:jc w:val="both"/>
            </w:pPr>
            <w:proofErr w:type="gramStart"/>
            <w:r>
              <w:t>14p</w:t>
            </w:r>
            <w:proofErr w:type="gramEnd"/>
            <w:r>
              <w:t>+28</w:t>
            </w:r>
            <w:r w:rsidRPr="00280F9E">
              <w:t>s+</w:t>
            </w:r>
            <w:r>
              <w:t>14</w:t>
            </w:r>
            <w:r w:rsidRPr="00003F22">
              <w:t>l</w:t>
            </w:r>
          </w:p>
        </w:tc>
        <w:tc>
          <w:tcPr>
            <w:tcW w:w="889" w:type="dxa"/>
            <w:shd w:val="clear" w:color="auto" w:fill="F7CAAC"/>
          </w:tcPr>
          <w:p w14:paraId="20B8293C" w14:textId="77777777" w:rsidR="009F1539" w:rsidRDefault="009F1539" w:rsidP="00892117">
            <w:pPr>
              <w:jc w:val="both"/>
              <w:rPr>
                <w:b/>
              </w:rPr>
            </w:pPr>
            <w:r>
              <w:rPr>
                <w:b/>
              </w:rPr>
              <w:t xml:space="preserve">hod. </w:t>
            </w:r>
          </w:p>
        </w:tc>
        <w:tc>
          <w:tcPr>
            <w:tcW w:w="816" w:type="dxa"/>
          </w:tcPr>
          <w:p w14:paraId="54129945" w14:textId="77777777" w:rsidR="009F1539" w:rsidRDefault="009F1539" w:rsidP="00892117">
            <w:pPr>
              <w:jc w:val="both"/>
            </w:pPr>
            <w:r>
              <w:t>56</w:t>
            </w:r>
          </w:p>
        </w:tc>
        <w:tc>
          <w:tcPr>
            <w:tcW w:w="1479" w:type="dxa"/>
            <w:gridSpan w:val="2"/>
            <w:shd w:val="clear" w:color="auto" w:fill="F7CAAC"/>
          </w:tcPr>
          <w:p w14:paraId="688EC7ED" w14:textId="77777777" w:rsidR="009F1539" w:rsidRDefault="009F1539" w:rsidP="00892117">
            <w:pPr>
              <w:jc w:val="both"/>
              <w:rPr>
                <w:b/>
              </w:rPr>
            </w:pPr>
            <w:r>
              <w:rPr>
                <w:b/>
              </w:rPr>
              <w:t>kreditů</w:t>
            </w:r>
          </w:p>
        </w:tc>
        <w:tc>
          <w:tcPr>
            <w:tcW w:w="1884" w:type="dxa"/>
            <w:gridSpan w:val="4"/>
          </w:tcPr>
          <w:p w14:paraId="4898C376" w14:textId="77777777" w:rsidR="009F1539" w:rsidRDefault="009F1539" w:rsidP="00892117">
            <w:pPr>
              <w:jc w:val="both"/>
            </w:pPr>
            <w:r>
              <w:t>4</w:t>
            </w:r>
          </w:p>
        </w:tc>
      </w:tr>
      <w:tr w:rsidR="009F1539" w14:paraId="11589B43" w14:textId="77777777" w:rsidTr="00892117">
        <w:trPr>
          <w:gridAfter w:val="1"/>
          <w:wAfter w:w="41" w:type="dxa"/>
        </w:trPr>
        <w:tc>
          <w:tcPr>
            <w:tcW w:w="3435" w:type="dxa"/>
            <w:gridSpan w:val="5"/>
            <w:shd w:val="clear" w:color="auto" w:fill="F7CAAC"/>
          </w:tcPr>
          <w:p w14:paraId="42D8CE9B"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0" w:type="dxa"/>
            <w:gridSpan w:val="11"/>
          </w:tcPr>
          <w:p w14:paraId="127AF012" w14:textId="77777777" w:rsidR="009F1539" w:rsidRDefault="009F1539" w:rsidP="00892117">
            <w:pPr>
              <w:jc w:val="both"/>
            </w:pPr>
          </w:p>
        </w:tc>
      </w:tr>
      <w:tr w:rsidR="009F1539" w14:paraId="41381229" w14:textId="77777777" w:rsidTr="00892117">
        <w:trPr>
          <w:gridAfter w:val="1"/>
          <w:wAfter w:w="41" w:type="dxa"/>
        </w:trPr>
        <w:tc>
          <w:tcPr>
            <w:tcW w:w="3435" w:type="dxa"/>
            <w:gridSpan w:val="5"/>
            <w:shd w:val="clear" w:color="auto" w:fill="F7CAAC"/>
          </w:tcPr>
          <w:p w14:paraId="0F492013" w14:textId="77777777" w:rsidR="009F1539" w:rsidRPr="005A0406" w:rsidRDefault="009F1539" w:rsidP="00892117">
            <w:pPr>
              <w:jc w:val="both"/>
              <w:rPr>
                <w:b/>
              </w:rPr>
            </w:pPr>
            <w:r w:rsidRPr="005A0406">
              <w:rPr>
                <w:b/>
              </w:rPr>
              <w:t>Způsob ověření výsledků učení</w:t>
            </w:r>
          </w:p>
        </w:tc>
        <w:tc>
          <w:tcPr>
            <w:tcW w:w="3057" w:type="dxa"/>
            <w:gridSpan w:val="5"/>
            <w:tcBorders>
              <w:bottom w:val="single" w:sz="4" w:space="0" w:color="auto"/>
            </w:tcBorders>
          </w:tcPr>
          <w:p w14:paraId="03603E5D" w14:textId="77777777" w:rsidR="009F1539" w:rsidRDefault="009F1539" w:rsidP="00892117">
            <w:pPr>
              <w:jc w:val="both"/>
            </w:pPr>
            <w:r>
              <w:t>zápočet, zkouška</w:t>
            </w:r>
          </w:p>
        </w:tc>
        <w:tc>
          <w:tcPr>
            <w:tcW w:w="1479" w:type="dxa"/>
            <w:gridSpan w:val="2"/>
            <w:tcBorders>
              <w:bottom w:val="single" w:sz="4" w:space="0" w:color="auto"/>
            </w:tcBorders>
            <w:shd w:val="clear" w:color="auto" w:fill="F7CAAC"/>
          </w:tcPr>
          <w:p w14:paraId="1E4537E0" w14:textId="77777777" w:rsidR="009F1539" w:rsidRDefault="009F1539" w:rsidP="00892117">
            <w:pPr>
              <w:jc w:val="both"/>
              <w:rPr>
                <w:b/>
              </w:rPr>
            </w:pPr>
            <w:r>
              <w:rPr>
                <w:b/>
              </w:rPr>
              <w:t>Forma výuky</w:t>
            </w:r>
          </w:p>
        </w:tc>
        <w:tc>
          <w:tcPr>
            <w:tcW w:w="1884" w:type="dxa"/>
            <w:gridSpan w:val="4"/>
            <w:tcBorders>
              <w:bottom w:val="single" w:sz="4" w:space="0" w:color="auto"/>
            </w:tcBorders>
          </w:tcPr>
          <w:p w14:paraId="607D47CB" w14:textId="77777777" w:rsidR="009F1539" w:rsidRDefault="009F1539" w:rsidP="00892117">
            <w:pPr>
              <w:jc w:val="both"/>
            </w:pPr>
            <w:r>
              <w:t>přednášky, semináře, laboratorní cvičení</w:t>
            </w:r>
          </w:p>
        </w:tc>
      </w:tr>
      <w:tr w:rsidR="009F1539" w14:paraId="66B7DDE8" w14:textId="77777777" w:rsidTr="00892117">
        <w:trPr>
          <w:gridAfter w:val="1"/>
          <w:wAfter w:w="41" w:type="dxa"/>
        </w:trPr>
        <w:tc>
          <w:tcPr>
            <w:tcW w:w="3435" w:type="dxa"/>
            <w:gridSpan w:val="5"/>
            <w:shd w:val="clear" w:color="auto" w:fill="F7CAAC"/>
          </w:tcPr>
          <w:p w14:paraId="1F1D7973" w14:textId="77777777" w:rsidR="009F1539" w:rsidRPr="005A0406" w:rsidRDefault="009F1539" w:rsidP="00892117">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48C9005A" w14:textId="1FE112E1" w:rsidR="009F1539" w:rsidRPr="00823C33" w:rsidRDefault="009F1539" w:rsidP="00892117">
            <w:pPr>
              <w:jc w:val="both"/>
            </w:pPr>
            <w:r w:rsidRPr="00A32DC1">
              <w:t xml:space="preserve">Zápočet: </w:t>
            </w:r>
            <w:r w:rsidRPr="00823C33">
              <w:t>docházk</w:t>
            </w:r>
            <w:r>
              <w:t>a</w:t>
            </w:r>
            <w:r w:rsidRPr="00823C33">
              <w:t xml:space="preserve"> minimálně 80</w:t>
            </w:r>
            <w:r>
              <w:t xml:space="preserve"> </w:t>
            </w:r>
            <w:r w:rsidRPr="00823C33">
              <w:t>% u seminářů</w:t>
            </w:r>
            <w:r w:rsidR="000A316B">
              <w:t xml:space="preserve">, </w:t>
            </w:r>
            <w:r w:rsidR="000A316B">
              <w:rPr>
                <w:color w:val="000000"/>
                <w:shd w:val="clear" w:color="auto" w:fill="FFFFFF"/>
              </w:rPr>
              <w:t>a</w:t>
            </w:r>
            <w:r w:rsidR="000A316B" w:rsidRPr="00EC41B5">
              <w:rPr>
                <w:color w:val="000000"/>
                <w:shd w:val="clear" w:color="auto" w:fill="FFFFFF"/>
              </w:rPr>
              <w:t>bsolvování všech laboratorních cvičení</w:t>
            </w:r>
            <w:r w:rsidRPr="00823C33">
              <w:t xml:space="preserve">, </w:t>
            </w:r>
            <w:r w:rsidRPr="00A32DC1">
              <w:t>průběžné</w:t>
            </w:r>
            <w:r w:rsidRPr="00823C33">
              <w:t xml:space="preserve"> plnění zadaných úkolů</w:t>
            </w:r>
            <w:r>
              <w:t>.</w:t>
            </w:r>
          </w:p>
          <w:p w14:paraId="621F52C9" w14:textId="77777777" w:rsidR="009F1539" w:rsidRDefault="009F1539" w:rsidP="00892117">
            <w:pPr>
              <w:jc w:val="both"/>
            </w:pPr>
            <w:r w:rsidRPr="00705412">
              <w:t>Zkouška:</w:t>
            </w:r>
            <w:r>
              <w:t xml:space="preserve"> ústní.</w:t>
            </w:r>
          </w:p>
        </w:tc>
      </w:tr>
      <w:tr w:rsidR="009F1539" w14:paraId="79F10318" w14:textId="77777777" w:rsidTr="00892117">
        <w:trPr>
          <w:gridAfter w:val="1"/>
          <w:wAfter w:w="41" w:type="dxa"/>
          <w:trHeight w:val="197"/>
        </w:trPr>
        <w:tc>
          <w:tcPr>
            <w:tcW w:w="3435" w:type="dxa"/>
            <w:gridSpan w:val="5"/>
            <w:tcBorders>
              <w:top w:val="nil"/>
            </w:tcBorders>
            <w:shd w:val="clear" w:color="auto" w:fill="F7CAAC"/>
          </w:tcPr>
          <w:p w14:paraId="36C8F4E8" w14:textId="77777777" w:rsidR="009F1539" w:rsidRDefault="009F1539" w:rsidP="00892117">
            <w:pPr>
              <w:jc w:val="both"/>
              <w:rPr>
                <w:b/>
              </w:rPr>
            </w:pPr>
            <w:r>
              <w:rPr>
                <w:b/>
              </w:rPr>
              <w:t>Garant předmětu</w:t>
            </w:r>
          </w:p>
        </w:tc>
        <w:tc>
          <w:tcPr>
            <w:tcW w:w="6420" w:type="dxa"/>
            <w:gridSpan w:val="11"/>
            <w:tcBorders>
              <w:top w:val="single" w:sz="4" w:space="0" w:color="auto"/>
            </w:tcBorders>
          </w:tcPr>
          <w:p w14:paraId="56684A23" w14:textId="77777777" w:rsidR="009F1539" w:rsidRDefault="009F1539" w:rsidP="00892117">
            <w:pPr>
              <w:jc w:val="both"/>
            </w:pPr>
            <w:r>
              <w:t>prof. Mgr. Marek Koutný, Ph.D.</w:t>
            </w:r>
          </w:p>
        </w:tc>
      </w:tr>
      <w:tr w:rsidR="009F1539" w14:paraId="1EA6C77E" w14:textId="77777777" w:rsidTr="00892117">
        <w:trPr>
          <w:gridAfter w:val="1"/>
          <w:wAfter w:w="41" w:type="dxa"/>
          <w:trHeight w:val="243"/>
        </w:trPr>
        <w:tc>
          <w:tcPr>
            <w:tcW w:w="3435" w:type="dxa"/>
            <w:gridSpan w:val="5"/>
            <w:tcBorders>
              <w:top w:val="nil"/>
            </w:tcBorders>
            <w:shd w:val="clear" w:color="auto" w:fill="F7CAAC"/>
          </w:tcPr>
          <w:p w14:paraId="2E109C84" w14:textId="77777777" w:rsidR="009F1539" w:rsidRDefault="009F1539" w:rsidP="00892117">
            <w:pPr>
              <w:jc w:val="both"/>
              <w:rPr>
                <w:b/>
              </w:rPr>
            </w:pPr>
            <w:r>
              <w:rPr>
                <w:b/>
              </w:rPr>
              <w:t>Zapojení garanta do výuky předmětu</w:t>
            </w:r>
          </w:p>
        </w:tc>
        <w:tc>
          <w:tcPr>
            <w:tcW w:w="6420" w:type="dxa"/>
            <w:gridSpan w:val="11"/>
            <w:tcBorders>
              <w:top w:val="nil"/>
            </w:tcBorders>
          </w:tcPr>
          <w:p w14:paraId="4E5143E7" w14:textId="77777777" w:rsidR="009F1539" w:rsidRDefault="009F1539" w:rsidP="00892117">
            <w:pPr>
              <w:jc w:val="both"/>
            </w:pPr>
            <w:proofErr w:type="gramStart"/>
            <w:r>
              <w:t>50%</w:t>
            </w:r>
            <w:proofErr w:type="gramEnd"/>
            <w:r>
              <w:t xml:space="preserve"> p</w:t>
            </w:r>
          </w:p>
        </w:tc>
      </w:tr>
      <w:tr w:rsidR="009F1539" w14:paraId="02F271BA" w14:textId="77777777" w:rsidTr="00892117">
        <w:trPr>
          <w:gridAfter w:val="1"/>
          <w:wAfter w:w="41" w:type="dxa"/>
        </w:trPr>
        <w:tc>
          <w:tcPr>
            <w:tcW w:w="3435" w:type="dxa"/>
            <w:gridSpan w:val="5"/>
            <w:shd w:val="clear" w:color="auto" w:fill="F7CAAC"/>
          </w:tcPr>
          <w:p w14:paraId="7F3FE6B1" w14:textId="77777777" w:rsidR="009F1539" w:rsidRDefault="009F1539" w:rsidP="00892117">
            <w:pPr>
              <w:jc w:val="both"/>
              <w:rPr>
                <w:b/>
              </w:rPr>
            </w:pPr>
            <w:r>
              <w:rPr>
                <w:b/>
              </w:rPr>
              <w:t>Vyučující</w:t>
            </w:r>
          </w:p>
        </w:tc>
        <w:tc>
          <w:tcPr>
            <w:tcW w:w="6420" w:type="dxa"/>
            <w:gridSpan w:val="11"/>
            <w:tcBorders>
              <w:bottom w:val="nil"/>
            </w:tcBorders>
          </w:tcPr>
          <w:p w14:paraId="5181FDCD" w14:textId="77777777" w:rsidR="009F1539" w:rsidRDefault="009F1539" w:rsidP="00892117">
            <w:pPr>
              <w:jc w:val="both"/>
            </w:pPr>
          </w:p>
        </w:tc>
      </w:tr>
      <w:tr w:rsidR="009F1539" w14:paraId="12082137" w14:textId="77777777" w:rsidTr="00892117">
        <w:trPr>
          <w:gridAfter w:val="1"/>
          <w:wAfter w:w="41" w:type="dxa"/>
          <w:trHeight w:val="136"/>
        </w:trPr>
        <w:tc>
          <w:tcPr>
            <w:tcW w:w="9855" w:type="dxa"/>
            <w:gridSpan w:val="16"/>
            <w:tcBorders>
              <w:top w:val="nil"/>
            </w:tcBorders>
          </w:tcPr>
          <w:p w14:paraId="2A018E4A" w14:textId="77777777" w:rsidR="009F1539" w:rsidRPr="00ED7420" w:rsidRDefault="009F1539" w:rsidP="00892117">
            <w:pPr>
              <w:spacing w:before="60" w:after="60"/>
              <w:rPr>
                <w:b/>
                <w:bCs/>
              </w:rPr>
            </w:pPr>
            <w:r w:rsidRPr="00ED7420">
              <w:rPr>
                <w:b/>
                <w:bCs/>
              </w:rPr>
              <w:t>prof. Mgr. Marek Koutný, Ph.D.</w:t>
            </w:r>
            <w:r>
              <w:rPr>
                <w:b/>
                <w:bCs/>
              </w:rPr>
              <w:t xml:space="preserve"> </w:t>
            </w:r>
            <w:r>
              <w:t>(</w:t>
            </w:r>
            <w:proofErr w:type="gramStart"/>
            <w:r>
              <w:t>50%</w:t>
            </w:r>
            <w:proofErr w:type="gramEnd"/>
            <w:r>
              <w:t xml:space="preserve"> p)</w:t>
            </w:r>
          </w:p>
          <w:p w14:paraId="18BC7CB0" w14:textId="77777777" w:rsidR="009F1539" w:rsidRDefault="009F1539" w:rsidP="00892117">
            <w:pPr>
              <w:spacing w:before="60" w:after="60"/>
              <w:jc w:val="both"/>
            </w:pPr>
            <w:r>
              <w:t>doc. Mgr. Magda Janalíková, Ph.D. (</w:t>
            </w:r>
            <w:proofErr w:type="gramStart"/>
            <w:r>
              <w:t>50%</w:t>
            </w:r>
            <w:proofErr w:type="gramEnd"/>
            <w:r>
              <w:t xml:space="preserve"> p)</w:t>
            </w:r>
          </w:p>
        </w:tc>
      </w:tr>
      <w:tr w:rsidR="009F1539" w14:paraId="34662D8A" w14:textId="77777777" w:rsidTr="00892117">
        <w:trPr>
          <w:gridAfter w:val="1"/>
          <w:wAfter w:w="41" w:type="dxa"/>
        </w:trPr>
        <w:tc>
          <w:tcPr>
            <w:tcW w:w="3435" w:type="dxa"/>
            <w:gridSpan w:val="5"/>
            <w:shd w:val="clear" w:color="auto" w:fill="F7CAAC"/>
          </w:tcPr>
          <w:p w14:paraId="5CEEF413" w14:textId="77777777" w:rsidR="009F1539" w:rsidRPr="005A0406" w:rsidRDefault="009F1539" w:rsidP="00892117">
            <w:pPr>
              <w:jc w:val="both"/>
              <w:rPr>
                <w:b/>
              </w:rPr>
            </w:pPr>
            <w:r w:rsidRPr="005A0406">
              <w:rPr>
                <w:b/>
              </w:rPr>
              <w:t>Hlavní témata a výsledky učení</w:t>
            </w:r>
          </w:p>
        </w:tc>
        <w:tc>
          <w:tcPr>
            <w:tcW w:w="6420" w:type="dxa"/>
            <w:gridSpan w:val="11"/>
            <w:tcBorders>
              <w:bottom w:val="nil"/>
            </w:tcBorders>
          </w:tcPr>
          <w:p w14:paraId="5616667A" w14:textId="77777777" w:rsidR="009F1539" w:rsidRPr="005A0406" w:rsidRDefault="009F1539" w:rsidP="00892117">
            <w:pPr>
              <w:jc w:val="both"/>
            </w:pPr>
          </w:p>
        </w:tc>
      </w:tr>
      <w:tr w:rsidR="009F1539" w14:paraId="656B5756" w14:textId="77777777" w:rsidTr="00CB3EFF">
        <w:trPr>
          <w:gridAfter w:val="1"/>
          <w:wAfter w:w="41" w:type="dxa"/>
          <w:trHeight w:val="2197"/>
        </w:trPr>
        <w:tc>
          <w:tcPr>
            <w:tcW w:w="9855" w:type="dxa"/>
            <w:gridSpan w:val="16"/>
            <w:tcBorders>
              <w:top w:val="nil"/>
              <w:bottom w:val="single" w:sz="4" w:space="0" w:color="auto"/>
            </w:tcBorders>
            <w:shd w:val="clear" w:color="auto" w:fill="auto"/>
          </w:tcPr>
          <w:p w14:paraId="4EEDCB18" w14:textId="6ECD05E4" w:rsidR="009F1539" w:rsidRPr="00DD0F0E" w:rsidRDefault="009F1539" w:rsidP="00892117">
            <w:pPr>
              <w:jc w:val="both"/>
              <w:rPr>
                <w:b/>
                <w:bCs/>
              </w:rPr>
            </w:pPr>
            <w:r w:rsidRPr="003559FC">
              <w:t xml:space="preserve">Cílem předmětu je seznámit studenty s aktuální problematikou využití GMO v potravinářství s výhledem do budoucna. Přednáška a seminář budou v jednom bloku, navazovat na sebe a částečně se prolínat tak, aby si studenti mohli prakticky vyzkoušet některé postupy </w:t>
            </w:r>
            <w:r w:rsidRPr="00282AE5">
              <w:rPr>
                <w:i/>
                <w:iCs/>
              </w:rPr>
              <w:t xml:space="preserve">in </w:t>
            </w:r>
            <w:proofErr w:type="spellStart"/>
            <w:r w:rsidRPr="00282AE5">
              <w:rPr>
                <w:i/>
                <w:iCs/>
              </w:rPr>
              <w:t>silico</w:t>
            </w:r>
            <w:proofErr w:type="spellEnd"/>
            <w:r w:rsidRPr="003559FC">
              <w:t>. Na závěr semestru budou zařazena bloková laboratorní cvičení.</w:t>
            </w:r>
            <w:r w:rsidR="006D0F29">
              <w:t xml:space="preserve"> </w:t>
            </w:r>
            <w:r w:rsidRPr="00DD0F0E">
              <w:rPr>
                <w:b/>
                <w:bCs/>
              </w:rPr>
              <w:t>Obsah předmětu tvoří tyto tematické celky:</w:t>
            </w:r>
          </w:p>
          <w:p w14:paraId="139527E5" w14:textId="77777777" w:rsidR="009F1539" w:rsidRPr="003559FC" w:rsidRDefault="009F1539" w:rsidP="00E6629A">
            <w:pPr>
              <w:pStyle w:val="Odstavecseseznamem"/>
              <w:numPr>
                <w:ilvl w:val="0"/>
                <w:numId w:val="8"/>
              </w:numPr>
              <w:ind w:left="170" w:hanging="170"/>
              <w:jc w:val="both"/>
            </w:pPr>
            <w:r w:rsidRPr="003559FC">
              <w:t>Metody práce s GMO.</w:t>
            </w:r>
          </w:p>
          <w:p w14:paraId="5C283D4D" w14:textId="77777777" w:rsidR="009F1539" w:rsidRPr="003559FC" w:rsidRDefault="009F1539" w:rsidP="00E6629A">
            <w:pPr>
              <w:pStyle w:val="Odstavecseseznamem"/>
              <w:numPr>
                <w:ilvl w:val="0"/>
                <w:numId w:val="8"/>
              </w:numPr>
              <w:ind w:left="170" w:hanging="170"/>
              <w:jc w:val="both"/>
            </w:pPr>
            <w:r w:rsidRPr="003559FC">
              <w:t>Vektory.</w:t>
            </w:r>
          </w:p>
          <w:p w14:paraId="0EC4AD42" w14:textId="77777777" w:rsidR="009F1539" w:rsidRPr="003559FC" w:rsidRDefault="009F1539" w:rsidP="00E6629A">
            <w:pPr>
              <w:pStyle w:val="Odstavecseseznamem"/>
              <w:numPr>
                <w:ilvl w:val="0"/>
                <w:numId w:val="8"/>
              </w:numPr>
              <w:ind w:left="170" w:hanging="170"/>
              <w:jc w:val="both"/>
            </w:pPr>
            <w:r w:rsidRPr="003559FC">
              <w:t>Produkce proteinů a dalších metabolitů.</w:t>
            </w:r>
          </w:p>
          <w:p w14:paraId="2A37813D" w14:textId="77777777" w:rsidR="009F1539" w:rsidRPr="003559FC" w:rsidRDefault="009F1539" w:rsidP="00E6629A">
            <w:pPr>
              <w:pStyle w:val="Odstavecseseznamem"/>
              <w:numPr>
                <w:ilvl w:val="0"/>
                <w:numId w:val="8"/>
              </w:numPr>
              <w:ind w:left="170" w:hanging="170"/>
              <w:jc w:val="both"/>
            </w:pPr>
            <w:r w:rsidRPr="003559FC">
              <w:t>Syntetická biologie.</w:t>
            </w:r>
          </w:p>
          <w:p w14:paraId="2E65C6D8" w14:textId="77777777" w:rsidR="009F1539" w:rsidRPr="003559FC" w:rsidRDefault="009F1539" w:rsidP="00E6629A">
            <w:pPr>
              <w:pStyle w:val="Odstavecseseznamem"/>
              <w:numPr>
                <w:ilvl w:val="0"/>
                <w:numId w:val="8"/>
              </w:numPr>
              <w:ind w:left="170" w:hanging="170"/>
              <w:jc w:val="both"/>
            </w:pPr>
            <w:r w:rsidRPr="003559FC">
              <w:t>GMO mikroorganizmy v potravinářství.</w:t>
            </w:r>
          </w:p>
          <w:p w14:paraId="118A2377" w14:textId="77777777" w:rsidR="009F1539" w:rsidRPr="003559FC" w:rsidRDefault="009F1539" w:rsidP="00E6629A">
            <w:pPr>
              <w:pStyle w:val="Odstavecseseznamem"/>
              <w:numPr>
                <w:ilvl w:val="0"/>
                <w:numId w:val="8"/>
              </w:numPr>
              <w:ind w:left="170" w:hanging="170"/>
              <w:jc w:val="both"/>
            </w:pPr>
            <w:r w:rsidRPr="003559FC">
              <w:t>GMO rostliny v potravinářství.</w:t>
            </w:r>
          </w:p>
          <w:p w14:paraId="7B7F3B48" w14:textId="77777777" w:rsidR="009F1539" w:rsidRPr="003559FC" w:rsidRDefault="009F1539" w:rsidP="00E6629A">
            <w:pPr>
              <w:pStyle w:val="Odstavecseseznamem"/>
              <w:numPr>
                <w:ilvl w:val="0"/>
                <w:numId w:val="8"/>
              </w:numPr>
              <w:ind w:left="170" w:hanging="170"/>
              <w:jc w:val="both"/>
            </w:pPr>
            <w:r w:rsidRPr="003559FC">
              <w:t>GMO živočichové v potravinářství.</w:t>
            </w:r>
          </w:p>
          <w:p w14:paraId="5B123C0E" w14:textId="77777777" w:rsidR="009F1539" w:rsidRPr="003559FC" w:rsidRDefault="009F1539" w:rsidP="00E6629A">
            <w:pPr>
              <w:pStyle w:val="Odstavecseseznamem"/>
              <w:numPr>
                <w:ilvl w:val="0"/>
                <w:numId w:val="8"/>
              </w:numPr>
              <w:ind w:left="170" w:hanging="170"/>
              <w:jc w:val="both"/>
            </w:pPr>
            <w:r w:rsidRPr="003559FC">
              <w:t>Bezpečnost a legislativa GMO v Evropě.</w:t>
            </w:r>
          </w:p>
          <w:p w14:paraId="6596CB83" w14:textId="77777777" w:rsidR="009F1539" w:rsidRPr="003559FC" w:rsidRDefault="009F1539" w:rsidP="00E6629A">
            <w:pPr>
              <w:pStyle w:val="Odstavecseseznamem"/>
              <w:numPr>
                <w:ilvl w:val="0"/>
                <w:numId w:val="8"/>
              </w:numPr>
              <w:ind w:left="170" w:hanging="170"/>
              <w:jc w:val="both"/>
            </w:pPr>
            <w:r w:rsidRPr="003559FC">
              <w:t>Bioinformatika a její využití v potravinářství.</w:t>
            </w:r>
          </w:p>
          <w:p w14:paraId="650A460A" w14:textId="77777777" w:rsidR="009F1539" w:rsidRPr="003559FC" w:rsidRDefault="009F1539" w:rsidP="00E6629A">
            <w:pPr>
              <w:pStyle w:val="Odstavecseseznamem"/>
              <w:numPr>
                <w:ilvl w:val="0"/>
                <w:numId w:val="8"/>
              </w:numPr>
              <w:ind w:left="170" w:hanging="170"/>
              <w:jc w:val="both"/>
            </w:pPr>
            <w:proofErr w:type="spellStart"/>
            <w:r w:rsidRPr="003559FC">
              <w:t>Metagenomika</w:t>
            </w:r>
            <w:proofErr w:type="spellEnd"/>
            <w:r w:rsidRPr="003559FC">
              <w:t xml:space="preserve"> a její využití v potravinářství.</w:t>
            </w:r>
          </w:p>
          <w:p w14:paraId="562DEB96" w14:textId="77777777" w:rsidR="009F1539" w:rsidRPr="003559FC" w:rsidRDefault="009F1539" w:rsidP="00E6629A">
            <w:pPr>
              <w:pStyle w:val="Odstavecseseznamem"/>
              <w:numPr>
                <w:ilvl w:val="0"/>
                <w:numId w:val="8"/>
              </w:numPr>
              <w:ind w:left="170" w:hanging="170"/>
              <w:jc w:val="both"/>
            </w:pPr>
            <w:r w:rsidRPr="003559FC">
              <w:t>Informační zdroje, open source nástroje a software.</w:t>
            </w:r>
          </w:p>
          <w:p w14:paraId="3AB3C04B" w14:textId="77777777" w:rsidR="009F1539" w:rsidRPr="003559FC" w:rsidRDefault="009F1539" w:rsidP="00E6629A">
            <w:pPr>
              <w:pStyle w:val="Odstavecseseznamem"/>
              <w:numPr>
                <w:ilvl w:val="0"/>
                <w:numId w:val="8"/>
              </w:numPr>
              <w:ind w:left="170" w:hanging="170"/>
              <w:jc w:val="both"/>
            </w:pPr>
            <w:r w:rsidRPr="003559FC">
              <w:t xml:space="preserve">Praktický návrh </w:t>
            </w:r>
            <w:proofErr w:type="spellStart"/>
            <w:r w:rsidRPr="003559FC">
              <w:t>primerů</w:t>
            </w:r>
            <w:proofErr w:type="spellEnd"/>
            <w:r w:rsidRPr="003559FC">
              <w:t>.</w:t>
            </w:r>
          </w:p>
          <w:p w14:paraId="1CE4DF2E" w14:textId="77777777" w:rsidR="009F1539" w:rsidRPr="003559FC" w:rsidRDefault="009F1539" w:rsidP="00E6629A">
            <w:pPr>
              <w:pStyle w:val="Odstavecseseznamem"/>
              <w:numPr>
                <w:ilvl w:val="0"/>
                <w:numId w:val="8"/>
              </w:numPr>
              <w:ind w:left="170" w:hanging="170"/>
              <w:jc w:val="both"/>
            </w:pPr>
            <w:r w:rsidRPr="003559FC">
              <w:t>Praktický návrh vektorů.</w:t>
            </w:r>
          </w:p>
          <w:p w14:paraId="1B43E2AC" w14:textId="77777777" w:rsidR="009F1539" w:rsidRDefault="009F1539" w:rsidP="00E6629A">
            <w:pPr>
              <w:pStyle w:val="Odstavecseseznamem"/>
              <w:numPr>
                <w:ilvl w:val="0"/>
                <w:numId w:val="8"/>
              </w:numPr>
              <w:ind w:left="170" w:hanging="170"/>
              <w:jc w:val="both"/>
            </w:pPr>
            <w:r w:rsidRPr="003559FC">
              <w:t>Ověření teoretických návrhů v laboratoři.</w:t>
            </w:r>
          </w:p>
          <w:p w14:paraId="52C97038" w14:textId="77777777" w:rsidR="00440EE2" w:rsidRDefault="00440EE2" w:rsidP="00440EE2">
            <w:pPr>
              <w:pStyle w:val="Odstavecseseznamem"/>
              <w:ind w:left="170"/>
              <w:jc w:val="both"/>
            </w:pPr>
          </w:p>
          <w:p w14:paraId="14E2F41B" w14:textId="60DC9998" w:rsidR="00440EE2" w:rsidRPr="00CB3EFF" w:rsidRDefault="00440EE2" w:rsidP="00440EE2">
            <w:pPr>
              <w:jc w:val="both"/>
              <w:rPr>
                <w:b/>
                <w:bCs/>
              </w:rPr>
            </w:pPr>
            <w:r w:rsidRPr="00CB3EFF">
              <w:rPr>
                <w:b/>
                <w:bCs/>
              </w:rPr>
              <w:t xml:space="preserve">Očekávané výsledky </w:t>
            </w:r>
            <w:r w:rsidR="00196DC0" w:rsidRPr="00CB3EFF">
              <w:rPr>
                <w:b/>
                <w:bCs/>
              </w:rPr>
              <w:t>učení</w:t>
            </w:r>
            <w:r w:rsidR="00DD0F0E" w:rsidRPr="00CB3EFF">
              <w:rPr>
                <w:b/>
                <w:bCs/>
              </w:rPr>
              <w:t xml:space="preserve"> </w:t>
            </w:r>
            <w:r w:rsidR="00DD0F0E" w:rsidRPr="00CB3EFF">
              <w:rPr>
                <w:b/>
                <w:color w:val="000000" w:themeColor="text1"/>
              </w:rPr>
              <w:t>– po absolvování předmětu student prokazuje:</w:t>
            </w:r>
          </w:p>
          <w:p w14:paraId="61BB6887" w14:textId="1BCF57E9" w:rsidR="00440EE2" w:rsidRPr="00CB3EFF" w:rsidRDefault="00440EE2" w:rsidP="00440EE2">
            <w:pPr>
              <w:tabs>
                <w:tab w:val="left" w:pos="328"/>
              </w:tabs>
              <w:rPr>
                <w:b/>
                <w:color w:val="000000" w:themeColor="text1"/>
              </w:rPr>
            </w:pPr>
            <w:r w:rsidRPr="00CB3EFF">
              <w:rPr>
                <w:b/>
              </w:rPr>
              <w:t>Odborné z</w:t>
            </w:r>
            <w:r w:rsidRPr="00CB3EFF">
              <w:rPr>
                <w:b/>
                <w:color w:val="000000" w:themeColor="text1"/>
              </w:rPr>
              <w:t xml:space="preserve">nalosti: </w:t>
            </w:r>
          </w:p>
          <w:p w14:paraId="696BE977" w14:textId="56E46FC0" w:rsidR="00CB3EFF" w:rsidRPr="00CB3EFF" w:rsidRDefault="003043FA" w:rsidP="00CB3EFF">
            <w:pPr>
              <w:pStyle w:val="Default"/>
              <w:numPr>
                <w:ilvl w:val="0"/>
                <w:numId w:val="6"/>
              </w:numPr>
              <w:ind w:left="170" w:hanging="170"/>
              <w:jc w:val="both"/>
              <w:rPr>
                <w:sz w:val="20"/>
                <w:szCs w:val="20"/>
              </w:rPr>
            </w:pPr>
            <w:r>
              <w:rPr>
                <w:sz w:val="20"/>
                <w:szCs w:val="20"/>
              </w:rPr>
              <w:t xml:space="preserve">popsat </w:t>
            </w:r>
            <w:r w:rsidR="00CB3EFF" w:rsidRPr="00CB3EFF">
              <w:rPr>
                <w:sz w:val="20"/>
                <w:szCs w:val="20"/>
              </w:rPr>
              <w:t>principy základních metod přípravy GMO</w:t>
            </w:r>
          </w:p>
          <w:p w14:paraId="6BE87CC1" w14:textId="77777777" w:rsidR="00CB3EFF" w:rsidRPr="00CB3EFF" w:rsidRDefault="00CB3EFF" w:rsidP="00CB3EFF">
            <w:pPr>
              <w:pStyle w:val="Default"/>
              <w:numPr>
                <w:ilvl w:val="0"/>
                <w:numId w:val="6"/>
              </w:numPr>
              <w:ind w:left="170" w:hanging="170"/>
              <w:jc w:val="both"/>
              <w:rPr>
                <w:sz w:val="20"/>
                <w:szCs w:val="20"/>
              </w:rPr>
            </w:pPr>
            <w:r w:rsidRPr="00CB3EFF">
              <w:rPr>
                <w:sz w:val="20"/>
                <w:szCs w:val="20"/>
              </w:rPr>
              <w:t>analyzovat informace o nových metodách a jejich využitelnosti</w:t>
            </w:r>
          </w:p>
          <w:p w14:paraId="5106E1FC" w14:textId="77777777" w:rsidR="00CB3EFF" w:rsidRPr="00CB3EFF" w:rsidRDefault="00CB3EFF" w:rsidP="00CB3EFF">
            <w:pPr>
              <w:pStyle w:val="Default"/>
              <w:numPr>
                <w:ilvl w:val="0"/>
                <w:numId w:val="6"/>
              </w:numPr>
              <w:ind w:left="170" w:hanging="170"/>
              <w:jc w:val="both"/>
              <w:rPr>
                <w:sz w:val="20"/>
                <w:szCs w:val="20"/>
              </w:rPr>
            </w:pPr>
            <w:r w:rsidRPr="00CB3EFF">
              <w:rPr>
                <w:sz w:val="20"/>
                <w:szCs w:val="20"/>
              </w:rPr>
              <w:t>orientovat se v informačních zdrojích</w:t>
            </w:r>
          </w:p>
          <w:p w14:paraId="101873B7" w14:textId="12322B0B" w:rsidR="00CB3EFF" w:rsidRPr="00CB3EFF" w:rsidRDefault="003043FA" w:rsidP="00CB3EFF">
            <w:pPr>
              <w:pStyle w:val="Default"/>
              <w:numPr>
                <w:ilvl w:val="0"/>
                <w:numId w:val="6"/>
              </w:numPr>
              <w:ind w:left="170" w:hanging="170"/>
              <w:jc w:val="both"/>
              <w:rPr>
                <w:sz w:val="20"/>
                <w:szCs w:val="20"/>
              </w:rPr>
            </w:pPr>
            <w:r>
              <w:rPr>
                <w:sz w:val="20"/>
                <w:szCs w:val="20"/>
              </w:rPr>
              <w:t>vyjmenovat</w:t>
            </w:r>
            <w:r w:rsidR="00CB3EFF" w:rsidRPr="00CB3EFF">
              <w:rPr>
                <w:sz w:val="20"/>
                <w:szCs w:val="20"/>
              </w:rPr>
              <w:t xml:space="preserve"> příklady úspěšného využití GMO</w:t>
            </w:r>
          </w:p>
          <w:p w14:paraId="151BEDED" w14:textId="77777777" w:rsidR="00CB3EFF" w:rsidRPr="00CB3EFF" w:rsidRDefault="00CB3EFF" w:rsidP="00CB3EFF">
            <w:pPr>
              <w:pStyle w:val="Default"/>
              <w:numPr>
                <w:ilvl w:val="0"/>
                <w:numId w:val="6"/>
              </w:numPr>
              <w:ind w:left="170" w:hanging="170"/>
              <w:jc w:val="both"/>
              <w:rPr>
                <w:sz w:val="20"/>
                <w:szCs w:val="20"/>
              </w:rPr>
            </w:pPr>
            <w:r w:rsidRPr="00CB3EFF">
              <w:rPr>
                <w:sz w:val="20"/>
                <w:szCs w:val="20"/>
              </w:rPr>
              <w:t>orientovat se v budoucích perspektivních aplikacích</w:t>
            </w:r>
          </w:p>
          <w:p w14:paraId="63B0E563" w14:textId="77777777" w:rsidR="00440EE2" w:rsidRPr="00CB3EFF" w:rsidRDefault="00440EE2" w:rsidP="00440EE2">
            <w:pPr>
              <w:tabs>
                <w:tab w:val="left" w:pos="328"/>
              </w:tabs>
              <w:rPr>
                <w:b/>
                <w:color w:val="000000" w:themeColor="text1"/>
              </w:rPr>
            </w:pPr>
          </w:p>
          <w:p w14:paraId="145CF962" w14:textId="7C5293DE" w:rsidR="00440EE2" w:rsidRPr="00CB3EFF" w:rsidRDefault="00440EE2" w:rsidP="00440EE2">
            <w:pPr>
              <w:tabs>
                <w:tab w:val="left" w:pos="328"/>
              </w:tabs>
              <w:rPr>
                <w:b/>
                <w:color w:val="000000" w:themeColor="text1"/>
              </w:rPr>
            </w:pPr>
            <w:r w:rsidRPr="00CB3EFF">
              <w:rPr>
                <w:b/>
                <w:color w:val="000000" w:themeColor="text1"/>
              </w:rPr>
              <w:t>Odborné dovednosti</w:t>
            </w:r>
            <w:r w:rsidR="00DD0F0E" w:rsidRPr="00CB3EFF">
              <w:rPr>
                <w:b/>
                <w:color w:val="000000" w:themeColor="text1"/>
              </w:rPr>
              <w:t>:</w:t>
            </w:r>
          </w:p>
          <w:p w14:paraId="71ED6C07" w14:textId="1F830847" w:rsidR="00F31C44" w:rsidRPr="00F31C44" w:rsidRDefault="00F31C44" w:rsidP="00F31C44">
            <w:pPr>
              <w:pStyle w:val="Default"/>
              <w:numPr>
                <w:ilvl w:val="0"/>
                <w:numId w:val="6"/>
              </w:numPr>
              <w:ind w:left="170" w:hanging="170"/>
              <w:jc w:val="both"/>
              <w:rPr>
                <w:sz w:val="20"/>
                <w:szCs w:val="20"/>
              </w:rPr>
            </w:pPr>
            <w:r w:rsidRPr="00F31C44">
              <w:rPr>
                <w:sz w:val="20"/>
                <w:szCs w:val="20"/>
              </w:rPr>
              <w:t>navrhnout komplementární úseky DNA v</w:t>
            </w:r>
            <w:r>
              <w:rPr>
                <w:sz w:val="20"/>
                <w:szCs w:val="20"/>
              </w:rPr>
              <w:t>h</w:t>
            </w:r>
            <w:r w:rsidRPr="00F31C44">
              <w:rPr>
                <w:sz w:val="20"/>
                <w:szCs w:val="20"/>
              </w:rPr>
              <w:t>odných vlastností</w:t>
            </w:r>
          </w:p>
          <w:p w14:paraId="3C562C93" w14:textId="77777777" w:rsidR="00F31C44" w:rsidRPr="00F31C44" w:rsidRDefault="00F31C44" w:rsidP="00F31C44">
            <w:pPr>
              <w:pStyle w:val="Default"/>
              <w:numPr>
                <w:ilvl w:val="0"/>
                <w:numId w:val="6"/>
              </w:numPr>
              <w:ind w:left="170" w:hanging="170"/>
              <w:jc w:val="both"/>
              <w:rPr>
                <w:sz w:val="20"/>
                <w:szCs w:val="20"/>
              </w:rPr>
            </w:pPr>
            <w:r w:rsidRPr="00F31C44">
              <w:rPr>
                <w:sz w:val="20"/>
                <w:szCs w:val="20"/>
              </w:rPr>
              <w:t xml:space="preserve">zkonstruovat expresní vektor </w:t>
            </w:r>
            <w:r w:rsidRPr="00D14AE2">
              <w:rPr>
                <w:i/>
                <w:iCs/>
                <w:sz w:val="20"/>
                <w:szCs w:val="20"/>
              </w:rPr>
              <w:t xml:space="preserve">in </w:t>
            </w:r>
            <w:proofErr w:type="spellStart"/>
            <w:r w:rsidRPr="00D14AE2">
              <w:rPr>
                <w:i/>
                <w:iCs/>
                <w:sz w:val="20"/>
                <w:szCs w:val="20"/>
              </w:rPr>
              <w:t>silico</w:t>
            </w:r>
            <w:proofErr w:type="spellEnd"/>
          </w:p>
          <w:p w14:paraId="50F8C9C2" w14:textId="77777777" w:rsidR="00F31C44" w:rsidRPr="00F31C44" w:rsidRDefault="00F31C44" w:rsidP="00F31C44">
            <w:pPr>
              <w:pStyle w:val="Default"/>
              <w:numPr>
                <w:ilvl w:val="0"/>
                <w:numId w:val="6"/>
              </w:numPr>
              <w:ind w:left="170" w:hanging="170"/>
              <w:jc w:val="both"/>
              <w:rPr>
                <w:sz w:val="20"/>
                <w:szCs w:val="20"/>
              </w:rPr>
            </w:pPr>
            <w:r w:rsidRPr="00F31C44">
              <w:rPr>
                <w:sz w:val="20"/>
                <w:szCs w:val="20"/>
              </w:rPr>
              <w:t>využívat vybrané softwarové nástroje</w:t>
            </w:r>
          </w:p>
          <w:p w14:paraId="736106D1" w14:textId="5E44B4B7" w:rsidR="00F31C44" w:rsidRPr="00F31C44" w:rsidRDefault="00F31C44" w:rsidP="00F31C44">
            <w:pPr>
              <w:pStyle w:val="Default"/>
              <w:numPr>
                <w:ilvl w:val="0"/>
                <w:numId w:val="6"/>
              </w:numPr>
              <w:ind w:left="170" w:hanging="170"/>
              <w:jc w:val="both"/>
              <w:rPr>
                <w:sz w:val="20"/>
                <w:szCs w:val="20"/>
              </w:rPr>
            </w:pPr>
            <w:r w:rsidRPr="00F31C44">
              <w:rPr>
                <w:sz w:val="20"/>
                <w:szCs w:val="20"/>
              </w:rPr>
              <w:t>provádět základní oper</w:t>
            </w:r>
            <w:r>
              <w:rPr>
                <w:sz w:val="20"/>
                <w:szCs w:val="20"/>
              </w:rPr>
              <w:t>a</w:t>
            </w:r>
            <w:r w:rsidRPr="00F31C44">
              <w:rPr>
                <w:sz w:val="20"/>
                <w:szCs w:val="20"/>
              </w:rPr>
              <w:t>ce v GMO laboratoři</w:t>
            </w:r>
          </w:p>
          <w:p w14:paraId="1352AAB3" w14:textId="700BEEB0" w:rsidR="004E296E" w:rsidRPr="004E296E" w:rsidRDefault="00F31C44" w:rsidP="004E296E">
            <w:pPr>
              <w:pStyle w:val="Default"/>
              <w:numPr>
                <w:ilvl w:val="0"/>
                <w:numId w:val="6"/>
              </w:numPr>
              <w:ind w:left="170" w:hanging="170"/>
              <w:jc w:val="both"/>
              <w:rPr>
                <w:sz w:val="20"/>
                <w:szCs w:val="20"/>
              </w:rPr>
            </w:pPr>
            <w:r w:rsidRPr="00F31C44">
              <w:rPr>
                <w:sz w:val="20"/>
                <w:szCs w:val="20"/>
              </w:rPr>
              <w:t>vyhledávat žádané sekvence v databázích a manipulovat s nimi</w:t>
            </w:r>
          </w:p>
        </w:tc>
      </w:tr>
      <w:tr w:rsidR="009F1539" w14:paraId="7D437644" w14:textId="77777777" w:rsidTr="00892117">
        <w:trPr>
          <w:gridAfter w:val="1"/>
          <w:wAfter w:w="41" w:type="dxa"/>
          <w:trHeight w:val="283"/>
        </w:trPr>
        <w:tc>
          <w:tcPr>
            <w:tcW w:w="3435" w:type="dxa"/>
            <w:gridSpan w:val="5"/>
            <w:tcBorders>
              <w:top w:val="single" w:sz="4" w:space="0" w:color="auto"/>
              <w:bottom w:val="single" w:sz="4" w:space="0" w:color="auto"/>
              <w:right w:val="single" w:sz="4" w:space="0" w:color="auto"/>
            </w:tcBorders>
            <w:shd w:val="clear" w:color="auto" w:fill="F7CAAC"/>
          </w:tcPr>
          <w:p w14:paraId="620274ED" w14:textId="77777777" w:rsidR="009F1539" w:rsidRPr="005A0406" w:rsidRDefault="009F1539" w:rsidP="00892117">
            <w:pPr>
              <w:jc w:val="both"/>
            </w:pPr>
            <w:r w:rsidRPr="005A0406">
              <w:rPr>
                <w:b/>
              </w:rPr>
              <w:t>Metody výuky</w:t>
            </w:r>
          </w:p>
        </w:tc>
        <w:tc>
          <w:tcPr>
            <w:tcW w:w="6420" w:type="dxa"/>
            <w:gridSpan w:val="11"/>
            <w:tcBorders>
              <w:top w:val="single" w:sz="4" w:space="0" w:color="auto"/>
              <w:left w:val="single" w:sz="4" w:space="0" w:color="auto"/>
              <w:bottom w:val="nil"/>
              <w:right w:val="single" w:sz="4" w:space="0" w:color="auto"/>
            </w:tcBorders>
          </w:tcPr>
          <w:p w14:paraId="134C9D83" w14:textId="77777777" w:rsidR="009F1539" w:rsidRDefault="009F1539" w:rsidP="00892117">
            <w:pPr>
              <w:jc w:val="both"/>
            </w:pPr>
          </w:p>
        </w:tc>
      </w:tr>
      <w:tr w:rsidR="009F1539" w14:paraId="12B28FFC" w14:textId="77777777" w:rsidTr="00916540">
        <w:trPr>
          <w:gridAfter w:val="1"/>
          <w:wAfter w:w="41" w:type="dxa"/>
          <w:trHeight w:val="2046"/>
        </w:trPr>
        <w:tc>
          <w:tcPr>
            <w:tcW w:w="9855" w:type="dxa"/>
            <w:gridSpan w:val="16"/>
            <w:tcBorders>
              <w:top w:val="nil"/>
              <w:bottom w:val="single" w:sz="4" w:space="0" w:color="auto"/>
            </w:tcBorders>
          </w:tcPr>
          <w:p w14:paraId="714F3182" w14:textId="77777777" w:rsidR="00916540" w:rsidRPr="00F31C44" w:rsidRDefault="00916540" w:rsidP="00916540">
            <w:pPr>
              <w:jc w:val="both"/>
              <w:rPr>
                <w:b/>
                <w:bCs/>
                <w:u w:val="single"/>
              </w:rPr>
            </w:pPr>
            <w:r w:rsidRPr="00F31C44">
              <w:rPr>
                <w:b/>
                <w:bCs/>
                <w:u w:val="single"/>
              </w:rPr>
              <w:t>Metody a přístupy používané ve výuce</w:t>
            </w:r>
          </w:p>
          <w:p w14:paraId="519D3F23" w14:textId="77777777" w:rsidR="00737E5A" w:rsidRPr="00F31C44" w:rsidRDefault="00737E5A" w:rsidP="00737E5A">
            <w:pPr>
              <w:pStyle w:val="Nadpis5"/>
              <w:spacing w:before="0"/>
              <w:jc w:val="both"/>
              <w:rPr>
                <w:rFonts w:ascii="Times New Roman" w:eastAsia="Times New Roman" w:hAnsi="Times New Roman" w:cs="Times New Roman"/>
                <w:b/>
                <w:bCs/>
                <w:color w:val="auto"/>
              </w:rPr>
            </w:pPr>
            <w:r w:rsidRPr="00F31C44">
              <w:rPr>
                <w:rFonts w:ascii="Times New Roman" w:eastAsia="Times New Roman" w:hAnsi="Times New Roman" w:cs="Times New Roman"/>
                <w:b/>
                <w:bCs/>
                <w:color w:val="auto"/>
              </w:rPr>
              <w:t>Pro dosažení odborných znalostí jsou užívány vyučovací metody:</w:t>
            </w:r>
          </w:p>
          <w:p w14:paraId="188BFD0E" w14:textId="44EC4F8F" w:rsidR="00737E5A" w:rsidRDefault="00737E5A" w:rsidP="00737E5A">
            <w:pPr>
              <w:jc w:val="both"/>
              <w:rPr>
                <w:color w:val="000000"/>
                <w:shd w:val="clear" w:color="auto" w:fill="FFFFFF"/>
              </w:rPr>
            </w:pPr>
            <w:r w:rsidRPr="00F31C44">
              <w:t xml:space="preserve">Monologická (výklad, přednáška, instruktáž), </w:t>
            </w:r>
            <w:r w:rsidRPr="00F31C44">
              <w:rPr>
                <w:color w:val="000000"/>
                <w:shd w:val="clear" w:color="auto" w:fill="FFFFFF"/>
              </w:rPr>
              <w:t>Dialogická (diskuze, rozhovor, brainstorming), Metody práce s textem (učebnicí, knihou)</w:t>
            </w:r>
          </w:p>
          <w:p w14:paraId="38B4FAA4" w14:textId="12002951" w:rsidR="00185484" w:rsidRDefault="00185484" w:rsidP="00737E5A">
            <w:pPr>
              <w:jc w:val="both"/>
              <w:rPr>
                <w:color w:val="000000"/>
                <w:shd w:val="clear" w:color="auto" w:fill="FFFFFF"/>
              </w:rPr>
            </w:pPr>
          </w:p>
          <w:p w14:paraId="06E72B2F" w14:textId="77777777" w:rsidR="00737E5A" w:rsidRPr="00F31C44" w:rsidRDefault="00737E5A" w:rsidP="00737E5A">
            <w:pPr>
              <w:pStyle w:val="Nadpis5"/>
              <w:spacing w:before="0"/>
              <w:rPr>
                <w:rFonts w:ascii="Times New Roman" w:eastAsia="Times New Roman" w:hAnsi="Times New Roman" w:cs="Times New Roman"/>
                <w:b/>
                <w:bCs/>
                <w:color w:val="auto"/>
              </w:rPr>
            </w:pPr>
            <w:r w:rsidRPr="00F31C44">
              <w:rPr>
                <w:rFonts w:ascii="Times New Roman" w:eastAsia="Times New Roman" w:hAnsi="Times New Roman" w:cs="Times New Roman"/>
                <w:b/>
                <w:bCs/>
                <w:color w:val="auto"/>
              </w:rPr>
              <w:t>Pro dosažení odborných dovedností jsou užívány vyučovací metody:</w:t>
            </w:r>
          </w:p>
          <w:p w14:paraId="0DDF3CB8" w14:textId="0A23A303" w:rsidR="00916540" w:rsidRDefault="00737E5A" w:rsidP="00737E5A">
            <w:pPr>
              <w:rPr>
                <w:color w:val="000000"/>
                <w:shd w:val="clear" w:color="auto" w:fill="FFFFFF"/>
              </w:rPr>
            </w:pPr>
            <w:r w:rsidRPr="00F31C44">
              <w:rPr>
                <w:color w:val="000000"/>
                <w:shd w:val="clear" w:color="auto" w:fill="FFFFFF"/>
              </w:rPr>
              <w:t>Laborování, Praktické procvičování</w:t>
            </w:r>
          </w:p>
          <w:p w14:paraId="7393F446" w14:textId="77777777" w:rsidR="00185484" w:rsidRDefault="00185484" w:rsidP="00737E5A"/>
          <w:p w14:paraId="4829226E" w14:textId="77777777" w:rsidR="00916540" w:rsidRPr="00F31C44" w:rsidRDefault="00916540" w:rsidP="00916540">
            <w:pPr>
              <w:pStyle w:val="Nadpis5"/>
              <w:spacing w:before="0"/>
              <w:rPr>
                <w:rFonts w:ascii="Times New Roman" w:eastAsia="Times New Roman" w:hAnsi="Times New Roman" w:cs="Times New Roman"/>
                <w:b/>
                <w:bCs/>
                <w:color w:val="auto"/>
              </w:rPr>
            </w:pPr>
            <w:r w:rsidRPr="00F31C44">
              <w:rPr>
                <w:rFonts w:ascii="Times New Roman" w:eastAsia="Times New Roman" w:hAnsi="Times New Roman" w:cs="Times New Roman"/>
                <w:b/>
                <w:bCs/>
                <w:color w:val="auto"/>
              </w:rPr>
              <w:t>Očekávané výsledky učení dosažené studiem předmětu jsou ověřovány hodnoticími metodami:</w:t>
            </w:r>
          </w:p>
          <w:p w14:paraId="10546189" w14:textId="77777777" w:rsidR="004B21DB" w:rsidRDefault="00916540" w:rsidP="00E24E16">
            <w:pPr>
              <w:jc w:val="both"/>
              <w:rPr>
                <w:color w:val="000000"/>
              </w:rPr>
            </w:pPr>
            <w:r w:rsidRPr="00F31C44">
              <w:rPr>
                <w:color w:val="000000"/>
              </w:rPr>
              <w:t>Rozbor produktů pracovní činnosti studenta (technické práce), Ústní zkouška, Známkou</w:t>
            </w:r>
          </w:p>
          <w:p w14:paraId="622F55E7" w14:textId="77777777" w:rsidR="004B21DB" w:rsidRDefault="004B21DB" w:rsidP="00E24E16">
            <w:pPr>
              <w:jc w:val="both"/>
              <w:rPr>
                <w:color w:val="000000"/>
              </w:rPr>
            </w:pPr>
          </w:p>
          <w:p w14:paraId="79A38627" w14:textId="102E7AF2" w:rsidR="00E24E16" w:rsidRPr="00F31C44" w:rsidRDefault="00E24E16" w:rsidP="00E24E16">
            <w:pPr>
              <w:jc w:val="both"/>
              <w:rPr>
                <w:b/>
                <w:bCs/>
                <w:u w:val="single"/>
              </w:rPr>
            </w:pPr>
            <w:r w:rsidRPr="00F31C44">
              <w:rPr>
                <w:b/>
                <w:bCs/>
                <w:u w:val="single"/>
              </w:rPr>
              <w:t>Používané didaktické prostředky</w:t>
            </w:r>
          </w:p>
          <w:p w14:paraId="01BEE96D" w14:textId="77777777" w:rsidR="007E0314" w:rsidRPr="0071371D" w:rsidRDefault="007E0314" w:rsidP="007E0314">
            <w:pPr>
              <w:jc w:val="both"/>
            </w:pPr>
            <w:r w:rsidRPr="00F31C44">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F31C44">
              <w:t>dataprojekce</w:t>
            </w:r>
            <w:proofErr w:type="spellEnd"/>
            <w:r w:rsidRPr="00F31C44">
              <w:t>, výukové počítačové programy, zdroje odborné literatury, prezentace, modely.</w:t>
            </w:r>
          </w:p>
          <w:p w14:paraId="140D9B1F" w14:textId="77777777" w:rsidR="007E0314" w:rsidRPr="0071371D" w:rsidRDefault="007E0314" w:rsidP="007E0314">
            <w:pPr>
              <w:jc w:val="both"/>
            </w:pPr>
            <w:r w:rsidRPr="0071371D">
              <w:t> </w:t>
            </w:r>
          </w:p>
          <w:p w14:paraId="201CFA14" w14:textId="54F8A30D" w:rsidR="00E24E16" w:rsidRDefault="007E0314" w:rsidP="007E0314">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3A3D93" w:rsidRPr="0071371D">
              <w:t>M</w:t>
            </w:r>
            <w:r w:rsidR="003A3D93">
              <w:t>S</w:t>
            </w:r>
            <w:r w:rsidR="003A3D93"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6AAF41B9" w14:textId="77777777" w:rsidTr="00892117">
        <w:trPr>
          <w:gridAfter w:val="1"/>
          <w:wAfter w:w="41" w:type="dxa"/>
          <w:trHeight w:val="265"/>
        </w:trPr>
        <w:tc>
          <w:tcPr>
            <w:tcW w:w="3435" w:type="dxa"/>
            <w:gridSpan w:val="5"/>
            <w:tcBorders>
              <w:top w:val="single" w:sz="4" w:space="0" w:color="auto"/>
            </w:tcBorders>
            <w:shd w:val="clear" w:color="auto" w:fill="F7CAAC"/>
          </w:tcPr>
          <w:p w14:paraId="674A6B4B" w14:textId="77777777" w:rsidR="009F1539" w:rsidRDefault="009F1539" w:rsidP="00892117">
            <w:pPr>
              <w:jc w:val="both"/>
            </w:pPr>
            <w:r>
              <w:rPr>
                <w:b/>
              </w:rPr>
              <w:lastRenderedPageBreak/>
              <w:t>Studijní literatura a studijní pomůcky</w:t>
            </w:r>
          </w:p>
        </w:tc>
        <w:tc>
          <w:tcPr>
            <w:tcW w:w="6420" w:type="dxa"/>
            <w:gridSpan w:val="11"/>
            <w:tcBorders>
              <w:top w:val="single" w:sz="4" w:space="0" w:color="auto"/>
              <w:bottom w:val="nil"/>
            </w:tcBorders>
          </w:tcPr>
          <w:p w14:paraId="2D0317A8" w14:textId="77777777" w:rsidR="009F1539" w:rsidRDefault="009F1539" w:rsidP="00892117">
            <w:pPr>
              <w:jc w:val="both"/>
            </w:pPr>
          </w:p>
        </w:tc>
      </w:tr>
      <w:tr w:rsidR="009F1539" w14:paraId="40BB1079" w14:textId="77777777" w:rsidTr="00892117">
        <w:trPr>
          <w:gridAfter w:val="1"/>
          <w:wAfter w:w="41" w:type="dxa"/>
          <w:trHeight w:val="1497"/>
        </w:trPr>
        <w:tc>
          <w:tcPr>
            <w:tcW w:w="9855" w:type="dxa"/>
            <w:gridSpan w:val="16"/>
            <w:tcBorders>
              <w:top w:val="nil"/>
            </w:tcBorders>
          </w:tcPr>
          <w:p w14:paraId="6079512A" w14:textId="77777777" w:rsidR="009F1539" w:rsidRPr="003559FC" w:rsidRDefault="009F1539" w:rsidP="00892117">
            <w:pPr>
              <w:jc w:val="both"/>
              <w:rPr>
                <w:u w:val="single"/>
              </w:rPr>
            </w:pPr>
            <w:r w:rsidRPr="003559FC">
              <w:rPr>
                <w:u w:val="single"/>
              </w:rPr>
              <w:t>Povinná literatura:</w:t>
            </w:r>
          </w:p>
          <w:p w14:paraId="292B94DF" w14:textId="77777777" w:rsidR="009F1539" w:rsidRPr="003559FC" w:rsidRDefault="009F1539" w:rsidP="00892117">
            <w:pPr>
              <w:jc w:val="both"/>
            </w:pPr>
            <w:r w:rsidRPr="003559FC">
              <w:t xml:space="preserve">BLAIR, R., REGENSTEIN, J.M. </w:t>
            </w:r>
            <w:proofErr w:type="spellStart"/>
            <w:r w:rsidRPr="003559FC">
              <w:t>Genetic</w:t>
            </w:r>
            <w:proofErr w:type="spellEnd"/>
            <w:r w:rsidRPr="003559FC">
              <w:t xml:space="preserve"> </w:t>
            </w:r>
            <w:proofErr w:type="spellStart"/>
            <w:r w:rsidRPr="003559FC">
              <w:t>Modification</w:t>
            </w:r>
            <w:proofErr w:type="spellEnd"/>
            <w:r w:rsidRPr="003559FC">
              <w:t xml:space="preserve"> and Food </w:t>
            </w:r>
            <w:proofErr w:type="spellStart"/>
            <w:r w:rsidRPr="003559FC">
              <w:t>Quality</w:t>
            </w:r>
            <w:proofErr w:type="spellEnd"/>
            <w:r w:rsidRPr="003559FC">
              <w:t xml:space="preserve">: A Down to </w:t>
            </w:r>
            <w:proofErr w:type="spellStart"/>
            <w:r w:rsidRPr="003559FC">
              <w:t>Earth</w:t>
            </w:r>
            <w:proofErr w:type="spellEnd"/>
            <w:r w:rsidRPr="003559FC">
              <w:t xml:space="preserve"> </w:t>
            </w:r>
            <w:proofErr w:type="spellStart"/>
            <w:r w:rsidRPr="003559FC">
              <w:t>Analysis</w:t>
            </w:r>
            <w:proofErr w:type="spellEnd"/>
            <w:r w:rsidRPr="003559FC">
              <w:t xml:space="preserve">. </w:t>
            </w:r>
            <w:proofErr w:type="spellStart"/>
            <w:r w:rsidRPr="003559FC">
              <w:t>Chichester</w:t>
            </w:r>
            <w:proofErr w:type="spellEnd"/>
            <w:r w:rsidRPr="003559FC">
              <w:t xml:space="preserve">: </w:t>
            </w:r>
            <w:proofErr w:type="spellStart"/>
            <w:r w:rsidRPr="003559FC">
              <w:t>Wiley</w:t>
            </w:r>
            <w:proofErr w:type="spellEnd"/>
            <w:r w:rsidRPr="003559FC">
              <w:t xml:space="preserve"> </w:t>
            </w:r>
            <w:proofErr w:type="spellStart"/>
            <w:r w:rsidRPr="003559FC">
              <w:t>Blackwell</w:t>
            </w:r>
            <w:proofErr w:type="spellEnd"/>
            <w:r w:rsidRPr="003559FC">
              <w:t xml:space="preserve">, 2015. </w:t>
            </w:r>
            <w:proofErr w:type="spellStart"/>
            <w:r w:rsidRPr="003559FC">
              <w:t>iv</w:t>
            </w:r>
            <w:proofErr w:type="spellEnd"/>
            <w:r w:rsidRPr="003559FC">
              <w:t>, 276 s. ISBN 9781118823644. Dostupné z:</w:t>
            </w:r>
          </w:p>
          <w:p w14:paraId="07FAF5F9" w14:textId="77777777" w:rsidR="009F1539" w:rsidRPr="003559FC" w:rsidRDefault="00031A7B" w:rsidP="00892117">
            <w:pPr>
              <w:jc w:val="both"/>
            </w:pPr>
            <w:hyperlink r:id="rId19" w:history="1">
              <w:r w:rsidR="009F1539" w:rsidRPr="003559FC">
                <w:rPr>
                  <w:rStyle w:val="Hypertextovodkaz"/>
                </w:rPr>
                <w:t>https://proxy.k.utb.cz/login?url=http://onlinelibrary.wiley.com/book/10.1002/9781118823644</w:t>
              </w:r>
            </w:hyperlink>
            <w:r w:rsidR="009F1539" w:rsidRPr="003559FC">
              <w:t>.</w:t>
            </w:r>
          </w:p>
          <w:p w14:paraId="41BB0575" w14:textId="77777777" w:rsidR="009F1539" w:rsidRPr="003559FC" w:rsidRDefault="009F1539" w:rsidP="00892117">
            <w:pPr>
              <w:jc w:val="both"/>
            </w:pPr>
            <w:r w:rsidRPr="003559FC">
              <w:t xml:space="preserve">ABDIN, M.Z., KIRAN, U., KAMALUDDIN, A.A. Plant Biotechnology: </w:t>
            </w:r>
            <w:proofErr w:type="spellStart"/>
            <w:r w:rsidRPr="003559FC">
              <w:t>Principles</w:t>
            </w:r>
            <w:proofErr w:type="spellEnd"/>
            <w:r w:rsidRPr="003559FC">
              <w:t xml:space="preserve"> and </w:t>
            </w:r>
            <w:proofErr w:type="spellStart"/>
            <w:r w:rsidRPr="003559FC">
              <w:t>Applications</w:t>
            </w:r>
            <w:proofErr w:type="spellEnd"/>
            <w:r w:rsidRPr="003559FC">
              <w:t xml:space="preserve">. Singapore: </w:t>
            </w:r>
            <w:proofErr w:type="spellStart"/>
            <w:r w:rsidRPr="003559FC">
              <w:t>Springer</w:t>
            </w:r>
            <w:proofErr w:type="spellEnd"/>
            <w:r w:rsidRPr="003559FC">
              <w:t xml:space="preserve">, 2017. </w:t>
            </w:r>
            <w:proofErr w:type="spellStart"/>
            <w:r w:rsidRPr="003559FC">
              <w:t>xviii</w:t>
            </w:r>
            <w:proofErr w:type="spellEnd"/>
            <w:r w:rsidRPr="003559FC">
              <w:t xml:space="preserve">, 392 s. ISBN 978-981-10-2959-2. Dostupné z: </w:t>
            </w:r>
            <w:hyperlink r:id="rId20" w:history="1">
              <w:r w:rsidRPr="003559FC">
                <w:rPr>
                  <w:rStyle w:val="Hypertextovodkaz"/>
                </w:rPr>
                <w:t>https://link.springer.com/book/10.1007/978-981-10-2961-5</w:t>
              </w:r>
            </w:hyperlink>
            <w:r w:rsidRPr="003559FC">
              <w:t>.</w:t>
            </w:r>
          </w:p>
          <w:p w14:paraId="3ECD3597" w14:textId="77777777" w:rsidR="009F1539" w:rsidRPr="003559FC" w:rsidRDefault="009F1539" w:rsidP="00892117">
            <w:pPr>
              <w:jc w:val="both"/>
            </w:pPr>
            <w:r w:rsidRPr="003559FC">
              <w:t xml:space="preserve">VERMA, D.K., PATEL, A.R., BILLORIA, S., KAUSHIK, G., KAUR, M. (Ed.) </w:t>
            </w:r>
            <w:proofErr w:type="spellStart"/>
            <w:r w:rsidRPr="003559FC">
              <w:t>Microbial</w:t>
            </w:r>
            <w:proofErr w:type="spellEnd"/>
            <w:r w:rsidRPr="003559FC">
              <w:t xml:space="preserve"> Biotechnology in Food </w:t>
            </w:r>
            <w:proofErr w:type="spellStart"/>
            <w:r w:rsidRPr="003559FC">
              <w:t>Processing</w:t>
            </w:r>
            <w:proofErr w:type="spellEnd"/>
            <w:r w:rsidRPr="003559FC">
              <w:t xml:space="preserve"> and </w:t>
            </w:r>
            <w:proofErr w:type="spellStart"/>
            <w:r w:rsidRPr="003559FC">
              <w:t>Health</w:t>
            </w:r>
            <w:proofErr w:type="spellEnd"/>
            <w:r w:rsidRPr="003559FC">
              <w:t xml:space="preserve">: </w:t>
            </w:r>
            <w:proofErr w:type="spellStart"/>
            <w:r w:rsidRPr="003559FC">
              <w:t>Advances</w:t>
            </w:r>
            <w:proofErr w:type="spellEnd"/>
            <w:r w:rsidRPr="003559FC">
              <w:t xml:space="preserve">, </w:t>
            </w:r>
            <w:proofErr w:type="spellStart"/>
            <w:r w:rsidRPr="003559FC">
              <w:t>Challenges</w:t>
            </w:r>
            <w:proofErr w:type="spellEnd"/>
            <w:r w:rsidRPr="003559FC">
              <w:t xml:space="preserve">, and </w:t>
            </w:r>
            <w:proofErr w:type="spellStart"/>
            <w:r w:rsidRPr="003559FC">
              <w:t>Potential</w:t>
            </w:r>
            <w:proofErr w:type="spellEnd"/>
            <w:r w:rsidRPr="003559FC">
              <w:t xml:space="preserve">. Palm Bay: Apple </w:t>
            </w:r>
            <w:proofErr w:type="spellStart"/>
            <w:r w:rsidRPr="003559FC">
              <w:t>Academic</w:t>
            </w:r>
            <w:proofErr w:type="spellEnd"/>
            <w:r w:rsidRPr="003559FC">
              <w:t xml:space="preserve"> </w:t>
            </w:r>
            <w:proofErr w:type="spellStart"/>
            <w:r w:rsidRPr="003559FC">
              <w:t>Press</w:t>
            </w:r>
            <w:proofErr w:type="spellEnd"/>
            <w:r w:rsidRPr="003559FC">
              <w:t xml:space="preserve">, 2023. </w:t>
            </w:r>
            <w:proofErr w:type="spellStart"/>
            <w:r w:rsidRPr="003559FC">
              <w:t>xxvi</w:t>
            </w:r>
            <w:proofErr w:type="spellEnd"/>
            <w:r w:rsidRPr="003559FC">
              <w:t>, 362 s. ISBN 978-1-77463-728-9.</w:t>
            </w:r>
          </w:p>
          <w:p w14:paraId="618DC4C2" w14:textId="77777777" w:rsidR="009F1539" w:rsidRPr="003559FC" w:rsidRDefault="009F1539" w:rsidP="00892117">
            <w:pPr>
              <w:jc w:val="both"/>
            </w:pPr>
          </w:p>
          <w:p w14:paraId="16C23DB1" w14:textId="77777777" w:rsidR="009F1539" w:rsidRPr="003559FC" w:rsidRDefault="009F1539" w:rsidP="00892117">
            <w:pPr>
              <w:jc w:val="both"/>
              <w:rPr>
                <w:u w:val="single"/>
              </w:rPr>
            </w:pPr>
            <w:r w:rsidRPr="003559FC">
              <w:rPr>
                <w:u w:val="single"/>
              </w:rPr>
              <w:t>Doporučená literatura:</w:t>
            </w:r>
          </w:p>
          <w:p w14:paraId="34C56267" w14:textId="77777777" w:rsidR="009F1539" w:rsidRPr="00EF5326" w:rsidRDefault="009F1539" w:rsidP="00892117">
            <w:pPr>
              <w:jc w:val="both"/>
              <w:rPr>
                <w:sz w:val="19"/>
                <w:szCs w:val="19"/>
              </w:rPr>
            </w:pPr>
            <w:r w:rsidRPr="003559FC">
              <w:t xml:space="preserve">KALIA, V.CH., SHOUCHE, Y., PUROHIT, H.J., RAHI, P. </w:t>
            </w:r>
            <w:proofErr w:type="spellStart"/>
            <w:r w:rsidRPr="003559FC">
              <w:t>Mining</w:t>
            </w:r>
            <w:proofErr w:type="spellEnd"/>
            <w:r w:rsidRPr="003559FC">
              <w:t xml:space="preserve"> </w:t>
            </w:r>
            <w:proofErr w:type="spellStart"/>
            <w:r w:rsidRPr="003559FC">
              <w:t>of</w:t>
            </w:r>
            <w:proofErr w:type="spellEnd"/>
            <w:r w:rsidRPr="003559FC">
              <w:t xml:space="preserve"> </w:t>
            </w:r>
            <w:proofErr w:type="spellStart"/>
            <w:r w:rsidRPr="003559FC">
              <w:t>Microbial</w:t>
            </w:r>
            <w:proofErr w:type="spellEnd"/>
            <w:r w:rsidRPr="003559FC">
              <w:t xml:space="preserve"> </w:t>
            </w:r>
            <w:proofErr w:type="spellStart"/>
            <w:r w:rsidRPr="003559FC">
              <w:t>Wealth</w:t>
            </w:r>
            <w:proofErr w:type="spellEnd"/>
            <w:r w:rsidRPr="003559FC">
              <w:t xml:space="preserve"> and </w:t>
            </w:r>
            <w:proofErr w:type="spellStart"/>
            <w:r w:rsidRPr="003559FC">
              <w:t>Metagenomics</w:t>
            </w:r>
            <w:proofErr w:type="spellEnd"/>
            <w:r w:rsidRPr="003559FC">
              <w:t xml:space="preserve">. Singapore: </w:t>
            </w:r>
            <w:proofErr w:type="spellStart"/>
            <w:r w:rsidRPr="003559FC">
              <w:t>Springer</w:t>
            </w:r>
            <w:proofErr w:type="spellEnd"/>
            <w:r w:rsidRPr="003559FC">
              <w:t xml:space="preserve">, 2017. 462 s. ISBN 978-981-10-5707-6. </w:t>
            </w:r>
            <w:r w:rsidRPr="00EF5326">
              <w:rPr>
                <w:sz w:val="19"/>
                <w:szCs w:val="19"/>
              </w:rPr>
              <w:t xml:space="preserve">Dostupné z: </w:t>
            </w:r>
            <w:hyperlink r:id="rId21" w:history="1">
              <w:r w:rsidRPr="00EF5326">
                <w:rPr>
                  <w:rStyle w:val="Hypertextovodkaz"/>
                  <w:sz w:val="19"/>
                  <w:szCs w:val="19"/>
                </w:rPr>
                <w:t>https://link.springer.com/book/10.1007/978-981-10-5708-3</w:t>
              </w:r>
            </w:hyperlink>
            <w:r w:rsidRPr="00EF5326">
              <w:rPr>
                <w:sz w:val="19"/>
                <w:szCs w:val="19"/>
              </w:rPr>
              <w:t>.</w:t>
            </w:r>
          </w:p>
          <w:p w14:paraId="135CDE9D" w14:textId="77777777" w:rsidR="009F1539" w:rsidRPr="003559FC" w:rsidRDefault="009F1539" w:rsidP="00892117">
            <w:pPr>
              <w:jc w:val="both"/>
            </w:pPr>
            <w:r w:rsidRPr="003559FC">
              <w:t xml:space="preserve">UZOCHUKWU, S.V.A. </w:t>
            </w:r>
            <w:proofErr w:type="spellStart"/>
            <w:r w:rsidRPr="003559FC">
              <w:t>Biosafety</w:t>
            </w:r>
            <w:proofErr w:type="spellEnd"/>
            <w:r w:rsidRPr="003559FC">
              <w:t xml:space="preserve"> and </w:t>
            </w:r>
            <w:proofErr w:type="spellStart"/>
            <w:r w:rsidRPr="003559FC">
              <w:t>Bioethics</w:t>
            </w:r>
            <w:proofErr w:type="spellEnd"/>
            <w:r w:rsidRPr="003559FC">
              <w:t xml:space="preserve"> in Biotechnology: </w:t>
            </w:r>
            <w:proofErr w:type="spellStart"/>
            <w:r w:rsidRPr="003559FC">
              <w:t>Policy</w:t>
            </w:r>
            <w:proofErr w:type="spellEnd"/>
            <w:r w:rsidRPr="003559FC">
              <w:t xml:space="preserve">, </w:t>
            </w:r>
            <w:proofErr w:type="spellStart"/>
            <w:r w:rsidRPr="003559FC">
              <w:t>Advocacy</w:t>
            </w:r>
            <w:proofErr w:type="spellEnd"/>
            <w:r w:rsidRPr="003559FC">
              <w:t xml:space="preserve">, and </w:t>
            </w:r>
            <w:proofErr w:type="spellStart"/>
            <w:r w:rsidRPr="003559FC">
              <w:t>Capacity</w:t>
            </w:r>
            <w:proofErr w:type="spellEnd"/>
            <w:r w:rsidRPr="003559FC">
              <w:t xml:space="preserve"> </w:t>
            </w:r>
            <w:proofErr w:type="spellStart"/>
            <w:r w:rsidRPr="003559FC">
              <w:t>Building</w:t>
            </w:r>
            <w:proofErr w:type="spellEnd"/>
            <w:r w:rsidRPr="003559FC">
              <w:t xml:space="preserve">. </w:t>
            </w:r>
            <w:proofErr w:type="spellStart"/>
            <w:r w:rsidRPr="003559FC">
              <w:t>Boca</w:t>
            </w:r>
            <w:proofErr w:type="spellEnd"/>
            <w:r w:rsidRPr="003559FC">
              <w:t xml:space="preserve"> </w:t>
            </w:r>
            <w:proofErr w:type="spellStart"/>
            <w:r w:rsidRPr="003559FC">
              <w:t>Raton</w:t>
            </w:r>
            <w:proofErr w:type="spellEnd"/>
            <w:r w:rsidRPr="003559FC">
              <w:t xml:space="preserve">: CRC </w:t>
            </w:r>
            <w:proofErr w:type="spellStart"/>
            <w:r w:rsidRPr="003559FC">
              <w:t>Press</w:t>
            </w:r>
            <w:proofErr w:type="spellEnd"/>
            <w:r w:rsidRPr="003559FC">
              <w:t xml:space="preserve">, 2022. </w:t>
            </w:r>
            <w:proofErr w:type="spellStart"/>
            <w:r w:rsidRPr="003559FC">
              <w:t>xxvi</w:t>
            </w:r>
            <w:proofErr w:type="spellEnd"/>
            <w:r w:rsidRPr="003559FC">
              <w:t xml:space="preserve">, 212 s. ISBN 9781003179177. </w:t>
            </w:r>
            <w:proofErr w:type="spellStart"/>
            <w:r w:rsidRPr="003559FC">
              <w:t>Multidisciplinary</w:t>
            </w:r>
            <w:proofErr w:type="spellEnd"/>
            <w:r w:rsidRPr="003559FC">
              <w:t xml:space="preserve"> </w:t>
            </w:r>
            <w:proofErr w:type="spellStart"/>
            <w:r w:rsidRPr="003559FC">
              <w:t>Applications</w:t>
            </w:r>
            <w:proofErr w:type="spellEnd"/>
            <w:r w:rsidRPr="003559FC">
              <w:t xml:space="preserve"> and </w:t>
            </w:r>
            <w:proofErr w:type="spellStart"/>
            <w:r w:rsidRPr="003559FC">
              <w:t>Advances</w:t>
            </w:r>
            <w:proofErr w:type="spellEnd"/>
            <w:r w:rsidRPr="003559FC">
              <w:t xml:space="preserve"> in Biotechnology. Dostupné z: </w:t>
            </w:r>
            <w:hyperlink r:id="rId22" w:history="1">
              <w:r w:rsidRPr="003559FC">
                <w:rPr>
                  <w:rStyle w:val="Hypertextovodkaz"/>
                </w:rPr>
                <w:t>https://doi.org/10.1201/9781003179177</w:t>
              </w:r>
            </w:hyperlink>
            <w:r w:rsidRPr="003559FC">
              <w:t>.</w:t>
            </w:r>
          </w:p>
          <w:p w14:paraId="6CD4F4AA" w14:textId="77777777" w:rsidR="009F1539" w:rsidRDefault="009F1539" w:rsidP="00892117">
            <w:pPr>
              <w:jc w:val="both"/>
            </w:pPr>
            <w:r w:rsidRPr="003559FC">
              <w:t xml:space="preserve">HUANG, K. </w:t>
            </w:r>
            <w:proofErr w:type="spellStart"/>
            <w:r w:rsidRPr="003559FC">
              <w:t>Safety</w:t>
            </w:r>
            <w:proofErr w:type="spellEnd"/>
            <w:r w:rsidRPr="003559FC">
              <w:t xml:space="preserve"> </w:t>
            </w:r>
            <w:proofErr w:type="spellStart"/>
            <w:r w:rsidRPr="003559FC">
              <w:t>Assessment</w:t>
            </w:r>
            <w:proofErr w:type="spellEnd"/>
            <w:r w:rsidRPr="003559FC">
              <w:t xml:space="preserve"> </w:t>
            </w:r>
            <w:proofErr w:type="spellStart"/>
            <w:r w:rsidRPr="003559FC">
              <w:t>of</w:t>
            </w:r>
            <w:proofErr w:type="spellEnd"/>
            <w:r w:rsidRPr="003559FC">
              <w:t xml:space="preserve"> </w:t>
            </w:r>
            <w:proofErr w:type="spellStart"/>
            <w:r w:rsidRPr="003559FC">
              <w:t>Genetically</w:t>
            </w:r>
            <w:proofErr w:type="spellEnd"/>
            <w:r w:rsidRPr="003559FC">
              <w:t xml:space="preserve"> </w:t>
            </w:r>
            <w:proofErr w:type="spellStart"/>
            <w:r w:rsidRPr="003559FC">
              <w:t>Modified</w:t>
            </w:r>
            <w:proofErr w:type="spellEnd"/>
            <w:r w:rsidRPr="003559FC">
              <w:t xml:space="preserve"> </w:t>
            </w:r>
            <w:proofErr w:type="spellStart"/>
            <w:r w:rsidRPr="003559FC">
              <w:t>Foods</w:t>
            </w:r>
            <w:proofErr w:type="spellEnd"/>
            <w:r w:rsidRPr="003559FC">
              <w:t xml:space="preserve">. Singapore: </w:t>
            </w:r>
            <w:proofErr w:type="spellStart"/>
            <w:r w:rsidRPr="003559FC">
              <w:t>Springer</w:t>
            </w:r>
            <w:proofErr w:type="spellEnd"/>
            <w:r w:rsidRPr="003559FC">
              <w:t xml:space="preserve">, 2017. </w:t>
            </w:r>
            <w:proofErr w:type="spellStart"/>
            <w:r w:rsidRPr="003559FC">
              <w:t>ix</w:t>
            </w:r>
            <w:proofErr w:type="spellEnd"/>
            <w:r w:rsidRPr="003559FC">
              <w:t xml:space="preserve">, 258 s. ISBN 978-981-10-3487-9. Dostupné z: </w:t>
            </w:r>
            <w:hyperlink r:id="rId23" w:history="1">
              <w:r w:rsidRPr="003559FC">
                <w:rPr>
                  <w:rStyle w:val="Hypertextovodkaz"/>
                </w:rPr>
                <w:t>https://link.springer.com/book/10.1007/978-981-10-3488-6</w:t>
              </w:r>
            </w:hyperlink>
            <w:r w:rsidRPr="003559FC">
              <w:t>.</w:t>
            </w:r>
          </w:p>
        </w:tc>
      </w:tr>
      <w:tr w:rsidR="009F1539" w14:paraId="6CE81C92" w14:textId="77777777" w:rsidTr="00892117">
        <w:trPr>
          <w:gridAfter w:val="1"/>
          <w:wAfter w:w="41"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6373CF64" w14:textId="77777777" w:rsidR="009F1539" w:rsidRDefault="009F1539" w:rsidP="00892117">
            <w:pPr>
              <w:jc w:val="center"/>
              <w:rPr>
                <w:b/>
              </w:rPr>
            </w:pPr>
            <w:r>
              <w:rPr>
                <w:b/>
              </w:rPr>
              <w:t>Informace ke kombinované nebo distanční formě</w:t>
            </w:r>
          </w:p>
        </w:tc>
      </w:tr>
      <w:tr w:rsidR="009F1539" w14:paraId="4B546643" w14:textId="77777777" w:rsidTr="00892117">
        <w:trPr>
          <w:gridAfter w:val="1"/>
          <w:wAfter w:w="41" w:type="dxa"/>
        </w:trPr>
        <w:tc>
          <w:tcPr>
            <w:tcW w:w="4787" w:type="dxa"/>
            <w:gridSpan w:val="8"/>
            <w:tcBorders>
              <w:top w:val="single" w:sz="2" w:space="0" w:color="auto"/>
            </w:tcBorders>
            <w:shd w:val="clear" w:color="auto" w:fill="F7CAAC"/>
          </w:tcPr>
          <w:p w14:paraId="1F9D06CD" w14:textId="77777777" w:rsidR="009F1539" w:rsidRDefault="009F1539" w:rsidP="00892117">
            <w:pPr>
              <w:jc w:val="both"/>
            </w:pPr>
            <w:r>
              <w:rPr>
                <w:b/>
              </w:rPr>
              <w:t>Rozsah konzultací (soustředění)</w:t>
            </w:r>
          </w:p>
        </w:tc>
        <w:tc>
          <w:tcPr>
            <w:tcW w:w="889" w:type="dxa"/>
            <w:tcBorders>
              <w:top w:val="single" w:sz="2" w:space="0" w:color="auto"/>
            </w:tcBorders>
          </w:tcPr>
          <w:p w14:paraId="661AA064" w14:textId="77777777" w:rsidR="009F1539" w:rsidRDefault="009F1539" w:rsidP="00892117">
            <w:pPr>
              <w:jc w:val="both"/>
            </w:pPr>
          </w:p>
        </w:tc>
        <w:tc>
          <w:tcPr>
            <w:tcW w:w="4179" w:type="dxa"/>
            <w:gridSpan w:val="7"/>
            <w:tcBorders>
              <w:top w:val="single" w:sz="2" w:space="0" w:color="auto"/>
            </w:tcBorders>
            <w:shd w:val="clear" w:color="auto" w:fill="F7CAAC"/>
          </w:tcPr>
          <w:p w14:paraId="268805D4" w14:textId="77777777" w:rsidR="009F1539" w:rsidRDefault="009F1539" w:rsidP="00892117">
            <w:pPr>
              <w:jc w:val="both"/>
              <w:rPr>
                <w:b/>
              </w:rPr>
            </w:pPr>
            <w:r>
              <w:rPr>
                <w:b/>
              </w:rPr>
              <w:t xml:space="preserve">hodin </w:t>
            </w:r>
          </w:p>
        </w:tc>
      </w:tr>
      <w:tr w:rsidR="009F1539" w14:paraId="69E51CD1" w14:textId="77777777" w:rsidTr="00892117">
        <w:trPr>
          <w:gridAfter w:val="1"/>
          <w:wAfter w:w="41" w:type="dxa"/>
        </w:trPr>
        <w:tc>
          <w:tcPr>
            <w:tcW w:w="9855" w:type="dxa"/>
            <w:gridSpan w:val="16"/>
            <w:shd w:val="clear" w:color="auto" w:fill="F7CAAC"/>
          </w:tcPr>
          <w:p w14:paraId="7FE406C8" w14:textId="77777777" w:rsidR="009F1539" w:rsidRDefault="009F1539" w:rsidP="00892117">
            <w:pPr>
              <w:jc w:val="both"/>
              <w:rPr>
                <w:b/>
              </w:rPr>
            </w:pPr>
            <w:r>
              <w:rPr>
                <w:b/>
              </w:rPr>
              <w:t>Informace o způsobu kontaktu s vyučujícím</w:t>
            </w:r>
          </w:p>
        </w:tc>
      </w:tr>
      <w:tr w:rsidR="009F1539" w14:paraId="39BBEE21" w14:textId="77777777" w:rsidTr="00892117">
        <w:trPr>
          <w:gridAfter w:val="1"/>
          <w:wAfter w:w="41" w:type="dxa"/>
          <w:trHeight w:val="1373"/>
        </w:trPr>
        <w:tc>
          <w:tcPr>
            <w:tcW w:w="9855" w:type="dxa"/>
            <w:gridSpan w:val="16"/>
          </w:tcPr>
          <w:p w14:paraId="15E1573F" w14:textId="77777777" w:rsidR="009F1539" w:rsidRDefault="009F1539" w:rsidP="00892117">
            <w:pPr>
              <w:jc w:val="both"/>
            </w:pPr>
          </w:p>
          <w:p w14:paraId="31CB2BC2" w14:textId="77777777" w:rsidR="00730767" w:rsidRDefault="00730767" w:rsidP="00892117">
            <w:pPr>
              <w:jc w:val="both"/>
            </w:pPr>
          </w:p>
          <w:p w14:paraId="5B9482A5" w14:textId="77777777" w:rsidR="00730767" w:rsidRDefault="00730767" w:rsidP="00892117">
            <w:pPr>
              <w:jc w:val="both"/>
            </w:pPr>
          </w:p>
          <w:p w14:paraId="17FD4363" w14:textId="77777777" w:rsidR="00730767" w:rsidRDefault="00730767" w:rsidP="00892117">
            <w:pPr>
              <w:jc w:val="both"/>
            </w:pPr>
          </w:p>
          <w:p w14:paraId="5A65C276" w14:textId="77777777" w:rsidR="00730767" w:rsidRDefault="00730767" w:rsidP="00892117">
            <w:pPr>
              <w:jc w:val="both"/>
            </w:pPr>
          </w:p>
          <w:p w14:paraId="54B43541" w14:textId="77777777" w:rsidR="00730767" w:rsidRDefault="00730767" w:rsidP="00892117">
            <w:pPr>
              <w:jc w:val="both"/>
            </w:pPr>
          </w:p>
          <w:p w14:paraId="653BE1B9" w14:textId="77777777" w:rsidR="00730767" w:rsidRDefault="00730767" w:rsidP="00892117">
            <w:pPr>
              <w:jc w:val="both"/>
            </w:pPr>
          </w:p>
          <w:p w14:paraId="123F85AF" w14:textId="77777777" w:rsidR="00730767" w:rsidRDefault="00730767" w:rsidP="00892117">
            <w:pPr>
              <w:jc w:val="both"/>
            </w:pPr>
          </w:p>
          <w:p w14:paraId="3628EB19" w14:textId="77777777" w:rsidR="00730767" w:rsidRDefault="00730767" w:rsidP="00892117">
            <w:pPr>
              <w:jc w:val="both"/>
            </w:pPr>
          </w:p>
          <w:p w14:paraId="775B6AEC" w14:textId="77777777" w:rsidR="00730767" w:rsidRDefault="00730767" w:rsidP="00892117">
            <w:pPr>
              <w:jc w:val="both"/>
            </w:pPr>
          </w:p>
          <w:p w14:paraId="70403279" w14:textId="77777777" w:rsidR="00730767" w:rsidRDefault="00730767" w:rsidP="00892117">
            <w:pPr>
              <w:jc w:val="both"/>
            </w:pPr>
          </w:p>
          <w:p w14:paraId="650B28C1" w14:textId="77777777" w:rsidR="00730767" w:rsidRDefault="00730767" w:rsidP="00892117">
            <w:pPr>
              <w:jc w:val="both"/>
            </w:pPr>
          </w:p>
          <w:p w14:paraId="16E37B72" w14:textId="77777777" w:rsidR="00730767" w:rsidRDefault="00730767" w:rsidP="00892117">
            <w:pPr>
              <w:jc w:val="both"/>
            </w:pPr>
          </w:p>
          <w:p w14:paraId="10AAF109" w14:textId="77777777" w:rsidR="00730767" w:rsidRDefault="00730767" w:rsidP="00892117">
            <w:pPr>
              <w:jc w:val="both"/>
            </w:pPr>
          </w:p>
          <w:p w14:paraId="21BC5D32" w14:textId="77777777" w:rsidR="00730767" w:rsidRDefault="00730767" w:rsidP="00892117">
            <w:pPr>
              <w:jc w:val="both"/>
            </w:pPr>
          </w:p>
          <w:p w14:paraId="618E7467" w14:textId="77777777" w:rsidR="00730767" w:rsidRDefault="00730767" w:rsidP="00892117">
            <w:pPr>
              <w:jc w:val="both"/>
            </w:pPr>
          </w:p>
          <w:p w14:paraId="7B482543" w14:textId="77777777" w:rsidR="00730767" w:rsidRDefault="00730767" w:rsidP="00892117">
            <w:pPr>
              <w:jc w:val="both"/>
            </w:pPr>
          </w:p>
          <w:p w14:paraId="05B92EDA" w14:textId="77777777" w:rsidR="00730767" w:rsidRDefault="00730767" w:rsidP="00892117">
            <w:pPr>
              <w:jc w:val="both"/>
            </w:pPr>
          </w:p>
          <w:p w14:paraId="40779F0F" w14:textId="77777777" w:rsidR="00730767" w:rsidRDefault="00730767" w:rsidP="00892117">
            <w:pPr>
              <w:jc w:val="both"/>
            </w:pPr>
          </w:p>
          <w:p w14:paraId="3B8D8095" w14:textId="77777777" w:rsidR="00730767" w:rsidRDefault="00730767" w:rsidP="00892117">
            <w:pPr>
              <w:jc w:val="both"/>
            </w:pPr>
          </w:p>
          <w:p w14:paraId="69213630" w14:textId="77777777" w:rsidR="00730767" w:rsidRDefault="00730767" w:rsidP="00892117">
            <w:pPr>
              <w:jc w:val="both"/>
            </w:pPr>
          </w:p>
          <w:p w14:paraId="45ECEF37" w14:textId="77777777" w:rsidR="00730767" w:rsidRDefault="00730767" w:rsidP="00892117">
            <w:pPr>
              <w:jc w:val="both"/>
            </w:pPr>
          </w:p>
          <w:p w14:paraId="35AC43A1" w14:textId="77777777" w:rsidR="00730767" w:rsidRDefault="00730767" w:rsidP="00892117">
            <w:pPr>
              <w:jc w:val="both"/>
            </w:pPr>
          </w:p>
          <w:p w14:paraId="3056BD8B" w14:textId="77777777" w:rsidR="00730767" w:rsidRDefault="00730767" w:rsidP="00892117">
            <w:pPr>
              <w:jc w:val="both"/>
            </w:pPr>
          </w:p>
          <w:p w14:paraId="727AA1B4" w14:textId="77777777" w:rsidR="00730767" w:rsidRDefault="00730767" w:rsidP="00892117">
            <w:pPr>
              <w:jc w:val="both"/>
            </w:pPr>
          </w:p>
          <w:p w14:paraId="6E018236" w14:textId="77777777" w:rsidR="00730767" w:rsidRDefault="00730767" w:rsidP="00892117">
            <w:pPr>
              <w:jc w:val="both"/>
            </w:pPr>
          </w:p>
          <w:p w14:paraId="2E7EA5D9" w14:textId="5070D150" w:rsidR="00730767" w:rsidRDefault="00730767" w:rsidP="00892117">
            <w:pPr>
              <w:jc w:val="both"/>
            </w:pPr>
          </w:p>
          <w:p w14:paraId="131AD1EB" w14:textId="77777777" w:rsidR="004F6D4C" w:rsidRDefault="004F6D4C" w:rsidP="00892117">
            <w:pPr>
              <w:jc w:val="both"/>
            </w:pPr>
          </w:p>
          <w:p w14:paraId="657575F0" w14:textId="77777777" w:rsidR="00730767" w:rsidRDefault="00730767" w:rsidP="00892117">
            <w:pPr>
              <w:jc w:val="both"/>
            </w:pPr>
          </w:p>
          <w:p w14:paraId="158F6900" w14:textId="017AF77F" w:rsidR="00C40824" w:rsidRDefault="00C40824" w:rsidP="00892117">
            <w:pPr>
              <w:jc w:val="both"/>
            </w:pPr>
          </w:p>
        </w:tc>
      </w:tr>
      <w:tr w:rsidR="009F1539" w14:paraId="0EA201AF" w14:textId="77777777" w:rsidTr="00892117">
        <w:trPr>
          <w:gridAfter w:val="1"/>
          <w:wAfter w:w="41" w:type="dxa"/>
        </w:trPr>
        <w:tc>
          <w:tcPr>
            <w:tcW w:w="9855" w:type="dxa"/>
            <w:gridSpan w:val="16"/>
            <w:tcBorders>
              <w:bottom w:val="double" w:sz="4" w:space="0" w:color="auto"/>
            </w:tcBorders>
            <w:shd w:val="clear" w:color="auto" w:fill="BDD6EE"/>
          </w:tcPr>
          <w:p w14:paraId="15AC50BC" w14:textId="77777777" w:rsidR="009F1539" w:rsidRDefault="009F1539" w:rsidP="00892117">
            <w:pPr>
              <w:jc w:val="both"/>
              <w:rPr>
                <w:b/>
                <w:sz w:val="28"/>
              </w:rPr>
            </w:pPr>
            <w:r>
              <w:lastRenderedPageBreak/>
              <w:br w:type="page"/>
            </w:r>
            <w:r>
              <w:rPr>
                <w:b/>
                <w:sz w:val="28"/>
              </w:rPr>
              <w:t>B-III – Charakteristika studijního předmětu</w:t>
            </w:r>
          </w:p>
        </w:tc>
      </w:tr>
      <w:tr w:rsidR="009F1539" w14:paraId="1F1A7AEE" w14:textId="77777777" w:rsidTr="00892117">
        <w:trPr>
          <w:gridAfter w:val="1"/>
          <w:wAfter w:w="41" w:type="dxa"/>
        </w:trPr>
        <w:tc>
          <w:tcPr>
            <w:tcW w:w="3435" w:type="dxa"/>
            <w:gridSpan w:val="5"/>
            <w:tcBorders>
              <w:top w:val="double" w:sz="4" w:space="0" w:color="auto"/>
            </w:tcBorders>
            <w:shd w:val="clear" w:color="auto" w:fill="F7CAAC"/>
          </w:tcPr>
          <w:p w14:paraId="782751B1" w14:textId="77777777" w:rsidR="009F1539" w:rsidRDefault="009F1539" w:rsidP="00892117">
            <w:pPr>
              <w:jc w:val="both"/>
              <w:rPr>
                <w:b/>
              </w:rPr>
            </w:pPr>
            <w:r>
              <w:rPr>
                <w:b/>
              </w:rPr>
              <w:t>Název studijního předmětu</w:t>
            </w:r>
          </w:p>
        </w:tc>
        <w:tc>
          <w:tcPr>
            <w:tcW w:w="6420" w:type="dxa"/>
            <w:gridSpan w:val="11"/>
            <w:tcBorders>
              <w:top w:val="double" w:sz="4" w:space="0" w:color="auto"/>
            </w:tcBorders>
          </w:tcPr>
          <w:p w14:paraId="1775D935" w14:textId="77777777" w:rsidR="009F1539" w:rsidRDefault="009F1539" w:rsidP="00892117">
            <w:pPr>
              <w:jc w:val="both"/>
            </w:pPr>
            <w:bookmarkStart w:id="16" w:name="Toxikologie"/>
            <w:bookmarkEnd w:id="16"/>
            <w:r w:rsidRPr="00370437">
              <w:rPr>
                <w:b/>
                <w:bCs/>
              </w:rPr>
              <w:t>Toxikologie</w:t>
            </w:r>
          </w:p>
        </w:tc>
      </w:tr>
      <w:tr w:rsidR="009F1539" w14:paraId="58C229B4" w14:textId="77777777" w:rsidTr="00892117">
        <w:trPr>
          <w:gridAfter w:val="1"/>
          <w:wAfter w:w="41" w:type="dxa"/>
        </w:trPr>
        <w:tc>
          <w:tcPr>
            <w:tcW w:w="3435" w:type="dxa"/>
            <w:gridSpan w:val="5"/>
            <w:shd w:val="clear" w:color="auto" w:fill="F7CAAC"/>
          </w:tcPr>
          <w:p w14:paraId="55EACA89" w14:textId="77777777" w:rsidR="009F1539" w:rsidRDefault="009F1539" w:rsidP="00892117">
            <w:pPr>
              <w:jc w:val="both"/>
              <w:rPr>
                <w:b/>
              </w:rPr>
            </w:pPr>
            <w:r>
              <w:rPr>
                <w:b/>
              </w:rPr>
              <w:t>Typ předmětu</w:t>
            </w:r>
          </w:p>
        </w:tc>
        <w:tc>
          <w:tcPr>
            <w:tcW w:w="3057" w:type="dxa"/>
            <w:gridSpan w:val="5"/>
          </w:tcPr>
          <w:p w14:paraId="2B68CDF3" w14:textId="77777777" w:rsidR="009F1539" w:rsidRDefault="009F1539" w:rsidP="00892117">
            <w:pPr>
              <w:jc w:val="both"/>
            </w:pPr>
            <w:r>
              <w:t>povinný, PZ</w:t>
            </w:r>
          </w:p>
        </w:tc>
        <w:tc>
          <w:tcPr>
            <w:tcW w:w="2695" w:type="dxa"/>
            <w:gridSpan w:val="4"/>
            <w:shd w:val="clear" w:color="auto" w:fill="F7CAAC"/>
          </w:tcPr>
          <w:p w14:paraId="6EB1B77F" w14:textId="77777777" w:rsidR="009F1539" w:rsidRDefault="009F1539" w:rsidP="00892117">
            <w:pPr>
              <w:jc w:val="both"/>
            </w:pPr>
            <w:r>
              <w:rPr>
                <w:b/>
              </w:rPr>
              <w:t>doporučený ročník / semestr</w:t>
            </w:r>
          </w:p>
        </w:tc>
        <w:tc>
          <w:tcPr>
            <w:tcW w:w="668" w:type="dxa"/>
            <w:gridSpan w:val="2"/>
          </w:tcPr>
          <w:p w14:paraId="32D96345" w14:textId="77777777" w:rsidR="009F1539" w:rsidRDefault="009F1539" w:rsidP="00892117">
            <w:pPr>
              <w:jc w:val="both"/>
            </w:pPr>
            <w:r>
              <w:t>1/ZS</w:t>
            </w:r>
          </w:p>
        </w:tc>
      </w:tr>
      <w:tr w:rsidR="009F1539" w14:paraId="70173E06" w14:textId="77777777" w:rsidTr="00892117">
        <w:trPr>
          <w:gridAfter w:val="1"/>
          <w:wAfter w:w="41" w:type="dxa"/>
        </w:trPr>
        <w:tc>
          <w:tcPr>
            <w:tcW w:w="3435" w:type="dxa"/>
            <w:gridSpan w:val="5"/>
            <w:shd w:val="clear" w:color="auto" w:fill="F7CAAC"/>
          </w:tcPr>
          <w:p w14:paraId="2BC6BDDA" w14:textId="77777777" w:rsidR="009F1539" w:rsidRDefault="009F1539" w:rsidP="00892117">
            <w:pPr>
              <w:jc w:val="both"/>
              <w:rPr>
                <w:b/>
              </w:rPr>
            </w:pPr>
            <w:r>
              <w:rPr>
                <w:b/>
              </w:rPr>
              <w:t>Rozsah studijního předmětu</w:t>
            </w:r>
          </w:p>
        </w:tc>
        <w:tc>
          <w:tcPr>
            <w:tcW w:w="1352" w:type="dxa"/>
            <w:gridSpan w:val="3"/>
          </w:tcPr>
          <w:p w14:paraId="026E1769" w14:textId="77777777" w:rsidR="009F1539" w:rsidRDefault="009F1539" w:rsidP="00892117">
            <w:pPr>
              <w:jc w:val="both"/>
            </w:pPr>
            <w:proofErr w:type="gramStart"/>
            <w:r w:rsidRPr="00280F9E">
              <w:t>2</w:t>
            </w:r>
            <w:r>
              <w:t>8p</w:t>
            </w:r>
            <w:proofErr w:type="gramEnd"/>
            <w:r>
              <w:t>+0</w:t>
            </w:r>
            <w:r w:rsidRPr="00280F9E">
              <w:t>s+</w:t>
            </w:r>
            <w:r>
              <w:t>0</w:t>
            </w:r>
            <w:r w:rsidRPr="00003F22">
              <w:t>l</w:t>
            </w:r>
          </w:p>
        </w:tc>
        <w:tc>
          <w:tcPr>
            <w:tcW w:w="889" w:type="dxa"/>
            <w:shd w:val="clear" w:color="auto" w:fill="F7CAAC"/>
          </w:tcPr>
          <w:p w14:paraId="5484C7FF" w14:textId="77777777" w:rsidR="009F1539" w:rsidRDefault="009F1539" w:rsidP="00892117">
            <w:pPr>
              <w:jc w:val="both"/>
              <w:rPr>
                <w:b/>
              </w:rPr>
            </w:pPr>
            <w:r>
              <w:rPr>
                <w:b/>
              </w:rPr>
              <w:t xml:space="preserve">hod. </w:t>
            </w:r>
          </w:p>
        </w:tc>
        <w:tc>
          <w:tcPr>
            <w:tcW w:w="816" w:type="dxa"/>
          </w:tcPr>
          <w:p w14:paraId="04F96BF7" w14:textId="77777777" w:rsidR="009F1539" w:rsidRDefault="009F1539" w:rsidP="00892117">
            <w:pPr>
              <w:jc w:val="both"/>
            </w:pPr>
            <w:r>
              <w:t>28</w:t>
            </w:r>
          </w:p>
        </w:tc>
        <w:tc>
          <w:tcPr>
            <w:tcW w:w="1479" w:type="dxa"/>
            <w:gridSpan w:val="2"/>
            <w:shd w:val="clear" w:color="auto" w:fill="F7CAAC"/>
          </w:tcPr>
          <w:p w14:paraId="6FAFA38A" w14:textId="77777777" w:rsidR="009F1539" w:rsidRDefault="009F1539" w:rsidP="00892117">
            <w:pPr>
              <w:jc w:val="both"/>
              <w:rPr>
                <w:b/>
              </w:rPr>
            </w:pPr>
            <w:r>
              <w:rPr>
                <w:b/>
              </w:rPr>
              <w:t>kreditů</w:t>
            </w:r>
          </w:p>
        </w:tc>
        <w:tc>
          <w:tcPr>
            <w:tcW w:w="1884" w:type="dxa"/>
            <w:gridSpan w:val="4"/>
          </w:tcPr>
          <w:p w14:paraId="4021E9E8" w14:textId="77777777" w:rsidR="009F1539" w:rsidRDefault="009F1539" w:rsidP="00892117">
            <w:pPr>
              <w:jc w:val="both"/>
            </w:pPr>
            <w:r>
              <w:t>2</w:t>
            </w:r>
          </w:p>
        </w:tc>
      </w:tr>
      <w:tr w:rsidR="009F1539" w14:paraId="195F3529" w14:textId="77777777" w:rsidTr="00892117">
        <w:trPr>
          <w:gridAfter w:val="1"/>
          <w:wAfter w:w="41" w:type="dxa"/>
        </w:trPr>
        <w:tc>
          <w:tcPr>
            <w:tcW w:w="3435" w:type="dxa"/>
            <w:gridSpan w:val="5"/>
            <w:shd w:val="clear" w:color="auto" w:fill="F7CAAC"/>
          </w:tcPr>
          <w:p w14:paraId="46B356BA"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0" w:type="dxa"/>
            <w:gridSpan w:val="11"/>
          </w:tcPr>
          <w:p w14:paraId="691302CC" w14:textId="77777777" w:rsidR="009F1539" w:rsidRDefault="009F1539" w:rsidP="00892117">
            <w:pPr>
              <w:jc w:val="both"/>
            </w:pPr>
          </w:p>
        </w:tc>
      </w:tr>
      <w:tr w:rsidR="009F1539" w14:paraId="6D1BE47F" w14:textId="77777777" w:rsidTr="00892117">
        <w:trPr>
          <w:gridAfter w:val="1"/>
          <w:wAfter w:w="41" w:type="dxa"/>
        </w:trPr>
        <w:tc>
          <w:tcPr>
            <w:tcW w:w="3435" w:type="dxa"/>
            <w:gridSpan w:val="5"/>
            <w:shd w:val="clear" w:color="auto" w:fill="F7CAAC"/>
          </w:tcPr>
          <w:p w14:paraId="748732B1" w14:textId="77777777" w:rsidR="009F1539" w:rsidRPr="005A0406" w:rsidRDefault="009F1539" w:rsidP="00892117">
            <w:pPr>
              <w:jc w:val="both"/>
              <w:rPr>
                <w:b/>
              </w:rPr>
            </w:pPr>
            <w:r w:rsidRPr="005A0406">
              <w:rPr>
                <w:b/>
              </w:rPr>
              <w:t>Způsob ověření výsledků učení</w:t>
            </w:r>
          </w:p>
        </w:tc>
        <w:tc>
          <w:tcPr>
            <w:tcW w:w="3057" w:type="dxa"/>
            <w:gridSpan w:val="5"/>
            <w:tcBorders>
              <w:bottom w:val="single" w:sz="4" w:space="0" w:color="auto"/>
            </w:tcBorders>
          </w:tcPr>
          <w:p w14:paraId="01B0B77A" w14:textId="77777777" w:rsidR="009F1539" w:rsidRDefault="009F1539" w:rsidP="00892117">
            <w:pPr>
              <w:jc w:val="both"/>
            </w:pPr>
            <w:r>
              <w:t>klasifikovaný zápočet</w:t>
            </w:r>
          </w:p>
        </w:tc>
        <w:tc>
          <w:tcPr>
            <w:tcW w:w="1479" w:type="dxa"/>
            <w:gridSpan w:val="2"/>
            <w:tcBorders>
              <w:bottom w:val="single" w:sz="4" w:space="0" w:color="auto"/>
            </w:tcBorders>
            <w:shd w:val="clear" w:color="auto" w:fill="F7CAAC"/>
          </w:tcPr>
          <w:p w14:paraId="737B6A81" w14:textId="77777777" w:rsidR="009F1539" w:rsidRDefault="009F1539" w:rsidP="00892117">
            <w:pPr>
              <w:jc w:val="both"/>
              <w:rPr>
                <w:b/>
              </w:rPr>
            </w:pPr>
            <w:r>
              <w:rPr>
                <w:b/>
              </w:rPr>
              <w:t>Forma výuky</w:t>
            </w:r>
          </w:p>
        </w:tc>
        <w:tc>
          <w:tcPr>
            <w:tcW w:w="1884" w:type="dxa"/>
            <w:gridSpan w:val="4"/>
            <w:tcBorders>
              <w:bottom w:val="single" w:sz="4" w:space="0" w:color="auto"/>
            </w:tcBorders>
          </w:tcPr>
          <w:p w14:paraId="60B1D6FE" w14:textId="77777777" w:rsidR="009F1539" w:rsidRDefault="009F1539" w:rsidP="00892117">
            <w:pPr>
              <w:jc w:val="both"/>
            </w:pPr>
            <w:r>
              <w:t>přednášky</w:t>
            </w:r>
          </w:p>
          <w:p w14:paraId="2191B00F" w14:textId="77777777" w:rsidR="009F1539" w:rsidRDefault="009F1539" w:rsidP="00892117">
            <w:pPr>
              <w:jc w:val="both"/>
            </w:pPr>
          </w:p>
        </w:tc>
      </w:tr>
      <w:tr w:rsidR="009F1539" w14:paraId="2B9E465C" w14:textId="77777777" w:rsidTr="00892117">
        <w:trPr>
          <w:gridAfter w:val="1"/>
          <w:wAfter w:w="41" w:type="dxa"/>
        </w:trPr>
        <w:tc>
          <w:tcPr>
            <w:tcW w:w="3435" w:type="dxa"/>
            <w:gridSpan w:val="5"/>
            <w:shd w:val="clear" w:color="auto" w:fill="F7CAAC"/>
          </w:tcPr>
          <w:p w14:paraId="6219CD0D" w14:textId="77777777" w:rsidR="009F1539" w:rsidRPr="005A0406" w:rsidRDefault="009F1539" w:rsidP="00892117">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12DC61BD" w14:textId="77777777" w:rsidR="009F1539" w:rsidRDefault="009F1539" w:rsidP="00892117">
            <w:pPr>
              <w:jc w:val="both"/>
            </w:pPr>
            <w:r>
              <w:rPr>
                <w:color w:val="000000"/>
                <w:shd w:val="clear" w:color="auto" w:fill="FFFFFF"/>
              </w:rPr>
              <w:t>Prokázání znalostí probíraných tematických okruhů, závěrečný písemný test (vyžadována minimálně 60% úspěšnost).</w:t>
            </w:r>
          </w:p>
        </w:tc>
      </w:tr>
      <w:tr w:rsidR="009F1539" w14:paraId="5C625C00" w14:textId="77777777" w:rsidTr="00892117">
        <w:trPr>
          <w:gridAfter w:val="1"/>
          <w:wAfter w:w="41" w:type="dxa"/>
          <w:trHeight w:val="197"/>
        </w:trPr>
        <w:tc>
          <w:tcPr>
            <w:tcW w:w="3435" w:type="dxa"/>
            <w:gridSpan w:val="5"/>
            <w:tcBorders>
              <w:top w:val="nil"/>
            </w:tcBorders>
            <w:shd w:val="clear" w:color="auto" w:fill="F7CAAC"/>
          </w:tcPr>
          <w:p w14:paraId="71FE01D3" w14:textId="77777777" w:rsidR="009F1539" w:rsidRDefault="009F1539" w:rsidP="00892117">
            <w:pPr>
              <w:jc w:val="both"/>
              <w:rPr>
                <w:b/>
              </w:rPr>
            </w:pPr>
            <w:r>
              <w:rPr>
                <w:b/>
              </w:rPr>
              <w:t>Garant předmětu</w:t>
            </w:r>
          </w:p>
        </w:tc>
        <w:tc>
          <w:tcPr>
            <w:tcW w:w="6420" w:type="dxa"/>
            <w:gridSpan w:val="11"/>
            <w:tcBorders>
              <w:top w:val="single" w:sz="4" w:space="0" w:color="auto"/>
            </w:tcBorders>
          </w:tcPr>
          <w:p w14:paraId="3898E3A7" w14:textId="77777777" w:rsidR="009F1539" w:rsidRDefault="009F1539" w:rsidP="00892117">
            <w:pPr>
              <w:jc w:val="both"/>
            </w:pPr>
            <w:r w:rsidRPr="00D81B71">
              <w:t>Mgr. Petra Jančová, Ph.D.</w:t>
            </w:r>
          </w:p>
        </w:tc>
      </w:tr>
      <w:tr w:rsidR="009F1539" w14:paraId="767F4D4D" w14:textId="77777777" w:rsidTr="00892117">
        <w:trPr>
          <w:gridAfter w:val="1"/>
          <w:wAfter w:w="41" w:type="dxa"/>
          <w:trHeight w:val="243"/>
        </w:trPr>
        <w:tc>
          <w:tcPr>
            <w:tcW w:w="3435" w:type="dxa"/>
            <w:gridSpan w:val="5"/>
            <w:tcBorders>
              <w:top w:val="nil"/>
            </w:tcBorders>
            <w:shd w:val="clear" w:color="auto" w:fill="F7CAAC"/>
          </w:tcPr>
          <w:p w14:paraId="44706024" w14:textId="77777777" w:rsidR="009F1539" w:rsidRDefault="009F1539" w:rsidP="00892117">
            <w:pPr>
              <w:jc w:val="both"/>
              <w:rPr>
                <w:b/>
              </w:rPr>
            </w:pPr>
            <w:r>
              <w:rPr>
                <w:b/>
              </w:rPr>
              <w:t>Zapojení garanta do výuky předmětu</w:t>
            </w:r>
          </w:p>
        </w:tc>
        <w:tc>
          <w:tcPr>
            <w:tcW w:w="6420" w:type="dxa"/>
            <w:gridSpan w:val="11"/>
            <w:tcBorders>
              <w:top w:val="nil"/>
            </w:tcBorders>
          </w:tcPr>
          <w:p w14:paraId="26250D63" w14:textId="77777777" w:rsidR="009F1539" w:rsidRDefault="009F1539" w:rsidP="00892117">
            <w:pPr>
              <w:jc w:val="both"/>
            </w:pPr>
            <w:proofErr w:type="gramStart"/>
            <w:r>
              <w:t>100%</w:t>
            </w:r>
            <w:proofErr w:type="gramEnd"/>
            <w:r>
              <w:t xml:space="preserve"> p</w:t>
            </w:r>
          </w:p>
        </w:tc>
      </w:tr>
      <w:tr w:rsidR="009F1539" w14:paraId="7FF11D13" w14:textId="77777777" w:rsidTr="00892117">
        <w:trPr>
          <w:gridAfter w:val="1"/>
          <w:wAfter w:w="41" w:type="dxa"/>
        </w:trPr>
        <w:tc>
          <w:tcPr>
            <w:tcW w:w="3435" w:type="dxa"/>
            <w:gridSpan w:val="5"/>
            <w:shd w:val="clear" w:color="auto" w:fill="F7CAAC"/>
          </w:tcPr>
          <w:p w14:paraId="0CC587F9" w14:textId="77777777" w:rsidR="009F1539" w:rsidRDefault="009F1539" w:rsidP="00892117">
            <w:pPr>
              <w:jc w:val="both"/>
              <w:rPr>
                <w:b/>
              </w:rPr>
            </w:pPr>
            <w:r>
              <w:rPr>
                <w:b/>
              </w:rPr>
              <w:t>Vyučující</w:t>
            </w:r>
          </w:p>
        </w:tc>
        <w:tc>
          <w:tcPr>
            <w:tcW w:w="6420" w:type="dxa"/>
            <w:gridSpan w:val="11"/>
            <w:tcBorders>
              <w:bottom w:val="nil"/>
            </w:tcBorders>
          </w:tcPr>
          <w:p w14:paraId="10FE1ED2" w14:textId="77777777" w:rsidR="009F1539" w:rsidRDefault="009F1539" w:rsidP="00892117">
            <w:pPr>
              <w:jc w:val="both"/>
            </w:pPr>
          </w:p>
        </w:tc>
      </w:tr>
      <w:tr w:rsidR="009F1539" w14:paraId="64FDA954" w14:textId="77777777" w:rsidTr="00892117">
        <w:trPr>
          <w:gridAfter w:val="1"/>
          <w:wAfter w:w="41" w:type="dxa"/>
          <w:trHeight w:val="136"/>
        </w:trPr>
        <w:tc>
          <w:tcPr>
            <w:tcW w:w="9855" w:type="dxa"/>
            <w:gridSpan w:val="16"/>
            <w:tcBorders>
              <w:top w:val="nil"/>
            </w:tcBorders>
          </w:tcPr>
          <w:p w14:paraId="5FF56A58" w14:textId="77777777" w:rsidR="009F1539" w:rsidRDefault="009F1539" w:rsidP="00892117">
            <w:pPr>
              <w:spacing w:before="60" w:after="60"/>
              <w:jc w:val="both"/>
            </w:pPr>
            <w:r w:rsidRPr="00D81B71">
              <w:rPr>
                <w:b/>
                <w:bCs/>
              </w:rPr>
              <w:t>Mgr. Petra Jančová, Ph.D.</w:t>
            </w:r>
            <w:r>
              <w:t xml:space="preserve"> (</w:t>
            </w:r>
            <w:proofErr w:type="gramStart"/>
            <w:r>
              <w:t>100%</w:t>
            </w:r>
            <w:proofErr w:type="gramEnd"/>
            <w:r>
              <w:t xml:space="preserve"> p)</w:t>
            </w:r>
          </w:p>
        </w:tc>
      </w:tr>
      <w:tr w:rsidR="009F1539" w14:paraId="676B1E9B" w14:textId="77777777" w:rsidTr="00892117">
        <w:trPr>
          <w:gridAfter w:val="1"/>
          <w:wAfter w:w="41" w:type="dxa"/>
        </w:trPr>
        <w:tc>
          <w:tcPr>
            <w:tcW w:w="3435" w:type="dxa"/>
            <w:gridSpan w:val="5"/>
            <w:shd w:val="clear" w:color="auto" w:fill="F7CAAC"/>
          </w:tcPr>
          <w:p w14:paraId="7255E2EA" w14:textId="77777777" w:rsidR="009F1539" w:rsidRPr="005A0406" w:rsidRDefault="009F1539" w:rsidP="00892117">
            <w:pPr>
              <w:jc w:val="both"/>
              <w:rPr>
                <w:b/>
              </w:rPr>
            </w:pPr>
            <w:r w:rsidRPr="005A0406">
              <w:rPr>
                <w:b/>
              </w:rPr>
              <w:t>Hlavní témata a výsledky učení</w:t>
            </w:r>
          </w:p>
        </w:tc>
        <w:tc>
          <w:tcPr>
            <w:tcW w:w="6420" w:type="dxa"/>
            <w:gridSpan w:val="11"/>
            <w:tcBorders>
              <w:bottom w:val="nil"/>
            </w:tcBorders>
          </w:tcPr>
          <w:p w14:paraId="63EF1E52" w14:textId="77777777" w:rsidR="009F1539" w:rsidRPr="005A0406" w:rsidRDefault="009F1539" w:rsidP="00892117">
            <w:pPr>
              <w:jc w:val="both"/>
            </w:pPr>
          </w:p>
        </w:tc>
      </w:tr>
      <w:tr w:rsidR="009F1539" w14:paraId="6BF3E25B" w14:textId="77777777" w:rsidTr="00B87201">
        <w:trPr>
          <w:gridAfter w:val="1"/>
          <w:wAfter w:w="41" w:type="dxa"/>
          <w:trHeight w:val="2197"/>
        </w:trPr>
        <w:tc>
          <w:tcPr>
            <w:tcW w:w="9855" w:type="dxa"/>
            <w:gridSpan w:val="16"/>
            <w:tcBorders>
              <w:top w:val="nil"/>
              <w:bottom w:val="single" w:sz="4" w:space="0" w:color="auto"/>
            </w:tcBorders>
            <w:shd w:val="clear" w:color="auto" w:fill="auto"/>
          </w:tcPr>
          <w:p w14:paraId="138212F4" w14:textId="6193FA0B" w:rsidR="009F1539" w:rsidRPr="00E24E16" w:rsidRDefault="009F1539" w:rsidP="00892117">
            <w:pPr>
              <w:jc w:val="both"/>
              <w:rPr>
                <w:b/>
                <w:bCs/>
              </w:rPr>
            </w:pPr>
            <w:r w:rsidRPr="003559FC">
              <w:t>Cílem předmětu je seznámit studenty s vlivem chemických látek vyskytujících se v potravinách a složkách životního prostředí na živé organi</w:t>
            </w:r>
            <w:r w:rsidR="002E6AF4">
              <w:t>z</w:t>
            </w:r>
            <w:r w:rsidRPr="003559FC">
              <w:t xml:space="preserve">my. Studentům bude představena toxikologie obecná, speciální i aplikovaná. </w:t>
            </w:r>
            <w:r w:rsidRPr="00E24E16">
              <w:rPr>
                <w:b/>
                <w:bCs/>
              </w:rPr>
              <w:t xml:space="preserve">Obsah předmětu tvoří tyto tematické celky: </w:t>
            </w:r>
          </w:p>
          <w:p w14:paraId="001DCAAD" w14:textId="77777777" w:rsidR="009F1539" w:rsidRPr="003559FC" w:rsidRDefault="009F1539" w:rsidP="00E6629A">
            <w:pPr>
              <w:pStyle w:val="Odstavecseseznamem"/>
              <w:numPr>
                <w:ilvl w:val="0"/>
                <w:numId w:val="8"/>
              </w:numPr>
              <w:ind w:left="170" w:hanging="170"/>
              <w:jc w:val="both"/>
            </w:pPr>
            <w:r w:rsidRPr="003559FC">
              <w:t xml:space="preserve">Úvod do předmětu – historie a specializace toxikologie. Základní pojmy. </w:t>
            </w:r>
          </w:p>
          <w:p w14:paraId="11F4EC86" w14:textId="77777777" w:rsidR="009F1539" w:rsidRPr="003559FC" w:rsidRDefault="009F1539" w:rsidP="00E6629A">
            <w:pPr>
              <w:pStyle w:val="Odstavecseseznamem"/>
              <w:numPr>
                <w:ilvl w:val="0"/>
                <w:numId w:val="8"/>
              </w:numPr>
              <w:ind w:left="170" w:hanging="170"/>
              <w:jc w:val="both"/>
            </w:pPr>
            <w:proofErr w:type="spellStart"/>
            <w:r w:rsidRPr="003559FC">
              <w:t>Toxikokinetika</w:t>
            </w:r>
            <w:proofErr w:type="spellEnd"/>
            <w:r w:rsidRPr="003559FC">
              <w:t xml:space="preserve"> a </w:t>
            </w:r>
            <w:proofErr w:type="spellStart"/>
            <w:r w:rsidRPr="003559FC">
              <w:t>toxikodynamika</w:t>
            </w:r>
            <w:proofErr w:type="spellEnd"/>
            <w:r w:rsidRPr="003559FC">
              <w:t>.</w:t>
            </w:r>
          </w:p>
          <w:p w14:paraId="7C228175" w14:textId="77777777" w:rsidR="009F1539" w:rsidRPr="003559FC" w:rsidRDefault="009F1539" w:rsidP="00E6629A">
            <w:pPr>
              <w:pStyle w:val="Odstavecseseznamem"/>
              <w:numPr>
                <w:ilvl w:val="0"/>
                <w:numId w:val="8"/>
              </w:numPr>
              <w:ind w:left="170" w:hanging="170"/>
              <w:jc w:val="both"/>
            </w:pPr>
            <w:r w:rsidRPr="003559FC">
              <w:t xml:space="preserve">Orgánová toxicita. </w:t>
            </w:r>
          </w:p>
          <w:p w14:paraId="52CD573A" w14:textId="77777777" w:rsidR="009F1539" w:rsidRPr="003559FC" w:rsidRDefault="009F1539" w:rsidP="00E6629A">
            <w:pPr>
              <w:pStyle w:val="Odstavecseseznamem"/>
              <w:numPr>
                <w:ilvl w:val="0"/>
                <w:numId w:val="8"/>
              </w:numPr>
              <w:ind w:left="170" w:hanging="170"/>
              <w:jc w:val="both"/>
            </w:pPr>
            <w:r w:rsidRPr="003559FC">
              <w:t xml:space="preserve">Genotoxicita (karcinogeny, mutageny, teratogeny). </w:t>
            </w:r>
          </w:p>
          <w:p w14:paraId="2A982383" w14:textId="77777777" w:rsidR="009F1539" w:rsidRPr="003559FC" w:rsidRDefault="009F1539" w:rsidP="00E6629A">
            <w:pPr>
              <w:pStyle w:val="Odstavecseseznamem"/>
              <w:numPr>
                <w:ilvl w:val="0"/>
                <w:numId w:val="8"/>
              </w:numPr>
              <w:ind w:left="170" w:hanging="170"/>
              <w:jc w:val="both"/>
            </w:pPr>
            <w:r w:rsidRPr="003559FC">
              <w:t xml:space="preserve">Experimentální toxikologie (testy </w:t>
            </w:r>
            <w:r w:rsidRPr="00B87201">
              <w:rPr>
                <w:i/>
                <w:iCs/>
              </w:rPr>
              <w:t>in vitro</w:t>
            </w:r>
            <w:r w:rsidRPr="003559FC">
              <w:t xml:space="preserve">, testy na zvířatech </w:t>
            </w:r>
            <w:r w:rsidRPr="00B87201">
              <w:rPr>
                <w:i/>
                <w:iCs/>
              </w:rPr>
              <w:t xml:space="preserve">in </w:t>
            </w:r>
            <w:proofErr w:type="spellStart"/>
            <w:r w:rsidRPr="00B87201">
              <w:rPr>
                <w:i/>
                <w:iCs/>
              </w:rPr>
              <w:t>vivo</w:t>
            </w:r>
            <w:proofErr w:type="spellEnd"/>
            <w:r w:rsidRPr="003559FC">
              <w:t xml:space="preserve">, biologické expoziční testy); alternativní metody testování toxicity chemických látek </w:t>
            </w:r>
            <w:r w:rsidRPr="00B87201">
              <w:rPr>
                <w:i/>
                <w:iCs/>
              </w:rPr>
              <w:t xml:space="preserve">in </w:t>
            </w:r>
            <w:proofErr w:type="spellStart"/>
            <w:r w:rsidRPr="00B87201">
              <w:rPr>
                <w:i/>
                <w:iCs/>
              </w:rPr>
              <w:t>silico</w:t>
            </w:r>
            <w:proofErr w:type="spellEnd"/>
            <w:r w:rsidRPr="003559FC">
              <w:t xml:space="preserve">. </w:t>
            </w:r>
          </w:p>
          <w:p w14:paraId="29973175" w14:textId="77777777" w:rsidR="009F1539" w:rsidRPr="003559FC" w:rsidRDefault="009F1539" w:rsidP="00E6629A">
            <w:pPr>
              <w:pStyle w:val="Odstavecseseznamem"/>
              <w:numPr>
                <w:ilvl w:val="0"/>
                <w:numId w:val="8"/>
              </w:numPr>
              <w:ind w:left="170" w:hanging="170"/>
              <w:jc w:val="both"/>
            </w:pPr>
            <w:r w:rsidRPr="003559FC">
              <w:t xml:space="preserve">Toxikologicky významné anorganické sloučeniny v životním prostředí a potravinách. </w:t>
            </w:r>
          </w:p>
          <w:p w14:paraId="28511951" w14:textId="77777777" w:rsidR="009F1539" w:rsidRPr="003559FC" w:rsidRDefault="009F1539" w:rsidP="00E6629A">
            <w:pPr>
              <w:pStyle w:val="Odstavecseseznamem"/>
              <w:numPr>
                <w:ilvl w:val="0"/>
                <w:numId w:val="8"/>
              </w:numPr>
              <w:ind w:left="170" w:hanging="170"/>
              <w:jc w:val="both"/>
            </w:pPr>
            <w:r w:rsidRPr="003559FC">
              <w:t>Radioaktivní látky.</w:t>
            </w:r>
          </w:p>
          <w:p w14:paraId="4A44FAA9" w14:textId="77777777" w:rsidR="009F1539" w:rsidRPr="003559FC" w:rsidRDefault="009F1539" w:rsidP="00E6629A">
            <w:pPr>
              <w:pStyle w:val="Odstavecseseznamem"/>
              <w:numPr>
                <w:ilvl w:val="0"/>
                <w:numId w:val="8"/>
              </w:numPr>
              <w:ind w:left="170" w:hanging="170"/>
              <w:jc w:val="both"/>
            </w:pPr>
            <w:r w:rsidRPr="003559FC">
              <w:t xml:space="preserve">Toxikologicky významné organické sloučeniny v životním prostředí a potravinách. </w:t>
            </w:r>
          </w:p>
          <w:p w14:paraId="1282ABAF" w14:textId="77777777" w:rsidR="001A47D6" w:rsidRDefault="001A47D6" w:rsidP="00E6629A">
            <w:pPr>
              <w:pStyle w:val="Odstavecseseznamem"/>
              <w:numPr>
                <w:ilvl w:val="0"/>
                <w:numId w:val="8"/>
              </w:numPr>
              <w:ind w:left="170" w:hanging="170"/>
              <w:jc w:val="both"/>
            </w:pPr>
            <w:r>
              <w:t>Omamné a psychotropní látky.</w:t>
            </w:r>
          </w:p>
          <w:p w14:paraId="68A3CCB4" w14:textId="62347BEA" w:rsidR="009F1539" w:rsidRPr="003559FC" w:rsidRDefault="009F1539" w:rsidP="00E6629A">
            <w:pPr>
              <w:pStyle w:val="Odstavecseseznamem"/>
              <w:numPr>
                <w:ilvl w:val="0"/>
                <w:numId w:val="8"/>
              </w:numPr>
              <w:ind w:left="170" w:hanging="170"/>
              <w:jc w:val="both"/>
            </w:pPr>
            <w:r w:rsidRPr="003559FC">
              <w:t xml:space="preserve">Potravinářská toxikologie – mykotoxiny, </w:t>
            </w:r>
            <w:proofErr w:type="spellStart"/>
            <w:r w:rsidRPr="003559FC">
              <w:t>fykotoxiny</w:t>
            </w:r>
            <w:proofErr w:type="spellEnd"/>
            <w:r w:rsidRPr="003559FC">
              <w:t>, toxiny bakterií.</w:t>
            </w:r>
          </w:p>
          <w:p w14:paraId="6EF1070E" w14:textId="5E9C0332" w:rsidR="009F1539" w:rsidRPr="003559FC" w:rsidRDefault="009F1539" w:rsidP="00E6629A">
            <w:pPr>
              <w:pStyle w:val="Odstavecseseznamem"/>
              <w:numPr>
                <w:ilvl w:val="0"/>
                <w:numId w:val="8"/>
              </w:numPr>
              <w:ind w:left="170" w:hanging="170"/>
              <w:jc w:val="both"/>
            </w:pPr>
            <w:r w:rsidRPr="003559FC">
              <w:t xml:space="preserve">Potravinářská toxikologie – potravinové doplňky, přídatné látky v potravinách, toxické látky vznikající při zpracování potravin. </w:t>
            </w:r>
          </w:p>
          <w:p w14:paraId="2FA892FB" w14:textId="04EC6D6A" w:rsidR="009F1539" w:rsidRPr="003559FC" w:rsidRDefault="009F1539" w:rsidP="00E6629A">
            <w:pPr>
              <w:pStyle w:val="Odstavecseseznamem"/>
              <w:numPr>
                <w:ilvl w:val="0"/>
                <w:numId w:val="8"/>
              </w:numPr>
              <w:ind w:left="170" w:hanging="170"/>
              <w:jc w:val="both"/>
            </w:pPr>
            <w:r w:rsidRPr="003559FC">
              <w:t xml:space="preserve">Klinická toxikologie (eliminace </w:t>
            </w:r>
            <w:proofErr w:type="spellStart"/>
            <w:r w:rsidRPr="003559FC">
              <w:t>xenobiotik</w:t>
            </w:r>
            <w:proofErr w:type="spellEnd"/>
            <w:r w:rsidRPr="003559FC">
              <w:t xml:space="preserve"> z organi</w:t>
            </w:r>
            <w:r w:rsidR="00321CFB">
              <w:t>z</w:t>
            </w:r>
            <w:r w:rsidRPr="003559FC">
              <w:t xml:space="preserve">mu, </w:t>
            </w:r>
            <w:proofErr w:type="spellStart"/>
            <w:r w:rsidRPr="003559FC">
              <w:t>antidota</w:t>
            </w:r>
            <w:proofErr w:type="spellEnd"/>
            <w:r w:rsidRPr="003559FC">
              <w:t>).</w:t>
            </w:r>
          </w:p>
          <w:p w14:paraId="711B7A6D" w14:textId="77777777" w:rsidR="009F1539" w:rsidRPr="003559FC" w:rsidRDefault="009F1539" w:rsidP="00E6629A">
            <w:pPr>
              <w:pStyle w:val="Odstavecseseznamem"/>
              <w:numPr>
                <w:ilvl w:val="0"/>
                <w:numId w:val="8"/>
              </w:numPr>
              <w:ind w:left="170" w:hanging="170"/>
              <w:jc w:val="both"/>
            </w:pPr>
            <w:r w:rsidRPr="003559FC">
              <w:t xml:space="preserve">Analytická toxikologie (identifikace nox a jejich metabolitů). </w:t>
            </w:r>
          </w:p>
          <w:p w14:paraId="2D0FB376" w14:textId="77777777" w:rsidR="009F1539" w:rsidRDefault="009F1539" w:rsidP="00E6629A">
            <w:pPr>
              <w:pStyle w:val="Odstavecseseznamem"/>
              <w:numPr>
                <w:ilvl w:val="0"/>
                <w:numId w:val="8"/>
              </w:numPr>
              <w:ind w:left="170" w:hanging="170"/>
              <w:jc w:val="both"/>
            </w:pPr>
            <w:r w:rsidRPr="003559FC">
              <w:t>Legislativa a práce s jedy a ostatními škodlivinami.</w:t>
            </w:r>
          </w:p>
          <w:p w14:paraId="0345E04B" w14:textId="77777777" w:rsidR="007328F8" w:rsidRDefault="007328F8" w:rsidP="007328F8">
            <w:pPr>
              <w:pStyle w:val="Odstavecseseznamem"/>
              <w:ind w:left="170"/>
              <w:jc w:val="both"/>
            </w:pPr>
          </w:p>
          <w:p w14:paraId="03FB7E92" w14:textId="11B5045D" w:rsidR="007328F8" w:rsidRPr="00B87201" w:rsidRDefault="007328F8" w:rsidP="00B87201">
            <w:pPr>
              <w:jc w:val="both"/>
              <w:rPr>
                <w:b/>
                <w:bCs/>
              </w:rPr>
            </w:pPr>
            <w:r w:rsidRPr="00B87201">
              <w:rPr>
                <w:b/>
                <w:bCs/>
              </w:rPr>
              <w:t xml:space="preserve">Očekávané výsledky </w:t>
            </w:r>
            <w:r w:rsidR="00196DC0" w:rsidRPr="00B87201">
              <w:rPr>
                <w:b/>
                <w:bCs/>
              </w:rPr>
              <w:t>učení</w:t>
            </w:r>
            <w:r w:rsidRPr="00B87201">
              <w:rPr>
                <w:b/>
                <w:bCs/>
              </w:rPr>
              <w:t xml:space="preserve"> </w:t>
            </w:r>
            <w:r w:rsidRPr="00B87201">
              <w:rPr>
                <w:b/>
                <w:color w:val="000000" w:themeColor="text1"/>
              </w:rPr>
              <w:t>– po absolvování předmětu student prokazuje:</w:t>
            </w:r>
          </w:p>
          <w:p w14:paraId="62335797" w14:textId="77777777" w:rsidR="007328F8" w:rsidRDefault="007328F8" w:rsidP="00B87201">
            <w:pPr>
              <w:tabs>
                <w:tab w:val="left" w:pos="328"/>
              </w:tabs>
              <w:jc w:val="both"/>
              <w:rPr>
                <w:b/>
                <w:color w:val="000000" w:themeColor="text1"/>
              </w:rPr>
            </w:pPr>
            <w:r w:rsidRPr="00B87201">
              <w:rPr>
                <w:b/>
              </w:rPr>
              <w:t>Odborné z</w:t>
            </w:r>
            <w:r w:rsidRPr="00B87201">
              <w:rPr>
                <w:b/>
                <w:color w:val="000000" w:themeColor="text1"/>
              </w:rPr>
              <w:t>nalosti:</w:t>
            </w:r>
            <w:r w:rsidRPr="00FA5070">
              <w:rPr>
                <w:b/>
                <w:color w:val="000000" w:themeColor="text1"/>
              </w:rPr>
              <w:t xml:space="preserve"> </w:t>
            </w:r>
          </w:p>
          <w:p w14:paraId="354E8593" w14:textId="77777777" w:rsidR="00B87201" w:rsidRDefault="00B87201" w:rsidP="00B87201">
            <w:pPr>
              <w:pStyle w:val="Odstavecseseznamem"/>
              <w:numPr>
                <w:ilvl w:val="0"/>
                <w:numId w:val="8"/>
              </w:numPr>
              <w:ind w:left="170" w:hanging="170"/>
              <w:jc w:val="both"/>
            </w:pPr>
            <w:r>
              <w:t xml:space="preserve">vyjmenovat a popsat jednotlivé fáze </w:t>
            </w:r>
            <w:proofErr w:type="spellStart"/>
            <w:r>
              <w:t>toxikokinetiky</w:t>
            </w:r>
            <w:proofErr w:type="spellEnd"/>
          </w:p>
          <w:p w14:paraId="4695EE43" w14:textId="77777777" w:rsidR="00B87201" w:rsidRDefault="00B87201" w:rsidP="00B87201">
            <w:pPr>
              <w:pStyle w:val="Odstavecseseznamem"/>
              <w:numPr>
                <w:ilvl w:val="0"/>
                <w:numId w:val="8"/>
              </w:numPr>
              <w:ind w:left="170" w:hanging="170"/>
              <w:jc w:val="both"/>
            </w:pPr>
            <w:r>
              <w:t>charakterizovat mechanismy účinků toxických látek</w:t>
            </w:r>
          </w:p>
          <w:p w14:paraId="13E33774" w14:textId="77777777" w:rsidR="00B87201" w:rsidRDefault="00B87201" w:rsidP="00B87201">
            <w:pPr>
              <w:pStyle w:val="Odstavecseseznamem"/>
              <w:numPr>
                <w:ilvl w:val="0"/>
                <w:numId w:val="8"/>
              </w:numPr>
              <w:ind w:left="170" w:hanging="170"/>
              <w:jc w:val="both"/>
            </w:pPr>
            <w:r>
              <w:t>popsat účinky toxikologicky významných anorganických sloučenin</w:t>
            </w:r>
          </w:p>
          <w:p w14:paraId="0A103FD3" w14:textId="77777777" w:rsidR="00B87201" w:rsidRDefault="00B87201" w:rsidP="00B87201">
            <w:pPr>
              <w:pStyle w:val="Odstavecseseznamem"/>
              <w:numPr>
                <w:ilvl w:val="0"/>
                <w:numId w:val="8"/>
              </w:numPr>
              <w:ind w:left="170" w:hanging="170"/>
              <w:jc w:val="both"/>
            </w:pPr>
            <w:r>
              <w:t>charakterizovat významné skupiny organických toxických látek (zejména perzistentních organických polutantů) a popsat jejich účinky</w:t>
            </w:r>
          </w:p>
          <w:p w14:paraId="72CCD91C" w14:textId="6252FAC8" w:rsidR="007328F8" w:rsidRDefault="00B87201" w:rsidP="00B87201">
            <w:pPr>
              <w:pStyle w:val="Odstavecseseznamem"/>
              <w:numPr>
                <w:ilvl w:val="0"/>
                <w:numId w:val="8"/>
              </w:numPr>
              <w:ind w:left="170" w:hanging="170"/>
              <w:jc w:val="both"/>
            </w:pPr>
            <w:r>
              <w:t>popsat testy toxicity (</w:t>
            </w:r>
            <w:r w:rsidRPr="00B87201">
              <w:rPr>
                <w:i/>
                <w:iCs/>
              </w:rPr>
              <w:t>in vitro</w:t>
            </w:r>
            <w:r>
              <w:t xml:space="preserve">, </w:t>
            </w:r>
            <w:r w:rsidRPr="00B87201">
              <w:rPr>
                <w:i/>
                <w:iCs/>
              </w:rPr>
              <w:t>i</w:t>
            </w:r>
            <w:r>
              <w:rPr>
                <w:i/>
                <w:iCs/>
              </w:rPr>
              <w:t>n</w:t>
            </w:r>
            <w:r w:rsidRPr="00B87201">
              <w:rPr>
                <w:i/>
                <w:iCs/>
              </w:rPr>
              <w:t xml:space="preserve"> </w:t>
            </w:r>
            <w:proofErr w:type="spellStart"/>
            <w:r w:rsidRPr="00B87201">
              <w:rPr>
                <w:i/>
                <w:iCs/>
              </w:rPr>
              <w:t>vivo</w:t>
            </w:r>
            <w:proofErr w:type="spellEnd"/>
            <w:r>
              <w:t xml:space="preserve">, </w:t>
            </w:r>
            <w:r w:rsidRPr="00B87201">
              <w:rPr>
                <w:i/>
                <w:iCs/>
              </w:rPr>
              <w:t xml:space="preserve">in </w:t>
            </w:r>
            <w:proofErr w:type="spellStart"/>
            <w:r w:rsidRPr="00B87201">
              <w:rPr>
                <w:i/>
                <w:iCs/>
              </w:rPr>
              <w:t>silico</w:t>
            </w:r>
            <w:proofErr w:type="spellEnd"/>
            <w:r>
              <w:t>)</w:t>
            </w:r>
          </w:p>
          <w:p w14:paraId="626B64D4" w14:textId="77777777" w:rsidR="00B87201" w:rsidRPr="00FA5070" w:rsidRDefault="00B87201" w:rsidP="00B87201">
            <w:pPr>
              <w:tabs>
                <w:tab w:val="left" w:pos="328"/>
              </w:tabs>
              <w:jc w:val="both"/>
              <w:rPr>
                <w:b/>
                <w:color w:val="000000" w:themeColor="text1"/>
              </w:rPr>
            </w:pPr>
          </w:p>
          <w:p w14:paraId="37B1FE62" w14:textId="77777777" w:rsidR="007328F8" w:rsidRPr="00FA5070" w:rsidRDefault="007328F8" w:rsidP="00B87201">
            <w:pPr>
              <w:tabs>
                <w:tab w:val="left" w:pos="328"/>
              </w:tabs>
              <w:jc w:val="both"/>
              <w:rPr>
                <w:b/>
                <w:color w:val="000000" w:themeColor="text1"/>
              </w:rPr>
            </w:pPr>
            <w:r w:rsidRPr="00B87201">
              <w:rPr>
                <w:b/>
                <w:color w:val="000000" w:themeColor="text1"/>
              </w:rPr>
              <w:t>Odborné dovednosti:</w:t>
            </w:r>
          </w:p>
          <w:p w14:paraId="60B0A3D7" w14:textId="16238C1F" w:rsidR="00B87201" w:rsidRPr="00B87201" w:rsidRDefault="00B87201" w:rsidP="00B87201">
            <w:pPr>
              <w:pStyle w:val="Odstavecseseznamem"/>
              <w:numPr>
                <w:ilvl w:val="0"/>
                <w:numId w:val="8"/>
              </w:numPr>
              <w:ind w:left="170" w:hanging="170"/>
              <w:jc w:val="both"/>
            </w:pPr>
            <w:r w:rsidRPr="00B87201">
              <w:t>definovat toxické účinky toxikologicky významných anorganických sloučenin vyskytující</w:t>
            </w:r>
            <w:r>
              <w:t>ch</w:t>
            </w:r>
            <w:r w:rsidRPr="00B87201">
              <w:t xml:space="preserve"> se v potravinách nebo složkách životního prostředí  </w:t>
            </w:r>
          </w:p>
          <w:p w14:paraId="738A463F" w14:textId="6C962518" w:rsidR="00B87201" w:rsidRPr="00B87201" w:rsidRDefault="00B87201" w:rsidP="00B87201">
            <w:pPr>
              <w:pStyle w:val="Odstavecseseznamem"/>
              <w:numPr>
                <w:ilvl w:val="0"/>
                <w:numId w:val="8"/>
              </w:numPr>
              <w:ind w:left="170" w:hanging="170"/>
              <w:jc w:val="both"/>
            </w:pPr>
            <w:r w:rsidRPr="00B87201">
              <w:t>definovat toxické účinky toxikologicky významných organických sloučenin vyskytující</w:t>
            </w:r>
            <w:r>
              <w:t>ch</w:t>
            </w:r>
            <w:r w:rsidRPr="00B87201">
              <w:t xml:space="preserve"> se</w:t>
            </w:r>
            <w:r>
              <w:t xml:space="preserve"> </w:t>
            </w:r>
            <w:r w:rsidRPr="00B87201">
              <w:t>v potravinách nebo složkách životního prostředí</w:t>
            </w:r>
          </w:p>
          <w:p w14:paraId="1AB5C23F" w14:textId="1A8E8808" w:rsidR="00B87201" w:rsidRPr="00B87201" w:rsidRDefault="00B87201" w:rsidP="00B87201">
            <w:pPr>
              <w:pStyle w:val="Odstavecseseznamem"/>
              <w:numPr>
                <w:ilvl w:val="0"/>
                <w:numId w:val="8"/>
              </w:numPr>
              <w:ind w:left="170" w:hanging="170"/>
              <w:jc w:val="both"/>
            </w:pPr>
            <w:r w:rsidRPr="00B87201">
              <w:t>popsat možnosti testování toxicity na různých modelech (</w:t>
            </w:r>
            <w:r w:rsidRPr="00B87201">
              <w:rPr>
                <w:i/>
                <w:iCs/>
              </w:rPr>
              <w:t>in vitro</w:t>
            </w:r>
            <w:r w:rsidRPr="00B87201">
              <w:t xml:space="preserve">, </w:t>
            </w:r>
            <w:r w:rsidRPr="00B87201">
              <w:rPr>
                <w:i/>
                <w:iCs/>
              </w:rPr>
              <w:t xml:space="preserve">in </w:t>
            </w:r>
            <w:proofErr w:type="spellStart"/>
            <w:r w:rsidRPr="00B87201">
              <w:rPr>
                <w:i/>
                <w:iCs/>
              </w:rPr>
              <w:t>vivo</w:t>
            </w:r>
            <w:proofErr w:type="spellEnd"/>
            <w:r w:rsidRPr="00B87201">
              <w:t xml:space="preserve">, </w:t>
            </w:r>
            <w:r w:rsidRPr="00B87201">
              <w:rPr>
                <w:i/>
                <w:iCs/>
              </w:rPr>
              <w:t xml:space="preserve">in </w:t>
            </w:r>
            <w:proofErr w:type="spellStart"/>
            <w:r w:rsidRPr="00B87201">
              <w:rPr>
                <w:i/>
                <w:iCs/>
              </w:rPr>
              <w:t>silico</w:t>
            </w:r>
            <w:proofErr w:type="spellEnd"/>
            <w:r w:rsidRPr="00B87201">
              <w:t>)</w:t>
            </w:r>
          </w:p>
          <w:p w14:paraId="49E998F8" w14:textId="18B74B87" w:rsidR="00B87201" w:rsidRPr="00B87201" w:rsidRDefault="00B87201" w:rsidP="00B87201">
            <w:pPr>
              <w:pStyle w:val="Odstavecseseznamem"/>
              <w:numPr>
                <w:ilvl w:val="0"/>
                <w:numId w:val="8"/>
              </w:numPr>
              <w:ind w:left="170" w:hanging="170"/>
              <w:jc w:val="both"/>
            </w:pPr>
            <w:r w:rsidRPr="00B87201">
              <w:t xml:space="preserve">orientovat se v možnostech terapie otrav (eliminace noxy, </w:t>
            </w:r>
            <w:proofErr w:type="spellStart"/>
            <w:r w:rsidRPr="00B87201">
              <w:t>antidota</w:t>
            </w:r>
            <w:proofErr w:type="spellEnd"/>
            <w:r w:rsidRPr="00B87201">
              <w:t xml:space="preserve">) </w:t>
            </w:r>
          </w:p>
          <w:p w14:paraId="4634A03B" w14:textId="502E284A" w:rsidR="00B87201" w:rsidRPr="00B87201" w:rsidRDefault="00B87201" w:rsidP="00B87201">
            <w:pPr>
              <w:pStyle w:val="Odstavecseseznamem"/>
              <w:numPr>
                <w:ilvl w:val="0"/>
                <w:numId w:val="8"/>
              </w:numPr>
              <w:ind w:left="170" w:hanging="170"/>
              <w:jc w:val="both"/>
            </w:pPr>
            <w:r w:rsidRPr="00B87201">
              <w:t>orientovat se v legislativě týkající se práce s jedy a ostatními škodlivinami</w:t>
            </w:r>
          </w:p>
        </w:tc>
      </w:tr>
      <w:tr w:rsidR="009F1539" w14:paraId="221E2FF1" w14:textId="77777777" w:rsidTr="00892117">
        <w:trPr>
          <w:gridAfter w:val="1"/>
          <w:wAfter w:w="41" w:type="dxa"/>
          <w:trHeight w:val="283"/>
        </w:trPr>
        <w:tc>
          <w:tcPr>
            <w:tcW w:w="3435" w:type="dxa"/>
            <w:gridSpan w:val="5"/>
            <w:tcBorders>
              <w:top w:val="single" w:sz="4" w:space="0" w:color="auto"/>
              <w:bottom w:val="single" w:sz="4" w:space="0" w:color="auto"/>
              <w:right w:val="single" w:sz="4" w:space="0" w:color="auto"/>
            </w:tcBorders>
            <w:shd w:val="clear" w:color="auto" w:fill="F7CAAC"/>
          </w:tcPr>
          <w:p w14:paraId="063F9E9E" w14:textId="77777777" w:rsidR="009F1539" w:rsidRPr="005A0406" w:rsidRDefault="009F1539" w:rsidP="00892117">
            <w:pPr>
              <w:jc w:val="both"/>
            </w:pPr>
            <w:r w:rsidRPr="005A0406">
              <w:rPr>
                <w:b/>
              </w:rPr>
              <w:t>Metody výuky</w:t>
            </w:r>
          </w:p>
        </w:tc>
        <w:tc>
          <w:tcPr>
            <w:tcW w:w="6420" w:type="dxa"/>
            <w:gridSpan w:val="11"/>
            <w:tcBorders>
              <w:top w:val="single" w:sz="4" w:space="0" w:color="auto"/>
              <w:left w:val="single" w:sz="4" w:space="0" w:color="auto"/>
              <w:bottom w:val="nil"/>
              <w:right w:val="single" w:sz="4" w:space="0" w:color="auto"/>
            </w:tcBorders>
          </w:tcPr>
          <w:p w14:paraId="51B4DA0E" w14:textId="77777777" w:rsidR="009F1539" w:rsidRDefault="009F1539" w:rsidP="00892117">
            <w:pPr>
              <w:jc w:val="both"/>
            </w:pPr>
          </w:p>
        </w:tc>
      </w:tr>
      <w:tr w:rsidR="009F1539" w14:paraId="610451E2" w14:textId="77777777" w:rsidTr="00B87201">
        <w:trPr>
          <w:gridAfter w:val="1"/>
          <w:wAfter w:w="41" w:type="dxa"/>
          <w:trHeight w:val="1762"/>
        </w:trPr>
        <w:tc>
          <w:tcPr>
            <w:tcW w:w="9855" w:type="dxa"/>
            <w:gridSpan w:val="16"/>
            <w:tcBorders>
              <w:top w:val="nil"/>
              <w:bottom w:val="single" w:sz="4" w:space="0" w:color="auto"/>
            </w:tcBorders>
          </w:tcPr>
          <w:p w14:paraId="25DBDEF3" w14:textId="77777777" w:rsidR="00916540" w:rsidRPr="00B87201" w:rsidRDefault="00916540" w:rsidP="00916540">
            <w:pPr>
              <w:jc w:val="both"/>
              <w:rPr>
                <w:b/>
                <w:bCs/>
                <w:u w:val="single"/>
              </w:rPr>
            </w:pPr>
            <w:r w:rsidRPr="00B87201">
              <w:rPr>
                <w:b/>
                <w:bCs/>
                <w:u w:val="single"/>
              </w:rPr>
              <w:t>Metody a přístupy používané ve výuce</w:t>
            </w:r>
          </w:p>
          <w:p w14:paraId="7F04D1FC" w14:textId="77777777" w:rsidR="00916540" w:rsidRPr="00B87201" w:rsidRDefault="00916540" w:rsidP="00916540">
            <w:pPr>
              <w:pStyle w:val="Nadpis5"/>
              <w:spacing w:before="0"/>
              <w:rPr>
                <w:rFonts w:ascii="Times New Roman" w:eastAsia="Times New Roman" w:hAnsi="Times New Roman" w:cs="Times New Roman"/>
                <w:b/>
                <w:bCs/>
                <w:color w:val="auto"/>
              </w:rPr>
            </w:pPr>
            <w:r w:rsidRPr="00B87201">
              <w:rPr>
                <w:rFonts w:ascii="Times New Roman" w:eastAsia="Times New Roman" w:hAnsi="Times New Roman" w:cs="Times New Roman"/>
                <w:b/>
                <w:bCs/>
                <w:color w:val="auto"/>
              </w:rPr>
              <w:t>Pro dosažení odborných znalostí jsou užívány vyučovací metody:</w:t>
            </w:r>
          </w:p>
          <w:p w14:paraId="67412145" w14:textId="77777777" w:rsidR="00E24E16" w:rsidRDefault="00737E5A" w:rsidP="00B87201">
            <w:pPr>
              <w:rPr>
                <w:color w:val="000000"/>
              </w:rPr>
            </w:pPr>
            <w:r w:rsidRPr="00B87201">
              <w:rPr>
                <w:color w:val="000000"/>
              </w:rPr>
              <w:t>Přednášení,</w:t>
            </w:r>
            <w:r w:rsidR="00916540" w:rsidRPr="00B87201">
              <w:rPr>
                <w:color w:val="000000"/>
              </w:rPr>
              <w:t xml:space="preserve"> Metody práce s textem (učebnicí, knihou)</w:t>
            </w:r>
          </w:p>
          <w:p w14:paraId="2AD1683B" w14:textId="77777777" w:rsidR="00B87201" w:rsidRDefault="00B87201" w:rsidP="00B87201">
            <w:pPr>
              <w:rPr>
                <w:color w:val="000000"/>
              </w:rPr>
            </w:pPr>
          </w:p>
          <w:p w14:paraId="7701ABAC" w14:textId="77777777" w:rsidR="00B87201" w:rsidRPr="00B87201" w:rsidRDefault="00B87201" w:rsidP="00B87201">
            <w:pPr>
              <w:pStyle w:val="Nadpis5"/>
              <w:spacing w:before="0"/>
              <w:rPr>
                <w:rFonts w:ascii="Times New Roman" w:eastAsia="Times New Roman" w:hAnsi="Times New Roman" w:cs="Times New Roman"/>
                <w:b/>
                <w:bCs/>
                <w:color w:val="auto"/>
              </w:rPr>
            </w:pPr>
            <w:r w:rsidRPr="00B87201">
              <w:rPr>
                <w:rFonts w:ascii="Times New Roman" w:eastAsia="Times New Roman" w:hAnsi="Times New Roman" w:cs="Times New Roman"/>
                <w:b/>
                <w:bCs/>
                <w:color w:val="auto"/>
              </w:rPr>
              <w:t>Pro dosažení odborných dovedností jsou užívány vyučovací metody:</w:t>
            </w:r>
          </w:p>
          <w:p w14:paraId="1623E04B" w14:textId="77777777" w:rsidR="00B87201" w:rsidRDefault="00B87201" w:rsidP="00B87201">
            <w:pPr>
              <w:rPr>
                <w:color w:val="000000"/>
              </w:rPr>
            </w:pPr>
            <w:r w:rsidRPr="00B87201">
              <w:rPr>
                <w:color w:val="000000"/>
              </w:rPr>
              <w:t>Dialogická (diskuze, rozhovor, brainstorming), Pozorování</w:t>
            </w:r>
          </w:p>
          <w:p w14:paraId="79606BFE" w14:textId="77777777" w:rsidR="00B87201" w:rsidRDefault="00B87201" w:rsidP="00B87201"/>
          <w:p w14:paraId="031BEBCF" w14:textId="77777777" w:rsidR="00B87201" w:rsidRPr="00B87201" w:rsidRDefault="00B87201" w:rsidP="00B87201">
            <w:pPr>
              <w:pStyle w:val="Nadpis5"/>
              <w:spacing w:before="0"/>
              <w:rPr>
                <w:rFonts w:ascii="Times New Roman" w:eastAsia="Times New Roman" w:hAnsi="Times New Roman" w:cs="Times New Roman"/>
                <w:b/>
                <w:bCs/>
                <w:color w:val="auto"/>
              </w:rPr>
            </w:pPr>
            <w:r w:rsidRPr="00B87201">
              <w:rPr>
                <w:rFonts w:ascii="Times New Roman" w:eastAsia="Times New Roman" w:hAnsi="Times New Roman" w:cs="Times New Roman"/>
                <w:b/>
                <w:bCs/>
                <w:color w:val="auto"/>
              </w:rPr>
              <w:lastRenderedPageBreak/>
              <w:t>Očekávané výsledky učení dosažené studiem předmětu jsou ověřovány hodnoticími metodami:</w:t>
            </w:r>
          </w:p>
          <w:p w14:paraId="6132137A" w14:textId="77777777" w:rsidR="00B87201" w:rsidRDefault="00B87201" w:rsidP="00B87201">
            <w:pPr>
              <w:jc w:val="both"/>
              <w:rPr>
                <w:color w:val="000000"/>
              </w:rPr>
            </w:pPr>
            <w:r w:rsidRPr="00B87201">
              <w:rPr>
                <w:color w:val="000000"/>
              </w:rPr>
              <w:t>Didaktický test, Známkou</w:t>
            </w:r>
          </w:p>
          <w:p w14:paraId="592220C3" w14:textId="77777777" w:rsidR="00B87201" w:rsidRDefault="00B87201" w:rsidP="00B87201">
            <w:pPr>
              <w:jc w:val="both"/>
              <w:rPr>
                <w:color w:val="000000"/>
              </w:rPr>
            </w:pPr>
          </w:p>
          <w:p w14:paraId="0D4FC9D6" w14:textId="77777777" w:rsidR="00B87201" w:rsidRPr="00B87201" w:rsidRDefault="00B87201" w:rsidP="00B87201">
            <w:pPr>
              <w:jc w:val="both"/>
              <w:rPr>
                <w:b/>
                <w:bCs/>
                <w:u w:val="single"/>
              </w:rPr>
            </w:pPr>
            <w:r w:rsidRPr="00B87201">
              <w:rPr>
                <w:b/>
                <w:bCs/>
                <w:u w:val="single"/>
              </w:rPr>
              <w:t>Používané didaktické prostředky</w:t>
            </w:r>
          </w:p>
          <w:p w14:paraId="48FEC6EC" w14:textId="77777777" w:rsidR="00B87201" w:rsidRPr="0071371D" w:rsidRDefault="00B87201" w:rsidP="00B87201">
            <w:pPr>
              <w:jc w:val="both"/>
            </w:pPr>
            <w:r w:rsidRPr="00B87201">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B87201">
              <w:t>dataprojekce</w:t>
            </w:r>
            <w:proofErr w:type="spellEnd"/>
            <w:r w:rsidRPr="00B87201">
              <w:t>, zdroje odborné literatury, prezentace.</w:t>
            </w:r>
          </w:p>
          <w:p w14:paraId="71221DB4" w14:textId="77777777" w:rsidR="00B87201" w:rsidRPr="0071371D" w:rsidRDefault="00B87201" w:rsidP="00B87201">
            <w:pPr>
              <w:jc w:val="both"/>
            </w:pPr>
            <w:r w:rsidRPr="0071371D">
              <w:t> </w:t>
            </w:r>
          </w:p>
          <w:p w14:paraId="7B21F6C1" w14:textId="7D2E20D2" w:rsidR="00B87201" w:rsidRDefault="00B87201" w:rsidP="00BD662C">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3A3D93" w:rsidRPr="0071371D">
              <w:t>M</w:t>
            </w:r>
            <w:r w:rsidR="003A3D93">
              <w:t>S</w:t>
            </w:r>
            <w:r w:rsidR="003A3D93"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6F309BCF" w14:textId="77777777" w:rsidTr="00892117">
        <w:trPr>
          <w:gridAfter w:val="1"/>
          <w:wAfter w:w="41" w:type="dxa"/>
          <w:trHeight w:val="265"/>
        </w:trPr>
        <w:tc>
          <w:tcPr>
            <w:tcW w:w="3435" w:type="dxa"/>
            <w:gridSpan w:val="5"/>
            <w:tcBorders>
              <w:top w:val="single" w:sz="4" w:space="0" w:color="auto"/>
            </w:tcBorders>
            <w:shd w:val="clear" w:color="auto" w:fill="F7CAAC"/>
          </w:tcPr>
          <w:p w14:paraId="7DC62A08" w14:textId="77777777" w:rsidR="009F1539" w:rsidRDefault="009F1539" w:rsidP="00892117">
            <w:pPr>
              <w:jc w:val="both"/>
            </w:pPr>
            <w:r>
              <w:rPr>
                <w:b/>
              </w:rPr>
              <w:lastRenderedPageBreak/>
              <w:t>Studijní literatura a studijní pomůcky</w:t>
            </w:r>
          </w:p>
        </w:tc>
        <w:tc>
          <w:tcPr>
            <w:tcW w:w="6420" w:type="dxa"/>
            <w:gridSpan w:val="11"/>
            <w:tcBorders>
              <w:top w:val="single" w:sz="4" w:space="0" w:color="auto"/>
              <w:bottom w:val="nil"/>
            </w:tcBorders>
          </w:tcPr>
          <w:p w14:paraId="36477A6E" w14:textId="77777777" w:rsidR="009F1539" w:rsidRDefault="009F1539" w:rsidP="00892117">
            <w:pPr>
              <w:jc w:val="both"/>
            </w:pPr>
          </w:p>
        </w:tc>
      </w:tr>
      <w:tr w:rsidR="009F1539" w14:paraId="0439DF89" w14:textId="77777777" w:rsidTr="00892117">
        <w:trPr>
          <w:gridAfter w:val="1"/>
          <w:wAfter w:w="41" w:type="dxa"/>
          <w:trHeight w:val="1497"/>
        </w:trPr>
        <w:tc>
          <w:tcPr>
            <w:tcW w:w="9855" w:type="dxa"/>
            <w:gridSpan w:val="16"/>
            <w:tcBorders>
              <w:top w:val="nil"/>
            </w:tcBorders>
          </w:tcPr>
          <w:p w14:paraId="36D649D6" w14:textId="77777777" w:rsidR="009F1539" w:rsidRPr="00DB2C44" w:rsidRDefault="009F1539" w:rsidP="00892117">
            <w:pPr>
              <w:jc w:val="both"/>
              <w:rPr>
                <w:u w:val="single"/>
              </w:rPr>
            </w:pPr>
            <w:r w:rsidRPr="00DB2C44">
              <w:rPr>
                <w:u w:val="single"/>
              </w:rPr>
              <w:t>Povinná literatura:</w:t>
            </w:r>
          </w:p>
          <w:p w14:paraId="55DB7779" w14:textId="77777777" w:rsidR="009F1539" w:rsidRPr="00DB2C44" w:rsidRDefault="009F1539" w:rsidP="00892117">
            <w:pPr>
              <w:shd w:val="clear" w:color="auto" w:fill="FFFFFF"/>
              <w:jc w:val="both"/>
            </w:pPr>
            <w:r w:rsidRPr="00DB2C44">
              <w:rPr>
                <w:caps/>
              </w:rPr>
              <w:t>Klusoň</w:t>
            </w:r>
            <w:r w:rsidRPr="00DB2C44">
              <w:t>, P. Toxikologie. Ústí n</w:t>
            </w:r>
            <w:r>
              <w:t>ad</w:t>
            </w:r>
            <w:r w:rsidRPr="00DB2C44">
              <w:t xml:space="preserve"> Labem</w:t>
            </w:r>
            <w:r>
              <w:t>: FŽP UJEP</w:t>
            </w:r>
            <w:r w:rsidRPr="00DB2C44">
              <w:t>, 2014. ISBN 978-80-7414-834-7.</w:t>
            </w:r>
          </w:p>
          <w:p w14:paraId="5F8349E7" w14:textId="77777777" w:rsidR="009F1539" w:rsidRPr="00DB2C44" w:rsidRDefault="009F1539" w:rsidP="00892117">
            <w:pPr>
              <w:pStyle w:val="Nadpis1"/>
              <w:shd w:val="clear" w:color="auto" w:fill="FFFFFF"/>
              <w:spacing w:before="0" w:beforeAutospacing="0" w:after="0" w:afterAutospacing="0"/>
              <w:jc w:val="both"/>
              <w:rPr>
                <w:b w:val="0"/>
                <w:bCs w:val="0"/>
                <w:sz w:val="20"/>
                <w:szCs w:val="20"/>
              </w:rPr>
            </w:pPr>
            <w:r w:rsidRPr="00DB2C44">
              <w:rPr>
                <w:b w:val="0"/>
                <w:bCs w:val="0"/>
                <w:sz w:val="20"/>
                <w:szCs w:val="20"/>
              </w:rPr>
              <w:t>LINHART, I. Toxikologie: Interakce škodlivých látek s živými organismy, jejich mechanismy, projevy a důsledky. Praha: VŠCHT, 2022. ISBN 978-80-7592-10-1.</w:t>
            </w:r>
          </w:p>
          <w:p w14:paraId="4AB700CE" w14:textId="77777777" w:rsidR="009F1539" w:rsidRPr="00DB2C44" w:rsidRDefault="009F1539" w:rsidP="00892117">
            <w:pPr>
              <w:pStyle w:val="Nadpis1"/>
              <w:shd w:val="clear" w:color="auto" w:fill="FFFFFF"/>
              <w:spacing w:before="0" w:beforeAutospacing="0" w:after="0" w:afterAutospacing="0"/>
              <w:jc w:val="both"/>
              <w:rPr>
                <w:rFonts w:ascii="Source Sans Pro" w:hAnsi="Source Sans Pro"/>
                <w:caps/>
                <w:shd w:val="clear" w:color="auto" w:fill="F9F9F9"/>
              </w:rPr>
            </w:pPr>
            <w:r w:rsidRPr="00DB2C44">
              <w:rPr>
                <w:b w:val="0"/>
                <w:bCs w:val="0"/>
                <w:sz w:val="20"/>
                <w:szCs w:val="20"/>
              </w:rPr>
              <w:t xml:space="preserve">KLAASSEN, C.D. (Ed.) </w:t>
            </w:r>
            <w:proofErr w:type="spellStart"/>
            <w:r w:rsidRPr="00DB2C44">
              <w:rPr>
                <w:b w:val="0"/>
                <w:bCs w:val="0"/>
                <w:sz w:val="20"/>
                <w:szCs w:val="20"/>
              </w:rPr>
              <w:t>Casarett</w:t>
            </w:r>
            <w:proofErr w:type="spellEnd"/>
            <w:r w:rsidRPr="00DB2C44">
              <w:rPr>
                <w:b w:val="0"/>
                <w:bCs w:val="0"/>
                <w:sz w:val="20"/>
                <w:szCs w:val="20"/>
              </w:rPr>
              <w:t xml:space="preserve"> and </w:t>
            </w:r>
            <w:proofErr w:type="spellStart"/>
            <w:r w:rsidRPr="00DB2C44">
              <w:rPr>
                <w:b w:val="0"/>
                <w:bCs w:val="0"/>
                <w:sz w:val="20"/>
                <w:szCs w:val="20"/>
              </w:rPr>
              <w:t>Doull´s</w:t>
            </w:r>
            <w:proofErr w:type="spellEnd"/>
            <w:r w:rsidRPr="00DB2C44">
              <w:rPr>
                <w:b w:val="0"/>
                <w:bCs w:val="0"/>
                <w:sz w:val="20"/>
                <w:szCs w:val="20"/>
              </w:rPr>
              <w:t xml:space="preserve"> </w:t>
            </w:r>
            <w:proofErr w:type="spellStart"/>
            <w:r w:rsidRPr="00DB2C44">
              <w:rPr>
                <w:b w:val="0"/>
                <w:bCs w:val="0"/>
                <w:sz w:val="20"/>
                <w:szCs w:val="20"/>
              </w:rPr>
              <w:t>Toxicology</w:t>
            </w:r>
            <w:proofErr w:type="spellEnd"/>
            <w:r w:rsidRPr="00DB2C44">
              <w:rPr>
                <w:b w:val="0"/>
                <w:bCs w:val="0"/>
                <w:sz w:val="20"/>
                <w:szCs w:val="20"/>
              </w:rPr>
              <w:t xml:space="preserve">: </w:t>
            </w:r>
            <w:proofErr w:type="spellStart"/>
            <w:r w:rsidRPr="00DB2C44">
              <w:rPr>
                <w:b w:val="0"/>
                <w:bCs w:val="0"/>
                <w:sz w:val="20"/>
                <w:szCs w:val="20"/>
              </w:rPr>
              <w:t>The</w:t>
            </w:r>
            <w:proofErr w:type="spellEnd"/>
            <w:r w:rsidRPr="00DB2C44">
              <w:rPr>
                <w:b w:val="0"/>
                <w:bCs w:val="0"/>
                <w:sz w:val="20"/>
                <w:szCs w:val="20"/>
              </w:rPr>
              <w:t xml:space="preserve"> Basic Science </w:t>
            </w:r>
            <w:proofErr w:type="spellStart"/>
            <w:r w:rsidRPr="00DB2C44">
              <w:rPr>
                <w:b w:val="0"/>
                <w:bCs w:val="0"/>
                <w:sz w:val="20"/>
                <w:szCs w:val="20"/>
              </w:rPr>
              <w:t>of</w:t>
            </w:r>
            <w:proofErr w:type="spellEnd"/>
            <w:r w:rsidRPr="00DB2C44">
              <w:rPr>
                <w:b w:val="0"/>
                <w:bCs w:val="0"/>
                <w:sz w:val="20"/>
                <w:szCs w:val="20"/>
              </w:rPr>
              <w:t xml:space="preserve"> </w:t>
            </w:r>
            <w:proofErr w:type="spellStart"/>
            <w:r w:rsidRPr="00DB2C44">
              <w:rPr>
                <w:b w:val="0"/>
                <w:bCs w:val="0"/>
                <w:sz w:val="20"/>
                <w:szCs w:val="20"/>
              </w:rPr>
              <w:t>Poisons</w:t>
            </w:r>
            <w:proofErr w:type="spellEnd"/>
            <w:r>
              <w:rPr>
                <w:b w:val="0"/>
                <w:bCs w:val="0"/>
                <w:sz w:val="20"/>
                <w:szCs w:val="20"/>
              </w:rPr>
              <w:t xml:space="preserve">. 8th Ed. New York: </w:t>
            </w:r>
            <w:proofErr w:type="spellStart"/>
            <w:r w:rsidRPr="0069375D">
              <w:rPr>
                <w:b w:val="0"/>
                <w:bCs w:val="0"/>
                <w:sz w:val="20"/>
                <w:szCs w:val="20"/>
              </w:rPr>
              <w:t>McGraw</w:t>
            </w:r>
            <w:proofErr w:type="spellEnd"/>
            <w:r w:rsidRPr="0069375D">
              <w:rPr>
                <w:b w:val="0"/>
                <w:bCs w:val="0"/>
                <w:sz w:val="20"/>
                <w:szCs w:val="20"/>
              </w:rPr>
              <w:t xml:space="preserve"> </w:t>
            </w:r>
            <w:proofErr w:type="spellStart"/>
            <w:r w:rsidRPr="0069375D">
              <w:rPr>
                <w:b w:val="0"/>
                <w:bCs w:val="0"/>
                <w:sz w:val="20"/>
                <w:szCs w:val="20"/>
              </w:rPr>
              <w:t>Hill</w:t>
            </w:r>
            <w:proofErr w:type="spellEnd"/>
            <w:r w:rsidRPr="0069375D">
              <w:rPr>
                <w:b w:val="0"/>
                <w:bCs w:val="0"/>
                <w:sz w:val="20"/>
                <w:szCs w:val="20"/>
              </w:rPr>
              <w:t>, 2013. ISBN 978-0-07-176922-8.</w:t>
            </w:r>
          </w:p>
          <w:p w14:paraId="69A6A92A" w14:textId="77777777" w:rsidR="009F1539" w:rsidRPr="00DB2C44" w:rsidRDefault="009F1539" w:rsidP="00892117">
            <w:pPr>
              <w:jc w:val="both"/>
            </w:pPr>
          </w:p>
          <w:p w14:paraId="39B4914A" w14:textId="77777777" w:rsidR="009F1539" w:rsidRPr="00DB2C44" w:rsidRDefault="009F1539" w:rsidP="00892117">
            <w:pPr>
              <w:jc w:val="both"/>
              <w:rPr>
                <w:u w:val="single"/>
              </w:rPr>
            </w:pPr>
            <w:r w:rsidRPr="00DB2C44">
              <w:rPr>
                <w:u w:val="single"/>
              </w:rPr>
              <w:t>Doporučená literatura:</w:t>
            </w:r>
          </w:p>
          <w:p w14:paraId="5F36A656" w14:textId="77777777" w:rsidR="009F1539" w:rsidRPr="00DB2C44" w:rsidRDefault="009F1539" w:rsidP="00892117">
            <w:pPr>
              <w:shd w:val="clear" w:color="auto" w:fill="FFFFFF"/>
              <w:jc w:val="both"/>
              <w:rPr>
                <w:caps/>
              </w:rPr>
            </w:pPr>
            <w:r w:rsidRPr="00DB2C44">
              <w:rPr>
                <w:caps/>
              </w:rPr>
              <w:t>Prokeš, J.</w:t>
            </w:r>
            <w:r w:rsidRPr="00DB2C44">
              <w:t xml:space="preserve"> Základy toxikologie: </w:t>
            </w:r>
            <w:r w:rsidRPr="00DB2C44">
              <w:rPr>
                <w:shd w:val="clear" w:color="auto" w:fill="FFFFFF"/>
              </w:rPr>
              <w:t>obecná </w:t>
            </w:r>
            <w:r w:rsidRPr="00DB2C44">
              <w:rPr>
                <w:rStyle w:val="Zdraznn"/>
                <w:i w:val="0"/>
                <w:iCs w:val="0"/>
                <w:shd w:val="clear" w:color="auto" w:fill="FFFFFF"/>
              </w:rPr>
              <w:t>toxikologie</w:t>
            </w:r>
            <w:r w:rsidRPr="00DB2C44">
              <w:rPr>
                <w:i/>
                <w:iCs/>
                <w:shd w:val="clear" w:color="auto" w:fill="FFFFFF"/>
              </w:rPr>
              <w:t> </w:t>
            </w:r>
            <w:r w:rsidRPr="00DB2C44">
              <w:rPr>
                <w:shd w:val="clear" w:color="auto" w:fill="FFFFFF"/>
              </w:rPr>
              <w:t xml:space="preserve">a </w:t>
            </w:r>
            <w:proofErr w:type="spellStart"/>
            <w:r w:rsidRPr="00DB2C44">
              <w:rPr>
                <w:shd w:val="clear" w:color="auto" w:fill="FFFFFF"/>
              </w:rPr>
              <w:t>ekotoxikologie</w:t>
            </w:r>
            <w:proofErr w:type="spellEnd"/>
            <w:r w:rsidRPr="00DB2C44">
              <w:rPr>
                <w:shd w:val="clear" w:color="auto" w:fill="FFFFFF"/>
              </w:rPr>
              <w:t xml:space="preserve">. </w:t>
            </w:r>
            <w:r>
              <w:rPr>
                <w:shd w:val="clear" w:color="auto" w:fill="FFFFFF"/>
              </w:rPr>
              <w:t xml:space="preserve">Praha: </w:t>
            </w:r>
            <w:proofErr w:type="spellStart"/>
            <w:r w:rsidRPr="00DB2C44">
              <w:rPr>
                <w:shd w:val="clear" w:color="auto" w:fill="FFFFFF"/>
              </w:rPr>
              <w:t>Galén</w:t>
            </w:r>
            <w:proofErr w:type="spellEnd"/>
            <w:r w:rsidRPr="00DB2C44">
              <w:rPr>
                <w:shd w:val="clear" w:color="auto" w:fill="FFFFFF"/>
              </w:rPr>
              <w:t>,</w:t>
            </w:r>
            <w:r>
              <w:t xml:space="preserve"> </w:t>
            </w:r>
            <w:r w:rsidRPr="00DB2C44">
              <w:t>2005. ISBN 80-7262-301-X.</w:t>
            </w:r>
          </w:p>
          <w:p w14:paraId="4E982501" w14:textId="77777777" w:rsidR="009F1539" w:rsidRPr="00DB2C44" w:rsidRDefault="009F1539" w:rsidP="00892117">
            <w:pPr>
              <w:shd w:val="clear" w:color="auto" w:fill="FFFFFF"/>
              <w:jc w:val="both"/>
            </w:pPr>
            <w:r w:rsidRPr="00DB2C44">
              <w:rPr>
                <w:caps/>
              </w:rPr>
              <w:t>Püssa,</w:t>
            </w:r>
            <w:r w:rsidRPr="00DB2C44">
              <w:t xml:space="preserve"> T. </w:t>
            </w:r>
            <w:proofErr w:type="spellStart"/>
            <w:r w:rsidRPr="00DB2C44">
              <w:t>Principles</w:t>
            </w:r>
            <w:proofErr w:type="spellEnd"/>
            <w:r w:rsidRPr="00DB2C44">
              <w:t xml:space="preserve"> </w:t>
            </w:r>
            <w:proofErr w:type="spellStart"/>
            <w:r w:rsidRPr="00DB2C44">
              <w:t>of</w:t>
            </w:r>
            <w:proofErr w:type="spellEnd"/>
            <w:r w:rsidRPr="00DB2C44">
              <w:t xml:space="preserve"> </w:t>
            </w:r>
            <w:r>
              <w:t>F</w:t>
            </w:r>
            <w:r w:rsidRPr="00DB2C44">
              <w:t xml:space="preserve">ood </w:t>
            </w:r>
            <w:r>
              <w:t>T</w:t>
            </w:r>
            <w:r w:rsidRPr="00DB2C44">
              <w:t>oxikology</w:t>
            </w:r>
            <w:r>
              <w:t xml:space="preserve">. 2nd Ed. </w:t>
            </w:r>
            <w:proofErr w:type="spellStart"/>
            <w:r>
              <w:t>Boca</w:t>
            </w:r>
            <w:proofErr w:type="spellEnd"/>
            <w:r>
              <w:t xml:space="preserve"> </w:t>
            </w:r>
            <w:proofErr w:type="spellStart"/>
            <w:r>
              <w:t>Raton</w:t>
            </w:r>
            <w:proofErr w:type="spellEnd"/>
            <w:r>
              <w:t xml:space="preserve">: </w:t>
            </w:r>
            <w:r w:rsidRPr="00DB2C44">
              <w:t xml:space="preserve">CRC </w:t>
            </w:r>
            <w:proofErr w:type="spellStart"/>
            <w:r w:rsidRPr="00DB2C44">
              <w:t>Press</w:t>
            </w:r>
            <w:proofErr w:type="spellEnd"/>
            <w:r w:rsidRPr="00DB2C44">
              <w:t>, Taylor &amp; Francis Group, 2014. ISBN 978-1-4665-0411-0.</w:t>
            </w:r>
          </w:p>
          <w:p w14:paraId="3DD0898E" w14:textId="77777777" w:rsidR="009F1539" w:rsidRDefault="009F1539" w:rsidP="00892117">
            <w:pPr>
              <w:jc w:val="both"/>
            </w:pPr>
            <w:r w:rsidRPr="00DB2C44">
              <w:rPr>
                <w:caps/>
              </w:rPr>
              <w:t xml:space="preserve">Hirt, M. </w:t>
            </w:r>
            <w:r w:rsidRPr="00DB2C44">
              <w:t>a kol</w:t>
            </w:r>
            <w:r w:rsidRPr="00DB2C44">
              <w:rPr>
                <w:caps/>
              </w:rPr>
              <w:t>.</w:t>
            </w:r>
            <w:r w:rsidRPr="00DB2C44">
              <w:t xml:space="preserve"> Toxikologie a jiné laboratorní metody ve forenzní praxi. </w:t>
            </w:r>
            <w:r>
              <w:t xml:space="preserve">Brno: MU, </w:t>
            </w:r>
            <w:r w:rsidRPr="00DB2C44">
              <w:t>2011. ISBN 978-80-210-5477-6.</w:t>
            </w:r>
          </w:p>
        </w:tc>
      </w:tr>
      <w:tr w:rsidR="009F1539" w14:paraId="516DE384" w14:textId="77777777" w:rsidTr="00892117">
        <w:trPr>
          <w:gridAfter w:val="1"/>
          <w:wAfter w:w="41"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3B41412B" w14:textId="77777777" w:rsidR="009F1539" w:rsidRDefault="009F1539" w:rsidP="00892117">
            <w:pPr>
              <w:jc w:val="center"/>
              <w:rPr>
                <w:b/>
              </w:rPr>
            </w:pPr>
            <w:r>
              <w:rPr>
                <w:b/>
              </w:rPr>
              <w:t>Informace ke kombinované nebo distanční formě</w:t>
            </w:r>
          </w:p>
        </w:tc>
      </w:tr>
      <w:tr w:rsidR="009F1539" w14:paraId="77E1EA8C" w14:textId="77777777" w:rsidTr="00892117">
        <w:trPr>
          <w:gridAfter w:val="1"/>
          <w:wAfter w:w="41" w:type="dxa"/>
        </w:trPr>
        <w:tc>
          <w:tcPr>
            <w:tcW w:w="4787" w:type="dxa"/>
            <w:gridSpan w:val="8"/>
            <w:tcBorders>
              <w:top w:val="single" w:sz="2" w:space="0" w:color="auto"/>
            </w:tcBorders>
            <w:shd w:val="clear" w:color="auto" w:fill="F7CAAC"/>
          </w:tcPr>
          <w:p w14:paraId="7FBE1112" w14:textId="77777777" w:rsidR="009F1539" w:rsidRDefault="009F1539" w:rsidP="00892117">
            <w:pPr>
              <w:jc w:val="both"/>
            </w:pPr>
            <w:r>
              <w:rPr>
                <w:b/>
              </w:rPr>
              <w:t>Rozsah konzultací (soustředění)</w:t>
            </w:r>
          </w:p>
        </w:tc>
        <w:tc>
          <w:tcPr>
            <w:tcW w:w="889" w:type="dxa"/>
            <w:tcBorders>
              <w:top w:val="single" w:sz="2" w:space="0" w:color="auto"/>
            </w:tcBorders>
          </w:tcPr>
          <w:p w14:paraId="39A1E2BD" w14:textId="77777777" w:rsidR="009F1539" w:rsidRDefault="009F1539" w:rsidP="00892117">
            <w:pPr>
              <w:jc w:val="both"/>
            </w:pPr>
          </w:p>
        </w:tc>
        <w:tc>
          <w:tcPr>
            <w:tcW w:w="4179" w:type="dxa"/>
            <w:gridSpan w:val="7"/>
            <w:tcBorders>
              <w:top w:val="single" w:sz="2" w:space="0" w:color="auto"/>
            </w:tcBorders>
            <w:shd w:val="clear" w:color="auto" w:fill="F7CAAC"/>
          </w:tcPr>
          <w:p w14:paraId="1284489A" w14:textId="77777777" w:rsidR="009F1539" w:rsidRDefault="009F1539" w:rsidP="00892117">
            <w:pPr>
              <w:jc w:val="both"/>
              <w:rPr>
                <w:b/>
              </w:rPr>
            </w:pPr>
            <w:r>
              <w:rPr>
                <w:b/>
              </w:rPr>
              <w:t xml:space="preserve">hodin </w:t>
            </w:r>
          </w:p>
        </w:tc>
      </w:tr>
      <w:tr w:rsidR="009F1539" w14:paraId="01AF61DB" w14:textId="77777777" w:rsidTr="00892117">
        <w:trPr>
          <w:gridAfter w:val="1"/>
          <w:wAfter w:w="41" w:type="dxa"/>
        </w:trPr>
        <w:tc>
          <w:tcPr>
            <w:tcW w:w="9855" w:type="dxa"/>
            <w:gridSpan w:val="16"/>
            <w:shd w:val="clear" w:color="auto" w:fill="F7CAAC"/>
          </w:tcPr>
          <w:p w14:paraId="30EFFC50" w14:textId="77777777" w:rsidR="009F1539" w:rsidRDefault="009F1539" w:rsidP="00892117">
            <w:pPr>
              <w:jc w:val="both"/>
              <w:rPr>
                <w:b/>
              </w:rPr>
            </w:pPr>
            <w:r>
              <w:rPr>
                <w:b/>
              </w:rPr>
              <w:t>Informace o způsobu kontaktu s vyučujícím</w:t>
            </w:r>
          </w:p>
        </w:tc>
      </w:tr>
      <w:tr w:rsidR="009F1539" w14:paraId="6A0CF4C7" w14:textId="77777777" w:rsidTr="00892117">
        <w:trPr>
          <w:gridAfter w:val="1"/>
          <w:wAfter w:w="41" w:type="dxa"/>
          <w:trHeight w:val="1373"/>
        </w:trPr>
        <w:tc>
          <w:tcPr>
            <w:tcW w:w="9855" w:type="dxa"/>
            <w:gridSpan w:val="16"/>
          </w:tcPr>
          <w:p w14:paraId="7619F3D7" w14:textId="77777777" w:rsidR="009F1539" w:rsidRDefault="009F1539" w:rsidP="00892117">
            <w:pPr>
              <w:jc w:val="both"/>
            </w:pPr>
          </w:p>
          <w:p w14:paraId="60382FE5" w14:textId="77777777" w:rsidR="00B87201" w:rsidRDefault="00B87201" w:rsidP="00892117">
            <w:pPr>
              <w:jc w:val="both"/>
            </w:pPr>
          </w:p>
          <w:p w14:paraId="17AF790D" w14:textId="77777777" w:rsidR="00B87201" w:rsidRDefault="00B87201" w:rsidP="00892117">
            <w:pPr>
              <w:jc w:val="both"/>
            </w:pPr>
          </w:p>
          <w:p w14:paraId="0742AF6B" w14:textId="77777777" w:rsidR="00B87201" w:rsidRDefault="00B87201" w:rsidP="00892117">
            <w:pPr>
              <w:jc w:val="both"/>
            </w:pPr>
          </w:p>
          <w:p w14:paraId="3ABB5B94" w14:textId="77777777" w:rsidR="00B87201" w:rsidRDefault="00B87201" w:rsidP="00892117">
            <w:pPr>
              <w:jc w:val="both"/>
            </w:pPr>
          </w:p>
          <w:p w14:paraId="7D87719B" w14:textId="77777777" w:rsidR="00B87201" w:rsidRDefault="00B87201" w:rsidP="00892117">
            <w:pPr>
              <w:jc w:val="both"/>
            </w:pPr>
          </w:p>
          <w:p w14:paraId="368A48D1" w14:textId="77777777" w:rsidR="00B87201" w:rsidRDefault="00B87201" w:rsidP="00892117">
            <w:pPr>
              <w:jc w:val="both"/>
            </w:pPr>
          </w:p>
          <w:p w14:paraId="26F11ECE" w14:textId="77777777" w:rsidR="00B87201" w:rsidRDefault="00B87201" w:rsidP="00892117">
            <w:pPr>
              <w:jc w:val="both"/>
            </w:pPr>
          </w:p>
          <w:p w14:paraId="6BEC9144" w14:textId="77777777" w:rsidR="00B87201" w:rsidRDefault="00B87201" w:rsidP="00892117">
            <w:pPr>
              <w:jc w:val="both"/>
            </w:pPr>
          </w:p>
          <w:p w14:paraId="71AD16E5" w14:textId="77777777" w:rsidR="00B87201" w:rsidRDefault="00B87201" w:rsidP="00892117">
            <w:pPr>
              <w:jc w:val="both"/>
            </w:pPr>
          </w:p>
          <w:p w14:paraId="7309C35F" w14:textId="77777777" w:rsidR="00B87201" w:rsidRDefault="00B87201" w:rsidP="00892117">
            <w:pPr>
              <w:jc w:val="both"/>
            </w:pPr>
          </w:p>
          <w:p w14:paraId="7FFB6ED0" w14:textId="77777777" w:rsidR="00B87201" w:rsidRDefault="00B87201" w:rsidP="00892117">
            <w:pPr>
              <w:jc w:val="both"/>
            </w:pPr>
          </w:p>
          <w:p w14:paraId="3642D905" w14:textId="77777777" w:rsidR="00B87201" w:rsidRDefault="00B87201" w:rsidP="00892117">
            <w:pPr>
              <w:jc w:val="both"/>
            </w:pPr>
          </w:p>
          <w:p w14:paraId="4C8716D8" w14:textId="77777777" w:rsidR="00B87201" w:rsidRDefault="00B87201" w:rsidP="00892117">
            <w:pPr>
              <w:jc w:val="both"/>
            </w:pPr>
          </w:p>
          <w:p w14:paraId="6E23EF59" w14:textId="77777777" w:rsidR="00B87201" w:rsidRDefault="00B87201" w:rsidP="00892117">
            <w:pPr>
              <w:jc w:val="both"/>
            </w:pPr>
          </w:p>
          <w:p w14:paraId="2E5CC750" w14:textId="77777777" w:rsidR="00B87201" w:rsidRDefault="00B87201" w:rsidP="00892117">
            <w:pPr>
              <w:jc w:val="both"/>
            </w:pPr>
          </w:p>
          <w:p w14:paraId="7EBA0F3F" w14:textId="77777777" w:rsidR="00B87201" w:rsidRDefault="00B87201" w:rsidP="00892117">
            <w:pPr>
              <w:jc w:val="both"/>
            </w:pPr>
          </w:p>
          <w:p w14:paraId="53DE66D8" w14:textId="77777777" w:rsidR="00B87201" w:rsidRDefault="00B87201" w:rsidP="00892117">
            <w:pPr>
              <w:jc w:val="both"/>
            </w:pPr>
          </w:p>
          <w:p w14:paraId="58265AD3" w14:textId="77777777" w:rsidR="00B87201" w:rsidRDefault="00B87201" w:rsidP="00892117">
            <w:pPr>
              <w:jc w:val="both"/>
            </w:pPr>
          </w:p>
          <w:p w14:paraId="41440E55" w14:textId="77777777" w:rsidR="00B87201" w:rsidRDefault="00B87201" w:rsidP="00892117">
            <w:pPr>
              <w:jc w:val="both"/>
            </w:pPr>
          </w:p>
          <w:p w14:paraId="2EF2BB37" w14:textId="77777777" w:rsidR="00B87201" w:rsidRDefault="00B87201" w:rsidP="00892117">
            <w:pPr>
              <w:jc w:val="both"/>
            </w:pPr>
          </w:p>
          <w:p w14:paraId="26821361" w14:textId="77777777" w:rsidR="00B87201" w:rsidRDefault="00B87201" w:rsidP="00892117">
            <w:pPr>
              <w:jc w:val="both"/>
            </w:pPr>
          </w:p>
          <w:p w14:paraId="747E02B6" w14:textId="77777777" w:rsidR="00B87201" w:rsidRDefault="00B87201" w:rsidP="00892117">
            <w:pPr>
              <w:jc w:val="both"/>
            </w:pPr>
          </w:p>
          <w:p w14:paraId="70121553" w14:textId="77777777" w:rsidR="00B87201" w:rsidRDefault="00B87201" w:rsidP="00892117">
            <w:pPr>
              <w:jc w:val="both"/>
            </w:pPr>
          </w:p>
          <w:p w14:paraId="3CBFC0FA" w14:textId="77777777" w:rsidR="00B87201" w:rsidRDefault="00B87201" w:rsidP="00892117">
            <w:pPr>
              <w:jc w:val="both"/>
            </w:pPr>
          </w:p>
          <w:p w14:paraId="754DBB0A" w14:textId="77777777" w:rsidR="00B87201" w:rsidRDefault="00B87201" w:rsidP="00892117">
            <w:pPr>
              <w:jc w:val="both"/>
            </w:pPr>
          </w:p>
          <w:p w14:paraId="173CA6AF" w14:textId="77777777" w:rsidR="00B87201" w:rsidRDefault="00B87201" w:rsidP="00892117">
            <w:pPr>
              <w:jc w:val="both"/>
            </w:pPr>
          </w:p>
          <w:p w14:paraId="1F480AFE" w14:textId="77777777" w:rsidR="00B87201" w:rsidRDefault="00B87201" w:rsidP="00892117">
            <w:pPr>
              <w:jc w:val="both"/>
            </w:pPr>
          </w:p>
          <w:p w14:paraId="3A86E809" w14:textId="77777777" w:rsidR="00B87201" w:rsidRDefault="00B87201" w:rsidP="00892117">
            <w:pPr>
              <w:jc w:val="both"/>
            </w:pPr>
          </w:p>
          <w:p w14:paraId="2F6FCCED" w14:textId="77777777" w:rsidR="00B87201" w:rsidRDefault="00B87201" w:rsidP="00892117">
            <w:pPr>
              <w:jc w:val="both"/>
            </w:pPr>
          </w:p>
          <w:p w14:paraId="24FF7FDB" w14:textId="77777777" w:rsidR="00B87201" w:rsidRDefault="00B87201" w:rsidP="00892117">
            <w:pPr>
              <w:jc w:val="both"/>
            </w:pPr>
          </w:p>
          <w:p w14:paraId="2FC6787D" w14:textId="77777777" w:rsidR="00B87201" w:rsidRDefault="00B87201" w:rsidP="00892117">
            <w:pPr>
              <w:jc w:val="both"/>
            </w:pPr>
          </w:p>
          <w:p w14:paraId="33DDE72B" w14:textId="77777777" w:rsidR="00B87201" w:rsidRDefault="00B87201" w:rsidP="00892117">
            <w:pPr>
              <w:jc w:val="both"/>
            </w:pPr>
          </w:p>
          <w:p w14:paraId="4049CB67" w14:textId="6C0917AB" w:rsidR="00B87201" w:rsidRDefault="00B87201" w:rsidP="00892117">
            <w:pPr>
              <w:jc w:val="both"/>
            </w:pPr>
          </w:p>
        </w:tc>
      </w:tr>
      <w:tr w:rsidR="009F1539" w14:paraId="05B40CE5" w14:textId="77777777" w:rsidTr="00892117">
        <w:trPr>
          <w:gridAfter w:val="1"/>
          <w:wAfter w:w="41" w:type="dxa"/>
        </w:trPr>
        <w:tc>
          <w:tcPr>
            <w:tcW w:w="9855" w:type="dxa"/>
            <w:gridSpan w:val="16"/>
            <w:tcBorders>
              <w:bottom w:val="double" w:sz="4" w:space="0" w:color="auto"/>
            </w:tcBorders>
            <w:shd w:val="clear" w:color="auto" w:fill="BDD6EE"/>
          </w:tcPr>
          <w:p w14:paraId="62377C9A" w14:textId="77777777" w:rsidR="009F1539" w:rsidRDefault="009F1539" w:rsidP="00892117">
            <w:pPr>
              <w:jc w:val="both"/>
              <w:rPr>
                <w:b/>
                <w:sz w:val="28"/>
              </w:rPr>
            </w:pPr>
            <w:bookmarkStart w:id="17" w:name="_Hlk172532544"/>
            <w:r>
              <w:lastRenderedPageBreak/>
              <w:br w:type="page"/>
            </w:r>
            <w:r>
              <w:rPr>
                <w:b/>
                <w:sz w:val="28"/>
              </w:rPr>
              <w:t>B-III – Charakteristika studijního předmětu</w:t>
            </w:r>
          </w:p>
        </w:tc>
      </w:tr>
      <w:tr w:rsidR="009F1539" w14:paraId="2385083C" w14:textId="77777777" w:rsidTr="00892117">
        <w:trPr>
          <w:gridAfter w:val="1"/>
          <w:wAfter w:w="41" w:type="dxa"/>
        </w:trPr>
        <w:tc>
          <w:tcPr>
            <w:tcW w:w="3435" w:type="dxa"/>
            <w:gridSpan w:val="5"/>
            <w:tcBorders>
              <w:top w:val="double" w:sz="4" w:space="0" w:color="auto"/>
            </w:tcBorders>
            <w:shd w:val="clear" w:color="auto" w:fill="F7CAAC"/>
          </w:tcPr>
          <w:p w14:paraId="675F64B6" w14:textId="77777777" w:rsidR="009F1539" w:rsidRDefault="009F1539" w:rsidP="00892117">
            <w:pPr>
              <w:jc w:val="both"/>
              <w:rPr>
                <w:b/>
              </w:rPr>
            </w:pPr>
            <w:r>
              <w:rPr>
                <w:b/>
              </w:rPr>
              <w:t>Název studijního předmětu</w:t>
            </w:r>
          </w:p>
        </w:tc>
        <w:tc>
          <w:tcPr>
            <w:tcW w:w="6420" w:type="dxa"/>
            <w:gridSpan w:val="11"/>
            <w:tcBorders>
              <w:top w:val="double" w:sz="4" w:space="0" w:color="auto"/>
            </w:tcBorders>
          </w:tcPr>
          <w:p w14:paraId="51A78ACF" w14:textId="77777777" w:rsidR="009F1539" w:rsidRDefault="009F1539" w:rsidP="00892117">
            <w:pPr>
              <w:jc w:val="both"/>
            </w:pPr>
            <w:bookmarkStart w:id="18" w:name="Bioinženýrství"/>
            <w:bookmarkEnd w:id="18"/>
            <w:r w:rsidRPr="00370437">
              <w:rPr>
                <w:b/>
                <w:bCs/>
              </w:rPr>
              <w:t>Bioinženýrství</w:t>
            </w:r>
          </w:p>
        </w:tc>
      </w:tr>
      <w:tr w:rsidR="009F1539" w14:paraId="51665A48" w14:textId="77777777" w:rsidTr="00892117">
        <w:trPr>
          <w:gridAfter w:val="1"/>
          <w:wAfter w:w="41" w:type="dxa"/>
        </w:trPr>
        <w:tc>
          <w:tcPr>
            <w:tcW w:w="3435" w:type="dxa"/>
            <w:gridSpan w:val="5"/>
            <w:shd w:val="clear" w:color="auto" w:fill="F7CAAC"/>
          </w:tcPr>
          <w:p w14:paraId="4199A1E4" w14:textId="77777777" w:rsidR="009F1539" w:rsidRDefault="009F1539" w:rsidP="00892117">
            <w:pPr>
              <w:jc w:val="both"/>
              <w:rPr>
                <w:b/>
              </w:rPr>
            </w:pPr>
            <w:r>
              <w:rPr>
                <w:b/>
              </w:rPr>
              <w:t>Typ předmětu</w:t>
            </w:r>
          </w:p>
        </w:tc>
        <w:tc>
          <w:tcPr>
            <w:tcW w:w="3057" w:type="dxa"/>
            <w:gridSpan w:val="5"/>
          </w:tcPr>
          <w:p w14:paraId="3DE4753B" w14:textId="77777777" w:rsidR="009F1539" w:rsidRDefault="009F1539" w:rsidP="00892117">
            <w:pPr>
              <w:jc w:val="both"/>
            </w:pPr>
            <w:r>
              <w:t>povinný, PZ</w:t>
            </w:r>
          </w:p>
        </w:tc>
        <w:tc>
          <w:tcPr>
            <w:tcW w:w="2695" w:type="dxa"/>
            <w:gridSpan w:val="4"/>
            <w:shd w:val="clear" w:color="auto" w:fill="F7CAAC"/>
          </w:tcPr>
          <w:p w14:paraId="00722444" w14:textId="77777777" w:rsidR="009F1539" w:rsidRDefault="009F1539" w:rsidP="00892117">
            <w:pPr>
              <w:jc w:val="both"/>
            </w:pPr>
            <w:r>
              <w:rPr>
                <w:b/>
              </w:rPr>
              <w:t>doporučený ročník / semestr</w:t>
            </w:r>
          </w:p>
        </w:tc>
        <w:tc>
          <w:tcPr>
            <w:tcW w:w="668" w:type="dxa"/>
            <w:gridSpan w:val="2"/>
          </w:tcPr>
          <w:p w14:paraId="35E5F149" w14:textId="77777777" w:rsidR="009F1539" w:rsidRDefault="009F1539" w:rsidP="00892117">
            <w:pPr>
              <w:jc w:val="both"/>
            </w:pPr>
            <w:r>
              <w:t>1/ZS</w:t>
            </w:r>
          </w:p>
        </w:tc>
      </w:tr>
      <w:tr w:rsidR="009F1539" w14:paraId="051AAB55" w14:textId="77777777" w:rsidTr="00892117">
        <w:trPr>
          <w:gridAfter w:val="1"/>
          <w:wAfter w:w="41" w:type="dxa"/>
        </w:trPr>
        <w:tc>
          <w:tcPr>
            <w:tcW w:w="3435" w:type="dxa"/>
            <w:gridSpan w:val="5"/>
            <w:shd w:val="clear" w:color="auto" w:fill="F7CAAC"/>
          </w:tcPr>
          <w:p w14:paraId="5EA25C83" w14:textId="77777777" w:rsidR="009F1539" w:rsidRDefault="009F1539" w:rsidP="00892117">
            <w:pPr>
              <w:jc w:val="both"/>
              <w:rPr>
                <w:b/>
              </w:rPr>
            </w:pPr>
            <w:r>
              <w:rPr>
                <w:b/>
              </w:rPr>
              <w:t>Rozsah studijního předmětu</w:t>
            </w:r>
          </w:p>
        </w:tc>
        <w:tc>
          <w:tcPr>
            <w:tcW w:w="1352" w:type="dxa"/>
            <w:gridSpan w:val="3"/>
          </w:tcPr>
          <w:p w14:paraId="15C3FE0F" w14:textId="77777777" w:rsidR="009F1539" w:rsidRDefault="009F1539" w:rsidP="00892117">
            <w:pPr>
              <w:jc w:val="both"/>
            </w:pPr>
            <w:proofErr w:type="gramStart"/>
            <w:r w:rsidRPr="00280F9E">
              <w:t>28p</w:t>
            </w:r>
            <w:proofErr w:type="gramEnd"/>
            <w:r w:rsidRPr="00280F9E">
              <w:rPr>
                <w:lang w:val="en-GB"/>
              </w:rPr>
              <w:t>+</w:t>
            </w:r>
            <w:r w:rsidRPr="00280F9E">
              <w:t>28s</w:t>
            </w:r>
            <w:r w:rsidRPr="00280F9E">
              <w:rPr>
                <w:lang w:val="en-GB"/>
              </w:rPr>
              <w:t>+</w:t>
            </w:r>
            <w:r w:rsidRPr="00280F9E">
              <w:t>14l</w:t>
            </w:r>
          </w:p>
        </w:tc>
        <w:tc>
          <w:tcPr>
            <w:tcW w:w="889" w:type="dxa"/>
            <w:shd w:val="clear" w:color="auto" w:fill="F7CAAC"/>
          </w:tcPr>
          <w:p w14:paraId="1AF65194" w14:textId="77777777" w:rsidR="009F1539" w:rsidRDefault="009F1539" w:rsidP="00892117">
            <w:pPr>
              <w:jc w:val="both"/>
              <w:rPr>
                <w:b/>
              </w:rPr>
            </w:pPr>
            <w:r>
              <w:rPr>
                <w:b/>
              </w:rPr>
              <w:t xml:space="preserve">hod. </w:t>
            </w:r>
          </w:p>
        </w:tc>
        <w:tc>
          <w:tcPr>
            <w:tcW w:w="816" w:type="dxa"/>
          </w:tcPr>
          <w:p w14:paraId="76A46338" w14:textId="77777777" w:rsidR="009F1539" w:rsidRDefault="009F1539" w:rsidP="00892117">
            <w:pPr>
              <w:jc w:val="both"/>
            </w:pPr>
            <w:r>
              <w:t>70</w:t>
            </w:r>
          </w:p>
        </w:tc>
        <w:tc>
          <w:tcPr>
            <w:tcW w:w="1479" w:type="dxa"/>
            <w:gridSpan w:val="2"/>
            <w:shd w:val="clear" w:color="auto" w:fill="F7CAAC"/>
          </w:tcPr>
          <w:p w14:paraId="1B7F4DFD" w14:textId="77777777" w:rsidR="009F1539" w:rsidRDefault="009F1539" w:rsidP="00892117">
            <w:pPr>
              <w:jc w:val="both"/>
              <w:rPr>
                <w:b/>
              </w:rPr>
            </w:pPr>
            <w:r>
              <w:rPr>
                <w:b/>
              </w:rPr>
              <w:t>kreditů</w:t>
            </w:r>
          </w:p>
        </w:tc>
        <w:tc>
          <w:tcPr>
            <w:tcW w:w="1884" w:type="dxa"/>
            <w:gridSpan w:val="4"/>
          </w:tcPr>
          <w:p w14:paraId="7DDF9316" w14:textId="77777777" w:rsidR="009F1539" w:rsidRDefault="009F1539" w:rsidP="00892117">
            <w:pPr>
              <w:jc w:val="both"/>
            </w:pPr>
            <w:r>
              <w:t>5</w:t>
            </w:r>
          </w:p>
        </w:tc>
      </w:tr>
      <w:tr w:rsidR="009F1539" w14:paraId="5827BA37" w14:textId="77777777" w:rsidTr="00892117">
        <w:trPr>
          <w:gridAfter w:val="1"/>
          <w:wAfter w:w="41" w:type="dxa"/>
        </w:trPr>
        <w:tc>
          <w:tcPr>
            <w:tcW w:w="3435" w:type="dxa"/>
            <w:gridSpan w:val="5"/>
            <w:shd w:val="clear" w:color="auto" w:fill="F7CAAC"/>
          </w:tcPr>
          <w:p w14:paraId="6B2B8490"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0" w:type="dxa"/>
            <w:gridSpan w:val="11"/>
          </w:tcPr>
          <w:p w14:paraId="7F897A5A" w14:textId="77777777" w:rsidR="009F1539" w:rsidRDefault="009F1539" w:rsidP="00892117">
            <w:pPr>
              <w:jc w:val="both"/>
            </w:pPr>
          </w:p>
        </w:tc>
      </w:tr>
      <w:tr w:rsidR="009F1539" w14:paraId="34DC1D20" w14:textId="77777777" w:rsidTr="00892117">
        <w:trPr>
          <w:gridAfter w:val="1"/>
          <w:wAfter w:w="41" w:type="dxa"/>
        </w:trPr>
        <w:tc>
          <w:tcPr>
            <w:tcW w:w="3435" w:type="dxa"/>
            <w:gridSpan w:val="5"/>
            <w:shd w:val="clear" w:color="auto" w:fill="F7CAAC"/>
          </w:tcPr>
          <w:p w14:paraId="071FC300" w14:textId="77777777" w:rsidR="009F1539" w:rsidRPr="005A0406" w:rsidRDefault="009F1539" w:rsidP="00892117">
            <w:pPr>
              <w:jc w:val="both"/>
              <w:rPr>
                <w:b/>
              </w:rPr>
            </w:pPr>
            <w:r w:rsidRPr="005A0406">
              <w:rPr>
                <w:b/>
              </w:rPr>
              <w:t>Způsob ověření výsledků učení</w:t>
            </w:r>
          </w:p>
        </w:tc>
        <w:tc>
          <w:tcPr>
            <w:tcW w:w="3057" w:type="dxa"/>
            <w:gridSpan w:val="5"/>
            <w:tcBorders>
              <w:bottom w:val="single" w:sz="4" w:space="0" w:color="auto"/>
            </w:tcBorders>
          </w:tcPr>
          <w:p w14:paraId="68888381" w14:textId="77777777" w:rsidR="009F1539" w:rsidRDefault="009F1539" w:rsidP="00892117">
            <w:pPr>
              <w:jc w:val="both"/>
            </w:pPr>
            <w:r>
              <w:t>zápočet, zkouška</w:t>
            </w:r>
          </w:p>
        </w:tc>
        <w:tc>
          <w:tcPr>
            <w:tcW w:w="1479" w:type="dxa"/>
            <w:gridSpan w:val="2"/>
            <w:tcBorders>
              <w:bottom w:val="single" w:sz="4" w:space="0" w:color="auto"/>
            </w:tcBorders>
            <w:shd w:val="clear" w:color="auto" w:fill="F7CAAC"/>
          </w:tcPr>
          <w:p w14:paraId="5829E805" w14:textId="77777777" w:rsidR="009F1539" w:rsidRDefault="009F1539" w:rsidP="00892117">
            <w:pPr>
              <w:jc w:val="both"/>
              <w:rPr>
                <w:b/>
              </w:rPr>
            </w:pPr>
            <w:r>
              <w:rPr>
                <w:b/>
              </w:rPr>
              <w:t>Forma výuky</w:t>
            </w:r>
          </w:p>
        </w:tc>
        <w:tc>
          <w:tcPr>
            <w:tcW w:w="1884" w:type="dxa"/>
            <w:gridSpan w:val="4"/>
            <w:tcBorders>
              <w:bottom w:val="single" w:sz="4" w:space="0" w:color="auto"/>
            </w:tcBorders>
          </w:tcPr>
          <w:p w14:paraId="5AB6E0D4" w14:textId="77777777" w:rsidR="009F1539" w:rsidRDefault="009F1539" w:rsidP="00892117">
            <w:pPr>
              <w:jc w:val="both"/>
            </w:pPr>
            <w:r>
              <w:t>přednášky, semináře, laboratorní cvičení</w:t>
            </w:r>
          </w:p>
        </w:tc>
      </w:tr>
      <w:tr w:rsidR="009F1539" w14:paraId="12303D70" w14:textId="77777777" w:rsidTr="00892117">
        <w:trPr>
          <w:gridAfter w:val="1"/>
          <w:wAfter w:w="41" w:type="dxa"/>
        </w:trPr>
        <w:tc>
          <w:tcPr>
            <w:tcW w:w="3435" w:type="dxa"/>
            <w:gridSpan w:val="5"/>
            <w:shd w:val="clear" w:color="auto" w:fill="F7CAAC"/>
          </w:tcPr>
          <w:p w14:paraId="7B5634FB" w14:textId="77777777" w:rsidR="009F1539" w:rsidRPr="005A0406" w:rsidRDefault="009F1539" w:rsidP="00892117">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353B71A7" w14:textId="77777777" w:rsidR="009F1539" w:rsidRDefault="009F1539" w:rsidP="00892117">
            <w:pPr>
              <w:jc w:val="both"/>
              <w:rPr>
                <w:color w:val="000000"/>
                <w:shd w:val="clear" w:color="auto" w:fill="FFFFFF"/>
              </w:rPr>
            </w:pPr>
            <w:r w:rsidRPr="00705412">
              <w:t xml:space="preserve">Zápočet: </w:t>
            </w:r>
            <w:r w:rsidRPr="007E3072">
              <w:rPr>
                <w:color w:val="000000"/>
                <w:shd w:val="clear" w:color="auto" w:fill="FFFFFF"/>
              </w:rPr>
              <w:t>vypracování a úspěšné obhájení projektových úkolů a odevzdání laboratorních protokolů. Slouží rovněž jako podklad ke zkoušce.</w:t>
            </w:r>
          </w:p>
          <w:p w14:paraId="4483DFDF" w14:textId="77777777" w:rsidR="009F1539" w:rsidRDefault="009F1539" w:rsidP="00892117">
            <w:pPr>
              <w:jc w:val="both"/>
            </w:pPr>
            <w:r w:rsidRPr="00705412">
              <w:t>Zkouška</w:t>
            </w:r>
            <w:r>
              <w:t xml:space="preserve"> – ústní</w:t>
            </w:r>
            <w:r w:rsidRPr="00705412">
              <w:t>:</w:t>
            </w:r>
            <w:r>
              <w:t xml:space="preserve"> </w:t>
            </w:r>
            <w:r w:rsidRPr="007E3072">
              <w:rPr>
                <w:color w:val="000000"/>
                <w:shd w:val="clear" w:color="auto" w:fill="FFFFFF"/>
              </w:rPr>
              <w:t>nutná znalost probrané látky v rozsahu přednášek, seminářů a laboratoří.</w:t>
            </w:r>
          </w:p>
        </w:tc>
      </w:tr>
      <w:tr w:rsidR="009F1539" w14:paraId="0F7F66AD" w14:textId="77777777" w:rsidTr="00892117">
        <w:trPr>
          <w:gridAfter w:val="1"/>
          <w:wAfter w:w="41" w:type="dxa"/>
          <w:trHeight w:val="197"/>
        </w:trPr>
        <w:tc>
          <w:tcPr>
            <w:tcW w:w="3435" w:type="dxa"/>
            <w:gridSpan w:val="5"/>
            <w:tcBorders>
              <w:top w:val="nil"/>
            </w:tcBorders>
            <w:shd w:val="clear" w:color="auto" w:fill="F7CAAC"/>
          </w:tcPr>
          <w:p w14:paraId="5FB1B9D8" w14:textId="77777777" w:rsidR="009F1539" w:rsidRDefault="009F1539" w:rsidP="00892117">
            <w:pPr>
              <w:jc w:val="both"/>
              <w:rPr>
                <w:b/>
              </w:rPr>
            </w:pPr>
            <w:r>
              <w:rPr>
                <w:b/>
              </w:rPr>
              <w:t>Garant předmětu</w:t>
            </w:r>
          </w:p>
        </w:tc>
        <w:tc>
          <w:tcPr>
            <w:tcW w:w="6420" w:type="dxa"/>
            <w:gridSpan w:val="11"/>
            <w:tcBorders>
              <w:top w:val="single" w:sz="4" w:space="0" w:color="auto"/>
            </w:tcBorders>
          </w:tcPr>
          <w:p w14:paraId="40336A3C" w14:textId="77777777" w:rsidR="009F1539" w:rsidRDefault="009F1539" w:rsidP="00892117">
            <w:pPr>
              <w:jc w:val="both"/>
            </w:pPr>
            <w:r>
              <w:t>doc. Ing. Jiří Pecha, Ph.D.</w:t>
            </w:r>
          </w:p>
        </w:tc>
      </w:tr>
      <w:tr w:rsidR="009F1539" w14:paraId="64E8D710" w14:textId="77777777" w:rsidTr="00892117">
        <w:trPr>
          <w:gridAfter w:val="1"/>
          <w:wAfter w:w="41" w:type="dxa"/>
          <w:trHeight w:val="243"/>
        </w:trPr>
        <w:tc>
          <w:tcPr>
            <w:tcW w:w="3435" w:type="dxa"/>
            <w:gridSpan w:val="5"/>
            <w:tcBorders>
              <w:top w:val="nil"/>
            </w:tcBorders>
            <w:shd w:val="clear" w:color="auto" w:fill="F7CAAC"/>
          </w:tcPr>
          <w:p w14:paraId="2592BD63" w14:textId="77777777" w:rsidR="009F1539" w:rsidRDefault="009F1539" w:rsidP="00892117">
            <w:pPr>
              <w:jc w:val="both"/>
              <w:rPr>
                <w:b/>
              </w:rPr>
            </w:pPr>
            <w:r>
              <w:rPr>
                <w:b/>
              </w:rPr>
              <w:t>Zapojení garanta do výuky předmětu</w:t>
            </w:r>
          </w:p>
        </w:tc>
        <w:tc>
          <w:tcPr>
            <w:tcW w:w="6420" w:type="dxa"/>
            <w:gridSpan w:val="11"/>
            <w:tcBorders>
              <w:top w:val="nil"/>
            </w:tcBorders>
          </w:tcPr>
          <w:p w14:paraId="09783DD5" w14:textId="77777777" w:rsidR="009F1539" w:rsidRDefault="009F1539" w:rsidP="00892117">
            <w:pPr>
              <w:jc w:val="both"/>
            </w:pPr>
            <w:proofErr w:type="gramStart"/>
            <w:r>
              <w:t>100%</w:t>
            </w:r>
            <w:proofErr w:type="gramEnd"/>
            <w:r>
              <w:t xml:space="preserve"> p</w:t>
            </w:r>
          </w:p>
        </w:tc>
      </w:tr>
      <w:tr w:rsidR="009F1539" w14:paraId="45E0D40A" w14:textId="77777777" w:rsidTr="00892117">
        <w:trPr>
          <w:gridAfter w:val="1"/>
          <w:wAfter w:w="41" w:type="dxa"/>
        </w:trPr>
        <w:tc>
          <w:tcPr>
            <w:tcW w:w="3435" w:type="dxa"/>
            <w:gridSpan w:val="5"/>
            <w:shd w:val="clear" w:color="auto" w:fill="F7CAAC"/>
          </w:tcPr>
          <w:p w14:paraId="538F73FA" w14:textId="77777777" w:rsidR="009F1539" w:rsidRDefault="009F1539" w:rsidP="00892117">
            <w:pPr>
              <w:jc w:val="both"/>
              <w:rPr>
                <w:b/>
              </w:rPr>
            </w:pPr>
            <w:r>
              <w:rPr>
                <w:b/>
              </w:rPr>
              <w:t>Vyučující</w:t>
            </w:r>
          </w:p>
        </w:tc>
        <w:tc>
          <w:tcPr>
            <w:tcW w:w="6420" w:type="dxa"/>
            <w:gridSpan w:val="11"/>
            <w:tcBorders>
              <w:bottom w:val="nil"/>
            </w:tcBorders>
          </w:tcPr>
          <w:p w14:paraId="41611EA1" w14:textId="77777777" w:rsidR="009F1539" w:rsidRDefault="009F1539" w:rsidP="00892117">
            <w:pPr>
              <w:jc w:val="both"/>
            </w:pPr>
          </w:p>
        </w:tc>
      </w:tr>
      <w:tr w:rsidR="009F1539" w14:paraId="1692DCC3" w14:textId="77777777" w:rsidTr="00892117">
        <w:trPr>
          <w:gridAfter w:val="1"/>
          <w:wAfter w:w="41" w:type="dxa"/>
          <w:trHeight w:val="136"/>
        </w:trPr>
        <w:tc>
          <w:tcPr>
            <w:tcW w:w="9855" w:type="dxa"/>
            <w:gridSpan w:val="16"/>
            <w:tcBorders>
              <w:top w:val="nil"/>
            </w:tcBorders>
          </w:tcPr>
          <w:p w14:paraId="5D335D65" w14:textId="77777777" w:rsidR="009F1539" w:rsidRDefault="009F1539" w:rsidP="00892117">
            <w:pPr>
              <w:spacing w:before="60" w:after="60"/>
              <w:jc w:val="both"/>
            </w:pPr>
            <w:r w:rsidRPr="00ED7420">
              <w:rPr>
                <w:b/>
                <w:bCs/>
              </w:rPr>
              <w:t>doc. Ing. Jiří Pecha, Ph.D.</w:t>
            </w:r>
            <w:r>
              <w:rPr>
                <w:b/>
                <w:bCs/>
              </w:rPr>
              <w:t xml:space="preserve"> </w:t>
            </w:r>
            <w:r>
              <w:t>(</w:t>
            </w:r>
            <w:proofErr w:type="gramStart"/>
            <w:r>
              <w:t>100%</w:t>
            </w:r>
            <w:proofErr w:type="gramEnd"/>
            <w:r>
              <w:t xml:space="preserve"> p)</w:t>
            </w:r>
          </w:p>
        </w:tc>
      </w:tr>
      <w:tr w:rsidR="009F1539" w14:paraId="1EDE761E" w14:textId="77777777" w:rsidTr="00892117">
        <w:trPr>
          <w:gridAfter w:val="1"/>
          <w:wAfter w:w="41" w:type="dxa"/>
        </w:trPr>
        <w:tc>
          <w:tcPr>
            <w:tcW w:w="3435" w:type="dxa"/>
            <w:gridSpan w:val="5"/>
            <w:shd w:val="clear" w:color="auto" w:fill="F7CAAC"/>
          </w:tcPr>
          <w:p w14:paraId="1B2BDBFD" w14:textId="77777777" w:rsidR="009F1539" w:rsidRPr="005A0406" w:rsidRDefault="009F1539" w:rsidP="00892117">
            <w:pPr>
              <w:jc w:val="both"/>
              <w:rPr>
                <w:b/>
              </w:rPr>
            </w:pPr>
            <w:r w:rsidRPr="005A0406">
              <w:rPr>
                <w:b/>
              </w:rPr>
              <w:t>Hlavní témata a výsledky učení</w:t>
            </w:r>
          </w:p>
        </w:tc>
        <w:tc>
          <w:tcPr>
            <w:tcW w:w="6420" w:type="dxa"/>
            <w:gridSpan w:val="11"/>
            <w:tcBorders>
              <w:bottom w:val="nil"/>
            </w:tcBorders>
          </w:tcPr>
          <w:p w14:paraId="7CA346C2" w14:textId="77777777" w:rsidR="009F1539" w:rsidRPr="005A0406" w:rsidRDefault="009F1539" w:rsidP="00892117">
            <w:pPr>
              <w:jc w:val="both"/>
            </w:pPr>
          </w:p>
        </w:tc>
      </w:tr>
      <w:tr w:rsidR="009F1539" w14:paraId="7779A651" w14:textId="77777777" w:rsidTr="00892117">
        <w:trPr>
          <w:gridAfter w:val="1"/>
          <w:wAfter w:w="41" w:type="dxa"/>
          <w:trHeight w:val="2197"/>
        </w:trPr>
        <w:tc>
          <w:tcPr>
            <w:tcW w:w="9855" w:type="dxa"/>
            <w:gridSpan w:val="16"/>
            <w:tcBorders>
              <w:top w:val="nil"/>
              <w:bottom w:val="single" w:sz="4" w:space="0" w:color="auto"/>
            </w:tcBorders>
          </w:tcPr>
          <w:p w14:paraId="57661744" w14:textId="77777777" w:rsidR="009F1539" w:rsidRPr="00615281" w:rsidRDefault="009F1539" w:rsidP="00892117">
            <w:pPr>
              <w:jc w:val="both"/>
            </w:pPr>
            <w:r w:rsidRPr="00615281">
              <w:rPr>
                <w:color w:val="000000"/>
                <w:shd w:val="clear" w:color="auto" w:fill="FFFFFF"/>
              </w:rPr>
              <w:t xml:space="preserve">Cílem předmětu je prohloubení znalostí procesního inženýrství a aplikace inženýrského přístupu pro návrh a optimalizaci procesů obvyklých v oblasti biotechnologií. </w:t>
            </w:r>
            <w:r w:rsidRPr="00E24E16">
              <w:rPr>
                <w:b/>
                <w:bCs/>
              </w:rPr>
              <w:t>Obsah předmětu tvoří tyto tematické celky:</w:t>
            </w:r>
          </w:p>
          <w:p w14:paraId="029778A7" w14:textId="77777777" w:rsidR="009F1539" w:rsidRPr="00615281" w:rsidRDefault="009F1539" w:rsidP="00E6629A">
            <w:pPr>
              <w:pStyle w:val="Odstavecseseznamem"/>
              <w:numPr>
                <w:ilvl w:val="0"/>
                <w:numId w:val="8"/>
              </w:numPr>
              <w:ind w:left="170" w:hanging="170"/>
              <w:jc w:val="both"/>
            </w:pPr>
            <w:r w:rsidRPr="00615281">
              <w:t>Úvod do předmětu, hlavní princip – zákony zachování, materiálové bilance (integrální a diferenciální bilanční období), bilance s chemickou reakcí.</w:t>
            </w:r>
          </w:p>
          <w:p w14:paraId="07FC5632" w14:textId="77777777" w:rsidR="009F1539" w:rsidRPr="00615281" w:rsidRDefault="009F1539" w:rsidP="00E6629A">
            <w:pPr>
              <w:pStyle w:val="Odstavecseseznamem"/>
              <w:numPr>
                <w:ilvl w:val="0"/>
                <w:numId w:val="8"/>
              </w:numPr>
              <w:ind w:left="170" w:hanging="170"/>
              <w:jc w:val="both"/>
            </w:pPr>
            <w:r w:rsidRPr="00615281">
              <w:t>Bilanční výpočty chemických reaktorů (materiálové a energetické bilance), ideálně míchaný vsádkový reaktor.</w:t>
            </w:r>
          </w:p>
          <w:p w14:paraId="76836021" w14:textId="77777777" w:rsidR="009F1539" w:rsidRPr="00615281" w:rsidRDefault="009F1539" w:rsidP="00E6629A">
            <w:pPr>
              <w:pStyle w:val="Odstavecseseznamem"/>
              <w:numPr>
                <w:ilvl w:val="0"/>
                <w:numId w:val="8"/>
              </w:numPr>
              <w:ind w:left="170" w:hanging="170"/>
              <w:jc w:val="both"/>
            </w:pPr>
            <w:r w:rsidRPr="00615281">
              <w:t>Bilanční výpočty chemických reaktorů: trubkový reaktor s pístovým tokem a ideálně míchaný průtočný reaktor.</w:t>
            </w:r>
          </w:p>
          <w:p w14:paraId="290BCA04" w14:textId="77777777" w:rsidR="009F1539" w:rsidRPr="00615281" w:rsidRDefault="009F1539" w:rsidP="00E6629A">
            <w:pPr>
              <w:pStyle w:val="Odstavecseseznamem"/>
              <w:numPr>
                <w:ilvl w:val="0"/>
                <w:numId w:val="8"/>
              </w:numPr>
              <w:ind w:left="170" w:hanging="170"/>
              <w:jc w:val="both"/>
            </w:pPr>
            <w:r w:rsidRPr="00615281">
              <w:t>Kinetika reakcí katalyzovaných enzymy, související bilanční a simulační výpočty jednotlivých reaktorů.</w:t>
            </w:r>
          </w:p>
          <w:p w14:paraId="4451C5B5" w14:textId="77777777" w:rsidR="009F1539" w:rsidRPr="00615281" w:rsidRDefault="009F1539" w:rsidP="00E6629A">
            <w:pPr>
              <w:pStyle w:val="Odstavecseseznamem"/>
              <w:numPr>
                <w:ilvl w:val="0"/>
                <w:numId w:val="8"/>
              </w:numPr>
              <w:ind w:left="170" w:hanging="170"/>
              <w:jc w:val="both"/>
            </w:pPr>
            <w:r w:rsidRPr="00615281">
              <w:t>Sdílení hmoty (difuze, vícefázové systémy) – principy, modelování.</w:t>
            </w:r>
          </w:p>
          <w:p w14:paraId="101A8AD2" w14:textId="77777777" w:rsidR="009F1539" w:rsidRPr="00615281" w:rsidRDefault="009F1539" w:rsidP="00E6629A">
            <w:pPr>
              <w:pStyle w:val="Odstavecseseznamem"/>
              <w:numPr>
                <w:ilvl w:val="0"/>
                <w:numId w:val="8"/>
              </w:numPr>
              <w:ind w:left="170" w:hanging="170"/>
              <w:jc w:val="both"/>
            </w:pPr>
            <w:r w:rsidRPr="00615281">
              <w:t>Absorpce, zejména absorpce plynů, vliv na mikrobiální systémy.</w:t>
            </w:r>
          </w:p>
          <w:p w14:paraId="654C5A80" w14:textId="77777777" w:rsidR="009F1539" w:rsidRPr="00615281" w:rsidRDefault="009F1539" w:rsidP="00E6629A">
            <w:pPr>
              <w:pStyle w:val="Odstavecseseznamem"/>
              <w:numPr>
                <w:ilvl w:val="0"/>
                <w:numId w:val="8"/>
              </w:numPr>
              <w:ind w:left="170" w:hanging="170"/>
              <w:jc w:val="both"/>
            </w:pPr>
            <w:r w:rsidRPr="00615281">
              <w:t>Matematický popis mikrobiálních systémů, kinetika mikrobiálního růstu.</w:t>
            </w:r>
          </w:p>
          <w:p w14:paraId="3D38D3E4" w14:textId="77777777" w:rsidR="009F1539" w:rsidRPr="00615281" w:rsidRDefault="009F1539" w:rsidP="00E6629A">
            <w:pPr>
              <w:pStyle w:val="Odstavecseseznamem"/>
              <w:numPr>
                <w:ilvl w:val="0"/>
                <w:numId w:val="8"/>
              </w:numPr>
              <w:ind w:left="170" w:hanging="170"/>
              <w:jc w:val="both"/>
            </w:pPr>
            <w:r w:rsidRPr="00615281">
              <w:t>Modelování bioreaktoru – syntéza modelu.</w:t>
            </w:r>
          </w:p>
          <w:p w14:paraId="4825A12D" w14:textId="77777777" w:rsidR="009F1539" w:rsidRPr="00615281" w:rsidRDefault="009F1539" w:rsidP="00E6629A">
            <w:pPr>
              <w:pStyle w:val="Odstavecseseznamem"/>
              <w:numPr>
                <w:ilvl w:val="0"/>
                <w:numId w:val="8"/>
              </w:numPr>
              <w:ind w:left="170" w:hanging="170"/>
              <w:jc w:val="both"/>
            </w:pPr>
            <w:r w:rsidRPr="00615281">
              <w:t>Simulace bioreaktoru – bilanční výpočty, predikce průběhu procesu.</w:t>
            </w:r>
          </w:p>
          <w:p w14:paraId="66A522E6" w14:textId="77777777" w:rsidR="009F1539" w:rsidRPr="00615281" w:rsidRDefault="009F1539" w:rsidP="00E6629A">
            <w:pPr>
              <w:pStyle w:val="Odstavecseseznamem"/>
              <w:numPr>
                <w:ilvl w:val="0"/>
                <w:numId w:val="8"/>
              </w:numPr>
              <w:ind w:left="170" w:hanging="170"/>
              <w:jc w:val="both"/>
            </w:pPr>
            <w:r w:rsidRPr="00615281">
              <w:t>Bioreaktory – specifika bioreaktorů, problematika míchání.</w:t>
            </w:r>
          </w:p>
          <w:p w14:paraId="6838AC71" w14:textId="77777777" w:rsidR="009F1539" w:rsidRPr="00615281" w:rsidRDefault="009F1539" w:rsidP="00E6629A">
            <w:pPr>
              <w:pStyle w:val="Odstavecseseznamem"/>
              <w:numPr>
                <w:ilvl w:val="0"/>
                <w:numId w:val="8"/>
              </w:numPr>
              <w:ind w:left="170" w:hanging="170"/>
              <w:jc w:val="both"/>
            </w:pPr>
            <w:r w:rsidRPr="00615281">
              <w:t>Separační procesy – sedimentace.</w:t>
            </w:r>
          </w:p>
          <w:p w14:paraId="613C518D" w14:textId="77777777" w:rsidR="009F1539" w:rsidRPr="00615281" w:rsidRDefault="009F1539" w:rsidP="00E6629A">
            <w:pPr>
              <w:pStyle w:val="Odstavecseseznamem"/>
              <w:numPr>
                <w:ilvl w:val="0"/>
                <w:numId w:val="8"/>
              </w:numPr>
              <w:ind w:left="170" w:hanging="170"/>
              <w:jc w:val="both"/>
            </w:pPr>
            <w:r w:rsidRPr="00615281">
              <w:t>Separační procesy – filtrace.</w:t>
            </w:r>
          </w:p>
          <w:p w14:paraId="62117AA4" w14:textId="77777777" w:rsidR="009F1539" w:rsidRPr="00615281" w:rsidRDefault="009F1539" w:rsidP="00E6629A">
            <w:pPr>
              <w:pStyle w:val="Odstavecseseznamem"/>
              <w:numPr>
                <w:ilvl w:val="0"/>
                <w:numId w:val="8"/>
              </w:numPr>
              <w:ind w:left="170" w:hanging="170"/>
              <w:jc w:val="both"/>
            </w:pPr>
            <w:r w:rsidRPr="00615281">
              <w:t>Sterilizace v biotechnologiích.</w:t>
            </w:r>
          </w:p>
          <w:p w14:paraId="1DD08B19" w14:textId="77777777" w:rsidR="009F1539" w:rsidRDefault="009F1539" w:rsidP="00E6629A">
            <w:pPr>
              <w:pStyle w:val="Odstavecseseznamem"/>
              <w:numPr>
                <w:ilvl w:val="0"/>
                <w:numId w:val="8"/>
              </w:numPr>
              <w:ind w:left="170" w:hanging="170"/>
              <w:jc w:val="both"/>
            </w:pPr>
            <w:r w:rsidRPr="00615281">
              <w:t>Problematika zvětšení měřítka procesu, vliv na mikrobiální systémy.</w:t>
            </w:r>
          </w:p>
          <w:p w14:paraId="7712F938" w14:textId="77777777" w:rsidR="007328F8" w:rsidRDefault="007328F8" w:rsidP="007328F8">
            <w:pPr>
              <w:pStyle w:val="Odstavecseseznamem"/>
              <w:ind w:left="170"/>
              <w:jc w:val="both"/>
            </w:pPr>
          </w:p>
          <w:p w14:paraId="2DEFD4C1" w14:textId="79806F3F" w:rsidR="007328F8" w:rsidRPr="00A268B5" w:rsidRDefault="007328F8" w:rsidP="007328F8">
            <w:pPr>
              <w:jc w:val="both"/>
              <w:rPr>
                <w:b/>
                <w:bCs/>
              </w:rPr>
            </w:pPr>
            <w:r w:rsidRPr="00A268B5">
              <w:rPr>
                <w:b/>
                <w:bCs/>
              </w:rPr>
              <w:t xml:space="preserve">Očekávané výsledky </w:t>
            </w:r>
            <w:r w:rsidR="00196DC0" w:rsidRPr="00A268B5">
              <w:rPr>
                <w:b/>
                <w:bCs/>
              </w:rPr>
              <w:t>učení</w:t>
            </w:r>
            <w:r w:rsidRPr="00A268B5">
              <w:rPr>
                <w:b/>
                <w:bCs/>
              </w:rPr>
              <w:t xml:space="preserve"> </w:t>
            </w:r>
            <w:r w:rsidRPr="00A268B5">
              <w:rPr>
                <w:b/>
                <w:color w:val="000000" w:themeColor="text1"/>
              </w:rPr>
              <w:t>– po absolvování předmětu student prokazuje:</w:t>
            </w:r>
          </w:p>
          <w:p w14:paraId="64C1A9E2" w14:textId="77689947" w:rsidR="007328F8" w:rsidRDefault="007328F8" w:rsidP="007328F8">
            <w:pPr>
              <w:tabs>
                <w:tab w:val="left" w:pos="328"/>
              </w:tabs>
              <w:rPr>
                <w:b/>
                <w:color w:val="000000" w:themeColor="text1"/>
              </w:rPr>
            </w:pPr>
            <w:r w:rsidRPr="00A268B5">
              <w:rPr>
                <w:b/>
              </w:rPr>
              <w:t>Odborné z</w:t>
            </w:r>
            <w:r w:rsidRPr="00A268B5">
              <w:rPr>
                <w:b/>
                <w:color w:val="000000" w:themeColor="text1"/>
              </w:rPr>
              <w:t>nalosti:</w:t>
            </w:r>
            <w:r w:rsidRPr="00FA5070">
              <w:rPr>
                <w:b/>
                <w:color w:val="000000" w:themeColor="text1"/>
              </w:rPr>
              <w:t xml:space="preserve"> </w:t>
            </w:r>
          </w:p>
          <w:p w14:paraId="1EAF0A95" w14:textId="56D7110D" w:rsidR="00A05436" w:rsidRPr="00A268B5" w:rsidRDefault="00A05436" w:rsidP="00A05436">
            <w:pPr>
              <w:pStyle w:val="Odstavecseseznamem"/>
              <w:numPr>
                <w:ilvl w:val="0"/>
                <w:numId w:val="8"/>
              </w:numPr>
              <w:tabs>
                <w:tab w:val="left" w:pos="328"/>
              </w:tabs>
              <w:ind w:left="170" w:hanging="170"/>
              <w:jc w:val="both"/>
              <w:rPr>
                <w:b/>
                <w:color w:val="000000" w:themeColor="text1"/>
              </w:rPr>
            </w:pPr>
            <w:r w:rsidRPr="00A268B5">
              <w:t xml:space="preserve">základní kvantitativní popis procesů obvyklých v </w:t>
            </w:r>
            <w:r w:rsidR="00134195">
              <w:t>bio</w:t>
            </w:r>
            <w:r w:rsidRPr="00A268B5">
              <w:t>technologiích a jeho využití pro návrh, hodnocení, simulaci a optimalizaci procesů v průmyslovém měřítku</w:t>
            </w:r>
          </w:p>
          <w:p w14:paraId="3C35B2F9" w14:textId="46C69FE6" w:rsidR="00A05436" w:rsidRPr="00A268B5" w:rsidRDefault="00A05436" w:rsidP="00A05436">
            <w:pPr>
              <w:pStyle w:val="Odstavecseseznamem"/>
              <w:numPr>
                <w:ilvl w:val="0"/>
                <w:numId w:val="8"/>
              </w:numPr>
              <w:ind w:left="170" w:hanging="170"/>
              <w:jc w:val="both"/>
            </w:pPr>
            <w:r w:rsidRPr="00A268B5">
              <w:t>kinetik</w:t>
            </w:r>
            <w:r w:rsidR="00134195">
              <w:t>a</w:t>
            </w:r>
            <w:r w:rsidRPr="00A268B5">
              <w:t xml:space="preserve"> chemických reakcí</w:t>
            </w:r>
          </w:p>
          <w:p w14:paraId="731FC0D0" w14:textId="1B9419A8" w:rsidR="00A05436" w:rsidRPr="00A268B5" w:rsidRDefault="00A05436" w:rsidP="00A05436">
            <w:pPr>
              <w:pStyle w:val="Odstavecseseznamem"/>
              <w:numPr>
                <w:ilvl w:val="0"/>
                <w:numId w:val="8"/>
              </w:numPr>
              <w:ind w:left="170" w:hanging="170"/>
              <w:jc w:val="both"/>
            </w:pPr>
            <w:r w:rsidRPr="00A268B5">
              <w:t>základní typ</w:t>
            </w:r>
            <w:r w:rsidR="00134195">
              <w:t>y</w:t>
            </w:r>
            <w:r w:rsidRPr="00A268B5">
              <w:t xml:space="preserve"> </w:t>
            </w:r>
            <w:r w:rsidR="00134195">
              <w:t>bio</w:t>
            </w:r>
            <w:r w:rsidRPr="00A268B5">
              <w:t>reaktorů a jejich matematick</w:t>
            </w:r>
            <w:r w:rsidR="00134195">
              <w:t>ý</w:t>
            </w:r>
            <w:r w:rsidRPr="00A268B5">
              <w:t xml:space="preserve"> popis</w:t>
            </w:r>
          </w:p>
          <w:p w14:paraId="2434DAE8" w14:textId="3F07098F" w:rsidR="00A05436" w:rsidRPr="00A268B5" w:rsidRDefault="00A05436" w:rsidP="00A05436">
            <w:pPr>
              <w:pStyle w:val="Odstavecseseznamem"/>
              <w:numPr>
                <w:ilvl w:val="0"/>
                <w:numId w:val="8"/>
              </w:numPr>
              <w:ind w:left="170" w:hanging="170"/>
              <w:jc w:val="both"/>
            </w:pPr>
            <w:r w:rsidRPr="00A268B5">
              <w:t>problematik</w:t>
            </w:r>
            <w:r w:rsidR="00134195">
              <w:t>a</w:t>
            </w:r>
            <w:r w:rsidRPr="00A268B5">
              <w:t xml:space="preserve"> vícefázových reakčních systémů</w:t>
            </w:r>
          </w:p>
          <w:p w14:paraId="1ABECD20" w14:textId="0FB14ABD" w:rsidR="00A05436" w:rsidRPr="00A268B5" w:rsidRDefault="00A05436" w:rsidP="00A05436">
            <w:pPr>
              <w:pStyle w:val="Odstavecseseznamem"/>
              <w:numPr>
                <w:ilvl w:val="0"/>
                <w:numId w:val="8"/>
              </w:numPr>
              <w:ind w:left="170" w:hanging="170"/>
              <w:jc w:val="both"/>
            </w:pPr>
            <w:r w:rsidRPr="00A268B5">
              <w:t>kvantitativní popis enzymové a mikrobiální kinetiky</w:t>
            </w:r>
          </w:p>
          <w:p w14:paraId="24D00C1C" w14:textId="7B30FE34" w:rsidR="00A05436" w:rsidRPr="00F211CD" w:rsidRDefault="00A05436" w:rsidP="00A05436">
            <w:pPr>
              <w:pStyle w:val="Odstavecseseznamem"/>
              <w:numPr>
                <w:ilvl w:val="0"/>
                <w:numId w:val="8"/>
              </w:numPr>
              <w:ind w:left="170" w:hanging="170"/>
              <w:jc w:val="both"/>
            </w:pPr>
            <w:r w:rsidRPr="00A268B5">
              <w:t>základní problematik</w:t>
            </w:r>
            <w:r w:rsidR="007B5996">
              <w:t>a</w:t>
            </w:r>
            <w:r w:rsidRPr="00A268B5">
              <w:t xml:space="preserve"> zvětšení měřítka procesů</w:t>
            </w:r>
          </w:p>
          <w:p w14:paraId="0F350F2C" w14:textId="77777777" w:rsidR="007328F8" w:rsidRPr="00FA5070" w:rsidRDefault="007328F8" w:rsidP="007328F8">
            <w:pPr>
              <w:tabs>
                <w:tab w:val="left" w:pos="328"/>
              </w:tabs>
              <w:rPr>
                <w:b/>
                <w:color w:val="000000" w:themeColor="text1"/>
              </w:rPr>
            </w:pPr>
          </w:p>
          <w:p w14:paraId="0193C6B5" w14:textId="77777777" w:rsidR="007328F8" w:rsidRPr="00FA5070" w:rsidRDefault="007328F8" w:rsidP="007328F8">
            <w:pPr>
              <w:tabs>
                <w:tab w:val="left" w:pos="328"/>
              </w:tabs>
              <w:rPr>
                <w:b/>
                <w:color w:val="000000" w:themeColor="text1"/>
              </w:rPr>
            </w:pPr>
            <w:r w:rsidRPr="00A268B5">
              <w:rPr>
                <w:b/>
                <w:color w:val="000000" w:themeColor="text1"/>
              </w:rPr>
              <w:t>Odborné dovednosti:</w:t>
            </w:r>
          </w:p>
          <w:p w14:paraId="742F8BF1" w14:textId="77777777" w:rsidR="00A268B5" w:rsidRDefault="00A268B5" w:rsidP="00A268B5">
            <w:pPr>
              <w:pStyle w:val="Odstavecseseznamem"/>
              <w:numPr>
                <w:ilvl w:val="0"/>
                <w:numId w:val="8"/>
              </w:numPr>
              <w:ind w:left="170" w:hanging="170"/>
              <w:jc w:val="both"/>
            </w:pPr>
            <w:r>
              <w:t xml:space="preserve">využít bilanční výpočty pro hodnocení efektivity a proveditelnosti procesů </w:t>
            </w:r>
          </w:p>
          <w:p w14:paraId="2B4FE8C8" w14:textId="77777777" w:rsidR="00A268B5" w:rsidRDefault="00A268B5" w:rsidP="00A268B5">
            <w:pPr>
              <w:pStyle w:val="Odstavecseseznamem"/>
              <w:numPr>
                <w:ilvl w:val="0"/>
                <w:numId w:val="8"/>
              </w:numPr>
              <w:ind w:left="170" w:hanging="170"/>
              <w:jc w:val="both"/>
            </w:pPr>
            <w:r>
              <w:t xml:space="preserve">vyhodnotit experimentální kinetická data </w:t>
            </w:r>
          </w:p>
          <w:p w14:paraId="013096F1" w14:textId="6A052CA8" w:rsidR="00A268B5" w:rsidRDefault="00A268B5" w:rsidP="00A268B5">
            <w:pPr>
              <w:pStyle w:val="Odstavecseseznamem"/>
              <w:numPr>
                <w:ilvl w:val="0"/>
                <w:numId w:val="8"/>
              </w:numPr>
              <w:ind w:left="170" w:hanging="170"/>
              <w:jc w:val="both"/>
            </w:pPr>
            <w:r>
              <w:t>navrhnout provozní reaktor na základě kalkulace procesu</w:t>
            </w:r>
          </w:p>
          <w:p w14:paraId="655A7300" w14:textId="02006495" w:rsidR="00A268B5" w:rsidRDefault="00A268B5" w:rsidP="00A268B5">
            <w:pPr>
              <w:pStyle w:val="Odstavecseseznamem"/>
              <w:numPr>
                <w:ilvl w:val="0"/>
                <w:numId w:val="8"/>
              </w:numPr>
              <w:ind w:left="170" w:hanging="170"/>
              <w:jc w:val="both"/>
            </w:pPr>
            <w:r>
              <w:t xml:space="preserve">provádět orientační simulační výpočty na základě experimentálně ověřené kinetiky procesu </w:t>
            </w:r>
          </w:p>
          <w:p w14:paraId="539ADF69" w14:textId="3CCE70A7" w:rsidR="00A268B5" w:rsidRPr="00F211CD" w:rsidRDefault="00A268B5" w:rsidP="00A268B5">
            <w:pPr>
              <w:pStyle w:val="Odstavecseseznamem"/>
              <w:numPr>
                <w:ilvl w:val="0"/>
                <w:numId w:val="8"/>
              </w:numPr>
              <w:ind w:left="170" w:hanging="170"/>
              <w:jc w:val="both"/>
            </w:pPr>
            <w:r>
              <w:t>vypracovat základní ekonomickou kalkulaci procesu</w:t>
            </w:r>
          </w:p>
        </w:tc>
      </w:tr>
      <w:tr w:rsidR="009F1539" w14:paraId="5DD5DC9D" w14:textId="77777777" w:rsidTr="001A47D6">
        <w:trPr>
          <w:gridAfter w:val="1"/>
          <w:wAfter w:w="41" w:type="dxa"/>
          <w:trHeight w:val="283"/>
        </w:trPr>
        <w:tc>
          <w:tcPr>
            <w:tcW w:w="3435" w:type="dxa"/>
            <w:gridSpan w:val="5"/>
            <w:tcBorders>
              <w:top w:val="single" w:sz="4" w:space="0" w:color="auto"/>
              <w:bottom w:val="nil"/>
              <w:right w:val="single" w:sz="4" w:space="0" w:color="auto"/>
            </w:tcBorders>
            <w:shd w:val="clear" w:color="auto" w:fill="F7CAAC"/>
          </w:tcPr>
          <w:p w14:paraId="10EE7634" w14:textId="77777777" w:rsidR="009F1539" w:rsidRPr="005A0406" w:rsidRDefault="009F1539" w:rsidP="00892117">
            <w:pPr>
              <w:jc w:val="both"/>
            </w:pPr>
            <w:r w:rsidRPr="005A0406">
              <w:rPr>
                <w:b/>
              </w:rPr>
              <w:t>Metody výuky</w:t>
            </w:r>
          </w:p>
        </w:tc>
        <w:tc>
          <w:tcPr>
            <w:tcW w:w="6420" w:type="dxa"/>
            <w:gridSpan w:val="11"/>
            <w:tcBorders>
              <w:top w:val="single" w:sz="4" w:space="0" w:color="auto"/>
              <w:left w:val="single" w:sz="4" w:space="0" w:color="auto"/>
              <w:bottom w:val="nil"/>
              <w:right w:val="single" w:sz="4" w:space="0" w:color="auto"/>
            </w:tcBorders>
          </w:tcPr>
          <w:p w14:paraId="27395746" w14:textId="77777777" w:rsidR="009F1539" w:rsidRDefault="009F1539" w:rsidP="00892117">
            <w:pPr>
              <w:jc w:val="both"/>
            </w:pPr>
          </w:p>
        </w:tc>
      </w:tr>
      <w:tr w:rsidR="009F1539" w14:paraId="13AA2BA7" w14:textId="77777777" w:rsidTr="001A47D6">
        <w:trPr>
          <w:gridAfter w:val="1"/>
          <w:wAfter w:w="41" w:type="dxa"/>
          <w:trHeight w:val="2046"/>
        </w:trPr>
        <w:tc>
          <w:tcPr>
            <w:tcW w:w="9855" w:type="dxa"/>
            <w:gridSpan w:val="16"/>
            <w:tcBorders>
              <w:top w:val="nil"/>
              <w:bottom w:val="single" w:sz="4" w:space="0" w:color="auto"/>
            </w:tcBorders>
          </w:tcPr>
          <w:p w14:paraId="2CC4867A" w14:textId="77777777" w:rsidR="00916540" w:rsidRPr="00A268B5" w:rsidRDefault="00916540" w:rsidP="00916540">
            <w:pPr>
              <w:jc w:val="both"/>
              <w:rPr>
                <w:b/>
                <w:bCs/>
                <w:u w:val="single"/>
              </w:rPr>
            </w:pPr>
            <w:r w:rsidRPr="00A268B5">
              <w:rPr>
                <w:b/>
                <w:bCs/>
                <w:u w:val="single"/>
              </w:rPr>
              <w:t>Metody a přístupy používané ve výuce</w:t>
            </w:r>
          </w:p>
          <w:p w14:paraId="0A67D46F" w14:textId="77777777" w:rsidR="00916540" w:rsidRPr="00A268B5" w:rsidRDefault="00916540" w:rsidP="00916540">
            <w:pPr>
              <w:pStyle w:val="Nadpis5"/>
              <w:spacing w:before="0"/>
              <w:rPr>
                <w:rFonts w:ascii="Times New Roman" w:eastAsia="Times New Roman" w:hAnsi="Times New Roman" w:cs="Times New Roman"/>
                <w:b/>
                <w:bCs/>
                <w:color w:val="auto"/>
              </w:rPr>
            </w:pPr>
            <w:r w:rsidRPr="00A268B5">
              <w:rPr>
                <w:rFonts w:ascii="Times New Roman" w:eastAsia="Times New Roman" w:hAnsi="Times New Roman" w:cs="Times New Roman"/>
                <w:b/>
                <w:bCs/>
                <w:color w:val="auto"/>
              </w:rPr>
              <w:t>Pro dosažení odborných znalostí jsou užívány vyučovací metody:</w:t>
            </w:r>
          </w:p>
          <w:p w14:paraId="5B9A4B21" w14:textId="4AFC6285" w:rsidR="00737E5A" w:rsidRPr="000F0BAC" w:rsidRDefault="00737E5A" w:rsidP="00737E5A">
            <w:r w:rsidRPr="00A268B5">
              <w:rPr>
                <w:color w:val="000000"/>
              </w:rPr>
              <w:t>Demonstrace, Dialogická (diskuze, rozhovor, brainstorming), Exkurze, Monologická (výklad, přednáška, instruktáž)</w:t>
            </w:r>
          </w:p>
          <w:p w14:paraId="4F49D5D5" w14:textId="77777777" w:rsidR="00916540" w:rsidRDefault="00916540" w:rsidP="00916540">
            <w:pPr>
              <w:jc w:val="both"/>
            </w:pPr>
          </w:p>
          <w:p w14:paraId="5E9D2FF5" w14:textId="77777777" w:rsidR="00916540" w:rsidRPr="00D611BF" w:rsidRDefault="00916540" w:rsidP="00916540">
            <w:pPr>
              <w:pStyle w:val="Nadpis5"/>
              <w:spacing w:before="0"/>
              <w:rPr>
                <w:rFonts w:ascii="Times New Roman" w:eastAsia="Times New Roman" w:hAnsi="Times New Roman" w:cs="Times New Roman"/>
                <w:b/>
                <w:bCs/>
                <w:color w:val="auto"/>
              </w:rPr>
            </w:pPr>
            <w:r w:rsidRPr="00D611BF">
              <w:rPr>
                <w:rFonts w:ascii="Times New Roman" w:eastAsia="Times New Roman" w:hAnsi="Times New Roman" w:cs="Times New Roman"/>
                <w:b/>
                <w:bCs/>
                <w:color w:val="auto"/>
              </w:rPr>
              <w:t>Pro dosažení odborných dovedností jsou užívány vyučovací metody:</w:t>
            </w:r>
          </w:p>
          <w:p w14:paraId="3FF8ACA1" w14:textId="5B32165E" w:rsidR="00916540" w:rsidRDefault="00D611BF" w:rsidP="00916540">
            <w:pPr>
              <w:rPr>
                <w:color w:val="000000"/>
              </w:rPr>
            </w:pPr>
            <w:r w:rsidRPr="00D611BF">
              <w:rPr>
                <w:color w:val="000000"/>
              </w:rPr>
              <w:t xml:space="preserve">Analýza textu, </w:t>
            </w:r>
            <w:r w:rsidR="00737E5A" w:rsidRPr="00D611BF">
              <w:rPr>
                <w:color w:val="000000"/>
              </w:rPr>
              <w:t>Cvičení na počítači, Individuální práce studentů</w:t>
            </w:r>
            <w:r w:rsidRPr="00D611BF">
              <w:rPr>
                <w:color w:val="000000"/>
              </w:rPr>
              <w:t>, Laborování, Praktické procvičování</w:t>
            </w:r>
          </w:p>
          <w:p w14:paraId="311759B7" w14:textId="77777777" w:rsidR="00185484" w:rsidRDefault="00185484" w:rsidP="00916540"/>
          <w:p w14:paraId="4203750E" w14:textId="77777777" w:rsidR="00916540" w:rsidRPr="00D611BF" w:rsidRDefault="00916540" w:rsidP="00916540">
            <w:pPr>
              <w:pStyle w:val="Nadpis5"/>
              <w:spacing w:before="0"/>
              <w:rPr>
                <w:rFonts w:ascii="Times New Roman" w:eastAsia="Times New Roman" w:hAnsi="Times New Roman" w:cs="Times New Roman"/>
                <w:b/>
                <w:bCs/>
                <w:color w:val="auto"/>
              </w:rPr>
            </w:pPr>
            <w:r w:rsidRPr="00D611BF">
              <w:rPr>
                <w:rFonts w:ascii="Times New Roman" w:eastAsia="Times New Roman" w:hAnsi="Times New Roman" w:cs="Times New Roman"/>
                <w:b/>
                <w:bCs/>
                <w:color w:val="auto"/>
              </w:rPr>
              <w:t>Očekávané výsledky učení dosažené studiem předmětu jsou ověřovány hodnoticími metodami:</w:t>
            </w:r>
          </w:p>
          <w:p w14:paraId="289B0CF1" w14:textId="77777777" w:rsidR="00C71681" w:rsidRDefault="00916540" w:rsidP="00771448">
            <w:pPr>
              <w:jc w:val="both"/>
              <w:rPr>
                <w:color w:val="000000"/>
              </w:rPr>
            </w:pPr>
            <w:r w:rsidRPr="00D611BF">
              <w:rPr>
                <w:color w:val="000000"/>
              </w:rPr>
              <w:t xml:space="preserve">Rozbor produktů pracovní činnosti studenta (technické práce), </w:t>
            </w:r>
            <w:r w:rsidR="00D611BF" w:rsidRPr="00D611BF">
              <w:rPr>
                <w:color w:val="000000"/>
              </w:rPr>
              <w:t>Zpracování prezentace,</w:t>
            </w:r>
            <w:r w:rsidRPr="00D611BF">
              <w:rPr>
                <w:color w:val="000000"/>
              </w:rPr>
              <w:t xml:space="preserve"> Známkou</w:t>
            </w:r>
          </w:p>
          <w:p w14:paraId="0BE34F21" w14:textId="77777777" w:rsidR="00C71681" w:rsidRDefault="00C71681" w:rsidP="00771448">
            <w:pPr>
              <w:jc w:val="both"/>
              <w:rPr>
                <w:color w:val="000000"/>
              </w:rPr>
            </w:pPr>
          </w:p>
          <w:p w14:paraId="302E03E7" w14:textId="5F4C4441" w:rsidR="00771448" w:rsidRPr="00A61530" w:rsidRDefault="00771448" w:rsidP="00771448">
            <w:pPr>
              <w:jc w:val="both"/>
              <w:rPr>
                <w:b/>
                <w:bCs/>
                <w:u w:val="single"/>
              </w:rPr>
            </w:pPr>
            <w:r w:rsidRPr="00A61530">
              <w:rPr>
                <w:b/>
                <w:bCs/>
                <w:u w:val="single"/>
              </w:rPr>
              <w:t>Používané didaktické prostředky</w:t>
            </w:r>
          </w:p>
          <w:p w14:paraId="70587A86" w14:textId="77777777" w:rsidR="00771448" w:rsidRPr="0071371D" w:rsidRDefault="00771448" w:rsidP="00771448">
            <w:pPr>
              <w:jc w:val="both"/>
            </w:pPr>
            <w:r w:rsidRPr="00A61530">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A61530">
              <w:t>dataprojekce</w:t>
            </w:r>
            <w:proofErr w:type="spellEnd"/>
            <w:r w:rsidRPr="00A61530">
              <w:t>, zdroje odborné literatury, prezentace, modely.</w:t>
            </w:r>
          </w:p>
          <w:p w14:paraId="0D615D12" w14:textId="77777777" w:rsidR="00771448" w:rsidRPr="0071371D" w:rsidRDefault="00771448" w:rsidP="00771448">
            <w:pPr>
              <w:jc w:val="both"/>
            </w:pPr>
            <w:r w:rsidRPr="0071371D">
              <w:t> </w:t>
            </w:r>
          </w:p>
          <w:p w14:paraId="707D581C" w14:textId="6DAE03A9" w:rsidR="00771448" w:rsidRDefault="00771448" w:rsidP="00771448">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3A3D93" w:rsidRPr="0071371D">
              <w:t>M</w:t>
            </w:r>
            <w:r w:rsidR="003A3D93">
              <w:t>S</w:t>
            </w:r>
            <w:r w:rsidR="003A3D93"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4ECC62ED" w14:textId="77777777" w:rsidTr="00892117">
        <w:trPr>
          <w:gridAfter w:val="1"/>
          <w:wAfter w:w="41" w:type="dxa"/>
          <w:trHeight w:val="265"/>
        </w:trPr>
        <w:tc>
          <w:tcPr>
            <w:tcW w:w="3435" w:type="dxa"/>
            <w:gridSpan w:val="5"/>
            <w:tcBorders>
              <w:top w:val="single" w:sz="4" w:space="0" w:color="auto"/>
            </w:tcBorders>
            <w:shd w:val="clear" w:color="auto" w:fill="F7CAAC"/>
          </w:tcPr>
          <w:p w14:paraId="0259545A" w14:textId="77777777" w:rsidR="009F1539" w:rsidRDefault="009F1539" w:rsidP="00892117">
            <w:pPr>
              <w:jc w:val="both"/>
            </w:pPr>
            <w:r>
              <w:rPr>
                <w:b/>
              </w:rPr>
              <w:lastRenderedPageBreak/>
              <w:t>Studijní literatura a studijní pomůcky</w:t>
            </w:r>
          </w:p>
        </w:tc>
        <w:tc>
          <w:tcPr>
            <w:tcW w:w="6420" w:type="dxa"/>
            <w:gridSpan w:val="11"/>
            <w:tcBorders>
              <w:top w:val="single" w:sz="4" w:space="0" w:color="auto"/>
              <w:bottom w:val="nil"/>
            </w:tcBorders>
          </w:tcPr>
          <w:p w14:paraId="3805BA64" w14:textId="77777777" w:rsidR="009F1539" w:rsidRDefault="009F1539" w:rsidP="00892117">
            <w:pPr>
              <w:jc w:val="both"/>
            </w:pPr>
          </w:p>
        </w:tc>
      </w:tr>
      <w:tr w:rsidR="009F1539" w14:paraId="3367B072" w14:textId="77777777" w:rsidTr="00892117">
        <w:trPr>
          <w:gridAfter w:val="1"/>
          <w:wAfter w:w="41" w:type="dxa"/>
          <w:trHeight w:val="836"/>
        </w:trPr>
        <w:tc>
          <w:tcPr>
            <w:tcW w:w="9855" w:type="dxa"/>
            <w:gridSpan w:val="16"/>
            <w:tcBorders>
              <w:top w:val="nil"/>
            </w:tcBorders>
          </w:tcPr>
          <w:p w14:paraId="11FBEB5A" w14:textId="77777777" w:rsidR="009F1539" w:rsidRPr="00AA2E4A" w:rsidRDefault="009F1539" w:rsidP="00892117">
            <w:pPr>
              <w:jc w:val="both"/>
              <w:rPr>
                <w:u w:val="single"/>
              </w:rPr>
            </w:pPr>
            <w:r w:rsidRPr="00AA2E4A">
              <w:rPr>
                <w:u w:val="single"/>
              </w:rPr>
              <w:t>Povinná literatura:</w:t>
            </w:r>
          </w:p>
          <w:p w14:paraId="08809997" w14:textId="77777777" w:rsidR="009F1539" w:rsidRDefault="009F1539" w:rsidP="00892117">
            <w:pPr>
              <w:shd w:val="clear" w:color="auto" w:fill="FFFFFF"/>
              <w:jc w:val="both"/>
            </w:pPr>
            <w:r w:rsidRPr="00AA2E4A">
              <w:t>CLARKE, K</w:t>
            </w:r>
            <w:r>
              <w:t>.</w:t>
            </w:r>
            <w:r w:rsidRPr="00AA2E4A">
              <w:t xml:space="preserve">G. </w:t>
            </w:r>
            <w:proofErr w:type="spellStart"/>
            <w:r w:rsidRPr="00AA2E4A">
              <w:t>Bioprocess</w:t>
            </w:r>
            <w:proofErr w:type="spellEnd"/>
            <w:r w:rsidRPr="00AA2E4A">
              <w:t xml:space="preserve"> </w:t>
            </w:r>
            <w:proofErr w:type="spellStart"/>
            <w:r>
              <w:t>E</w:t>
            </w:r>
            <w:r w:rsidRPr="00AA2E4A">
              <w:t>ngineering</w:t>
            </w:r>
            <w:proofErr w:type="spellEnd"/>
            <w:r w:rsidRPr="00AA2E4A">
              <w:t xml:space="preserve">: </w:t>
            </w:r>
            <w:r>
              <w:t>A</w:t>
            </w:r>
            <w:r w:rsidRPr="00AA2E4A">
              <w:t xml:space="preserve">n </w:t>
            </w:r>
            <w:proofErr w:type="spellStart"/>
            <w:r>
              <w:t>I</w:t>
            </w:r>
            <w:r w:rsidRPr="00AA2E4A">
              <w:t>ntroductory</w:t>
            </w:r>
            <w:proofErr w:type="spellEnd"/>
            <w:r w:rsidRPr="00AA2E4A">
              <w:t xml:space="preserve"> </w:t>
            </w:r>
            <w:proofErr w:type="spellStart"/>
            <w:r>
              <w:t>E</w:t>
            </w:r>
            <w:r w:rsidRPr="00AA2E4A">
              <w:t>ngineering</w:t>
            </w:r>
            <w:proofErr w:type="spellEnd"/>
            <w:r w:rsidRPr="00AA2E4A">
              <w:t xml:space="preserve"> and </w:t>
            </w:r>
            <w:proofErr w:type="spellStart"/>
            <w:r>
              <w:t>L</w:t>
            </w:r>
            <w:r w:rsidRPr="00AA2E4A">
              <w:t>ife</w:t>
            </w:r>
            <w:proofErr w:type="spellEnd"/>
            <w:r w:rsidRPr="00AA2E4A">
              <w:t xml:space="preserve"> </w:t>
            </w:r>
            <w:r>
              <w:t>S</w:t>
            </w:r>
            <w:r w:rsidRPr="00AA2E4A">
              <w:t xml:space="preserve">cience </w:t>
            </w:r>
            <w:proofErr w:type="spellStart"/>
            <w:r>
              <w:t>A</w:t>
            </w:r>
            <w:r w:rsidRPr="00AA2E4A">
              <w:t>pproach</w:t>
            </w:r>
            <w:proofErr w:type="spellEnd"/>
            <w:r w:rsidRPr="00AA2E4A">
              <w:t xml:space="preserve">. Oxford: </w:t>
            </w:r>
            <w:proofErr w:type="spellStart"/>
            <w:r w:rsidRPr="00AA2E4A">
              <w:t>Woodhead</w:t>
            </w:r>
            <w:proofErr w:type="spellEnd"/>
            <w:r w:rsidRPr="00AA2E4A">
              <w:t xml:space="preserve"> </w:t>
            </w:r>
            <w:proofErr w:type="spellStart"/>
            <w:r w:rsidRPr="00AA2E4A">
              <w:t>Publishing</w:t>
            </w:r>
            <w:proofErr w:type="spellEnd"/>
            <w:r w:rsidRPr="00AA2E4A">
              <w:t>, 2013</w:t>
            </w:r>
            <w:r>
              <w:t xml:space="preserve">. </w:t>
            </w:r>
            <w:proofErr w:type="spellStart"/>
            <w:r w:rsidRPr="00AA2E4A">
              <w:t>xix</w:t>
            </w:r>
            <w:proofErr w:type="spellEnd"/>
            <w:r w:rsidRPr="00AA2E4A">
              <w:t xml:space="preserve">, 245 </w:t>
            </w:r>
            <w:r>
              <w:t>s</w:t>
            </w:r>
            <w:r w:rsidRPr="00AA2E4A">
              <w:t>. ISBN 9781782421689. Dostupné</w:t>
            </w:r>
            <w:r>
              <w:t xml:space="preserve"> z:</w:t>
            </w:r>
          </w:p>
          <w:p w14:paraId="4890EAAE" w14:textId="77777777" w:rsidR="009F1539" w:rsidRDefault="00031A7B" w:rsidP="00892117">
            <w:pPr>
              <w:shd w:val="clear" w:color="auto" w:fill="FFFFFF"/>
              <w:jc w:val="both"/>
            </w:pPr>
            <w:hyperlink r:id="rId24" w:history="1">
              <w:r w:rsidR="009F1539" w:rsidRPr="00F91441">
                <w:rPr>
                  <w:rStyle w:val="Hypertextovodkaz"/>
                </w:rPr>
                <w:t>https://proxy.k.utb.cz/login?url=http://app.knovel.com/hotlink/toc/id:kpBEAIELS6/bioprocess_engineering__an_introductory_engineering_and_life_science_approach</w:t>
              </w:r>
            </w:hyperlink>
            <w:r w:rsidR="009F1539" w:rsidRPr="0092775C">
              <w:rPr>
                <w:rStyle w:val="Hypertextovodkaz"/>
                <w:u w:val="none"/>
              </w:rPr>
              <w:t>.</w:t>
            </w:r>
          </w:p>
          <w:p w14:paraId="7A87F138" w14:textId="77777777" w:rsidR="009F1539" w:rsidRPr="00AA2E4A" w:rsidRDefault="009F1539" w:rsidP="00892117">
            <w:pPr>
              <w:shd w:val="clear" w:color="auto" w:fill="FFFFFF"/>
              <w:jc w:val="both"/>
              <w:rPr>
                <w:color w:val="000000"/>
              </w:rPr>
            </w:pPr>
            <w:r w:rsidRPr="00AA2E4A">
              <w:rPr>
                <w:color w:val="000000"/>
              </w:rPr>
              <w:t>KATOH, S., HORIUCHI, J., YOSHIDA, F. </w:t>
            </w:r>
            <w:proofErr w:type="spellStart"/>
            <w:r w:rsidRPr="00AA2E4A">
              <w:rPr>
                <w:color w:val="000000"/>
              </w:rPr>
              <w:t>Biochemical</w:t>
            </w:r>
            <w:proofErr w:type="spellEnd"/>
            <w:r w:rsidRPr="00AA2E4A">
              <w:rPr>
                <w:color w:val="000000"/>
              </w:rPr>
              <w:t xml:space="preserve"> </w:t>
            </w:r>
            <w:proofErr w:type="spellStart"/>
            <w:r w:rsidRPr="00AA2E4A">
              <w:rPr>
                <w:color w:val="000000"/>
              </w:rPr>
              <w:t>Engineering</w:t>
            </w:r>
            <w:proofErr w:type="spellEnd"/>
            <w:r w:rsidRPr="00AA2E4A">
              <w:rPr>
                <w:color w:val="000000"/>
              </w:rPr>
              <w:t xml:space="preserve">: A </w:t>
            </w:r>
            <w:proofErr w:type="spellStart"/>
            <w:r w:rsidRPr="00AA2E4A">
              <w:rPr>
                <w:color w:val="000000"/>
              </w:rPr>
              <w:t>Textbook</w:t>
            </w:r>
            <w:proofErr w:type="spellEnd"/>
            <w:r w:rsidRPr="00AA2E4A">
              <w:rPr>
                <w:color w:val="000000"/>
              </w:rPr>
              <w:t xml:space="preserve"> </w:t>
            </w:r>
            <w:proofErr w:type="spellStart"/>
            <w:r w:rsidRPr="00AA2E4A">
              <w:rPr>
                <w:color w:val="000000"/>
              </w:rPr>
              <w:t>for</w:t>
            </w:r>
            <w:proofErr w:type="spellEnd"/>
            <w:r w:rsidRPr="00AA2E4A">
              <w:rPr>
                <w:color w:val="000000"/>
              </w:rPr>
              <w:t xml:space="preserve"> </w:t>
            </w:r>
            <w:proofErr w:type="spellStart"/>
            <w:r w:rsidRPr="00AA2E4A">
              <w:rPr>
                <w:color w:val="000000"/>
              </w:rPr>
              <w:t>Engineers</w:t>
            </w:r>
            <w:proofErr w:type="spellEnd"/>
            <w:r w:rsidRPr="00AA2E4A">
              <w:rPr>
                <w:color w:val="000000"/>
              </w:rPr>
              <w:t xml:space="preserve">, </w:t>
            </w:r>
            <w:proofErr w:type="spellStart"/>
            <w:r w:rsidRPr="00AA2E4A">
              <w:rPr>
                <w:color w:val="000000"/>
              </w:rPr>
              <w:t>Chemists</w:t>
            </w:r>
            <w:proofErr w:type="spellEnd"/>
            <w:r w:rsidRPr="00AA2E4A">
              <w:rPr>
                <w:color w:val="000000"/>
              </w:rPr>
              <w:t xml:space="preserve"> and </w:t>
            </w:r>
            <w:proofErr w:type="spellStart"/>
            <w:r w:rsidRPr="00AA2E4A">
              <w:rPr>
                <w:color w:val="000000"/>
              </w:rPr>
              <w:t>Biologists</w:t>
            </w:r>
            <w:proofErr w:type="spellEnd"/>
            <w:r w:rsidRPr="00AA2E4A">
              <w:rPr>
                <w:color w:val="000000"/>
              </w:rPr>
              <w:t xml:space="preserve">. </w:t>
            </w:r>
            <w:proofErr w:type="spellStart"/>
            <w:r w:rsidRPr="00AA2E4A">
              <w:rPr>
                <w:color w:val="000000"/>
              </w:rPr>
              <w:t>Weinheim</w:t>
            </w:r>
            <w:proofErr w:type="spellEnd"/>
            <w:r w:rsidRPr="00AA2E4A">
              <w:rPr>
                <w:color w:val="000000"/>
              </w:rPr>
              <w:t xml:space="preserve">: </w:t>
            </w:r>
            <w:proofErr w:type="spellStart"/>
            <w:r w:rsidRPr="00AA2E4A">
              <w:rPr>
                <w:color w:val="000000"/>
              </w:rPr>
              <w:t>Wiley</w:t>
            </w:r>
            <w:proofErr w:type="spellEnd"/>
            <w:r w:rsidRPr="00AA2E4A">
              <w:rPr>
                <w:color w:val="000000"/>
              </w:rPr>
              <w:t xml:space="preserve">-VCH </w:t>
            </w:r>
            <w:proofErr w:type="spellStart"/>
            <w:r w:rsidRPr="00AA2E4A">
              <w:rPr>
                <w:color w:val="000000"/>
              </w:rPr>
              <w:t>Verlag</w:t>
            </w:r>
            <w:proofErr w:type="spellEnd"/>
            <w:r w:rsidRPr="00AA2E4A">
              <w:rPr>
                <w:color w:val="000000"/>
              </w:rPr>
              <w:t xml:space="preserve"> </w:t>
            </w:r>
            <w:proofErr w:type="spellStart"/>
            <w:r w:rsidRPr="00AA2E4A">
              <w:rPr>
                <w:color w:val="000000"/>
              </w:rPr>
              <w:t>GmbH</w:t>
            </w:r>
            <w:proofErr w:type="spellEnd"/>
            <w:r w:rsidRPr="00AA2E4A">
              <w:rPr>
                <w:color w:val="000000"/>
              </w:rPr>
              <w:t xml:space="preserve"> &amp; Co., 2015. ISBN 978-3-527-33804-7.</w:t>
            </w:r>
          </w:p>
          <w:p w14:paraId="4C3DF3A5" w14:textId="77777777" w:rsidR="009F1539" w:rsidRPr="00AA2E4A" w:rsidRDefault="009F1539" w:rsidP="00892117">
            <w:pPr>
              <w:shd w:val="clear" w:color="auto" w:fill="FFFFFF"/>
              <w:jc w:val="both"/>
              <w:rPr>
                <w:color w:val="000000"/>
              </w:rPr>
            </w:pPr>
            <w:r w:rsidRPr="00AA2E4A">
              <w:rPr>
                <w:color w:val="000000"/>
              </w:rPr>
              <w:t>HASAL, P., SCHREIBER, I., ŠNITA, D. Chemické inženýrství I. Praha: VŠCHT, 2007. ISBN 978-80-7080-002-7.</w:t>
            </w:r>
          </w:p>
          <w:p w14:paraId="7FB8D5FB" w14:textId="77777777" w:rsidR="009F1539" w:rsidRPr="00AA2E4A" w:rsidRDefault="009F1539" w:rsidP="00892117">
            <w:pPr>
              <w:shd w:val="clear" w:color="auto" w:fill="FFFFFF"/>
              <w:jc w:val="both"/>
            </w:pPr>
          </w:p>
          <w:p w14:paraId="70F6049A" w14:textId="77777777" w:rsidR="009F1539" w:rsidRPr="00AA2E4A" w:rsidRDefault="009F1539" w:rsidP="00892117">
            <w:pPr>
              <w:jc w:val="both"/>
              <w:rPr>
                <w:u w:val="single"/>
              </w:rPr>
            </w:pPr>
            <w:r w:rsidRPr="00AA2E4A">
              <w:rPr>
                <w:u w:val="single"/>
              </w:rPr>
              <w:t>Doporučená literatura:</w:t>
            </w:r>
          </w:p>
          <w:p w14:paraId="291B830E" w14:textId="77777777" w:rsidR="009F1539" w:rsidRPr="00AA2E4A" w:rsidRDefault="009F1539" w:rsidP="00892117">
            <w:pPr>
              <w:shd w:val="clear" w:color="auto" w:fill="FFFFFF"/>
              <w:jc w:val="both"/>
              <w:rPr>
                <w:color w:val="000000"/>
              </w:rPr>
            </w:pPr>
            <w:r w:rsidRPr="00AA2E4A">
              <w:rPr>
                <w:color w:val="000000"/>
              </w:rPr>
              <w:t>LEVENSPIEL, O. </w:t>
            </w:r>
            <w:proofErr w:type="spellStart"/>
            <w:r w:rsidRPr="00AA2E4A">
              <w:rPr>
                <w:color w:val="000000"/>
              </w:rPr>
              <w:t>Chemical</w:t>
            </w:r>
            <w:proofErr w:type="spellEnd"/>
            <w:r w:rsidRPr="00AA2E4A">
              <w:rPr>
                <w:color w:val="000000"/>
              </w:rPr>
              <w:t xml:space="preserve"> </w:t>
            </w:r>
            <w:proofErr w:type="spellStart"/>
            <w:r w:rsidRPr="00AA2E4A">
              <w:rPr>
                <w:color w:val="000000"/>
              </w:rPr>
              <w:t>Reaction</w:t>
            </w:r>
            <w:proofErr w:type="spellEnd"/>
            <w:r w:rsidRPr="00AA2E4A">
              <w:rPr>
                <w:color w:val="000000"/>
              </w:rPr>
              <w:t xml:space="preserve"> </w:t>
            </w:r>
            <w:proofErr w:type="spellStart"/>
            <w:r w:rsidRPr="00AA2E4A">
              <w:rPr>
                <w:color w:val="000000"/>
              </w:rPr>
              <w:t>Engineering</w:t>
            </w:r>
            <w:proofErr w:type="spellEnd"/>
            <w:r w:rsidRPr="00AA2E4A">
              <w:rPr>
                <w:color w:val="000000"/>
              </w:rPr>
              <w:t xml:space="preserve">. New York: John </w:t>
            </w:r>
            <w:proofErr w:type="spellStart"/>
            <w:r w:rsidRPr="00AA2E4A">
              <w:rPr>
                <w:color w:val="000000"/>
              </w:rPr>
              <w:t>Wiley</w:t>
            </w:r>
            <w:proofErr w:type="spellEnd"/>
            <w:r w:rsidRPr="00AA2E4A">
              <w:rPr>
                <w:color w:val="000000"/>
              </w:rPr>
              <w:t xml:space="preserve"> &amp; </w:t>
            </w:r>
            <w:proofErr w:type="spellStart"/>
            <w:r w:rsidRPr="00AA2E4A">
              <w:rPr>
                <w:color w:val="000000"/>
              </w:rPr>
              <w:t>Sons</w:t>
            </w:r>
            <w:proofErr w:type="spellEnd"/>
            <w:r w:rsidRPr="00AA2E4A">
              <w:rPr>
                <w:color w:val="000000"/>
              </w:rPr>
              <w:t>, 1999. ISBN 9780471254249.</w:t>
            </w:r>
          </w:p>
          <w:p w14:paraId="1F7F7459" w14:textId="77777777" w:rsidR="009F1539" w:rsidRPr="00AA2E4A" w:rsidRDefault="009F1539" w:rsidP="00892117">
            <w:pPr>
              <w:shd w:val="clear" w:color="auto" w:fill="FFFFFF"/>
              <w:jc w:val="both"/>
              <w:rPr>
                <w:color w:val="000000"/>
              </w:rPr>
            </w:pPr>
            <w:r w:rsidRPr="00AA2E4A">
              <w:rPr>
                <w:color w:val="000000"/>
              </w:rPr>
              <w:t xml:space="preserve">BIRD, R.B., STEWART, W.E., LIGHTFOOT, E.N. Transport </w:t>
            </w:r>
            <w:proofErr w:type="spellStart"/>
            <w:r w:rsidRPr="00AA2E4A">
              <w:rPr>
                <w:color w:val="000000"/>
              </w:rPr>
              <w:t>Phenomena</w:t>
            </w:r>
            <w:proofErr w:type="spellEnd"/>
            <w:r w:rsidRPr="00AA2E4A">
              <w:rPr>
                <w:color w:val="000000"/>
              </w:rPr>
              <w:t xml:space="preserve">. New York: J. </w:t>
            </w:r>
            <w:proofErr w:type="spellStart"/>
            <w:r w:rsidRPr="00AA2E4A">
              <w:rPr>
                <w:color w:val="000000"/>
              </w:rPr>
              <w:t>Wiley</w:t>
            </w:r>
            <w:proofErr w:type="spellEnd"/>
            <w:r w:rsidRPr="00AA2E4A">
              <w:rPr>
                <w:color w:val="000000"/>
              </w:rPr>
              <w:t>, 2007. ISBN 978-0-470-11539-8.</w:t>
            </w:r>
          </w:p>
          <w:p w14:paraId="779F4003" w14:textId="77777777" w:rsidR="009F1539" w:rsidRPr="00615281" w:rsidRDefault="009F1539" w:rsidP="00892117">
            <w:pPr>
              <w:jc w:val="both"/>
            </w:pPr>
            <w:r w:rsidRPr="00AA2E4A">
              <w:t>LEE, B</w:t>
            </w:r>
            <w:r>
              <w:t>.</w:t>
            </w:r>
            <w:r w:rsidRPr="00AA2E4A">
              <w:t xml:space="preserve">H. Fundamentals of </w:t>
            </w:r>
            <w:r>
              <w:t>F</w:t>
            </w:r>
            <w:r w:rsidRPr="00AA2E4A">
              <w:t xml:space="preserve">ood </w:t>
            </w:r>
            <w:r>
              <w:t>B</w:t>
            </w:r>
            <w:r w:rsidRPr="00AA2E4A">
              <w:t xml:space="preserve">iotechnology. </w:t>
            </w:r>
            <w:r>
              <w:t>2nd Ed</w:t>
            </w:r>
            <w:r w:rsidRPr="00AA2E4A">
              <w:t xml:space="preserve">. </w:t>
            </w:r>
            <w:proofErr w:type="spellStart"/>
            <w:r w:rsidRPr="00AA2E4A">
              <w:t>Chichester</w:t>
            </w:r>
            <w:proofErr w:type="spellEnd"/>
            <w:r w:rsidRPr="00AA2E4A">
              <w:t xml:space="preserve">: </w:t>
            </w:r>
            <w:proofErr w:type="spellStart"/>
            <w:r w:rsidRPr="00AA2E4A">
              <w:t>Wiley</w:t>
            </w:r>
            <w:proofErr w:type="spellEnd"/>
            <w:r w:rsidRPr="00AA2E4A">
              <w:t xml:space="preserve"> </w:t>
            </w:r>
            <w:proofErr w:type="spellStart"/>
            <w:r w:rsidRPr="00AA2E4A">
              <w:t>Blackwell</w:t>
            </w:r>
            <w:proofErr w:type="spellEnd"/>
            <w:r w:rsidRPr="00AA2E4A">
              <w:t>, 2015</w:t>
            </w:r>
            <w:r>
              <w:t>.</w:t>
            </w:r>
            <w:r w:rsidRPr="00AA2E4A">
              <w:t xml:space="preserve"> </w:t>
            </w:r>
            <w:proofErr w:type="spellStart"/>
            <w:r w:rsidRPr="00AA2E4A">
              <w:t>xviii</w:t>
            </w:r>
            <w:proofErr w:type="spellEnd"/>
            <w:r w:rsidRPr="00AA2E4A">
              <w:t>, 518 s. ISBN 9781118384954.</w:t>
            </w:r>
          </w:p>
        </w:tc>
      </w:tr>
      <w:tr w:rsidR="009F1539" w14:paraId="1F22D9CA" w14:textId="77777777" w:rsidTr="00892117">
        <w:trPr>
          <w:gridAfter w:val="1"/>
          <w:wAfter w:w="41"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2BE8DAE9" w14:textId="77777777" w:rsidR="009F1539" w:rsidRDefault="009F1539" w:rsidP="00892117">
            <w:pPr>
              <w:jc w:val="center"/>
              <w:rPr>
                <w:b/>
              </w:rPr>
            </w:pPr>
            <w:r>
              <w:rPr>
                <w:b/>
              </w:rPr>
              <w:t>Informace ke kombinované nebo distanční formě</w:t>
            </w:r>
          </w:p>
        </w:tc>
      </w:tr>
      <w:tr w:rsidR="009F1539" w14:paraId="5FE937AE" w14:textId="77777777" w:rsidTr="00892117">
        <w:trPr>
          <w:gridAfter w:val="1"/>
          <w:wAfter w:w="41" w:type="dxa"/>
        </w:trPr>
        <w:tc>
          <w:tcPr>
            <w:tcW w:w="4787" w:type="dxa"/>
            <w:gridSpan w:val="8"/>
            <w:tcBorders>
              <w:top w:val="single" w:sz="2" w:space="0" w:color="auto"/>
            </w:tcBorders>
            <w:shd w:val="clear" w:color="auto" w:fill="F7CAAC"/>
          </w:tcPr>
          <w:p w14:paraId="1709D641" w14:textId="77777777" w:rsidR="009F1539" w:rsidRDefault="009F1539" w:rsidP="00892117">
            <w:pPr>
              <w:jc w:val="both"/>
            </w:pPr>
            <w:r>
              <w:rPr>
                <w:b/>
              </w:rPr>
              <w:t>Rozsah konzultací (soustředění)</w:t>
            </w:r>
          </w:p>
        </w:tc>
        <w:tc>
          <w:tcPr>
            <w:tcW w:w="889" w:type="dxa"/>
            <w:tcBorders>
              <w:top w:val="single" w:sz="2" w:space="0" w:color="auto"/>
            </w:tcBorders>
          </w:tcPr>
          <w:p w14:paraId="6F6D341B" w14:textId="77777777" w:rsidR="009F1539" w:rsidRDefault="009F1539" w:rsidP="00892117">
            <w:pPr>
              <w:jc w:val="both"/>
            </w:pPr>
          </w:p>
        </w:tc>
        <w:tc>
          <w:tcPr>
            <w:tcW w:w="4179" w:type="dxa"/>
            <w:gridSpan w:val="7"/>
            <w:tcBorders>
              <w:top w:val="single" w:sz="2" w:space="0" w:color="auto"/>
            </w:tcBorders>
            <w:shd w:val="clear" w:color="auto" w:fill="F7CAAC"/>
          </w:tcPr>
          <w:p w14:paraId="4B74EE5D" w14:textId="77777777" w:rsidR="009F1539" w:rsidRDefault="009F1539" w:rsidP="00892117">
            <w:pPr>
              <w:jc w:val="both"/>
              <w:rPr>
                <w:b/>
              </w:rPr>
            </w:pPr>
            <w:r>
              <w:rPr>
                <w:b/>
              </w:rPr>
              <w:t xml:space="preserve">hodin </w:t>
            </w:r>
          </w:p>
        </w:tc>
      </w:tr>
      <w:tr w:rsidR="009F1539" w14:paraId="4728C917" w14:textId="77777777" w:rsidTr="00892117">
        <w:trPr>
          <w:gridAfter w:val="1"/>
          <w:wAfter w:w="41" w:type="dxa"/>
        </w:trPr>
        <w:tc>
          <w:tcPr>
            <w:tcW w:w="9855" w:type="dxa"/>
            <w:gridSpan w:val="16"/>
            <w:shd w:val="clear" w:color="auto" w:fill="F7CAAC"/>
          </w:tcPr>
          <w:p w14:paraId="1109FC82" w14:textId="77777777" w:rsidR="009F1539" w:rsidRDefault="009F1539" w:rsidP="00892117">
            <w:pPr>
              <w:jc w:val="both"/>
              <w:rPr>
                <w:b/>
              </w:rPr>
            </w:pPr>
            <w:r>
              <w:rPr>
                <w:b/>
              </w:rPr>
              <w:t>Informace o způsobu kontaktu s vyučujícím</w:t>
            </w:r>
          </w:p>
        </w:tc>
      </w:tr>
      <w:tr w:rsidR="009F1539" w14:paraId="4BC17335" w14:textId="77777777" w:rsidTr="00892117">
        <w:trPr>
          <w:gridAfter w:val="1"/>
          <w:wAfter w:w="41" w:type="dxa"/>
          <w:trHeight w:val="1373"/>
        </w:trPr>
        <w:tc>
          <w:tcPr>
            <w:tcW w:w="9855" w:type="dxa"/>
            <w:gridSpan w:val="16"/>
          </w:tcPr>
          <w:p w14:paraId="2DE75887" w14:textId="77777777" w:rsidR="009F1539" w:rsidRDefault="009F1539" w:rsidP="00892117">
            <w:pPr>
              <w:jc w:val="both"/>
            </w:pPr>
          </w:p>
          <w:p w14:paraId="5AB36F35" w14:textId="77777777" w:rsidR="00771448" w:rsidRDefault="00771448" w:rsidP="00892117">
            <w:pPr>
              <w:jc w:val="both"/>
            </w:pPr>
          </w:p>
          <w:p w14:paraId="0B023476" w14:textId="77777777" w:rsidR="00771448" w:rsidRDefault="00771448" w:rsidP="00892117">
            <w:pPr>
              <w:jc w:val="both"/>
            </w:pPr>
          </w:p>
          <w:p w14:paraId="07923DDF" w14:textId="77777777" w:rsidR="00771448" w:rsidRDefault="00771448" w:rsidP="00892117">
            <w:pPr>
              <w:jc w:val="both"/>
            </w:pPr>
          </w:p>
          <w:p w14:paraId="3E0FE504" w14:textId="77777777" w:rsidR="00771448" w:rsidRDefault="00771448" w:rsidP="00892117">
            <w:pPr>
              <w:jc w:val="both"/>
            </w:pPr>
          </w:p>
          <w:p w14:paraId="3E0BF4C4" w14:textId="77777777" w:rsidR="00771448" w:rsidRDefault="00771448" w:rsidP="00892117">
            <w:pPr>
              <w:jc w:val="both"/>
            </w:pPr>
          </w:p>
          <w:p w14:paraId="534DE416" w14:textId="77777777" w:rsidR="00771448" w:rsidRDefault="00771448" w:rsidP="00892117">
            <w:pPr>
              <w:jc w:val="both"/>
            </w:pPr>
          </w:p>
          <w:p w14:paraId="5B65EDA7" w14:textId="77777777" w:rsidR="00771448" w:rsidRDefault="00771448" w:rsidP="00892117">
            <w:pPr>
              <w:jc w:val="both"/>
            </w:pPr>
          </w:p>
          <w:p w14:paraId="6F112BA7" w14:textId="77777777" w:rsidR="00771448" w:rsidRDefault="00771448" w:rsidP="00892117">
            <w:pPr>
              <w:jc w:val="both"/>
            </w:pPr>
          </w:p>
          <w:p w14:paraId="10534DD6" w14:textId="77777777" w:rsidR="00771448" w:rsidRDefault="00771448" w:rsidP="00892117">
            <w:pPr>
              <w:jc w:val="both"/>
            </w:pPr>
          </w:p>
          <w:p w14:paraId="62C0740F" w14:textId="77777777" w:rsidR="00771448" w:rsidRDefault="00771448" w:rsidP="00892117">
            <w:pPr>
              <w:jc w:val="both"/>
            </w:pPr>
          </w:p>
          <w:p w14:paraId="5C953D2D" w14:textId="77777777" w:rsidR="00771448" w:rsidRDefault="00771448" w:rsidP="00892117">
            <w:pPr>
              <w:jc w:val="both"/>
            </w:pPr>
          </w:p>
          <w:p w14:paraId="3EBE202B" w14:textId="77777777" w:rsidR="00771448" w:rsidRDefault="00771448" w:rsidP="00892117">
            <w:pPr>
              <w:jc w:val="both"/>
            </w:pPr>
          </w:p>
          <w:p w14:paraId="4C07E39F" w14:textId="77777777" w:rsidR="00771448" w:rsidRDefault="00771448" w:rsidP="00892117">
            <w:pPr>
              <w:jc w:val="both"/>
            </w:pPr>
          </w:p>
          <w:p w14:paraId="4AB09C55" w14:textId="77777777" w:rsidR="00771448" w:rsidRDefault="00771448" w:rsidP="00892117">
            <w:pPr>
              <w:jc w:val="both"/>
            </w:pPr>
          </w:p>
          <w:p w14:paraId="2CF5AE5A" w14:textId="77777777" w:rsidR="00771448" w:rsidRDefault="00771448" w:rsidP="00892117">
            <w:pPr>
              <w:jc w:val="both"/>
            </w:pPr>
          </w:p>
          <w:p w14:paraId="5A4E5269" w14:textId="77777777" w:rsidR="00771448" w:rsidRDefault="00771448" w:rsidP="00892117">
            <w:pPr>
              <w:jc w:val="both"/>
            </w:pPr>
          </w:p>
          <w:p w14:paraId="1B05D4DC" w14:textId="77777777" w:rsidR="00771448" w:rsidRDefault="00771448" w:rsidP="00892117">
            <w:pPr>
              <w:jc w:val="both"/>
            </w:pPr>
          </w:p>
          <w:p w14:paraId="744C20CB" w14:textId="77777777" w:rsidR="00771448" w:rsidRDefault="00771448" w:rsidP="00892117">
            <w:pPr>
              <w:jc w:val="both"/>
            </w:pPr>
          </w:p>
          <w:p w14:paraId="4AE8ACF2" w14:textId="77777777" w:rsidR="00771448" w:rsidRDefault="00771448" w:rsidP="00892117">
            <w:pPr>
              <w:jc w:val="both"/>
            </w:pPr>
          </w:p>
          <w:p w14:paraId="2FE0CAF8" w14:textId="77777777" w:rsidR="00771448" w:rsidRDefault="00771448" w:rsidP="00892117">
            <w:pPr>
              <w:jc w:val="both"/>
            </w:pPr>
          </w:p>
          <w:p w14:paraId="2BDE6E74" w14:textId="77777777" w:rsidR="00771448" w:rsidRDefault="00771448" w:rsidP="00892117">
            <w:pPr>
              <w:jc w:val="both"/>
            </w:pPr>
          </w:p>
          <w:p w14:paraId="2BA2292D" w14:textId="77777777" w:rsidR="00771448" w:rsidRDefault="00771448" w:rsidP="00892117">
            <w:pPr>
              <w:jc w:val="both"/>
            </w:pPr>
          </w:p>
          <w:p w14:paraId="6BA7089D" w14:textId="77777777" w:rsidR="00771448" w:rsidRDefault="00771448" w:rsidP="00892117">
            <w:pPr>
              <w:jc w:val="both"/>
            </w:pPr>
          </w:p>
          <w:p w14:paraId="32F3A303" w14:textId="77777777" w:rsidR="00771448" w:rsidRDefault="00771448" w:rsidP="00892117">
            <w:pPr>
              <w:jc w:val="both"/>
            </w:pPr>
          </w:p>
          <w:p w14:paraId="66D23FEB" w14:textId="77777777" w:rsidR="00771448" w:rsidRDefault="00771448" w:rsidP="00892117">
            <w:pPr>
              <w:jc w:val="both"/>
            </w:pPr>
          </w:p>
          <w:p w14:paraId="142E7BB4" w14:textId="77777777" w:rsidR="00771448" w:rsidRDefault="00771448" w:rsidP="00892117">
            <w:pPr>
              <w:jc w:val="both"/>
            </w:pPr>
          </w:p>
          <w:p w14:paraId="4C9ACC3B" w14:textId="77777777" w:rsidR="00771448" w:rsidRDefault="00771448" w:rsidP="00892117">
            <w:pPr>
              <w:jc w:val="both"/>
            </w:pPr>
          </w:p>
          <w:p w14:paraId="4D3F3E46" w14:textId="77777777" w:rsidR="00771448" w:rsidRDefault="00771448" w:rsidP="00892117">
            <w:pPr>
              <w:jc w:val="both"/>
            </w:pPr>
          </w:p>
          <w:p w14:paraId="01E6BD62" w14:textId="77777777" w:rsidR="00771448" w:rsidRDefault="00771448" w:rsidP="00892117">
            <w:pPr>
              <w:jc w:val="both"/>
            </w:pPr>
          </w:p>
          <w:p w14:paraId="5D6E43B3" w14:textId="77777777" w:rsidR="00771448" w:rsidRDefault="00771448" w:rsidP="00892117">
            <w:pPr>
              <w:jc w:val="both"/>
            </w:pPr>
          </w:p>
          <w:p w14:paraId="47A997BB" w14:textId="77777777" w:rsidR="00771448" w:rsidRDefault="00771448" w:rsidP="00892117">
            <w:pPr>
              <w:jc w:val="both"/>
            </w:pPr>
          </w:p>
          <w:p w14:paraId="02B7443C" w14:textId="5A31E84C" w:rsidR="00771448" w:rsidRDefault="00771448" w:rsidP="00892117">
            <w:pPr>
              <w:jc w:val="both"/>
            </w:pPr>
          </w:p>
        </w:tc>
      </w:tr>
      <w:tr w:rsidR="009F1539" w14:paraId="34049DEA" w14:textId="77777777" w:rsidTr="00892117">
        <w:trPr>
          <w:gridAfter w:val="1"/>
          <w:wAfter w:w="41" w:type="dxa"/>
        </w:trPr>
        <w:tc>
          <w:tcPr>
            <w:tcW w:w="9855" w:type="dxa"/>
            <w:gridSpan w:val="16"/>
            <w:tcBorders>
              <w:bottom w:val="double" w:sz="4" w:space="0" w:color="auto"/>
            </w:tcBorders>
            <w:shd w:val="clear" w:color="auto" w:fill="BDD6EE"/>
          </w:tcPr>
          <w:p w14:paraId="11A9A3FB" w14:textId="77777777" w:rsidR="009F1539" w:rsidRDefault="009F1539" w:rsidP="00892117">
            <w:pPr>
              <w:jc w:val="both"/>
              <w:rPr>
                <w:b/>
                <w:sz w:val="28"/>
              </w:rPr>
            </w:pPr>
            <w:bookmarkStart w:id="19" w:name="_Hlk172532815"/>
            <w:bookmarkEnd w:id="17"/>
            <w:r>
              <w:lastRenderedPageBreak/>
              <w:br w:type="page"/>
            </w:r>
            <w:r>
              <w:rPr>
                <w:b/>
                <w:sz w:val="28"/>
              </w:rPr>
              <w:t>B-III – Charakteristika studijního předmětu</w:t>
            </w:r>
          </w:p>
        </w:tc>
      </w:tr>
      <w:tr w:rsidR="009F1539" w14:paraId="7413F61F" w14:textId="77777777" w:rsidTr="00892117">
        <w:trPr>
          <w:gridAfter w:val="1"/>
          <w:wAfter w:w="41" w:type="dxa"/>
        </w:trPr>
        <w:tc>
          <w:tcPr>
            <w:tcW w:w="3435" w:type="dxa"/>
            <w:gridSpan w:val="5"/>
            <w:tcBorders>
              <w:top w:val="double" w:sz="4" w:space="0" w:color="auto"/>
            </w:tcBorders>
            <w:shd w:val="clear" w:color="auto" w:fill="F7CAAC"/>
          </w:tcPr>
          <w:p w14:paraId="302AE9A8" w14:textId="77777777" w:rsidR="009F1539" w:rsidRDefault="009F1539" w:rsidP="00892117">
            <w:pPr>
              <w:jc w:val="both"/>
              <w:rPr>
                <w:b/>
              </w:rPr>
            </w:pPr>
            <w:r>
              <w:rPr>
                <w:b/>
              </w:rPr>
              <w:t>Název studijního předmětu</w:t>
            </w:r>
          </w:p>
        </w:tc>
        <w:tc>
          <w:tcPr>
            <w:tcW w:w="6420" w:type="dxa"/>
            <w:gridSpan w:val="11"/>
            <w:tcBorders>
              <w:top w:val="double" w:sz="4" w:space="0" w:color="auto"/>
            </w:tcBorders>
          </w:tcPr>
          <w:p w14:paraId="7952AF17" w14:textId="77777777" w:rsidR="009F1539" w:rsidRDefault="009F1539" w:rsidP="00892117">
            <w:pPr>
              <w:jc w:val="both"/>
            </w:pPr>
            <w:bookmarkStart w:id="20" w:name="Ekol_mikroorg_využ_v_biotech_a_při_prod"/>
            <w:bookmarkEnd w:id="20"/>
            <w:r w:rsidRPr="00810B7E">
              <w:rPr>
                <w:b/>
                <w:bCs/>
              </w:rPr>
              <w:t>Ekologie mikroorganizmů využívaných v biotechnologiích a při produkci potravin</w:t>
            </w:r>
          </w:p>
        </w:tc>
      </w:tr>
      <w:tr w:rsidR="009F1539" w14:paraId="65CF6F3C" w14:textId="77777777" w:rsidTr="00892117">
        <w:trPr>
          <w:gridAfter w:val="1"/>
          <w:wAfter w:w="41" w:type="dxa"/>
        </w:trPr>
        <w:tc>
          <w:tcPr>
            <w:tcW w:w="3435" w:type="dxa"/>
            <w:gridSpan w:val="5"/>
            <w:shd w:val="clear" w:color="auto" w:fill="F7CAAC"/>
          </w:tcPr>
          <w:p w14:paraId="3CD5EB56" w14:textId="77777777" w:rsidR="009F1539" w:rsidRDefault="009F1539" w:rsidP="00892117">
            <w:pPr>
              <w:jc w:val="both"/>
              <w:rPr>
                <w:b/>
              </w:rPr>
            </w:pPr>
            <w:r>
              <w:rPr>
                <w:b/>
              </w:rPr>
              <w:t>Typ předmětu</w:t>
            </w:r>
          </w:p>
        </w:tc>
        <w:tc>
          <w:tcPr>
            <w:tcW w:w="3057" w:type="dxa"/>
            <w:gridSpan w:val="5"/>
          </w:tcPr>
          <w:p w14:paraId="75B2279E" w14:textId="77777777" w:rsidR="009F1539" w:rsidRDefault="009F1539" w:rsidP="00892117">
            <w:pPr>
              <w:jc w:val="both"/>
            </w:pPr>
            <w:r>
              <w:t>povinný</w:t>
            </w:r>
          </w:p>
        </w:tc>
        <w:tc>
          <w:tcPr>
            <w:tcW w:w="2695" w:type="dxa"/>
            <w:gridSpan w:val="4"/>
            <w:shd w:val="clear" w:color="auto" w:fill="F7CAAC"/>
          </w:tcPr>
          <w:p w14:paraId="4EA6CF62" w14:textId="77777777" w:rsidR="009F1539" w:rsidRDefault="009F1539" w:rsidP="00892117">
            <w:pPr>
              <w:jc w:val="both"/>
            </w:pPr>
            <w:r>
              <w:rPr>
                <w:b/>
              </w:rPr>
              <w:t>doporučený ročník / semestr</w:t>
            </w:r>
          </w:p>
        </w:tc>
        <w:tc>
          <w:tcPr>
            <w:tcW w:w="668" w:type="dxa"/>
            <w:gridSpan w:val="2"/>
          </w:tcPr>
          <w:p w14:paraId="706ECD86" w14:textId="77777777" w:rsidR="009F1539" w:rsidRDefault="009F1539" w:rsidP="00892117">
            <w:pPr>
              <w:jc w:val="both"/>
            </w:pPr>
            <w:r>
              <w:t>1/ZS</w:t>
            </w:r>
          </w:p>
        </w:tc>
      </w:tr>
      <w:tr w:rsidR="009F1539" w14:paraId="6DDDC9B4" w14:textId="77777777" w:rsidTr="00892117">
        <w:trPr>
          <w:gridAfter w:val="1"/>
          <w:wAfter w:w="41" w:type="dxa"/>
        </w:trPr>
        <w:tc>
          <w:tcPr>
            <w:tcW w:w="3435" w:type="dxa"/>
            <w:gridSpan w:val="5"/>
            <w:shd w:val="clear" w:color="auto" w:fill="F7CAAC"/>
          </w:tcPr>
          <w:p w14:paraId="61EB3DD1" w14:textId="77777777" w:rsidR="009F1539" w:rsidRDefault="009F1539" w:rsidP="00892117">
            <w:pPr>
              <w:jc w:val="both"/>
              <w:rPr>
                <w:b/>
              </w:rPr>
            </w:pPr>
            <w:r>
              <w:rPr>
                <w:b/>
              </w:rPr>
              <w:t>Rozsah studijního předmětu</w:t>
            </w:r>
          </w:p>
        </w:tc>
        <w:tc>
          <w:tcPr>
            <w:tcW w:w="1352" w:type="dxa"/>
            <w:gridSpan w:val="3"/>
          </w:tcPr>
          <w:p w14:paraId="18AF5FC8" w14:textId="77777777" w:rsidR="009F1539" w:rsidRDefault="009F1539" w:rsidP="00892117">
            <w:pPr>
              <w:jc w:val="both"/>
            </w:pPr>
            <w:proofErr w:type="gramStart"/>
            <w:r>
              <w:t>14p</w:t>
            </w:r>
            <w:proofErr w:type="gramEnd"/>
            <w:r>
              <w:t>+14s</w:t>
            </w:r>
            <w:r w:rsidRPr="00280F9E">
              <w:t>+</w:t>
            </w:r>
            <w:r>
              <w:t>0</w:t>
            </w:r>
            <w:r w:rsidRPr="00003F22">
              <w:t>l</w:t>
            </w:r>
          </w:p>
        </w:tc>
        <w:tc>
          <w:tcPr>
            <w:tcW w:w="889" w:type="dxa"/>
            <w:shd w:val="clear" w:color="auto" w:fill="F7CAAC"/>
          </w:tcPr>
          <w:p w14:paraId="1AFA41DE" w14:textId="77777777" w:rsidR="009F1539" w:rsidRDefault="009F1539" w:rsidP="00892117">
            <w:pPr>
              <w:jc w:val="both"/>
              <w:rPr>
                <w:b/>
              </w:rPr>
            </w:pPr>
            <w:r>
              <w:rPr>
                <w:b/>
              </w:rPr>
              <w:t xml:space="preserve">hod. </w:t>
            </w:r>
          </w:p>
        </w:tc>
        <w:tc>
          <w:tcPr>
            <w:tcW w:w="816" w:type="dxa"/>
          </w:tcPr>
          <w:p w14:paraId="0DBD9CB2" w14:textId="77777777" w:rsidR="009F1539" w:rsidRDefault="009F1539" w:rsidP="00892117">
            <w:pPr>
              <w:jc w:val="both"/>
            </w:pPr>
            <w:r>
              <w:t>28</w:t>
            </w:r>
          </w:p>
        </w:tc>
        <w:tc>
          <w:tcPr>
            <w:tcW w:w="1479" w:type="dxa"/>
            <w:gridSpan w:val="2"/>
            <w:shd w:val="clear" w:color="auto" w:fill="F7CAAC"/>
          </w:tcPr>
          <w:p w14:paraId="3E31113C" w14:textId="77777777" w:rsidR="009F1539" w:rsidRDefault="009F1539" w:rsidP="00892117">
            <w:pPr>
              <w:jc w:val="both"/>
              <w:rPr>
                <w:b/>
              </w:rPr>
            </w:pPr>
            <w:r>
              <w:rPr>
                <w:b/>
              </w:rPr>
              <w:t>kreditů</w:t>
            </w:r>
          </w:p>
        </w:tc>
        <w:tc>
          <w:tcPr>
            <w:tcW w:w="1884" w:type="dxa"/>
            <w:gridSpan w:val="4"/>
          </w:tcPr>
          <w:p w14:paraId="7B6F09F4" w14:textId="77777777" w:rsidR="009F1539" w:rsidRDefault="009F1539" w:rsidP="00892117">
            <w:pPr>
              <w:jc w:val="both"/>
            </w:pPr>
            <w:r>
              <w:t>2</w:t>
            </w:r>
          </w:p>
        </w:tc>
      </w:tr>
      <w:tr w:rsidR="009F1539" w14:paraId="0399B1D0" w14:textId="77777777" w:rsidTr="00892117">
        <w:trPr>
          <w:gridAfter w:val="1"/>
          <w:wAfter w:w="41" w:type="dxa"/>
        </w:trPr>
        <w:tc>
          <w:tcPr>
            <w:tcW w:w="3435" w:type="dxa"/>
            <w:gridSpan w:val="5"/>
            <w:shd w:val="clear" w:color="auto" w:fill="F7CAAC"/>
          </w:tcPr>
          <w:p w14:paraId="708FE62A"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0" w:type="dxa"/>
            <w:gridSpan w:val="11"/>
          </w:tcPr>
          <w:p w14:paraId="5B7DC920" w14:textId="77777777" w:rsidR="009F1539" w:rsidRDefault="009F1539" w:rsidP="00892117">
            <w:pPr>
              <w:jc w:val="both"/>
            </w:pPr>
          </w:p>
        </w:tc>
      </w:tr>
      <w:tr w:rsidR="009F1539" w14:paraId="6219ED00" w14:textId="77777777" w:rsidTr="00892117">
        <w:trPr>
          <w:gridAfter w:val="1"/>
          <w:wAfter w:w="41" w:type="dxa"/>
        </w:trPr>
        <w:tc>
          <w:tcPr>
            <w:tcW w:w="3435" w:type="dxa"/>
            <w:gridSpan w:val="5"/>
            <w:shd w:val="clear" w:color="auto" w:fill="F7CAAC"/>
          </w:tcPr>
          <w:p w14:paraId="3A471C3B" w14:textId="77777777" w:rsidR="009F1539" w:rsidRPr="005A0406" w:rsidRDefault="009F1539" w:rsidP="00892117">
            <w:pPr>
              <w:jc w:val="both"/>
              <w:rPr>
                <w:b/>
              </w:rPr>
            </w:pPr>
            <w:r w:rsidRPr="005A0406">
              <w:rPr>
                <w:b/>
              </w:rPr>
              <w:t>Způsob ověření výsledků učení</w:t>
            </w:r>
          </w:p>
        </w:tc>
        <w:tc>
          <w:tcPr>
            <w:tcW w:w="3057" w:type="dxa"/>
            <w:gridSpan w:val="5"/>
            <w:tcBorders>
              <w:bottom w:val="single" w:sz="4" w:space="0" w:color="auto"/>
            </w:tcBorders>
          </w:tcPr>
          <w:p w14:paraId="5512C897" w14:textId="77777777" w:rsidR="009F1539" w:rsidRDefault="009F1539" w:rsidP="00892117">
            <w:pPr>
              <w:jc w:val="both"/>
            </w:pPr>
            <w:r>
              <w:t>klasifikovaný zápočet</w:t>
            </w:r>
          </w:p>
        </w:tc>
        <w:tc>
          <w:tcPr>
            <w:tcW w:w="1479" w:type="dxa"/>
            <w:gridSpan w:val="2"/>
            <w:tcBorders>
              <w:bottom w:val="single" w:sz="4" w:space="0" w:color="auto"/>
            </w:tcBorders>
            <w:shd w:val="clear" w:color="auto" w:fill="F7CAAC"/>
          </w:tcPr>
          <w:p w14:paraId="4CA63BCC" w14:textId="77777777" w:rsidR="009F1539" w:rsidRDefault="009F1539" w:rsidP="00892117">
            <w:pPr>
              <w:jc w:val="both"/>
              <w:rPr>
                <w:b/>
              </w:rPr>
            </w:pPr>
            <w:r>
              <w:rPr>
                <w:b/>
              </w:rPr>
              <w:t>Forma výuky</w:t>
            </w:r>
          </w:p>
        </w:tc>
        <w:tc>
          <w:tcPr>
            <w:tcW w:w="1884" w:type="dxa"/>
            <w:gridSpan w:val="4"/>
            <w:tcBorders>
              <w:bottom w:val="single" w:sz="4" w:space="0" w:color="auto"/>
            </w:tcBorders>
          </w:tcPr>
          <w:p w14:paraId="2050CD04" w14:textId="77777777" w:rsidR="009F1539" w:rsidRDefault="009F1539" w:rsidP="00892117">
            <w:pPr>
              <w:jc w:val="both"/>
            </w:pPr>
            <w:r>
              <w:t>přednášky, semináře</w:t>
            </w:r>
          </w:p>
          <w:p w14:paraId="56D5C601" w14:textId="77777777" w:rsidR="009F1539" w:rsidRDefault="009F1539" w:rsidP="00892117">
            <w:pPr>
              <w:jc w:val="both"/>
            </w:pPr>
          </w:p>
        </w:tc>
      </w:tr>
      <w:tr w:rsidR="009F1539" w14:paraId="7CC93D3E" w14:textId="77777777" w:rsidTr="00892117">
        <w:trPr>
          <w:gridAfter w:val="1"/>
          <w:wAfter w:w="41" w:type="dxa"/>
        </w:trPr>
        <w:tc>
          <w:tcPr>
            <w:tcW w:w="3435" w:type="dxa"/>
            <w:gridSpan w:val="5"/>
            <w:shd w:val="clear" w:color="auto" w:fill="F7CAAC"/>
          </w:tcPr>
          <w:p w14:paraId="17A614A2" w14:textId="77777777" w:rsidR="009F1539" w:rsidRPr="005A0406" w:rsidRDefault="009F1539" w:rsidP="00892117">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59725973" w14:textId="77777777" w:rsidR="009F1539" w:rsidRPr="000936DF" w:rsidRDefault="009F1539" w:rsidP="00892117">
            <w:pPr>
              <w:jc w:val="both"/>
            </w:pPr>
            <w:r w:rsidRPr="000936DF">
              <w:t xml:space="preserve">Klasifikovaný zápočet: </w:t>
            </w:r>
            <w:r>
              <w:t xml:space="preserve">min. </w:t>
            </w:r>
            <w:r w:rsidRPr="000936DF">
              <w:t>80%</w:t>
            </w:r>
            <w:r>
              <w:t xml:space="preserve"> </w:t>
            </w:r>
            <w:r w:rsidRPr="000936DF">
              <w:t xml:space="preserve">docházka na semináře, </w:t>
            </w:r>
            <w:r>
              <w:t>z</w:t>
            </w:r>
            <w:r w:rsidRPr="000936DF">
              <w:t>ápočtový test (min. úspěšnost 60 %)</w:t>
            </w:r>
            <w:r>
              <w:t>.</w:t>
            </w:r>
          </w:p>
          <w:p w14:paraId="12DE7F60" w14:textId="77777777" w:rsidR="009F1539" w:rsidRDefault="009F1539" w:rsidP="00892117">
            <w:pPr>
              <w:jc w:val="both"/>
            </w:pPr>
          </w:p>
        </w:tc>
      </w:tr>
      <w:tr w:rsidR="009F1539" w14:paraId="239DB4A5" w14:textId="77777777" w:rsidTr="00892117">
        <w:trPr>
          <w:gridAfter w:val="1"/>
          <w:wAfter w:w="41" w:type="dxa"/>
          <w:trHeight w:val="197"/>
        </w:trPr>
        <w:tc>
          <w:tcPr>
            <w:tcW w:w="3435" w:type="dxa"/>
            <w:gridSpan w:val="5"/>
            <w:tcBorders>
              <w:top w:val="nil"/>
            </w:tcBorders>
            <w:shd w:val="clear" w:color="auto" w:fill="F7CAAC"/>
          </w:tcPr>
          <w:p w14:paraId="4F3F7CA4" w14:textId="77777777" w:rsidR="009F1539" w:rsidRDefault="009F1539" w:rsidP="00892117">
            <w:pPr>
              <w:jc w:val="both"/>
              <w:rPr>
                <w:b/>
              </w:rPr>
            </w:pPr>
            <w:r>
              <w:rPr>
                <w:b/>
              </w:rPr>
              <w:t>Garant předmětu</w:t>
            </w:r>
          </w:p>
        </w:tc>
        <w:tc>
          <w:tcPr>
            <w:tcW w:w="6420" w:type="dxa"/>
            <w:gridSpan w:val="11"/>
            <w:tcBorders>
              <w:top w:val="single" w:sz="4" w:space="0" w:color="auto"/>
            </w:tcBorders>
          </w:tcPr>
          <w:p w14:paraId="519D8900" w14:textId="77777777" w:rsidR="009F1539" w:rsidRDefault="009F1539" w:rsidP="00892117">
            <w:pPr>
              <w:jc w:val="both"/>
            </w:pPr>
          </w:p>
        </w:tc>
      </w:tr>
      <w:tr w:rsidR="009F1539" w14:paraId="6B4D78CD" w14:textId="77777777" w:rsidTr="00892117">
        <w:trPr>
          <w:gridAfter w:val="1"/>
          <w:wAfter w:w="41" w:type="dxa"/>
          <w:trHeight w:val="243"/>
        </w:trPr>
        <w:tc>
          <w:tcPr>
            <w:tcW w:w="3435" w:type="dxa"/>
            <w:gridSpan w:val="5"/>
            <w:tcBorders>
              <w:top w:val="nil"/>
            </w:tcBorders>
            <w:shd w:val="clear" w:color="auto" w:fill="F7CAAC"/>
          </w:tcPr>
          <w:p w14:paraId="7427EA24" w14:textId="77777777" w:rsidR="009F1539" w:rsidRDefault="009F1539" w:rsidP="00892117">
            <w:pPr>
              <w:jc w:val="both"/>
              <w:rPr>
                <w:b/>
              </w:rPr>
            </w:pPr>
            <w:r>
              <w:rPr>
                <w:b/>
              </w:rPr>
              <w:t>Zapojení garanta do výuky předmětu</w:t>
            </w:r>
          </w:p>
        </w:tc>
        <w:tc>
          <w:tcPr>
            <w:tcW w:w="6420" w:type="dxa"/>
            <w:gridSpan w:val="11"/>
            <w:tcBorders>
              <w:top w:val="nil"/>
            </w:tcBorders>
          </w:tcPr>
          <w:p w14:paraId="3A4E5CDE" w14:textId="77777777" w:rsidR="009F1539" w:rsidRDefault="009F1539" w:rsidP="00892117">
            <w:pPr>
              <w:jc w:val="both"/>
            </w:pPr>
          </w:p>
        </w:tc>
      </w:tr>
      <w:tr w:rsidR="009F1539" w14:paraId="799567ED" w14:textId="77777777" w:rsidTr="00892117">
        <w:trPr>
          <w:gridAfter w:val="1"/>
          <w:wAfter w:w="41" w:type="dxa"/>
        </w:trPr>
        <w:tc>
          <w:tcPr>
            <w:tcW w:w="3435" w:type="dxa"/>
            <w:gridSpan w:val="5"/>
            <w:shd w:val="clear" w:color="auto" w:fill="F7CAAC"/>
          </w:tcPr>
          <w:p w14:paraId="16204D9B" w14:textId="77777777" w:rsidR="009F1539" w:rsidRDefault="009F1539" w:rsidP="00892117">
            <w:pPr>
              <w:jc w:val="both"/>
              <w:rPr>
                <w:b/>
              </w:rPr>
            </w:pPr>
            <w:r>
              <w:rPr>
                <w:b/>
              </w:rPr>
              <w:t>Vyučující</w:t>
            </w:r>
          </w:p>
        </w:tc>
        <w:tc>
          <w:tcPr>
            <w:tcW w:w="6420" w:type="dxa"/>
            <w:gridSpan w:val="11"/>
            <w:tcBorders>
              <w:bottom w:val="nil"/>
            </w:tcBorders>
          </w:tcPr>
          <w:p w14:paraId="704DF3F8" w14:textId="77777777" w:rsidR="009F1539" w:rsidRDefault="009F1539" w:rsidP="00892117">
            <w:pPr>
              <w:jc w:val="both"/>
            </w:pPr>
          </w:p>
        </w:tc>
      </w:tr>
      <w:tr w:rsidR="009F1539" w14:paraId="4C27A907" w14:textId="77777777" w:rsidTr="00892117">
        <w:trPr>
          <w:gridAfter w:val="1"/>
          <w:wAfter w:w="41" w:type="dxa"/>
          <w:trHeight w:val="136"/>
        </w:trPr>
        <w:tc>
          <w:tcPr>
            <w:tcW w:w="9855" w:type="dxa"/>
            <w:gridSpan w:val="16"/>
            <w:tcBorders>
              <w:top w:val="nil"/>
            </w:tcBorders>
          </w:tcPr>
          <w:p w14:paraId="73C0F298" w14:textId="77777777" w:rsidR="009F1539" w:rsidRDefault="009F1539" w:rsidP="00892117">
            <w:pPr>
              <w:spacing w:before="60" w:after="60"/>
              <w:jc w:val="both"/>
            </w:pPr>
            <w:r>
              <w:t>Ing. Jana Šerá, Ph.D. (</w:t>
            </w:r>
            <w:proofErr w:type="gramStart"/>
            <w:r>
              <w:t>100%</w:t>
            </w:r>
            <w:proofErr w:type="gramEnd"/>
            <w:r>
              <w:t xml:space="preserve"> p)</w:t>
            </w:r>
          </w:p>
        </w:tc>
      </w:tr>
      <w:tr w:rsidR="009F1539" w14:paraId="1E7765E5" w14:textId="77777777" w:rsidTr="00892117">
        <w:trPr>
          <w:gridAfter w:val="1"/>
          <w:wAfter w:w="41" w:type="dxa"/>
        </w:trPr>
        <w:tc>
          <w:tcPr>
            <w:tcW w:w="3435" w:type="dxa"/>
            <w:gridSpan w:val="5"/>
            <w:shd w:val="clear" w:color="auto" w:fill="F7CAAC"/>
          </w:tcPr>
          <w:p w14:paraId="288C5C78" w14:textId="77777777" w:rsidR="009F1539" w:rsidRPr="005A0406" w:rsidRDefault="009F1539" w:rsidP="00892117">
            <w:pPr>
              <w:jc w:val="both"/>
              <w:rPr>
                <w:b/>
              </w:rPr>
            </w:pPr>
            <w:r w:rsidRPr="005A0406">
              <w:rPr>
                <w:b/>
              </w:rPr>
              <w:t>Hlavní témata a výsledky učení</w:t>
            </w:r>
          </w:p>
        </w:tc>
        <w:tc>
          <w:tcPr>
            <w:tcW w:w="6420" w:type="dxa"/>
            <w:gridSpan w:val="11"/>
            <w:tcBorders>
              <w:bottom w:val="nil"/>
            </w:tcBorders>
          </w:tcPr>
          <w:p w14:paraId="2BC422CA" w14:textId="77777777" w:rsidR="009F1539" w:rsidRPr="005A0406" w:rsidRDefault="009F1539" w:rsidP="00892117">
            <w:pPr>
              <w:jc w:val="both"/>
            </w:pPr>
          </w:p>
        </w:tc>
      </w:tr>
      <w:tr w:rsidR="009F1539" w14:paraId="626C1E46" w14:textId="77777777" w:rsidTr="00892117">
        <w:trPr>
          <w:gridAfter w:val="1"/>
          <w:wAfter w:w="41" w:type="dxa"/>
          <w:trHeight w:val="2197"/>
        </w:trPr>
        <w:tc>
          <w:tcPr>
            <w:tcW w:w="9855" w:type="dxa"/>
            <w:gridSpan w:val="16"/>
            <w:tcBorders>
              <w:top w:val="nil"/>
              <w:bottom w:val="single" w:sz="4" w:space="0" w:color="auto"/>
            </w:tcBorders>
          </w:tcPr>
          <w:p w14:paraId="658CB2BE" w14:textId="7728B024" w:rsidR="009F1539" w:rsidRPr="00E24E16" w:rsidRDefault="009F1539" w:rsidP="00892117">
            <w:pPr>
              <w:contextualSpacing/>
              <w:jc w:val="both"/>
              <w:rPr>
                <w:b/>
                <w:bCs/>
              </w:rPr>
            </w:pPr>
            <w:r w:rsidRPr="000A6CAF">
              <w:t>Cílem předmětu je studenty seznámit se základy ekologie mikroorgani</w:t>
            </w:r>
            <w:r w:rsidR="00321CFB">
              <w:t>z</w:t>
            </w:r>
            <w:r w:rsidRPr="000A6CAF">
              <w:t>mů, se zaměřením na ekologické vztahy mikroorgani</w:t>
            </w:r>
            <w:r w:rsidR="00321CFB">
              <w:t>z</w:t>
            </w:r>
            <w:r w:rsidRPr="000A6CAF">
              <w:t xml:space="preserve">mů využívaných v biotechnologiích, potravinářství a dalších zájmových odvětvích. </w:t>
            </w:r>
            <w:r w:rsidRPr="00E24E16">
              <w:rPr>
                <w:b/>
                <w:bCs/>
              </w:rPr>
              <w:t>Obsah předmětu tvoří tyto tematické celky:</w:t>
            </w:r>
          </w:p>
          <w:p w14:paraId="61B217D6" w14:textId="1DB11BC2" w:rsidR="009F1539" w:rsidRPr="000A6CAF" w:rsidRDefault="009F1539" w:rsidP="00E6629A">
            <w:pPr>
              <w:pStyle w:val="Odstavecseseznamem"/>
              <w:numPr>
                <w:ilvl w:val="0"/>
                <w:numId w:val="8"/>
              </w:numPr>
              <w:ind w:left="170" w:hanging="170"/>
              <w:jc w:val="both"/>
            </w:pPr>
            <w:r w:rsidRPr="000A6CAF">
              <w:t>Úvod do ekologie mikroorgani</w:t>
            </w:r>
            <w:r w:rsidR="00321CFB">
              <w:t>z</w:t>
            </w:r>
            <w:r w:rsidRPr="000A6CAF">
              <w:t>mů. Vývoj prvních mikroorgani</w:t>
            </w:r>
            <w:r w:rsidR="00321CFB">
              <w:t>z</w:t>
            </w:r>
            <w:r w:rsidRPr="000A6CAF">
              <w:t>mů. Evoluce mikroorgani</w:t>
            </w:r>
            <w:r w:rsidR="00321CFB">
              <w:t>z</w:t>
            </w:r>
            <w:r w:rsidRPr="000A6CAF">
              <w:t>mů. Biotechnologický potenciál mikroorgani</w:t>
            </w:r>
            <w:r w:rsidR="00321CFB">
              <w:t>z</w:t>
            </w:r>
            <w:r w:rsidRPr="000A6CAF">
              <w:t>mů.</w:t>
            </w:r>
          </w:p>
          <w:p w14:paraId="08494D67" w14:textId="678FAD26" w:rsidR="009F1539" w:rsidRPr="000A6CAF" w:rsidRDefault="009F1539" w:rsidP="00E6629A">
            <w:pPr>
              <w:pStyle w:val="Odstavecseseznamem"/>
              <w:numPr>
                <w:ilvl w:val="0"/>
                <w:numId w:val="8"/>
              </w:numPr>
              <w:ind w:left="170" w:hanging="170"/>
              <w:jc w:val="both"/>
            </w:pPr>
            <w:r w:rsidRPr="000A6CAF">
              <w:t>Úvod do klasifikace mikroorgani</w:t>
            </w:r>
            <w:r w:rsidR="00321CFB">
              <w:t>z</w:t>
            </w:r>
            <w:r w:rsidRPr="000A6CAF">
              <w:t>mů. Taxonomické zařazení a příbuzenské vztahy vybraných biotechnologicky významných mikroorgani</w:t>
            </w:r>
            <w:r w:rsidR="00321CFB">
              <w:t>z</w:t>
            </w:r>
            <w:r w:rsidRPr="000A6CAF">
              <w:t>mů. </w:t>
            </w:r>
          </w:p>
          <w:p w14:paraId="7F2B2807" w14:textId="77777777" w:rsidR="009F1539" w:rsidRPr="000A6CAF" w:rsidRDefault="009F1539" w:rsidP="00E6629A">
            <w:pPr>
              <w:pStyle w:val="Odstavecseseznamem"/>
              <w:numPr>
                <w:ilvl w:val="0"/>
                <w:numId w:val="8"/>
              </w:numPr>
              <w:ind w:left="170" w:hanging="170"/>
              <w:jc w:val="both"/>
            </w:pPr>
            <w:r w:rsidRPr="000A6CAF">
              <w:t>Mikrobiální konsorcia. Diverzita a indexy diverzity. </w:t>
            </w:r>
          </w:p>
          <w:p w14:paraId="35AB9CEA" w14:textId="77777777" w:rsidR="009F1539" w:rsidRPr="000A6CAF" w:rsidRDefault="009F1539" w:rsidP="00E6629A">
            <w:pPr>
              <w:pStyle w:val="Odstavecseseznamem"/>
              <w:numPr>
                <w:ilvl w:val="0"/>
                <w:numId w:val="8"/>
              </w:numPr>
              <w:ind w:left="170" w:hanging="170"/>
              <w:jc w:val="both"/>
            </w:pPr>
            <w:r w:rsidRPr="000A6CAF">
              <w:t>Studium mikrobiální diverzity pomocí moderních biotechnologických metod. </w:t>
            </w:r>
          </w:p>
          <w:p w14:paraId="13AF86F7" w14:textId="0DF27821" w:rsidR="009F1539" w:rsidRPr="000A6CAF" w:rsidRDefault="009F1539" w:rsidP="00E6629A">
            <w:pPr>
              <w:pStyle w:val="Odstavecseseznamem"/>
              <w:numPr>
                <w:ilvl w:val="0"/>
                <w:numId w:val="8"/>
              </w:numPr>
              <w:ind w:left="170" w:hanging="170"/>
              <w:jc w:val="both"/>
            </w:pPr>
            <w:r w:rsidRPr="000A6CAF">
              <w:t>Ekologická valence. Podmínky optimálního růstu mikroorgani</w:t>
            </w:r>
            <w:r w:rsidR="00321CFB">
              <w:t>z</w:t>
            </w:r>
            <w:r w:rsidRPr="000A6CAF">
              <w:t>mů, především v antropogenních ekosystémech.</w:t>
            </w:r>
          </w:p>
          <w:p w14:paraId="4FD96FEC" w14:textId="29F73DFD" w:rsidR="009F1539" w:rsidRPr="000A6CAF" w:rsidRDefault="009F1539" w:rsidP="00E6629A">
            <w:pPr>
              <w:pStyle w:val="Odstavecseseznamem"/>
              <w:numPr>
                <w:ilvl w:val="0"/>
                <w:numId w:val="8"/>
              </w:numPr>
              <w:ind w:left="170" w:hanging="170"/>
              <w:jc w:val="both"/>
            </w:pPr>
            <w:r w:rsidRPr="000A6CAF">
              <w:t>Interakce mezi mikroorgani</w:t>
            </w:r>
            <w:r w:rsidR="002E6AF4">
              <w:t>z</w:t>
            </w:r>
            <w:r w:rsidRPr="000A6CAF">
              <w:t>my a dalšími složkami ekosystému a vliv těchto vztahů na produkci potravin. Patogenita, symbióza.</w:t>
            </w:r>
          </w:p>
          <w:p w14:paraId="63A7816E" w14:textId="0D11EF00" w:rsidR="009F1539" w:rsidRPr="000A6CAF" w:rsidRDefault="009F1539" w:rsidP="00E6629A">
            <w:pPr>
              <w:pStyle w:val="Odstavecseseznamem"/>
              <w:numPr>
                <w:ilvl w:val="0"/>
                <w:numId w:val="8"/>
              </w:numPr>
              <w:ind w:left="170" w:hanging="170"/>
              <w:jc w:val="both"/>
            </w:pPr>
            <w:r w:rsidRPr="000A6CAF">
              <w:t>Role mikroorgani</w:t>
            </w:r>
            <w:r w:rsidR="00321CFB">
              <w:t>z</w:t>
            </w:r>
            <w:r w:rsidRPr="000A6CAF">
              <w:t>mů v biogeochemických cyklech.</w:t>
            </w:r>
          </w:p>
          <w:p w14:paraId="2C1D4ADA" w14:textId="040A8F8C" w:rsidR="009F1539" w:rsidRPr="000A6CAF" w:rsidRDefault="009F1539" w:rsidP="00E6629A">
            <w:pPr>
              <w:pStyle w:val="Odstavecseseznamem"/>
              <w:numPr>
                <w:ilvl w:val="0"/>
                <w:numId w:val="8"/>
              </w:numPr>
              <w:ind w:left="170" w:hanging="170"/>
              <w:jc w:val="both"/>
            </w:pPr>
            <w:r w:rsidRPr="000A6CAF">
              <w:t>Ekologie mikroorgani</w:t>
            </w:r>
            <w:r w:rsidR="00321CFB">
              <w:t>z</w:t>
            </w:r>
            <w:r w:rsidRPr="000A6CAF">
              <w:t>mů v půdních zemědělských ekosystémech.</w:t>
            </w:r>
          </w:p>
          <w:p w14:paraId="7ACD6AA1" w14:textId="24319859" w:rsidR="009F1539" w:rsidRPr="000A6CAF" w:rsidRDefault="009F1539" w:rsidP="00E6629A">
            <w:pPr>
              <w:pStyle w:val="Odstavecseseznamem"/>
              <w:numPr>
                <w:ilvl w:val="0"/>
                <w:numId w:val="8"/>
              </w:numPr>
              <w:ind w:left="170" w:hanging="170"/>
              <w:jc w:val="both"/>
            </w:pPr>
            <w:r w:rsidRPr="000A6CAF">
              <w:t>Ekologie mikroorgani</w:t>
            </w:r>
            <w:r w:rsidR="00321CFB">
              <w:t>z</w:t>
            </w:r>
            <w:r w:rsidRPr="000A6CAF">
              <w:t>mů v ovzduší a úpravnách vody.</w:t>
            </w:r>
          </w:p>
          <w:p w14:paraId="35808FBC" w14:textId="1DAE4170" w:rsidR="009F1539" w:rsidRPr="000A6CAF" w:rsidRDefault="009F1539" w:rsidP="00E6629A">
            <w:pPr>
              <w:pStyle w:val="Odstavecseseznamem"/>
              <w:numPr>
                <w:ilvl w:val="0"/>
                <w:numId w:val="8"/>
              </w:numPr>
              <w:ind w:left="170" w:hanging="170"/>
              <w:jc w:val="both"/>
            </w:pPr>
            <w:r w:rsidRPr="000A6CAF">
              <w:t>Ekologie mikroorgani</w:t>
            </w:r>
            <w:r w:rsidR="00321CFB">
              <w:t>z</w:t>
            </w:r>
            <w:r w:rsidRPr="000A6CAF">
              <w:t xml:space="preserve">mů s potenciálem degradovat škodlivé látky v životním prostředí. </w:t>
            </w:r>
          </w:p>
          <w:p w14:paraId="2016F2D8" w14:textId="41111485" w:rsidR="009F1539" w:rsidRPr="000A6CAF" w:rsidRDefault="009F1539" w:rsidP="00E6629A">
            <w:pPr>
              <w:pStyle w:val="Odstavecseseznamem"/>
              <w:numPr>
                <w:ilvl w:val="0"/>
                <w:numId w:val="8"/>
              </w:numPr>
              <w:ind w:left="170" w:hanging="170"/>
              <w:jc w:val="both"/>
            </w:pPr>
            <w:r w:rsidRPr="000A6CAF">
              <w:t>Ekologie mikroorgani</w:t>
            </w:r>
            <w:r w:rsidR="00321CFB">
              <w:t>z</w:t>
            </w:r>
            <w:r w:rsidRPr="000A6CAF">
              <w:t>mů využívaných při výrobě potravin.</w:t>
            </w:r>
          </w:p>
          <w:p w14:paraId="2B6F1040" w14:textId="474CF9F3" w:rsidR="009F1539" w:rsidRPr="000A6CAF" w:rsidRDefault="009F1539" w:rsidP="00E6629A">
            <w:pPr>
              <w:pStyle w:val="Odstavecseseznamem"/>
              <w:numPr>
                <w:ilvl w:val="0"/>
                <w:numId w:val="8"/>
              </w:numPr>
              <w:ind w:left="170" w:hanging="170"/>
              <w:jc w:val="both"/>
            </w:pPr>
            <w:r w:rsidRPr="000A6CAF">
              <w:t>Ekologie mikroorgani</w:t>
            </w:r>
            <w:r w:rsidR="00321CFB">
              <w:t>z</w:t>
            </w:r>
            <w:r w:rsidRPr="000A6CAF">
              <w:t>mů obývajících extrémní habitaty a jejich biotechnologické využití.</w:t>
            </w:r>
          </w:p>
          <w:p w14:paraId="5ECF4189" w14:textId="6F1DABA0" w:rsidR="009F1539" w:rsidRPr="000A6CAF" w:rsidRDefault="009F1539" w:rsidP="00E6629A">
            <w:pPr>
              <w:pStyle w:val="Odstavecseseznamem"/>
              <w:numPr>
                <w:ilvl w:val="0"/>
                <w:numId w:val="8"/>
              </w:numPr>
              <w:ind w:left="170" w:hanging="170"/>
              <w:jc w:val="both"/>
            </w:pPr>
            <w:r w:rsidRPr="000A6CAF">
              <w:t>Interakce mezi mikroorgani</w:t>
            </w:r>
            <w:r w:rsidR="002E6AF4">
              <w:t>z</w:t>
            </w:r>
            <w:r w:rsidRPr="000A6CAF">
              <w:t>my. </w:t>
            </w:r>
          </w:p>
          <w:p w14:paraId="0B3AF302" w14:textId="604E1CD9" w:rsidR="009F1539" w:rsidRDefault="009F1539" w:rsidP="00E6629A">
            <w:pPr>
              <w:pStyle w:val="Odstavecseseznamem"/>
              <w:numPr>
                <w:ilvl w:val="0"/>
                <w:numId w:val="8"/>
              </w:numPr>
              <w:ind w:left="170" w:hanging="170"/>
              <w:jc w:val="both"/>
            </w:pPr>
            <w:r w:rsidRPr="000A6CAF">
              <w:t>Nejnovější poznatky a trendy z oblasti ekologie mikroorgani</w:t>
            </w:r>
            <w:r w:rsidR="00321CFB">
              <w:t>z</w:t>
            </w:r>
            <w:r w:rsidRPr="000A6CAF">
              <w:t>mů využívaných v biotechnologiích a při produkci potravin.</w:t>
            </w:r>
          </w:p>
          <w:p w14:paraId="011E6053" w14:textId="77777777" w:rsidR="007328F8" w:rsidRDefault="007328F8" w:rsidP="007328F8">
            <w:pPr>
              <w:pStyle w:val="Odstavecseseznamem"/>
              <w:ind w:left="170"/>
              <w:jc w:val="both"/>
            </w:pPr>
          </w:p>
          <w:p w14:paraId="056202BC" w14:textId="672BE06A" w:rsidR="007328F8" w:rsidRPr="001D38AF" w:rsidRDefault="007328F8" w:rsidP="007328F8">
            <w:pPr>
              <w:jc w:val="both"/>
              <w:rPr>
                <w:b/>
                <w:bCs/>
              </w:rPr>
            </w:pPr>
            <w:r w:rsidRPr="001D38AF">
              <w:rPr>
                <w:b/>
                <w:bCs/>
              </w:rPr>
              <w:t xml:space="preserve">Očekávané výsledky </w:t>
            </w:r>
            <w:r w:rsidR="00196DC0" w:rsidRPr="001D38AF">
              <w:rPr>
                <w:b/>
                <w:bCs/>
              </w:rPr>
              <w:t>učení</w:t>
            </w:r>
            <w:r w:rsidRPr="001D38AF">
              <w:rPr>
                <w:b/>
                <w:bCs/>
              </w:rPr>
              <w:t xml:space="preserve"> </w:t>
            </w:r>
            <w:r w:rsidRPr="001D38AF">
              <w:rPr>
                <w:b/>
                <w:color w:val="000000" w:themeColor="text1"/>
              </w:rPr>
              <w:t>– po absolvování předmětu student prokazuje:</w:t>
            </w:r>
          </w:p>
          <w:p w14:paraId="1C0F8AB7" w14:textId="77777777" w:rsidR="007328F8" w:rsidRDefault="007328F8" w:rsidP="007328F8">
            <w:pPr>
              <w:tabs>
                <w:tab w:val="left" w:pos="328"/>
              </w:tabs>
              <w:rPr>
                <w:b/>
                <w:color w:val="000000" w:themeColor="text1"/>
              </w:rPr>
            </w:pPr>
            <w:r w:rsidRPr="001D38AF">
              <w:rPr>
                <w:b/>
              </w:rPr>
              <w:t>Odborné z</w:t>
            </w:r>
            <w:r w:rsidRPr="001D38AF">
              <w:rPr>
                <w:b/>
                <w:color w:val="000000" w:themeColor="text1"/>
              </w:rPr>
              <w:t>nalosti:</w:t>
            </w:r>
            <w:r w:rsidRPr="00FA5070">
              <w:rPr>
                <w:b/>
                <w:color w:val="000000" w:themeColor="text1"/>
              </w:rPr>
              <w:t xml:space="preserve"> </w:t>
            </w:r>
          </w:p>
          <w:p w14:paraId="2F03D83E" w14:textId="5617E9A2" w:rsidR="001D38AF" w:rsidRPr="001D38AF" w:rsidRDefault="001D38AF" w:rsidP="001D38AF">
            <w:pPr>
              <w:pStyle w:val="Odstavecseseznamem"/>
              <w:numPr>
                <w:ilvl w:val="0"/>
                <w:numId w:val="8"/>
              </w:numPr>
              <w:ind w:left="170" w:hanging="170"/>
              <w:jc w:val="both"/>
            </w:pPr>
            <w:r>
              <w:t>znalost</w:t>
            </w:r>
            <w:r w:rsidRPr="001D38AF">
              <w:t xml:space="preserve"> mikrobiální</w:t>
            </w:r>
            <w:r>
              <w:t>ch</w:t>
            </w:r>
            <w:r w:rsidRPr="001D38AF">
              <w:t xml:space="preserve"> konsorcií a metod jejich studia</w:t>
            </w:r>
          </w:p>
          <w:p w14:paraId="418B9ED6" w14:textId="2FB59743" w:rsidR="001D38AF" w:rsidRPr="001D38AF" w:rsidRDefault="001D38AF" w:rsidP="001D38AF">
            <w:pPr>
              <w:pStyle w:val="Odstavecseseznamem"/>
              <w:numPr>
                <w:ilvl w:val="0"/>
                <w:numId w:val="8"/>
              </w:numPr>
              <w:ind w:left="170" w:hanging="170"/>
              <w:jc w:val="both"/>
            </w:pPr>
            <w:r>
              <w:t>z</w:t>
            </w:r>
            <w:r w:rsidRPr="001D38AF">
              <w:t>nalost vlivů různých faktorů na růst mikroorgani</w:t>
            </w:r>
            <w:r w:rsidR="00321CFB">
              <w:t>z</w:t>
            </w:r>
            <w:r w:rsidRPr="001D38AF">
              <w:t>mů, zejména v antropogenních ekosystémech</w:t>
            </w:r>
          </w:p>
          <w:p w14:paraId="24594931" w14:textId="6478A46D" w:rsidR="001D38AF" w:rsidRPr="001D38AF" w:rsidRDefault="001D38AF" w:rsidP="001D38AF">
            <w:pPr>
              <w:pStyle w:val="Odstavecseseznamem"/>
              <w:numPr>
                <w:ilvl w:val="0"/>
                <w:numId w:val="8"/>
              </w:numPr>
              <w:ind w:left="170" w:hanging="170"/>
              <w:jc w:val="both"/>
            </w:pPr>
            <w:r>
              <w:t>z</w:t>
            </w:r>
            <w:r w:rsidRPr="001D38AF">
              <w:t>nalost vlivu interakcí mikroorgani</w:t>
            </w:r>
            <w:r w:rsidR="00321CFB">
              <w:t>z</w:t>
            </w:r>
            <w:r w:rsidRPr="001D38AF">
              <w:t>mů v ekosystémech na produkci potravin a biotechnologické procesy</w:t>
            </w:r>
          </w:p>
          <w:p w14:paraId="1059A14A" w14:textId="0348E78E" w:rsidR="001D38AF" w:rsidRDefault="001D38AF" w:rsidP="001D38AF">
            <w:pPr>
              <w:pStyle w:val="Odstavecseseznamem"/>
              <w:numPr>
                <w:ilvl w:val="0"/>
                <w:numId w:val="8"/>
              </w:numPr>
              <w:ind w:left="170" w:hanging="170"/>
              <w:jc w:val="both"/>
            </w:pPr>
            <w:r>
              <w:t>z</w:t>
            </w:r>
            <w:r w:rsidRPr="00E7683B">
              <w:t>nalost ekologie mikroorgani</w:t>
            </w:r>
            <w:r w:rsidR="00321CFB">
              <w:t>z</w:t>
            </w:r>
            <w:r w:rsidRPr="00E7683B">
              <w:t>mů v půdních zemědělských ekosystémech, ovzduší, úpravách vody</w:t>
            </w:r>
            <w:r>
              <w:t>, e</w:t>
            </w:r>
            <w:r w:rsidRPr="00E7683B">
              <w:t xml:space="preserve">xtrémních </w:t>
            </w:r>
            <w:r>
              <w:t>habitatech a antropogenních systémech</w:t>
            </w:r>
          </w:p>
          <w:p w14:paraId="598D481B" w14:textId="1EE7F307" w:rsidR="001D38AF" w:rsidRPr="001D38AF" w:rsidRDefault="001D38AF" w:rsidP="001D38AF">
            <w:pPr>
              <w:pStyle w:val="Odstavecseseznamem"/>
              <w:numPr>
                <w:ilvl w:val="0"/>
                <w:numId w:val="8"/>
              </w:numPr>
              <w:ind w:left="170" w:hanging="170"/>
              <w:jc w:val="both"/>
            </w:pPr>
            <w:r>
              <w:t>z</w:t>
            </w:r>
            <w:r w:rsidRPr="001D38AF">
              <w:t>nalost nejnovějších poznatků a trendů v oblasti ekologie mikroorgani</w:t>
            </w:r>
            <w:r w:rsidR="00321CFB">
              <w:t>z</w:t>
            </w:r>
            <w:r w:rsidRPr="001D38AF">
              <w:t>mů využívaných v biotechnologiích a při produkci potravin</w:t>
            </w:r>
          </w:p>
          <w:p w14:paraId="598CD40E" w14:textId="77777777" w:rsidR="007328F8" w:rsidRPr="00FA5070" w:rsidRDefault="007328F8" w:rsidP="007328F8">
            <w:pPr>
              <w:tabs>
                <w:tab w:val="left" w:pos="328"/>
              </w:tabs>
              <w:rPr>
                <w:b/>
                <w:color w:val="000000" w:themeColor="text1"/>
              </w:rPr>
            </w:pPr>
          </w:p>
          <w:p w14:paraId="0AB0065D" w14:textId="77777777" w:rsidR="007328F8" w:rsidRPr="001D38AF" w:rsidRDefault="007328F8" w:rsidP="007328F8">
            <w:pPr>
              <w:tabs>
                <w:tab w:val="left" w:pos="328"/>
              </w:tabs>
              <w:rPr>
                <w:b/>
                <w:color w:val="000000" w:themeColor="text1"/>
              </w:rPr>
            </w:pPr>
            <w:r w:rsidRPr="001D38AF">
              <w:rPr>
                <w:b/>
                <w:color w:val="000000" w:themeColor="text1"/>
              </w:rPr>
              <w:t>Odborné dovednosti:</w:t>
            </w:r>
          </w:p>
          <w:p w14:paraId="459408DD" w14:textId="43630F1D" w:rsidR="001D38AF" w:rsidRPr="001D38AF" w:rsidRDefault="001D38AF" w:rsidP="001D38AF">
            <w:pPr>
              <w:pStyle w:val="Odstavecseseznamem"/>
              <w:numPr>
                <w:ilvl w:val="0"/>
                <w:numId w:val="8"/>
              </w:numPr>
              <w:ind w:left="170" w:hanging="170"/>
              <w:jc w:val="both"/>
            </w:pPr>
            <w:r w:rsidRPr="001D38AF">
              <w:t>analyzovat a interpretovat interakce mezi mikroorgani</w:t>
            </w:r>
            <w:r w:rsidR="002E6AF4">
              <w:t>z</w:t>
            </w:r>
            <w:r w:rsidRPr="001D38AF">
              <w:t>my a dalšími složkami ekosystému</w:t>
            </w:r>
          </w:p>
          <w:p w14:paraId="5B24F1A8" w14:textId="4A47A586" w:rsidR="001D38AF" w:rsidRPr="001D38AF" w:rsidRDefault="001D38AF" w:rsidP="001D38AF">
            <w:pPr>
              <w:pStyle w:val="Odstavecseseznamem"/>
              <w:numPr>
                <w:ilvl w:val="0"/>
                <w:numId w:val="8"/>
              </w:numPr>
              <w:ind w:left="170" w:hanging="170"/>
              <w:jc w:val="both"/>
            </w:pPr>
            <w:r w:rsidRPr="001D38AF">
              <w:t>integrovat znalosti o roli mikroorgani</w:t>
            </w:r>
            <w:r w:rsidR="00321CFB">
              <w:t>z</w:t>
            </w:r>
            <w:r w:rsidRPr="001D38AF">
              <w:t>mů v biogeochemických cyklech do biotechnologických aplikací</w:t>
            </w:r>
          </w:p>
          <w:p w14:paraId="33579F09" w14:textId="39A5E54A" w:rsidR="001D38AF" w:rsidRPr="001D38AF" w:rsidRDefault="001D38AF" w:rsidP="001D38AF">
            <w:pPr>
              <w:pStyle w:val="Odstavecseseznamem"/>
              <w:numPr>
                <w:ilvl w:val="0"/>
                <w:numId w:val="8"/>
              </w:numPr>
              <w:ind w:left="170" w:hanging="170"/>
              <w:jc w:val="both"/>
            </w:pPr>
            <w:r w:rsidRPr="001D38AF">
              <w:t>aplikovat ekologické principy mikroorgani</w:t>
            </w:r>
            <w:r w:rsidR="00321CFB">
              <w:t>z</w:t>
            </w:r>
            <w:r w:rsidRPr="001D38AF">
              <w:t>mů k inovaci potravinářských biotechnologií</w:t>
            </w:r>
          </w:p>
          <w:p w14:paraId="437CF06A" w14:textId="2C5A1908" w:rsidR="001D38AF" w:rsidRPr="001D38AF" w:rsidRDefault="001D38AF" w:rsidP="001D38AF">
            <w:pPr>
              <w:pStyle w:val="Odstavecseseznamem"/>
              <w:numPr>
                <w:ilvl w:val="0"/>
                <w:numId w:val="8"/>
              </w:numPr>
              <w:ind w:left="170" w:hanging="170"/>
              <w:jc w:val="both"/>
            </w:pPr>
            <w:r w:rsidRPr="001D38AF">
              <w:t>sledovat a aplikovat nejnovější vědecké poznatky a trendy v ekologii mikroorgani</w:t>
            </w:r>
            <w:r w:rsidR="00321CFB">
              <w:t>z</w:t>
            </w:r>
            <w:r w:rsidRPr="001D38AF">
              <w:t>mů</w:t>
            </w:r>
          </w:p>
          <w:p w14:paraId="50122040" w14:textId="07C0090D" w:rsidR="001D38AF" w:rsidRPr="001D38AF" w:rsidRDefault="001D38AF" w:rsidP="001D38AF">
            <w:pPr>
              <w:pStyle w:val="Odstavecseseznamem"/>
              <w:numPr>
                <w:ilvl w:val="0"/>
                <w:numId w:val="8"/>
              </w:numPr>
              <w:ind w:left="170" w:hanging="170"/>
              <w:jc w:val="both"/>
            </w:pPr>
            <w:r w:rsidRPr="001D38AF">
              <w:t>navrhnout a implementovat biotechnologické projekty založené na ekologických principech</w:t>
            </w:r>
          </w:p>
        </w:tc>
      </w:tr>
      <w:tr w:rsidR="009F1539" w14:paraId="1E0FACBD" w14:textId="77777777" w:rsidTr="00892117">
        <w:trPr>
          <w:gridAfter w:val="1"/>
          <w:wAfter w:w="41" w:type="dxa"/>
          <w:trHeight w:val="283"/>
        </w:trPr>
        <w:tc>
          <w:tcPr>
            <w:tcW w:w="3435" w:type="dxa"/>
            <w:gridSpan w:val="5"/>
            <w:tcBorders>
              <w:top w:val="single" w:sz="4" w:space="0" w:color="auto"/>
              <w:bottom w:val="single" w:sz="4" w:space="0" w:color="auto"/>
              <w:right w:val="single" w:sz="4" w:space="0" w:color="auto"/>
            </w:tcBorders>
            <w:shd w:val="clear" w:color="auto" w:fill="F7CAAC"/>
          </w:tcPr>
          <w:p w14:paraId="68D25A44" w14:textId="77777777" w:rsidR="009F1539" w:rsidRPr="005A0406" w:rsidRDefault="009F1539" w:rsidP="00892117">
            <w:pPr>
              <w:jc w:val="both"/>
            </w:pPr>
            <w:r w:rsidRPr="005A0406">
              <w:rPr>
                <w:b/>
              </w:rPr>
              <w:t>Metody výuky</w:t>
            </w:r>
          </w:p>
        </w:tc>
        <w:tc>
          <w:tcPr>
            <w:tcW w:w="6420" w:type="dxa"/>
            <w:gridSpan w:val="11"/>
            <w:tcBorders>
              <w:top w:val="single" w:sz="4" w:space="0" w:color="auto"/>
              <w:left w:val="single" w:sz="4" w:space="0" w:color="auto"/>
              <w:bottom w:val="nil"/>
              <w:right w:val="single" w:sz="4" w:space="0" w:color="auto"/>
            </w:tcBorders>
          </w:tcPr>
          <w:p w14:paraId="68DDBFB0" w14:textId="77777777" w:rsidR="009F1539" w:rsidRDefault="009F1539" w:rsidP="00892117">
            <w:pPr>
              <w:jc w:val="both"/>
            </w:pPr>
          </w:p>
        </w:tc>
      </w:tr>
      <w:tr w:rsidR="009F1539" w14:paraId="12E4AAD6" w14:textId="77777777" w:rsidTr="001D38AF">
        <w:trPr>
          <w:gridAfter w:val="1"/>
          <w:wAfter w:w="41" w:type="dxa"/>
          <w:trHeight w:val="628"/>
        </w:trPr>
        <w:tc>
          <w:tcPr>
            <w:tcW w:w="9855" w:type="dxa"/>
            <w:gridSpan w:val="16"/>
            <w:tcBorders>
              <w:top w:val="nil"/>
              <w:bottom w:val="single" w:sz="4" w:space="0" w:color="auto"/>
            </w:tcBorders>
          </w:tcPr>
          <w:p w14:paraId="7EA3AD70" w14:textId="77777777" w:rsidR="0070026C" w:rsidRPr="001D38AF" w:rsidRDefault="0070026C" w:rsidP="0070026C">
            <w:pPr>
              <w:jc w:val="both"/>
              <w:rPr>
                <w:b/>
                <w:bCs/>
                <w:u w:val="single"/>
              </w:rPr>
            </w:pPr>
            <w:r w:rsidRPr="001D38AF">
              <w:rPr>
                <w:b/>
                <w:bCs/>
                <w:u w:val="single"/>
              </w:rPr>
              <w:t>Metody a přístupy používané ve výuce</w:t>
            </w:r>
          </w:p>
          <w:p w14:paraId="684194ED" w14:textId="77777777" w:rsidR="0070026C" w:rsidRPr="001D38AF" w:rsidRDefault="0070026C" w:rsidP="0070026C">
            <w:pPr>
              <w:pStyle w:val="Nadpis5"/>
              <w:spacing w:before="0"/>
              <w:rPr>
                <w:rFonts w:ascii="Times New Roman" w:eastAsia="Times New Roman" w:hAnsi="Times New Roman" w:cs="Times New Roman"/>
                <w:b/>
                <w:bCs/>
                <w:color w:val="auto"/>
              </w:rPr>
            </w:pPr>
            <w:r w:rsidRPr="001D38AF">
              <w:rPr>
                <w:rFonts w:ascii="Times New Roman" w:eastAsia="Times New Roman" w:hAnsi="Times New Roman" w:cs="Times New Roman"/>
                <w:b/>
                <w:bCs/>
                <w:color w:val="auto"/>
              </w:rPr>
              <w:t>Pro dosažení odborných znalostí jsou užívány vyučovací metody:</w:t>
            </w:r>
          </w:p>
          <w:p w14:paraId="36FB3006" w14:textId="0D82D910" w:rsidR="0070026C" w:rsidRPr="001D38AF" w:rsidRDefault="0006398E" w:rsidP="0070026C">
            <w:r w:rsidRPr="001D38AF">
              <w:rPr>
                <w:color w:val="000000"/>
              </w:rPr>
              <w:t>Monologická (výklad, přednáška, instruktáž),</w:t>
            </w:r>
            <w:r w:rsidR="0070026C" w:rsidRPr="001D38AF">
              <w:rPr>
                <w:color w:val="000000"/>
              </w:rPr>
              <w:t xml:space="preserve"> Dialogická (diskuze, rozhovor, brainstorming)</w:t>
            </w:r>
          </w:p>
          <w:p w14:paraId="5D6E2D8B" w14:textId="77777777" w:rsidR="0070026C" w:rsidRDefault="0070026C" w:rsidP="0070026C">
            <w:pPr>
              <w:jc w:val="both"/>
            </w:pPr>
          </w:p>
          <w:p w14:paraId="5F946F49" w14:textId="77777777" w:rsidR="001D38AF" w:rsidRPr="001D38AF" w:rsidRDefault="001D38AF" w:rsidP="001D38AF">
            <w:pPr>
              <w:pStyle w:val="Nadpis5"/>
              <w:spacing w:before="0"/>
              <w:rPr>
                <w:rFonts w:ascii="Times New Roman" w:eastAsia="Times New Roman" w:hAnsi="Times New Roman" w:cs="Times New Roman"/>
                <w:b/>
                <w:bCs/>
                <w:color w:val="auto"/>
              </w:rPr>
            </w:pPr>
            <w:r w:rsidRPr="001D38AF">
              <w:rPr>
                <w:rFonts w:ascii="Times New Roman" w:eastAsia="Times New Roman" w:hAnsi="Times New Roman" w:cs="Times New Roman"/>
                <w:b/>
                <w:bCs/>
                <w:color w:val="auto"/>
              </w:rPr>
              <w:t>Pro dosažení odborných dovedností jsou užívány vyučovací metody:</w:t>
            </w:r>
          </w:p>
          <w:p w14:paraId="5C7E28E5" w14:textId="77777777" w:rsidR="001D38AF" w:rsidRDefault="001D38AF" w:rsidP="001D38AF">
            <w:r w:rsidRPr="001D38AF">
              <w:rPr>
                <w:color w:val="000000"/>
              </w:rPr>
              <w:t>Metody práce s textem (učebnicí, knihou), Praktické procvičování</w:t>
            </w:r>
          </w:p>
          <w:p w14:paraId="6EF3D02D" w14:textId="77777777" w:rsidR="001D38AF" w:rsidRDefault="001D38AF" w:rsidP="001D38AF"/>
          <w:p w14:paraId="1A863946" w14:textId="77777777" w:rsidR="001D38AF" w:rsidRPr="001D38AF" w:rsidRDefault="001D38AF" w:rsidP="001D38AF">
            <w:pPr>
              <w:pStyle w:val="Nadpis5"/>
              <w:spacing w:before="0"/>
              <w:rPr>
                <w:rFonts w:ascii="Times New Roman" w:eastAsia="Times New Roman" w:hAnsi="Times New Roman" w:cs="Times New Roman"/>
                <w:b/>
                <w:bCs/>
                <w:color w:val="auto"/>
              </w:rPr>
            </w:pPr>
            <w:r w:rsidRPr="001D38AF">
              <w:rPr>
                <w:rFonts w:ascii="Times New Roman" w:eastAsia="Times New Roman" w:hAnsi="Times New Roman" w:cs="Times New Roman"/>
                <w:b/>
                <w:bCs/>
                <w:color w:val="auto"/>
              </w:rPr>
              <w:t>Očekávané výsledky učení dosažené studiem předmětu jsou ověřovány hodnoticími metodami:</w:t>
            </w:r>
          </w:p>
          <w:p w14:paraId="2A4FEDB3" w14:textId="77777777" w:rsidR="001D38AF" w:rsidRDefault="001D38AF" w:rsidP="001D38AF">
            <w:pPr>
              <w:jc w:val="both"/>
              <w:rPr>
                <w:color w:val="000000"/>
              </w:rPr>
            </w:pPr>
            <w:r w:rsidRPr="001D38AF">
              <w:rPr>
                <w:color w:val="000000"/>
              </w:rPr>
              <w:t>Didaktický test, Známkou</w:t>
            </w:r>
          </w:p>
          <w:p w14:paraId="575EB981" w14:textId="77777777" w:rsidR="001D38AF" w:rsidRDefault="001D38AF" w:rsidP="001D38AF">
            <w:pPr>
              <w:jc w:val="both"/>
              <w:rPr>
                <w:color w:val="000000"/>
              </w:rPr>
            </w:pPr>
          </w:p>
          <w:p w14:paraId="67FF5CA8" w14:textId="77777777" w:rsidR="001D38AF" w:rsidRPr="001D38AF" w:rsidRDefault="001D38AF" w:rsidP="001D38AF">
            <w:pPr>
              <w:jc w:val="both"/>
              <w:rPr>
                <w:b/>
                <w:bCs/>
                <w:u w:val="single"/>
              </w:rPr>
            </w:pPr>
            <w:r w:rsidRPr="001D38AF">
              <w:rPr>
                <w:b/>
                <w:bCs/>
                <w:u w:val="single"/>
              </w:rPr>
              <w:t>Používané didaktické prostředky</w:t>
            </w:r>
          </w:p>
          <w:p w14:paraId="4A928E38" w14:textId="77777777" w:rsidR="001D38AF" w:rsidRPr="0071371D" w:rsidRDefault="001D38AF" w:rsidP="001D38AF">
            <w:pPr>
              <w:jc w:val="both"/>
            </w:pPr>
            <w:r w:rsidRPr="001D38AF">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1D38AF">
              <w:t>dataprojekce</w:t>
            </w:r>
            <w:proofErr w:type="spellEnd"/>
            <w:r w:rsidRPr="001D38AF">
              <w:t>, výukové počítačové programy, zdroje odborné literatury, prezentace, modely.</w:t>
            </w:r>
          </w:p>
          <w:p w14:paraId="7366D77A" w14:textId="77777777" w:rsidR="001D38AF" w:rsidRPr="0071371D" w:rsidRDefault="001D38AF" w:rsidP="001D38AF">
            <w:pPr>
              <w:jc w:val="both"/>
            </w:pPr>
            <w:r w:rsidRPr="0071371D">
              <w:t> </w:t>
            </w:r>
          </w:p>
          <w:p w14:paraId="5A62946B" w14:textId="177F16E2" w:rsidR="00E24E16" w:rsidRDefault="001D38AF" w:rsidP="001D38AF">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3A3D93" w:rsidRPr="0071371D">
              <w:t>M</w:t>
            </w:r>
            <w:r w:rsidR="003A3D93">
              <w:t>S</w:t>
            </w:r>
            <w:r w:rsidR="003A3D93"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7C49E84E" w14:textId="77777777" w:rsidTr="00892117">
        <w:trPr>
          <w:gridAfter w:val="1"/>
          <w:wAfter w:w="41" w:type="dxa"/>
          <w:trHeight w:val="265"/>
        </w:trPr>
        <w:tc>
          <w:tcPr>
            <w:tcW w:w="3435" w:type="dxa"/>
            <w:gridSpan w:val="5"/>
            <w:tcBorders>
              <w:top w:val="single" w:sz="4" w:space="0" w:color="auto"/>
            </w:tcBorders>
            <w:shd w:val="clear" w:color="auto" w:fill="F7CAAC"/>
          </w:tcPr>
          <w:p w14:paraId="697A7EAD" w14:textId="77777777" w:rsidR="009F1539" w:rsidRDefault="009F1539" w:rsidP="00892117">
            <w:pPr>
              <w:jc w:val="both"/>
            </w:pPr>
            <w:r>
              <w:rPr>
                <w:b/>
              </w:rPr>
              <w:lastRenderedPageBreak/>
              <w:t>Studijní literatura a studijní pomůcky</w:t>
            </w:r>
          </w:p>
        </w:tc>
        <w:tc>
          <w:tcPr>
            <w:tcW w:w="6420" w:type="dxa"/>
            <w:gridSpan w:val="11"/>
            <w:tcBorders>
              <w:top w:val="single" w:sz="4" w:space="0" w:color="auto"/>
              <w:bottom w:val="nil"/>
            </w:tcBorders>
          </w:tcPr>
          <w:p w14:paraId="1B5A8FC3" w14:textId="77777777" w:rsidR="009F1539" w:rsidRDefault="009F1539" w:rsidP="00892117">
            <w:pPr>
              <w:jc w:val="both"/>
            </w:pPr>
          </w:p>
        </w:tc>
      </w:tr>
      <w:tr w:rsidR="009F1539" w14:paraId="09199A99" w14:textId="77777777" w:rsidTr="00892117">
        <w:trPr>
          <w:gridAfter w:val="1"/>
          <w:wAfter w:w="41" w:type="dxa"/>
          <w:trHeight w:val="1497"/>
        </w:trPr>
        <w:tc>
          <w:tcPr>
            <w:tcW w:w="9855" w:type="dxa"/>
            <w:gridSpan w:val="16"/>
            <w:tcBorders>
              <w:top w:val="nil"/>
            </w:tcBorders>
          </w:tcPr>
          <w:p w14:paraId="3A61E894" w14:textId="77777777" w:rsidR="009F1539" w:rsidRPr="000936DF" w:rsidRDefault="009F1539" w:rsidP="00892117">
            <w:pPr>
              <w:jc w:val="both"/>
              <w:rPr>
                <w:u w:val="single"/>
              </w:rPr>
            </w:pPr>
            <w:r w:rsidRPr="000936DF">
              <w:rPr>
                <w:u w:val="single"/>
              </w:rPr>
              <w:t>Povinná literatura:</w:t>
            </w:r>
          </w:p>
          <w:p w14:paraId="59245380" w14:textId="77777777" w:rsidR="009F1539" w:rsidRPr="000936DF" w:rsidRDefault="009F1539" w:rsidP="00892117">
            <w:pPr>
              <w:jc w:val="both"/>
              <w:rPr>
                <w:color w:val="000000"/>
              </w:rPr>
            </w:pPr>
            <w:r w:rsidRPr="000936DF">
              <w:rPr>
                <w:color w:val="000000"/>
                <w:shd w:val="clear" w:color="auto" w:fill="FFFFFF"/>
              </w:rPr>
              <w:t xml:space="preserve">KLABAN, V. Ekologie mikroorganismů: ilustrovaný lexikon biologie, ekologie a patogenity mikroorganismů. Praha: </w:t>
            </w:r>
            <w:proofErr w:type="spellStart"/>
            <w:r w:rsidRPr="000936DF">
              <w:rPr>
                <w:color w:val="000000"/>
                <w:shd w:val="clear" w:color="auto" w:fill="FFFFFF"/>
              </w:rPr>
              <w:t>Galén</w:t>
            </w:r>
            <w:proofErr w:type="spellEnd"/>
            <w:r w:rsidRPr="000936DF">
              <w:rPr>
                <w:color w:val="000000"/>
                <w:shd w:val="clear" w:color="auto" w:fill="FFFFFF"/>
              </w:rPr>
              <w:t>, 2011</w:t>
            </w:r>
            <w:r>
              <w:rPr>
                <w:color w:val="000000"/>
                <w:shd w:val="clear" w:color="auto" w:fill="FFFFFF"/>
              </w:rPr>
              <w:t>.</w:t>
            </w:r>
            <w:r w:rsidRPr="000936DF">
              <w:rPr>
                <w:color w:val="000000"/>
                <w:shd w:val="clear" w:color="auto" w:fill="FFFFFF"/>
              </w:rPr>
              <w:t xml:space="preserve"> </w:t>
            </w:r>
            <w:proofErr w:type="spellStart"/>
            <w:r w:rsidRPr="000936DF">
              <w:rPr>
                <w:color w:val="000000"/>
                <w:shd w:val="clear" w:color="auto" w:fill="FFFFFF"/>
              </w:rPr>
              <w:t>ix</w:t>
            </w:r>
            <w:proofErr w:type="spellEnd"/>
            <w:r w:rsidRPr="000936DF">
              <w:rPr>
                <w:color w:val="000000"/>
                <w:shd w:val="clear" w:color="auto" w:fill="FFFFFF"/>
              </w:rPr>
              <w:t>, 549 s. ISBN 9788072627707.</w:t>
            </w:r>
          </w:p>
          <w:p w14:paraId="61A43841" w14:textId="77777777" w:rsidR="009F1539" w:rsidRPr="000936DF" w:rsidRDefault="009F1539" w:rsidP="00892117">
            <w:pPr>
              <w:jc w:val="both"/>
              <w:rPr>
                <w:color w:val="000000"/>
              </w:rPr>
            </w:pPr>
            <w:r w:rsidRPr="000936DF">
              <w:rPr>
                <w:color w:val="000000"/>
                <w:shd w:val="clear" w:color="auto" w:fill="FFFFFF"/>
              </w:rPr>
              <w:t>CHEEKE, T</w:t>
            </w:r>
            <w:r>
              <w:rPr>
                <w:color w:val="000000"/>
                <w:shd w:val="clear" w:color="auto" w:fill="FFFFFF"/>
              </w:rPr>
              <w:t>.</w:t>
            </w:r>
            <w:r w:rsidRPr="000936DF">
              <w:rPr>
                <w:color w:val="000000"/>
                <w:shd w:val="clear" w:color="auto" w:fill="FFFFFF"/>
              </w:rPr>
              <w:t>E., COLEMAN</w:t>
            </w:r>
            <w:r>
              <w:rPr>
                <w:color w:val="000000"/>
                <w:shd w:val="clear" w:color="auto" w:fill="FFFFFF"/>
              </w:rPr>
              <w:t xml:space="preserve">, D.C., </w:t>
            </w:r>
            <w:r w:rsidRPr="000936DF">
              <w:rPr>
                <w:color w:val="000000"/>
                <w:shd w:val="clear" w:color="auto" w:fill="FFFFFF"/>
              </w:rPr>
              <w:t>WALL</w:t>
            </w:r>
            <w:r>
              <w:rPr>
                <w:color w:val="000000"/>
                <w:shd w:val="clear" w:color="auto" w:fill="FFFFFF"/>
              </w:rPr>
              <w:t>, D.H</w:t>
            </w:r>
            <w:r w:rsidRPr="000936DF">
              <w:rPr>
                <w:color w:val="000000"/>
                <w:shd w:val="clear" w:color="auto" w:fill="FFFFFF"/>
              </w:rPr>
              <w:t xml:space="preserve">. </w:t>
            </w:r>
            <w:proofErr w:type="spellStart"/>
            <w:r w:rsidRPr="000936DF">
              <w:rPr>
                <w:color w:val="000000"/>
                <w:shd w:val="clear" w:color="auto" w:fill="FFFFFF"/>
              </w:rPr>
              <w:t>Microbial</w:t>
            </w:r>
            <w:proofErr w:type="spellEnd"/>
            <w:r w:rsidRPr="000936DF">
              <w:rPr>
                <w:color w:val="000000"/>
                <w:shd w:val="clear" w:color="auto" w:fill="FFFFFF"/>
              </w:rPr>
              <w:t xml:space="preserve"> </w:t>
            </w:r>
            <w:proofErr w:type="spellStart"/>
            <w:r>
              <w:rPr>
                <w:color w:val="000000"/>
                <w:shd w:val="clear" w:color="auto" w:fill="FFFFFF"/>
              </w:rPr>
              <w:t>E</w:t>
            </w:r>
            <w:r w:rsidRPr="000936DF">
              <w:rPr>
                <w:color w:val="000000"/>
                <w:shd w:val="clear" w:color="auto" w:fill="FFFFFF"/>
              </w:rPr>
              <w:t>cology</w:t>
            </w:r>
            <w:proofErr w:type="spellEnd"/>
            <w:r w:rsidRPr="000936DF">
              <w:rPr>
                <w:color w:val="000000"/>
                <w:shd w:val="clear" w:color="auto" w:fill="FFFFFF"/>
              </w:rPr>
              <w:t xml:space="preserve"> in </w:t>
            </w:r>
            <w:proofErr w:type="spellStart"/>
            <w:r>
              <w:rPr>
                <w:color w:val="000000"/>
                <w:shd w:val="clear" w:color="auto" w:fill="FFFFFF"/>
              </w:rPr>
              <w:t>S</w:t>
            </w:r>
            <w:r w:rsidRPr="000936DF">
              <w:rPr>
                <w:color w:val="000000"/>
                <w:shd w:val="clear" w:color="auto" w:fill="FFFFFF"/>
              </w:rPr>
              <w:t>ustainable</w:t>
            </w:r>
            <w:proofErr w:type="spellEnd"/>
            <w:r w:rsidRPr="000936DF">
              <w:rPr>
                <w:color w:val="000000"/>
                <w:shd w:val="clear" w:color="auto" w:fill="FFFFFF"/>
              </w:rPr>
              <w:t xml:space="preserve"> </w:t>
            </w:r>
            <w:proofErr w:type="spellStart"/>
            <w:r>
              <w:rPr>
                <w:color w:val="000000"/>
                <w:shd w:val="clear" w:color="auto" w:fill="FFFFFF"/>
              </w:rPr>
              <w:t>A</w:t>
            </w:r>
            <w:r w:rsidRPr="000936DF">
              <w:rPr>
                <w:color w:val="000000"/>
                <w:shd w:val="clear" w:color="auto" w:fill="FFFFFF"/>
              </w:rPr>
              <w:t>groecosystems</w:t>
            </w:r>
            <w:proofErr w:type="spellEnd"/>
            <w:r w:rsidRPr="000936DF">
              <w:rPr>
                <w:color w:val="000000"/>
                <w:shd w:val="clear" w:color="auto" w:fill="FFFFFF"/>
              </w:rPr>
              <w:t xml:space="preserve">. </w:t>
            </w:r>
            <w:proofErr w:type="spellStart"/>
            <w:r w:rsidRPr="000936DF">
              <w:rPr>
                <w:color w:val="000000"/>
                <w:shd w:val="clear" w:color="auto" w:fill="FFFFFF"/>
              </w:rPr>
              <w:t>Boca</w:t>
            </w:r>
            <w:proofErr w:type="spellEnd"/>
            <w:r w:rsidRPr="000936DF">
              <w:rPr>
                <w:color w:val="000000"/>
                <w:shd w:val="clear" w:color="auto" w:fill="FFFFFF"/>
              </w:rPr>
              <w:t xml:space="preserve"> </w:t>
            </w:r>
            <w:proofErr w:type="spellStart"/>
            <w:r w:rsidRPr="000936DF">
              <w:rPr>
                <w:color w:val="000000"/>
                <w:shd w:val="clear" w:color="auto" w:fill="FFFFFF"/>
              </w:rPr>
              <w:t>Raton</w:t>
            </w:r>
            <w:proofErr w:type="spellEnd"/>
            <w:r w:rsidRPr="000936DF">
              <w:rPr>
                <w:color w:val="000000"/>
                <w:shd w:val="clear" w:color="auto" w:fill="FFFFFF"/>
              </w:rPr>
              <w:t xml:space="preserve">: CRC </w:t>
            </w:r>
            <w:proofErr w:type="spellStart"/>
            <w:r w:rsidRPr="000936DF">
              <w:rPr>
                <w:color w:val="000000"/>
                <w:shd w:val="clear" w:color="auto" w:fill="FFFFFF"/>
              </w:rPr>
              <w:t>Press</w:t>
            </w:r>
            <w:proofErr w:type="spellEnd"/>
            <w:r w:rsidRPr="000936DF">
              <w:rPr>
                <w:color w:val="000000"/>
                <w:shd w:val="clear" w:color="auto" w:fill="FFFFFF"/>
              </w:rPr>
              <w:t>, 2013</w:t>
            </w:r>
            <w:r>
              <w:rPr>
                <w:color w:val="000000"/>
                <w:shd w:val="clear" w:color="auto" w:fill="FFFFFF"/>
              </w:rPr>
              <w:t xml:space="preserve">. </w:t>
            </w:r>
            <w:proofErr w:type="spellStart"/>
            <w:r w:rsidRPr="000936DF">
              <w:rPr>
                <w:color w:val="000000"/>
                <w:shd w:val="clear" w:color="auto" w:fill="FFFFFF"/>
              </w:rPr>
              <w:t>xviii</w:t>
            </w:r>
            <w:proofErr w:type="spellEnd"/>
            <w:r w:rsidRPr="000936DF">
              <w:rPr>
                <w:color w:val="000000"/>
                <w:shd w:val="clear" w:color="auto" w:fill="FFFFFF"/>
              </w:rPr>
              <w:t xml:space="preserve">, 292 </w:t>
            </w:r>
            <w:r>
              <w:rPr>
                <w:color w:val="000000"/>
                <w:shd w:val="clear" w:color="auto" w:fill="FFFFFF"/>
              </w:rPr>
              <w:t>s</w:t>
            </w:r>
            <w:r w:rsidRPr="000936DF">
              <w:rPr>
                <w:color w:val="000000"/>
                <w:shd w:val="clear" w:color="auto" w:fill="FFFFFF"/>
              </w:rPr>
              <w:t xml:space="preserve">. </w:t>
            </w:r>
            <w:proofErr w:type="spellStart"/>
            <w:r w:rsidRPr="000936DF">
              <w:rPr>
                <w:color w:val="000000"/>
                <w:shd w:val="clear" w:color="auto" w:fill="FFFFFF"/>
              </w:rPr>
              <w:t>Advances</w:t>
            </w:r>
            <w:proofErr w:type="spellEnd"/>
            <w:r w:rsidRPr="000936DF">
              <w:rPr>
                <w:color w:val="000000"/>
                <w:shd w:val="clear" w:color="auto" w:fill="FFFFFF"/>
              </w:rPr>
              <w:t xml:space="preserve"> in </w:t>
            </w:r>
            <w:proofErr w:type="spellStart"/>
            <w:r>
              <w:rPr>
                <w:color w:val="000000"/>
                <w:shd w:val="clear" w:color="auto" w:fill="FFFFFF"/>
              </w:rPr>
              <w:t>A</w:t>
            </w:r>
            <w:r w:rsidRPr="000936DF">
              <w:rPr>
                <w:color w:val="000000"/>
                <w:shd w:val="clear" w:color="auto" w:fill="FFFFFF"/>
              </w:rPr>
              <w:t>groecology</w:t>
            </w:r>
            <w:proofErr w:type="spellEnd"/>
            <w:r w:rsidRPr="000936DF">
              <w:rPr>
                <w:color w:val="000000"/>
                <w:shd w:val="clear" w:color="auto" w:fill="FFFFFF"/>
              </w:rPr>
              <w:t xml:space="preserve">. ISBN 9781439852972. </w:t>
            </w:r>
          </w:p>
          <w:p w14:paraId="740EFEE2" w14:textId="77777777" w:rsidR="009F1539" w:rsidRPr="000936DF" w:rsidRDefault="009F1539" w:rsidP="00892117">
            <w:pPr>
              <w:jc w:val="both"/>
              <w:rPr>
                <w:color w:val="000000"/>
              </w:rPr>
            </w:pPr>
            <w:r w:rsidRPr="000936DF">
              <w:rPr>
                <w:color w:val="000000"/>
              </w:rPr>
              <w:t xml:space="preserve">Prezentace z přednášek. </w:t>
            </w:r>
          </w:p>
          <w:p w14:paraId="7E552C2B" w14:textId="77777777" w:rsidR="009F1539" w:rsidRPr="00B17073" w:rsidRDefault="009F1539" w:rsidP="00892117">
            <w:pPr>
              <w:jc w:val="both"/>
            </w:pPr>
          </w:p>
          <w:p w14:paraId="248C686E" w14:textId="77777777" w:rsidR="009F1539" w:rsidRPr="000936DF" w:rsidRDefault="009F1539" w:rsidP="00892117">
            <w:pPr>
              <w:jc w:val="both"/>
              <w:rPr>
                <w:u w:val="single"/>
              </w:rPr>
            </w:pPr>
            <w:r w:rsidRPr="000936DF">
              <w:rPr>
                <w:u w:val="single"/>
              </w:rPr>
              <w:t>Doporučená literatura:</w:t>
            </w:r>
          </w:p>
          <w:p w14:paraId="398F12B6" w14:textId="77777777" w:rsidR="009F1539" w:rsidRPr="000936DF" w:rsidRDefault="009F1539" w:rsidP="00892117">
            <w:pPr>
              <w:jc w:val="both"/>
              <w:rPr>
                <w:color w:val="000000"/>
              </w:rPr>
            </w:pPr>
            <w:r w:rsidRPr="000936DF">
              <w:rPr>
                <w:color w:val="000000"/>
                <w:shd w:val="clear" w:color="auto" w:fill="FFFFFF"/>
              </w:rPr>
              <w:t>LHOTSKÝ, J. Úvod do studia symbiotických interakcí mikroorganismů: nový pohled na viry a bakterie. Praha: Academia, 2015</w:t>
            </w:r>
            <w:r>
              <w:rPr>
                <w:color w:val="000000"/>
                <w:shd w:val="clear" w:color="auto" w:fill="FFFFFF"/>
              </w:rPr>
              <w:t xml:space="preserve">. </w:t>
            </w:r>
            <w:r w:rsidRPr="000936DF">
              <w:rPr>
                <w:color w:val="000000"/>
                <w:shd w:val="clear" w:color="auto" w:fill="FFFFFF"/>
              </w:rPr>
              <w:t>207 s. Průhledy. ISBN 9788020024800.</w:t>
            </w:r>
          </w:p>
          <w:p w14:paraId="40CDA649" w14:textId="77777777" w:rsidR="009F1539" w:rsidRPr="000936DF" w:rsidRDefault="00031A7B" w:rsidP="00892117">
            <w:pPr>
              <w:jc w:val="both"/>
              <w:rPr>
                <w:color w:val="000000"/>
              </w:rPr>
            </w:pPr>
            <w:hyperlink r:id="rId25" w:history="1">
              <w:r w:rsidR="009F1539" w:rsidRPr="00844D85">
                <w:rPr>
                  <w:color w:val="000000"/>
                  <w:shd w:val="clear" w:color="auto" w:fill="FFFFFF"/>
                </w:rPr>
                <w:t xml:space="preserve">International </w:t>
              </w:r>
              <w:proofErr w:type="spellStart"/>
              <w:r w:rsidR="009F1539" w:rsidRPr="00844D85">
                <w:rPr>
                  <w:color w:val="000000"/>
                  <w:shd w:val="clear" w:color="auto" w:fill="FFFFFF"/>
                </w:rPr>
                <w:t>Commission</w:t>
              </w:r>
              <w:proofErr w:type="spellEnd"/>
              <w:r w:rsidR="009F1539" w:rsidRPr="00844D85">
                <w:rPr>
                  <w:color w:val="000000"/>
                  <w:shd w:val="clear" w:color="auto" w:fill="FFFFFF"/>
                </w:rPr>
                <w:t xml:space="preserve"> on </w:t>
              </w:r>
              <w:proofErr w:type="spellStart"/>
              <w:r w:rsidR="009F1539" w:rsidRPr="00844D85">
                <w:rPr>
                  <w:color w:val="000000"/>
                  <w:shd w:val="clear" w:color="auto" w:fill="FFFFFF"/>
                </w:rPr>
                <w:t>Microbiological</w:t>
              </w:r>
              <w:proofErr w:type="spellEnd"/>
              <w:r w:rsidR="009F1539" w:rsidRPr="00844D85">
                <w:rPr>
                  <w:color w:val="000000"/>
                  <w:shd w:val="clear" w:color="auto" w:fill="FFFFFF"/>
                </w:rPr>
                <w:t xml:space="preserve"> </w:t>
              </w:r>
              <w:proofErr w:type="spellStart"/>
              <w:r w:rsidR="009F1539" w:rsidRPr="00844D85">
                <w:rPr>
                  <w:color w:val="000000"/>
                  <w:shd w:val="clear" w:color="auto" w:fill="FFFFFF"/>
                </w:rPr>
                <w:t>Specifications</w:t>
              </w:r>
              <w:proofErr w:type="spellEnd"/>
              <w:r w:rsidR="009F1539" w:rsidRPr="00844D85">
                <w:rPr>
                  <w:color w:val="000000"/>
                  <w:shd w:val="clear" w:color="auto" w:fill="FFFFFF"/>
                </w:rPr>
                <w:t xml:space="preserve"> </w:t>
              </w:r>
              <w:proofErr w:type="spellStart"/>
              <w:r w:rsidR="009F1539" w:rsidRPr="00844D85">
                <w:rPr>
                  <w:color w:val="000000"/>
                  <w:shd w:val="clear" w:color="auto" w:fill="FFFFFF"/>
                </w:rPr>
                <w:t>for</w:t>
              </w:r>
              <w:proofErr w:type="spellEnd"/>
              <w:r w:rsidR="009F1539" w:rsidRPr="00844D85">
                <w:rPr>
                  <w:color w:val="000000"/>
                  <w:shd w:val="clear" w:color="auto" w:fill="FFFFFF"/>
                </w:rPr>
                <w:t xml:space="preserve"> </w:t>
              </w:r>
              <w:proofErr w:type="spellStart"/>
              <w:r w:rsidR="009F1539" w:rsidRPr="00844D85">
                <w:rPr>
                  <w:color w:val="000000"/>
                  <w:shd w:val="clear" w:color="auto" w:fill="FFFFFF"/>
                </w:rPr>
                <w:t>Foods</w:t>
              </w:r>
              <w:proofErr w:type="spellEnd"/>
            </w:hyperlink>
            <w:r w:rsidR="009F1539" w:rsidRPr="000936DF">
              <w:rPr>
                <w:color w:val="000000"/>
                <w:shd w:val="clear" w:color="auto" w:fill="FFFFFF"/>
              </w:rPr>
              <w:t xml:space="preserve"> </w:t>
            </w:r>
            <w:r w:rsidR="009F1539">
              <w:rPr>
                <w:color w:val="000000"/>
                <w:shd w:val="clear" w:color="auto" w:fill="FFFFFF"/>
              </w:rPr>
              <w:t>(</w:t>
            </w:r>
            <w:proofErr w:type="spellStart"/>
            <w:r w:rsidR="009F1539">
              <w:rPr>
                <w:color w:val="000000"/>
                <w:shd w:val="clear" w:color="auto" w:fill="FFFFFF"/>
              </w:rPr>
              <w:t>Eds</w:t>
            </w:r>
            <w:proofErr w:type="spellEnd"/>
            <w:r w:rsidR="009F1539">
              <w:rPr>
                <w:color w:val="000000"/>
                <w:shd w:val="clear" w:color="auto" w:fill="FFFFFF"/>
              </w:rPr>
              <w:t xml:space="preserve">.) </w:t>
            </w:r>
            <w:proofErr w:type="spellStart"/>
            <w:r w:rsidR="009F1539" w:rsidRPr="000936DF">
              <w:rPr>
                <w:color w:val="000000"/>
                <w:shd w:val="clear" w:color="auto" w:fill="FFFFFF"/>
              </w:rPr>
              <w:t>Microorganisms</w:t>
            </w:r>
            <w:proofErr w:type="spellEnd"/>
            <w:r w:rsidR="009F1539" w:rsidRPr="000936DF">
              <w:rPr>
                <w:color w:val="000000"/>
                <w:shd w:val="clear" w:color="auto" w:fill="FFFFFF"/>
              </w:rPr>
              <w:t xml:space="preserve"> in </w:t>
            </w:r>
            <w:proofErr w:type="spellStart"/>
            <w:r w:rsidR="009F1539">
              <w:rPr>
                <w:color w:val="000000"/>
                <w:shd w:val="clear" w:color="auto" w:fill="FFFFFF"/>
              </w:rPr>
              <w:t>F</w:t>
            </w:r>
            <w:r w:rsidR="009F1539" w:rsidRPr="000936DF">
              <w:rPr>
                <w:color w:val="000000"/>
                <w:shd w:val="clear" w:color="auto" w:fill="FFFFFF"/>
              </w:rPr>
              <w:t>oods</w:t>
            </w:r>
            <w:proofErr w:type="spellEnd"/>
            <w:r w:rsidR="009F1539" w:rsidRPr="000936DF">
              <w:rPr>
                <w:color w:val="000000"/>
                <w:shd w:val="clear" w:color="auto" w:fill="FFFFFF"/>
              </w:rPr>
              <w:t xml:space="preserve"> 6</w:t>
            </w:r>
            <w:r w:rsidR="009F1539">
              <w:rPr>
                <w:color w:val="000000"/>
                <w:shd w:val="clear" w:color="auto" w:fill="FFFFFF"/>
              </w:rPr>
              <w:t>:</w:t>
            </w:r>
            <w:r w:rsidR="009F1539" w:rsidRPr="000936DF">
              <w:rPr>
                <w:color w:val="000000"/>
                <w:shd w:val="clear" w:color="auto" w:fill="FFFFFF"/>
              </w:rPr>
              <w:t xml:space="preserve"> </w:t>
            </w:r>
            <w:proofErr w:type="spellStart"/>
            <w:r w:rsidR="009F1539" w:rsidRPr="000936DF">
              <w:rPr>
                <w:color w:val="000000"/>
                <w:shd w:val="clear" w:color="auto" w:fill="FFFFFF"/>
              </w:rPr>
              <w:t>Microbial</w:t>
            </w:r>
            <w:proofErr w:type="spellEnd"/>
            <w:r w:rsidR="009F1539" w:rsidRPr="000936DF">
              <w:rPr>
                <w:color w:val="000000"/>
                <w:shd w:val="clear" w:color="auto" w:fill="FFFFFF"/>
              </w:rPr>
              <w:t xml:space="preserve"> </w:t>
            </w:r>
            <w:proofErr w:type="spellStart"/>
            <w:r w:rsidR="009F1539">
              <w:rPr>
                <w:color w:val="000000"/>
                <w:shd w:val="clear" w:color="auto" w:fill="FFFFFF"/>
              </w:rPr>
              <w:t>E</w:t>
            </w:r>
            <w:r w:rsidR="009F1539" w:rsidRPr="000936DF">
              <w:rPr>
                <w:color w:val="000000"/>
                <w:shd w:val="clear" w:color="auto" w:fill="FFFFFF"/>
              </w:rPr>
              <w:t>cology</w:t>
            </w:r>
            <w:proofErr w:type="spellEnd"/>
            <w:r w:rsidR="009F1539" w:rsidRPr="000936DF">
              <w:rPr>
                <w:color w:val="000000"/>
                <w:shd w:val="clear" w:color="auto" w:fill="FFFFFF"/>
              </w:rPr>
              <w:t xml:space="preserve"> </w:t>
            </w:r>
            <w:proofErr w:type="spellStart"/>
            <w:r w:rsidR="009F1539" w:rsidRPr="000936DF">
              <w:rPr>
                <w:color w:val="000000"/>
                <w:shd w:val="clear" w:color="auto" w:fill="FFFFFF"/>
              </w:rPr>
              <w:t>of</w:t>
            </w:r>
            <w:proofErr w:type="spellEnd"/>
            <w:r w:rsidR="009F1539" w:rsidRPr="000936DF">
              <w:rPr>
                <w:color w:val="000000"/>
                <w:shd w:val="clear" w:color="auto" w:fill="FFFFFF"/>
              </w:rPr>
              <w:t xml:space="preserve"> </w:t>
            </w:r>
            <w:r w:rsidR="009F1539">
              <w:rPr>
                <w:color w:val="000000"/>
                <w:shd w:val="clear" w:color="auto" w:fill="FFFFFF"/>
              </w:rPr>
              <w:t>F</w:t>
            </w:r>
            <w:r w:rsidR="009F1539" w:rsidRPr="000936DF">
              <w:rPr>
                <w:color w:val="000000"/>
                <w:shd w:val="clear" w:color="auto" w:fill="FFFFFF"/>
              </w:rPr>
              <w:t xml:space="preserve">ood </w:t>
            </w:r>
            <w:proofErr w:type="spellStart"/>
            <w:r w:rsidR="009F1539">
              <w:rPr>
                <w:color w:val="000000"/>
                <w:shd w:val="clear" w:color="auto" w:fill="FFFFFF"/>
              </w:rPr>
              <w:t>C</w:t>
            </w:r>
            <w:r w:rsidR="009F1539" w:rsidRPr="000936DF">
              <w:rPr>
                <w:color w:val="000000"/>
                <w:shd w:val="clear" w:color="auto" w:fill="FFFFFF"/>
              </w:rPr>
              <w:t>ommodities</w:t>
            </w:r>
            <w:proofErr w:type="spellEnd"/>
            <w:r w:rsidR="009F1539" w:rsidRPr="000936DF">
              <w:rPr>
                <w:color w:val="000000"/>
                <w:shd w:val="clear" w:color="auto" w:fill="FFFFFF"/>
              </w:rPr>
              <w:t xml:space="preserve">. 2nd </w:t>
            </w:r>
            <w:r w:rsidR="009F1539">
              <w:rPr>
                <w:color w:val="000000"/>
                <w:shd w:val="clear" w:color="auto" w:fill="FFFFFF"/>
              </w:rPr>
              <w:t>E</w:t>
            </w:r>
            <w:r w:rsidR="009F1539" w:rsidRPr="000936DF">
              <w:rPr>
                <w:color w:val="000000"/>
                <w:shd w:val="clear" w:color="auto" w:fill="FFFFFF"/>
              </w:rPr>
              <w:t xml:space="preserve">d. New York: </w:t>
            </w:r>
            <w:proofErr w:type="spellStart"/>
            <w:r w:rsidR="009F1539" w:rsidRPr="000936DF">
              <w:rPr>
                <w:color w:val="000000"/>
                <w:shd w:val="clear" w:color="auto" w:fill="FFFFFF"/>
              </w:rPr>
              <w:t>Kluwer</w:t>
            </w:r>
            <w:proofErr w:type="spellEnd"/>
            <w:r w:rsidR="009F1539" w:rsidRPr="000936DF">
              <w:rPr>
                <w:color w:val="000000"/>
                <w:shd w:val="clear" w:color="auto" w:fill="FFFFFF"/>
              </w:rPr>
              <w:t xml:space="preserve"> </w:t>
            </w:r>
            <w:proofErr w:type="spellStart"/>
            <w:r w:rsidR="009F1539" w:rsidRPr="000936DF">
              <w:rPr>
                <w:color w:val="000000"/>
                <w:shd w:val="clear" w:color="auto" w:fill="FFFFFF"/>
              </w:rPr>
              <w:t>Academic</w:t>
            </w:r>
            <w:proofErr w:type="spellEnd"/>
            <w:r w:rsidR="009F1539" w:rsidRPr="000936DF">
              <w:rPr>
                <w:color w:val="000000"/>
                <w:shd w:val="clear" w:color="auto" w:fill="FFFFFF"/>
              </w:rPr>
              <w:t>/</w:t>
            </w:r>
            <w:proofErr w:type="spellStart"/>
            <w:r w:rsidR="009F1539" w:rsidRPr="000936DF">
              <w:rPr>
                <w:color w:val="000000"/>
                <w:shd w:val="clear" w:color="auto" w:fill="FFFFFF"/>
              </w:rPr>
              <w:t>Plenum</w:t>
            </w:r>
            <w:proofErr w:type="spellEnd"/>
            <w:r w:rsidR="009F1539" w:rsidRPr="000936DF">
              <w:rPr>
                <w:color w:val="000000"/>
                <w:shd w:val="clear" w:color="auto" w:fill="FFFFFF"/>
              </w:rPr>
              <w:t xml:space="preserve"> </w:t>
            </w:r>
            <w:proofErr w:type="spellStart"/>
            <w:r w:rsidR="009F1539" w:rsidRPr="000936DF">
              <w:rPr>
                <w:color w:val="000000"/>
                <w:shd w:val="clear" w:color="auto" w:fill="FFFFFF"/>
              </w:rPr>
              <w:t>Publishers</w:t>
            </w:r>
            <w:proofErr w:type="spellEnd"/>
            <w:r w:rsidR="009F1539" w:rsidRPr="000936DF">
              <w:rPr>
                <w:color w:val="000000"/>
                <w:shd w:val="clear" w:color="auto" w:fill="FFFFFF"/>
              </w:rPr>
              <w:t>, 2005</w:t>
            </w:r>
            <w:r w:rsidR="009F1539">
              <w:rPr>
                <w:color w:val="000000"/>
                <w:shd w:val="clear" w:color="auto" w:fill="FFFFFF"/>
              </w:rPr>
              <w:t>.</w:t>
            </w:r>
            <w:r w:rsidR="009F1539" w:rsidRPr="000936DF">
              <w:rPr>
                <w:color w:val="000000"/>
                <w:shd w:val="clear" w:color="auto" w:fill="FFFFFF"/>
              </w:rPr>
              <w:t xml:space="preserve"> </w:t>
            </w:r>
            <w:proofErr w:type="spellStart"/>
            <w:r w:rsidR="009F1539" w:rsidRPr="000936DF">
              <w:rPr>
                <w:color w:val="000000"/>
                <w:shd w:val="clear" w:color="auto" w:fill="FFFFFF"/>
              </w:rPr>
              <w:t>xvi</w:t>
            </w:r>
            <w:proofErr w:type="spellEnd"/>
            <w:r w:rsidR="009F1539" w:rsidRPr="000936DF">
              <w:rPr>
                <w:color w:val="000000"/>
                <w:shd w:val="clear" w:color="auto" w:fill="FFFFFF"/>
              </w:rPr>
              <w:t>, 763 s. ISBN 030648675X.</w:t>
            </w:r>
          </w:p>
          <w:p w14:paraId="2C711404" w14:textId="77777777" w:rsidR="009F1539" w:rsidRDefault="009F1539" w:rsidP="00892117">
            <w:pPr>
              <w:jc w:val="both"/>
            </w:pPr>
            <w:r w:rsidRPr="000936DF">
              <w:rPr>
                <w:color w:val="000000"/>
                <w:shd w:val="clear" w:color="auto" w:fill="FFFFFF"/>
              </w:rPr>
              <w:t>CHÉNARD, C</w:t>
            </w:r>
            <w:r>
              <w:rPr>
                <w:color w:val="000000"/>
                <w:shd w:val="clear" w:color="auto" w:fill="FFFFFF"/>
              </w:rPr>
              <w:t xml:space="preserve">., </w:t>
            </w:r>
            <w:r w:rsidRPr="000936DF">
              <w:rPr>
                <w:color w:val="000000"/>
                <w:shd w:val="clear" w:color="auto" w:fill="FFFFFF"/>
              </w:rPr>
              <w:t>LAURO</w:t>
            </w:r>
            <w:r>
              <w:rPr>
                <w:color w:val="000000"/>
                <w:shd w:val="clear" w:color="auto" w:fill="FFFFFF"/>
              </w:rPr>
              <w:t>, F.M</w:t>
            </w:r>
            <w:r w:rsidRPr="000936DF">
              <w:rPr>
                <w:color w:val="000000"/>
                <w:shd w:val="clear" w:color="auto" w:fill="FFFFFF"/>
              </w:rPr>
              <w:t xml:space="preserve">. </w:t>
            </w:r>
            <w:proofErr w:type="spellStart"/>
            <w:r w:rsidRPr="000936DF">
              <w:rPr>
                <w:color w:val="000000"/>
                <w:shd w:val="clear" w:color="auto" w:fill="FFFFFF"/>
              </w:rPr>
              <w:t>Microbial</w:t>
            </w:r>
            <w:proofErr w:type="spellEnd"/>
            <w:r w:rsidRPr="000936DF">
              <w:rPr>
                <w:color w:val="000000"/>
                <w:shd w:val="clear" w:color="auto" w:fill="FFFFFF"/>
              </w:rPr>
              <w:t xml:space="preserve"> </w:t>
            </w:r>
            <w:proofErr w:type="spellStart"/>
            <w:r>
              <w:rPr>
                <w:color w:val="000000"/>
                <w:shd w:val="clear" w:color="auto" w:fill="FFFFFF"/>
              </w:rPr>
              <w:t>E</w:t>
            </w:r>
            <w:r w:rsidRPr="000936DF">
              <w:rPr>
                <w:color w:val="000000"/>
                <w:shd w:val="clear" w:color="auto" w:fill="FFFFFF"/>
              </w:rPr>
              <w:t>cology</w:t>
            </w:r>
            <w:proofErr w:type="spellEnd"/>
            <w:r w:rsidRPr="000936DF">
              <w:rPr>
                <w:color w:val="000000"/>
                <w:shd w:val="clear" w:color="auto" w:fill="FFFFFF"/>
              </w:rPr>
              <w:t xml:space="preserve"> </w:t>
            </w:r>
            <w:proofErr w:type="spellStart"/>
            <w:r w:rsidRPr="000936DF">
              <w:rPr>
                <w:color w:val="000000"/>
                <w:shd w:val="clear" w:color="auto" w:fill="FFFFFF"/>
              </w:rPr>
              <w:t>of</w:t>
            </w:r>
            <w:proofErr w:type="spellEnd"/>
            <w:r w:rsidRPr="000936DF">
              <w:rPr>
                <w:color w:val="000000"/>
                <w:shd w:val="clear" w:color="auto" w:fill="FFFFFF"/>
              </w:rPr>
              <w:t xml:space="preserve"> </w:t>
            </w:r>
            <w:proofErr w:type="spellStart"/>
            <w:r>
              <w:rPr>
                <w:color w:val="000000"/>
                <w:shd w:val="clear" w:color="auto" w:fill="FFFFFF"/>
              </w:rPr>
              <w:t>E</w:t>
            </w:r>
            <w:r w:rsidRPr="000936DF">
              <w:rPr>
                <w:color w:val="000000"/>
                <w:shd w:val="clear" w:color="auto" w:fill="FFFFFF"/>
              </w:rPr>
              <w:t>xtreme</w:t>
            </w:r>
            <w:proofErr w:type="spellEnd"/>
            <w:r w:rsidRPr="000936DF">
              <w:rPr>
                <w:color w:val="000000"/>
                <w:shd w:val="clear" w:color="auto" w:fill="FFFFFF"/>
              </w:rPr>
              <w:t xml:space="preserve"> </w:t>
            </w:r>
            <w:proofErr w:type="spellStart"/>
            <w:r>
              <w:rPr>
                <w:color w:val="000000"/>
                <w:shd w:val="clear" w:color="auto" w:fill="FFFFFF"/>
              </w:rPr>
              <w:t>E</w:t>
            </w:r>
            <w:r w:rsidRPr="000936DF">
              <w:rPr>
                <w:color w:val="000000"/>
                <w:shd w:val="clear" w:color="auto" w:fill="FFFFFF"/>
              </w:rPr>
              <w:t>nvironments</w:t>
            </w:r>
            <w:proofErr w:type="spellEnd"/>
            <w:r w:rsidRPr="000936DF">
              <w:rPr>
                <w:color w:val="000000"/>
                <w:shd w:val="clear" w:color="auto" w:fill="FFFFFF"/>
              </w:rPr>
              <w:t xml:space="preserve">. </w:t>
            </w:r>
            <w:proofErr w:type="spellStart"/>
            <w:r w:rsidRPr="000936DF">
              <w:rPr>
                <w:color w:val="000000"/>
                <w:shd w:val="clear" w:color="auto" w:fill="FFFFFF"/>
              </w:rPr>
              <w:t>Cham</w:t>
            </w:r>
            <w:proofErr w:type="spellEnd"/>
            <w:r w:rsidRPr="000936DF">
              <w:rPr>
                <w:color w:val="000000"/>
                <w:shd w:val="clear" w:color="auto" w:fill="FFFFFF"/>
              </w:rPr>
              <w:t xml:space="preserve">: </w:t>
            </w:r>
            <w:proofErr w:type="spellStart"/>
            <w:r w:rsidRPr="000936DF">
              <w:rPr>
                <w:color w:val="000000"/>
                <w:shd w:val="clear" w:color="auto" w:fill="FFFFFF"/>
              </w:rPr>
              <w:t>Springer</w:t>
            </w:r>
            <w:proofErr w:type="spellEnd"/>
            <w:r w:rsidRPr="000936DF">
              <w:rPr>
                <w:color w:val="000000"/>
                <w:shd w:val="clear" w:color="auto" w:fill="FFFFFF"/>
              </w:rPr>
              <w:t>, 2017</w:t>
            </w:r>
            <w:r>
              <w:rPr>
                <w:color w:val="000000"/>
                <w:shd w:val="clear" w:color="auto" w:fill="FFFFFF"/>
              </w:rPr>
              <w:t>.</w:t>
            </w:r>
            <w:r w:rsidRPr="000936DF">
              <w:rPr>
                <w:color w:val="000000"/>
                <w:shd w:val="clear" w:color="auto" w:fill="FFFFFF"/>
              </w:rPr>
              <w:t xml:space="preserve"> </w:t>
            </w:r>
            <w:proofErr w:type="spellStart"/>
            <w:r w:rsidRPr="000936DF">
              <w:rPr>
                <w:color w:val="000000"/>
                <w:shd w:val="clear" w:color="auto" w:fill="FFFFFF"/>
              </w:rPr>
              <w:t>xv</w:t>
            </w:r>
            <w:proofErr w:type="spellEnd"/>
            <w:r w:rsidRPr="000936DF">
              <w:rPr>
                <w:color w:val="000000"/>
                <w:shd w:val="clear" w:color="auto" w:fill="FFFFFF"/>
              </w:rPr>
              <w:t xml:space="preserve">, 245 </w:t>
            </w:r>
            <w:r>
              <w:rPr>
                <w:color w:val="000000"/>
                <w:shd w:val="clear" w:color="auto" w:fill="FFFFFF"/>
              </w:rPr>
              <w:t>s</w:t>
            </w:r>
            <w:r w:rsidRPr="000936DF">
              <w:rPr>
                <w:color w:val="000000"/>
                <w:shd w:val="clear" w:color="auto" w:fill="FFFFFF"/>
              </w:rPr>
              <w:t xml:space="preserve">. </w:t>
            </w:r>
            <w:r>
              <w:rPr>
                <w:color w:val="000000"/>
                <w:shd w:val="clear" w:color="auto" w:fill="FFFFFF"/>
              </w:rPr>
              <w:t xml:space="preserve">ISBN </w:t>
            </w:r>
            <w:r w:rsidRPr="00F9246F">
              <w:rPr>
                <w:color w:val="000000"/>
                <w:shd w:val="clear" w:color="auto" w:fill="FFFFFF"/>
              </w:rPr>
              <w:t>978-3-319-51686-8.</w:t>
            </w:r>
            <w:r>
              <w:rPr>
                <w:rFonts w:ascii="Segoe UI" w:hAnsi="Segoe UI" w:cs="Segoe UI"/>
                <w:color w:val="333333"/>
                <w:shd w:val="clear" w:color="auto" w:fill="FFFFFF"/>
              </w:rPr>
              <w:t xml:space="preserve"> </w:t>
            </w:r>
            <w:r w:rsidRPr="000936DF">
              <w:rPr>
                <w:color w:val="000000"/>
                <w:shd w:val="clear" w:color="auto" w:fill="FFFFFF"/>
              </w:rPr>
              <w:t xml:space="preserve">Dostupné z: </w:t>
            </w:r>
            <w:hyperlink r:id="rId26" w:history="1">
              <w:r w:rsidRPr="00197955">
                <w:rPr>
                  <w:rStyle w:val="Hypertextovodkaz"/>
                  <w:shd w:val="clear" w:color="auto" w:fill="FFFFFF"/>
                </w:rPr>
                <w:t>https://doi.org/10.1007/978-3-319-51686-8</w:t>
              </w:r>
            </w:hyperlink>
            <w:r>
              <w:rPr>
                <w:color w:val="333333"/>
                <w:shd w:val="clear" w:color="auto" w:fill="FFFFFF"/>
              </w:rPr>
              <w:t>.</w:t>
            </w:r>
          </w:p>
        </w:tc>
      </w:tr>
      <w:tr w:rsidR="009F1539" w14:paraId="33F469A3" w14:textId="77777777" w:rsidTr="00892117">
        <w:trPr>
          <w:gridAfter w:val="1"/>
          <w:wAfter w:w="41"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364C9B73" w14:textId="77777777" w:rsidR="009F1539" w:rsidRDefault="009F1539" w:rsidP="00892117">
            <w:pPr>
              <w:jc w:val="center"/>
              <w:rPr>
                <w:b/>
              </w:rPr>
            </w:pPr>
            <w:r>
              <w:rPr>
                <w:b/>
              </w:rPr>
              <w:t>Informace ke kombinované nebo distanční formě</w:t>
            </w:r>
          </w:p>
        </w:tc>
      </w:tr>
      <w:tr w:rsidR="009F1539" w14:paraId="4E2E636A" w14:textId="77777777" w:rsidTr="00892117">
        <w:trPr>
          <w:gridAfter w:val="1"/>
          <w:wAfter w:w="41" w:type="dxa"/>
        </w:trPr>
        <w:tc>
          <w:tcPr>
            <w:tcW w:w="4787" w:type="dxa"/>
            <w:gridSpan w:val="8"/>
            <w:tcBorders>
              <w:top w:val="single" w:sz="2" w:space="0" w:color="auto"/>
            </w:tcBorders>
            <w:shd w:val="clear" w:color="auto" w:fill="F7CAAC"/>
          </w:tcPr>
          <w:p w14:paraId="42856A68" w14:textId="77777777" w:rsidR="009F1539" w:rsidRDefault="009F1539" w:rsidP="00892117">
            <w:pPr>
              <w:jc w:val="both"/>
            </w:pPr>
            <w:r>
              <w:rPr>
                <w:b/>
              </w:rPr>
              <w:t>Rozsah konzultací (soustředění)</w:t>
            </w:r>
          </w:p>
        </w:tc>
        <w:tc>
          <w:tcPr>
            <w:tcW w:w="889" w:type="dxa"/>
            <w:tcBorders>
              <w:top w:val="single" w:sz="2" w:space="0" w:color="auto"/>
            </w:tcBorders>
          </w:tcPr>
          <w:p w14:paraId="134FE99B" w14:textId="77777777" w:rsidR="009F1539" w:rsidRDefault="009F1539" w:rsidP="00892117">
            <w:pPr>
              <w:jc w:val="both"/>
            </w:pPr>
          </w:p>
        </w:tc>
        <w:tc>
          <w:tcPr>
            <w:tcW w:w="4179" w:type="dxa"/>
            <w:gridSpan w:val="7"/>
            <w:tcBorders>
              <w:top w:val="single" w:sz="2" w:space="0" w:color="auto"/>
            </w:tcBorders>
            <w:shd w:val="clear" w:color="auto" w:fill="F7CAAC"/>
          </w:tcPr>
          <w:p w14:paraId="7BC1A045" w14:textId="77777777" w:rsidR="009F1539" w:rsidRDefault="009F1539" w:rsidP="00892117">
            <w:pPr>
              <w:jc w:val="both"/>
              <w:rPr>
                <w:b/>
              </w:rPr>
            </w:pPr>
            <w:r>
              <w:rPr>
                <w:b/>
              </w:rPr>
              <w:t xml:space="preserve">hodin </w:t>
            </w:r>
          </w:p>
        </w:tc>
      </w:tr>
      <w:tr w:rsidR="009F1539" w14:paraId="34FB45C4" w14:textId="77777777" w:rsidTr="00892117">
        <w:trPr>
          <w:gridAfter w:val="1"/>
          <w:wAfter w:w="41" w:type="dxa"/>
        </w:trPr>
        <w:tc>
          <w:tcPr>
            <w:tcW w:w="9855" w:type="dxa"/>
            <w:gridSpan w:val="16"/>
            <w:shd w:val="clear" w:color="auto" w:fill="F7CAAC"/>
          </w:tcPr>
          <w:p w14:paraId="64A8A628" w14:textId="77777777" w:rsidR="009F1539" w:rsidRDefault="009F1539" w:rsidP="00892117">
            <w:pPr>
              <w:jc w:val="both"/>
              <w:rPr>
                <w:b/>
              </w:rPr>
            </w:pPr>
            <w:r>
              <w:rPr>
                <w:b/>
              </w:rPr>
              <w:t>Informace o způsobu kontaktu s vyučujícím</w:t>
            </w:r>
          </w:p>
        </w:tc>
      </w:tr>
      <w:tr w:rsidR="009F1539" w14:paraId="537A20A7" w14:textId="77777777" w:rsidTr="00892117">
        <w:trPr>
          <w:gridAfter w:val="1"/>
          <w:wAfter w:w="41" w:type="dxa"/>
          <w:trHeight w:val="1373"/>
        </w:trPr>
        <w:tc>
          <w:tcPr>
            <w:tcW w:w="9855" w:type="dxa"/>
            <w:gridSpan w:val="16"/>
          </w:tcPr>
          <w:p w14:paraId="14D4A12F" w14:textId="77777777" w:rsidR="009F1539" w:rsidRDefault="009F1539" w:rsidP="00892117">
            <w:pPr>
              <w:jc w:val="both"/>
            </w:pPr>
          </w:p>
          <w:p w14:paraId="567F08CE" w14:textId="77777777" w:rsidR="001D38AF" w:rsidRDefault="001D38AF" w:rsidP="00892117">
            <w:pPr>
              <w:jc w:val="both"/>
            </w:pPr>
          </w:p>
          <w:p w14:paraId="22D854B1" w14:textId="77777777" w:rsidR="001D38AF" w:rsidRDefault="001D38AF" w:rsidP="00892117">
            <w:pPr>
              <w:jc w:val="both"/>
            </w:pPr>
          </w:p>
          <w:p w14:paraId="0D7B5665" w14:textId="77777777" w:rsidR="001D38AF" w:rsidRDefault="001D38AF" w:rsidP="00892117">
            <w:pPr>
              <w:jc w:val="both"/>
            </w:pPr>
          </w:p>
          <w:p w14:paraId="624E9E0D" w14:textId="77777777" w:rsidR="001D38AF" w:rsidRDefault="001D38AF" w:rsidP="00892117">
            <w:pPr>
              <w:jc w:val="both"/>
            </w:pPr>
          </w:p>
          <w:p w14:paraId="434F14C1" w14:textId="77777777" w:rsidR="001D38AF" w:rsidRDefault="001D38AF" w:rsidP="00892117">
            <w:pPr>
              <w:jc w:val="both"/>
            </w:pPr>
          </w:p>
          <w:p w14:paraId="52403547" w14:textId="77777777" w:rsidR="001D38AF" w:rsidRDefault="001D38AF" w:rsidP="00892117">
            <w:pPr>
              <w:jc w:val="both"/>
            </w:pPr>
          </w:p>
          <w:p w14:paraId="792A3777" w14:textId="77777777" w:rsidR="001D38AF" w:rsidRDefault="001D38AF" w:rsidP="00892117">
            <w:pPr>
              <w:jc w:val="both"/>
            </w:pPr>
          </w:p>
          <w:p w14:paraId="5C142213" w14:textId="77777777" w:rsidR="001D38AF" w:rsidRDefault="001D38AF" w:rsidP="00892117">
            <w:pPr>
              <w:jc w:val="both"/>
            </w:pPr>
          </w:p>
          <w:p w14:paraId="4BB8C09E" w14:textId="77777777" w:rsidR="001D38AF" w:rsidRDefault="001D38AF" w:rsidP="00892117">
            <w:pPr>
              <w:jc w:val="both"/>
            </w:pPr>
          </w:p>
          <w:p w14:paraId="7CDAA4D6" w14:textId="77777777" w:rsidR="001D38AF" w:rsidRDefault="001D38AF" w:rsidP="00892117">
            <w:pPr>
              <w:jc w:val="both"/>
            </w:pPr>
          </w:p>
          <w:p w14:paraId="7BA991A7" w14:textId="77777777" w:rsidR="001D38AF" w:rsidRDefault="001D38AF" w:rsidP="00892117">
            <w:pPr>
              <w:jc w:val="both"/>
            </w:pPr>
          </w:p>
          <w:p w14:paraId="132C4E1C" w14:textId="77777777" w:rsidR="001D38AF" w:rsidRDefault="001D38AF" w:rsidP="00892117">
            <w:pPr>
              <w:jc w:val="both"/>
            </w:pPr>
          </w:p>
          <w:p w14:paraId="664A509F" w14:textId="77777777" w:rsidR="001D38AF" w:rsidRDefault="001D38AF" w:rsidP="00892117">
            <w:pPr>
              <w:jc w:val="both"/>
            </w:pPr>
          </w:p>
          <w:p w14:paraId="4C392D4F" w14:textId="77777777" w:rsidR="001D38AF" w:rsidRDefault="001D38AF" w:rsidP="00892117">
            <w:pPr>
              <w:jc w:val="both"/>
            </w:pPr>
          </w:p>
          <w:p w14:paraId="3DD87601" w14:textId="77777777" w:rsidR="001D38AF" w:rsidRDefault="001D38AF" w:rsidP="00892117">
            <w:pPr>
              <w:jc w:val="both"/>
            </w:pPr>
          </w:p>
          <w:p w14:paraId="46759054" w14:textId="77777777" w:rsidR="001D38AF" w:rsidRDefault="001D38AF" w:rsidP="00892117">
            <w:pPr>
              <w:jc w:val="both"/>
            </w:pPr>
          </w:p>
          <w:p w14:paraId="46AD5F35" w14:textId="77777777" w:rsidR="001D38AF" w:rsidRDefault="001D38AF" w:rsidP="00892117">
            <w:pPr>
              <w:jc w:val="both"/>
            </w:pPr>
          </w:p>
          <w:p w14:paraId="6439B4F4" w14:textId="77777777" w:rsidR="001D38AF" w:rsidRDefault="001D38AF" w:rsidP="00892117">
            <w:pPr>
              <w:jc w:val="both"/>
            </w:pPr>
          </w:p>
          <w:p w14:paraId="6965B1D4" w14:textId="77777777" w:rsidR="001D38AF" w:rsidRDefault="001D38AF" w:rsidP="00892117">
            <w:pPr>
              <w:jc w:val="both"/>
            </w:pPr>
          </w:p>
          <w:p w14:paraId="7EAC5319" w14:textId="77777777" w:rsidR="001D38AF" w:rsidRDefault="001D38AF" w:rsidP="00892117">
            <w:pPr>
              <w:jc w:val="both"/>
            </w:pPr>
          </w:p>
          <w:p w14:paraId="04C8768D" w14:textId="77777777" w:rsidR="001D38AF" w:rsidRDefault="001D38AF" w:rsidP="00892117">
            <w:pPr>
              <w:jc w:val="both"/>
            </w:pPr>
          </w:p>
          <w:p w14:paraId="463B70E6" w14:textId="77777777" w:rsidR="001D38AF" w:rsidRDefault="001D38AF" w:rsidP="00892117">
            <w:pPr>
              <w:jc w:val="both"/>
            </w:pPr>
          </w:p>
          <w:p w14:paraId="169C3DA7" w14:textId="77777777" w:rsidR="001D38AF" w:rsidRDefault="001D38AF" w:rsidP="00892117">
            <w:pPr>
              <w:jc w:val="both"/>
            </w:pPr>
          </w:p>
          <w:p w14:paraId="4102743D" w14:textId="77777777" w:rsidR="001D38AF" w:rsidRDefault="001D38AF" w:rsidP="00892117">
            <w:pPr>
              <w:jc w:val="both"/>
            </w:pPr>
          </w:p>
          <w:p w14:paraId="1CF8C40B" w14:textId="77777777" w:rsidR="001D38AF" w:rsidRDefault="001D38AF" w:rsidP="00892117">
            <w:pPr>
              <w:jc w:val="both"/>
            </w:pPr>
          </w:p>
          <w:p w14:paraId="384E6190" w14:textId="06F3CE69" w:rsidR="001D38AF" w:rsidRDefault="001D38AF" w:rsidP="00892117">
            <w:pPr>
              <w:jc w:val="both"/>
            </w:pPr>
          </w:p>
          <w:p w14:paraId="524241CC" w14:textId="52E31D07" w:rsidR="004F6D4C" w:rsidRDefault="004F6D4C" w:rsidP="00892117">
            <w:pPr>
              <w:jc w:val="both"/>
            </w:pPr>
          </w:p>
          <w:p w14:paraId="6DDD814A" w14:textId="65B5D55D" w:rsidR="004F6D4C" w:rsidRDefault="004F6D4C" w:rsidP="00892117">
            <w:pPr>
              <w:jc w:val="both"/>
            </w:pPr>
          </w:p>
          <w:p w14:paraId="0BC736C4" w14:textId="77777777" w:rsidR="004F6D4C" w:rsidRDefault="004F6D4C" w:rsidP="00892117">
            <w:pPr>
              <w:jc w:val="both"/>
            </w:pPr>
          </w:p>
          <w:p w14:paraId="26B045FF" w14:textId="0E85A66D" w:rsidR="001D38AF" w:rsidRDefault="001D38AF" w:rsidP="00892117">
            <w:pPr>
              <w:jc w:val="both"/>
            </w:pPr>
          </w:p>
        </w:tc>
      </w:tr>
      <w:tr w:rsidR="009F1539" w14:paraId="7DD8783D" w14:textId="77777777" w:rsidTr="00892117">
        <w:trPr>
          <w:gridAfter w:val="1"/>
          <w:wAfter w:w="41" w:type="dxa"/>
        </w:trPr>
        <w:tc>
          <w:tcPr>
            <w:tcW w:w="9855" w:type="dxa"/>
            <w:gridSpan w:val="16"/>
            <w:tcBorders>
              <w:bottom w:val="double" w:sz="4" w:space="0" w:color="auto"/>
            </w:tcBorders>
            <w:shd w:val="clear" w:color="auto" w:fill="BDD6EE"/>
          </w:tcPr>
          <w:p w14:paraId="0CFDC0C2" w14:textId="77777777" w:rsidR="009F1539" w:rsidRDefault="009F1539" w:rsidP="00892117">
            <w:pPr>
              <w:jc w:val="both"/>
              <w:rPr>
                <w:b/>
                <w:sz w:val="28"/>
              </w:rPr>
            </w:pPr>
            <w:bookmarkStart w:id="21" w:name="_Hlk172533045"/>
            <w:bookmarkEnd w:id="19"/>
            <w:r>
              <w:lastRenderedPageBreak/>
              <w:br w:type="page"/>
            </w:r>
            <w:r>
              <w:rPr>
                <w:b/>
                <w:sz w:val="28"/>
              </w:rPr>
              <w:t>B-III – Charakteristika studijního předmětu</w:t>
            </w:r>
          </w:p>
        </w:tc>
      </w:tr>
      <w:tr w:rsidR="009F1539" w14:paraId="70A00434" w14:textId="77777777" w:rsidTr="00892117">
        <w:trPr>
          <w:gridAfter w:val="1"/>
          <w:wAfter w:w="41" w:type="dxa"/>
        </w:trPr>
        <w:tc>
          <w:tcPr>
            <w:tcW w:w="3435" w:type="dxa"/>
            <w:gridSpan w:val="5"/>
            <w:tcBorders>
              <w:top w:val="double" w:sz="4" w:space="0" w:color="auto"/>
            </w:tcBorders>
            <w:shd w:val="clear" w:color="auto" w:fill="F7CAAC"/>
          </w:tcPr>
          <w:p w14:paraId="7489AAFA" w14:textId="77777777" w:rsidR="009F1539" w:rsidRDefault="009F1539" w:rsidP="00892117">
            <w:pPr>
              <w:jc w:val="both"/>
              <w:rPr>
                <w:b/>
              </w:rPr>
            </w:pPr>
            <w:r>
              <w:rPr>
                <w:b/>
              </w:rPr>
              <w:t>Název studijního předmětu</w:t>
            </w:r>
          </w:p>
        </w:tc>
        <w:tc>
          <w:tcPr>
            <w:tcW w:w="6420" w:type="dxa"/>
            <w:gridSpan w:val="11"/>
            <w:tcBorders>
              <w:top w:val="double" w:sz="4" w:space="0" w:color="auto"/>
            </w:tcBorders>
          </w:tcPr>
          <w:p w14:paraId="60712B89" w14:textId="77777777" w:rsidR="009F1539" w:rsidRDefault="009F1539" w:rsidP="00892117">
            <w:pPr>
              <w:jc w:val="both"/>
            </w:pPr>
            <w:bookmarkStart w:id="22" w:name="Obor_sem"/>
            <w:bookmarkEnd w:id="22"/>
            <w:r w:rsidRPr="00370437">
              <w:rPr>
                <w:b/>
                <w:bCs/>
              </w:rPr>
              <w:t>Oborový seminář</w:t>
            </w:r>
          </w:p>
        </w:tc>
      </w:tr>
      <w:tr w:rsidR="009F1539" w14:paraId="41BC416B" w14:textId="77777777" w:rsidTr="00892117">
        <w:trPr>
          <w:gridAfter w:val="1"/>
          <w:wAfter w:w="41" w:type="dxa"/>
        </w:trPr>
        <w:tc>
          <w:tcPr>
            <w:tcW w:w="3435" w:type="dxa"/>
            <w:gridSpan w:val="5"/>
            <w:shd w:val="clear" w:color="auto" w:fill="F7CAAC"/>
          </w:tcPr>
          <w:p w14:paraId="45CE2C23" w14:textId="77777777" w:rsidR="009F1539" w:rsidRDefault="009F1539" w:rsidP="00892117">
            <w:pPr>
              <w:jc w:val="both"/>
              <w:rPr>
                <w:b/>
              </w:rPr>
            </w:pPr>
            <w:r>
              <w:rPr>
                <w:b/>
              </w:rPr>
              <w:t>Typ předmětu</w:t>
            </w:r>
          </w:p>
        </w:tc>
        <w:tc>
          <w:tcPr>
            <w:tcW w:w="3057" w:type="dxa"/>
            <w:gridSpan w:val="5"/>
          </w:tcPr>
          <w:p w14:paraId="11800E43" w14:textId="77777777" w:rsidR="009F1539" w:rsidRDefault="009F1539" w:rsidP="00892117">
            <w:pPr>
              <w:jc w:val="both"/>
            </w:pPr>
            <w:r>
              <w:t>povinný</w:t>
            </w:r>
          </w:p>
        </w:tc>
        <w:tc>
          <w:tcPr>
            <w:tcW w:w="2695" w:type="dxa"/>
            <w:gridSpan w:val="4"/>
            <w:shd w:val="clear" w:color="auto" w:fill="F7CAAC"/>
          </w:tcPr>
          <w:p w14:paraId="78AFE81E" w14:textId="77777777" w:rsidR="009F1539" w:rsidRDefault="009F1539" w:rsidP="00892117">
            <w:pPr>
              <w:jc w:val="both"/>
            </w:pPr>
            <w:r>
              <w:rPr>
                <w:b/>
              </w:rPr>
              <w:t>doporučený ročník / semestr</w:t>
            </w:r>
          </w:p>
        </w:tc>
        <w:tc>
          <w:tcPr>
            <w:tcW w:w="668" w:type="dxa"/>
            <w:gridSpan w:val="2"/>
          </w:tcPr>
          <w:p w14:paraId="0F68C78E" w14:textId="77777777" w:rsidR="009F1539" w:rsidRDefault="009F1539" w:rsidP="00892117">
            <w:pPr>
              <w:jc w:val="both"/>
            </w:pPr>
            <w:r>
              <w:t>1/ZS</w:t>
            </w:r>
          </w:p>
        </w:tc>
      </w:tr>
      <w:tr w:rsidR="009F1539" w14:paraId="48D5D2DB" w14:textId="77777777" w:rsidTr="00892117">
        <w:trPr>
          <w:gridAfter w:val="1"/>
          <w:wAfter w:w="41" w:type="dxa"/>
        </w:trPr>
        <w:tc>
          <w:tcPr>
            <w:tcW w:w="3435" w:type="dxa"/>
            <w:gridSpan w:val="5"/>
            <w:shd w:val="clear" w:color="auto" w:fill="F7CAAC"/>
          </w:tcPr>
          <w:p w14:paraId="6E266D80" w14:textId="77777777" w:rsidR="009F1539" w:rsidRDefault="009F1539" w:rsidP="00892117">
            <w:pPr>
              <w:jc w:val="both"/>
              <w:rPr>
                <w:b/>
              </w:rPr>
            </w:pPr>
            <w:r>
              <w:rPr>
                <w:b/>
              </w:rPr>
              <w:t>Rozsah studijního předmětu</w:t>
            </w:r>
          </w:p>
        </w:tc>
        <w:tc>
          <w:tcPr>
            <w:tcW w:w="1352" w:type="dxa"/>
            <w:gridSpan w:val="3"/>
          </w:tcPr>
          <w:p w14:paraId="5343BA37" w14:textId="77777777" w:rsidR="009F1539" w:rsidRDefault="009F1539" w:rsidP="00892117">
            <w:pPr>
              <w:jc w:val="both"/>
            </w:pPr>
            <w:proofErr w:type="gramStart"/>
            <w:r w:rsidRPr="00081612">
              <w:t>0p</w:t>
            </w:r>
            <w:proofErr w:type="gramEnd"/>
            <w:r w:rsidRPr="00081612">
              <w:t>+14s+0l</w:t>
            </w:r>
          </w:p>
        </w:tc>
        <w:tc>
          <w:tcPr>
            <w:tcW w:w="889" w:type="dxa"/>
            <w:shd w:val="clear" w:color="auto" w:fill="F7CAAC"/>
          </w:tcPr>
          <w:p w14:paraId="684BAD6A" w14:textId="77777777" w:rsidR="009F1539" w:rsidRDefault="009F1539" w:rsidP="00892117">
            <w:pPr>
              <w:jc w:val="both"/>
              <w:rPr>
                <w:b/>
              </w:rPr>
            </w:pPr>
            <w:r>
              <w:rPr>
                <w:b/>
              </w:rPr>
              <w:t xml:space="preserve">hod. </w:t>
            </w:r>
          </w:p>
        </w:tc>
        <w:tc>
          <w:tcPr>
            <w:tcW w:w="816" w:type="dxa"/>
          </w:tcPr>
          <w:p w14:paraId="3A48A8C1" w14:textId="77777777" w:rsidR="009F1539" w:rsidRDefault="009F1539" w:rsidP="00892117">
            <w:pPr>
              <w:jc w:val="both"/>
            </w:pPr>
            <w:r>
              <w:t>14</w:t>
            </w:r>
          </w:p>
        </w:tc>
        <w:tc>
          <w:tcPr>
            <w:tcW w:w="1479" w:type="dxa"/>
            <w:gridSpan w:val="2"/>
            <w:shd w:val="clear" w:color="auto" w:fill="F7CAAC"/>
          </w:tcPr>
          <w:p w14:paraId="107EC783" w14:textId="77777777" w:rsidR="009F1539" w:rsidRDefault="009F1539" w:rsidP="00892117">
            <w:pPr>
              <w:jc w:val="both"/>
              <w:rPr>
                <w:b/>
              </w:rPr>
            </w:pPr>
            <w:r>
              <w:rPr>
                <w:b/>
              </w:rPr>
              <w:t>kreditů</w:t>
            </w:r>
          </w:p>
        </w:tc>
        <w:tc>
          <w:tcPr>
            <w:tcW w:w="1884" w:type="dxa"/>
            <w:gridSpan w:val="4"/>
          </w:tcPr>
          <w:p w14:paraId="6AB8A66F" w14:textId="77777777" w:rsidR="009F1539" w:rsidRDefault="009F1539" w:rsidP="00892117">
            <w:pPr>
              <w:jc w:val="both"/>
            </w:pPr>
            <w:r>
              <w:t>1</w:t>
            </w:r>
          </w:p>
        </w:tc>
      </w:tr>
      <w:tr w:rsidR="009F1539" w14:paraId="5F7D55F1" w14:textId="77777777" w:rsidTr="00892117">
        <w:trPr>
          <w:gridAfter w:val="1"/>
          <w:wAfter w:w="41" w:type="dxa"/>
        </w:trPr>
        <w:tc>
          <w:tcPr>
            <w:tcW w:w="3435" w:type="dxa"/>
            <w:gridSpan w:val="5"/>
            <w:shd w:val="clear" w:color="auto" w:fill="F7CAAC"/>
          </w:tcPr>
          <w:p w14:paraId="4E06EFED"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0" w:type="dxa"/>
            <w:gridSpan w:val="11"/>
          </w:tcPr>
          <w:p w14:paraId="7B2F452A" w14:textId="77777777" w:rsidR="009F1539" w:rsidRDefault="009F1539" w:rsidP="00892117">
            <w:pPr>
              <w:jc w:val="both"/>
            </w:pPr>
          </w:p>
        </w:tc>
      </w:tr>
      <w:tr w:rsidR="009F1539" w14:paraId="07C47964" w14:textId="77777777" w:rsidTr="00892117">
        <w:trPr>
          <w:gridAfter w:val="1"/>
          <w:wAfter w:w="41" w:type="dxa"/>
        </w:trPr>
        <w:tc>
          <w:tcPr>
            <w:tcW w:w="3435" w:type="dxa"/>
            <w:gridSpan w:val="5"/>
            <w:shd w:val="clear" w:color="auto" w:fill="F7CAAC"/>
          </w:tcPr>
          <w:p w14:paraId="6656D7CA" w14:textId="77777777" w:rsidR="009F1539" w:rsidRPr="005A0406" w:rsidRDefault="009F1539" w:rsidP="00892117">
            <w:pPr>
              <w:jc w:val="both"/>
              <w:rPr>
                <w:b/>
              </w:rPr>
            </w:pPr>
            <w:r w:rsidRPr="005A0406">
              <w:rPr>
                <w:b/>
              </w:rPr>
              <w:t>Způsob ověření výsledků učení</w:t>
            </w:r>
          </w:p>
        </w:tc>
        <w:tc>
          <w:tcPr>
            <w:tcW w:w="3057" w:type="dxa"/>
            <w:gridSpan w:val="5"/>
            <w:tcBorders>
              <w:bottom w:val="single" w:sz="4" w:space="0" w:color="auto"/>
            </w:tcBorders>
          </w:tcPr>
          <w:p w14:paraId="2CA14709" w14:textId="77777777" w:rsidR="009F1539" w:rsidRDefault="009F1539" w:rsidP="00892117">
            <w:pPr>
              <w:jc w:val="both"/>
            </w:pPr>
            <w:r>
              <w:t>zápočet</w:t>
            </w:r>
          </w:p>
        </w:tc>
        <w:tc>
          <w:tcPr>
            <w:tcW w:w="1479" w:type="dxa"/>
            <w:gridSpan w:val="2"/>
            <w:tcBorders>
              <w:bottom w:val="single" w:sz="4" w:space="0" w:color="auto"/>
            </w:tcBorders>
            <w:shd w:val="clear" w:color="auto" w:fill="F7CAAC"/>
          </w:tcPr>
          <w:p w14:paraId="422EF844" w14:textId="77777777" w:rsidR="009F1539" w:rsidRDefault="009F1539" w:rsidP="00892117">
            <w:pPr>
              <w:jc w:val="both"/>
              <w:rPr>
                <w:b/>
              </w:rPr>
            </w:pPr>
            <w:r>
              <w:rPr>
                <w:b/>
              </w:rPr>
              <w:t>Forma výuky</w:t>
            </w:r>
          </w:p>
        </w:tc>
        <w:tc>
          <w:tcPr>
            <w:tcW w:w="1884" w:type="dxa"/>
            <w:gridSpan w:val="4"/>
            <w:tcBorders>
              <w:bottom w:val="single" w:sz="4" w:space="0" w:color="auto"/>
            </w:tcBorders>
          </w:tcPr>
          <w:p w14:paraId="1EF713EF" w14:textId="77777777" w:rsidR="009F1539" w:rsidRDefault="009F1539" w:rsidP="00892117">
            <w:pPr>
              <w:jc w:val="both"/>
            </w:pPr>
            <w:r>
              <w:t>semináře</w:t>
            </w:r>
          </w:p>
        </w:tc>
      </w:tr>
      <w:tr w:rsidR="009F1539" w14:paraId="69596239" w14:textId="77777777" w:rsidTr="00892117">
        <w:trPr>
          <w:gridAfter w:val="1"/>
          <w:wAfter w:w="41" w:type="dxa"/>
        </w:trPr>
        <w:tc>
          <w:tcPr>
            <w:tcW w:w="3435" w:type="dxa"/>
            <w:gridSpan w:val="5"/>
            <w:shd w:val="clear" w:color="auto" w:fill="F7CAAC"/>
          </w:tcPr>
          <w:p w14:paraId="1771A256" w14:textId="77777777" w:rsidR="009F1539" w:rsidRPr="005A0406" w:rsidRDefault="009F1539" w:rsidP="00892117">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7D6D68C6" w14:textId="77777777" w:rsidR="009F1539" w:rsidRDefault="009F1539" w:rsidP="00892117">
            <w:pPr>
              <w:jc w:val="both"/>
            </w:pPr>
            <w:r>
              <w:t>Povinná docházka na seminářích (minimálně 80 %).</w:t>
            </w:r>
          </w:p>
        </w:tc>
      </w:tr>
      <w:tr w:rsidR="009F1539" w14:paraId="036E2FCF" w14:textId="77777777" w:rsidTr="00892117">
        <w:trPr>
          <w:gridAfter w:val="1"/>
          <w:wAfter w:w="41" w:type="dxa"/>
          <w:trHeight w:val="197"/>
        </w:trPr>
        <w:tc>
          <w:tcPr>
            <w:tcW w:w="3435" w:type="dxa"/>
            <w:gridSpan w:val="5"/>
            <w:tcBorders>
              <w:top w:val="nil"/>
            </w:tcBorders>
            <w:shd w:val="clear" w:color="auto" w:fill="F7CAAC"/>
          </w:tcPr>
          <w:p w14:paraId="251A0CEF" w14:textId="77777777" w:rsidR="009F1539" w:rsidRDefault="009F1539" w:rsidP="00892117">
            <w:pPr>
              <w:jc w:val="both"/>
              <w:rPr>
                <w:b/>
              </w:rPr>
            </w:pPr>
            <w:r>
              <w:rPr>
                <w:b/>
              </w:rPr>
              <w:t>Garant předmětu</w:t>
            </w:r>
          </w:p>
        </w:tc>
        <w:tc>
          <w:tcPr>
            <w:tcW w:w="6420" w:type="dxa"/>
            <w:gridSpan w:val="11"/>
            <w:tcBorders>
              <w:top w:val="single" w:sz="4" w:space="0" w:color="auto"/>
            </w:tcBorders>
          </w:tcPr>
          <w:p w14:paraId="736EF9B3" w14:textId="77777777" w:rsidR="009F1539" w:rsidRDefault="009F1539" w:rsidP="00892117">
            <w:pPr>
              <w:jc w:val="both"/>
            </w:pPr>
          </w:p>
        </w:tc>
      </w:tr>
      <w:tr w:rsidR="009F1539" w14:paraId="177C048B" w14:textId="77777777" w:rsidTr="00892117">
        <w:trPr>
          <w:gridAfter w:val="1"/>
          <w:wAfter w:w="41" w:type="dxa"/>
          <w:trHeight w:val="243"/>
        </w:trPr>
        <w:tc>
          <w:tcPr>
            <w:tcW w:w="3435" w:type="dxa"/>
            <w:gridSpan w:val="5"/>
            <w:tcBorders>
              <w:top w:val="nil"/>
            </w:tcBorders>
            <w:shd w:val="clear" w:color="auto" w:fill="F7CAAC"/>
          </w:tcPr>
          <w:p w14:paraId="352CBB57" w14:textId="77777777" w:rsidR="009F1539" w:rsidRDefault="009F1539" w:rsidP="00892117">
            <w:pPr>
              <w:jc w:val="both"/>
              <w:rPr>
                <w:b/>
              </w:rPr>
            </w:pPr>
            <w:r>
              <w:rPr>
                <w:b/>
              </w:rPr>
              <w:t>Zapojení garanta do výuky předmětu</w:t>
            </w:r>
          </w:p>
        </w:tc>
        <w:tc>
          <w:tcPr>
            <w:tcW w:w="6420" w:type="dxa"/>
            <w:gridSpan w:val="11"/>
            <w:tcBorders>
              <w:top w:val="nil"/>
            </w:tcBorders>
          </w:tcPr>
          <w:p w14:paraId="101BD9B7" w14:textId="77777777" w:rsidR="009F1539" w:rsidRDefault="009F1539" w:rsidP="00892117">
            <w:pPr>
              <w:jc w:val="both"/>
            </w:pPr>
          </w:p>
        </w:tc>
      </w:tr>
      <w:tr w:rsidR="009F1539" w14:paraId="32E89690" w14:textId="77777777" w:rsidTr="00892117">
        <w:trPr>
          <w:gridAfter w:val="1"/>
          <w:wAfter w:w="41" w:type="dxa"/>
        </w:trPr>
        <w:tc>
          <w:tcPr>
            <w:tcW w:w="3435" w:type="dxa"/>
            <w:gridSpan w:val="5"/>
            <w:shd w:val="clear" w:color="auto" w:fill="F7CAAC"/>
          </w:tcPr>
          <w:p w14:paraId="0BC711C8" w14:textId="77777777" w:rsidR="009F1539" w:rsidRDefault="009F1539" w:rsidP="00892117">
            <w:pPr>
              <w:jc w:val="both"/>
              <w:rPr>
                <w:b/>
              </w:rPr>
            </w:pPr>
            <w:r>
              <w:rPr>
                <w:b/>
              </w:rPr>
              <w:t>Vyučující</w:t>
            </w:r>
          </w:p>
        </w:tc>
        <w:tc>
          <w:tcPr>
            <w:tcW w:w="6420" w:type="dxa"/>
            <w:gridSpan w:val="11"/>
            <w:tcBorders>
              <w:bottom w:val="nil"/>
            </w:tcBorders>
          </w:tcPr>
          <w:p w14:paraId="6F01CB7E" w14:textId="77777777" w:rsidR="009F1539" w:rsidRDefault="009F1539" w:rsidP="00892117">
            <w:pPr>
              <w:jc w:val="both"/>
            </w:pPr>
          </w:p>
        </w:tc>
      </w:tr>
      <w:tr w:rsidR="009F1539" w14:paraId="299E045D" w14:textId="77777777" w:rsidTr="00892117">
        <w:trPr>
          <w:gridAfter w:val="1"/>
          <w:wAfter w:w="41" w:type="dxa"/>
          <w:trHeight w:val="136"/>
        </w:trPr>
        <w:tc>
          <w:tcPr>
            <w:tcW w:w="9855" w:type="dxa"/>
            <w:gridSpan w:val="16"/>
            <w:tcBorders>
              <w:top w:val="nil"/>
            </w:tcBorders>
          </w:tcPr>
          <w:p w14:paraId="1FE4DA79" w14:textId="77777777" w:rsidR="009F1539" w:rsidRDefault="009F1539" w:rsidP="00892117">
            <w:pPr>
              <w:spacing w:before="60" w:after="60"/>
              <w:jc w:val="both"/>
            </w:pPr>
            <w:r>
              <w:t>Mgr. Petra Jančová, Ph.D. (</w:t>
            </w:r>
            <w:proofErr w:type="gramStart"/>
            <w:r>
              <w:t>100%</w:t>
            </w:r>
            <w:proofErr w:type="gramEnd"/>
            <w:r>
              <w:t xml:space="preserve"> s)</w:t>
            </w:r>
          </w:p>
        </w:tc>
      </w:tr>
      <w:tr w:rsidR="009F1539" w14:paraId="69564074" w14:textId="77777777" w:rsidTr="00892117">
        <w:trPr>
          <w:gridAfter w:val="1"/>
          <w:wAfter w:w="41" w:type="dxa"/>
        </w:trPr>
        <w:tc>
          <w:tcPr>
            <w:tcW w:w="3435" w:type="dxa"/>
            <w:gridSpan w:val="5"/>
            <w:shd w:val="clear" w:color="auto" w:fill="F7CAAC"/>
          </w:tcPr>
          <w:p w14:paraId="2E1A244D" w14:textId="77777777" w:rsidR="009F1539" w:rsidRPr="005A0406" w:rsidRDefault="009F1539" w:rsidP="00892117">
            <w:pPr>
              <w:jc w:val="both"/>
              <w:rPr>
                <w:b/>
              </w:rPr>
            </w:pPr>
            <w:r w:rsidRPr="005A0406">
              <w:rPr>
                <w:b/>
              </w:rPr>
              <w:t>Hlavní témata a výsledky učení</w:t>
            </w:r>
          </w:p>
        </w:tc>
        <w:tc>
          <w:tcPr>
            <w:tcW w:w="6420" w:type="dxa"/>
            <w:gridSpan w:val="11"/>
            <w:tcBorders>
              <w:bottom w:val="nil"/>
            </w:tcBorders>
          </w:tcPr>
          <w:p w14:paraId="3BEF6082" w14:textId="77777777" w:rsidR="009F1539" w:rsidRPr="005A0406" w:rsidRDefault="009F1539" w:rsidP="00892117">
            <w:pPr>
              <w:jc w:val="both"/>
            </w:pPr>
          </w:p>
        </w:tc>
      </w:tr>
      <w:tr w:rsidR="009F1539" w14:paraId="162FA39B" w14:textId="77777777" w:rsidTr="00892117">
        <w:trPr>
          <w:gridAfter w:val="1"/>
          <w:wAfter w:w="41" w:type="dxa"/>
          <w:trHeight w:val="1181"/>
        </w:trPr>
        <w:tc>
          <w:tcPr>
            <w:tcW w:w="9855" w:type="dxa"/>
            <w:gridSpan w:val="16"/>
            <w:tcBorders>
              <w:top w:val="nil"/>
              <w:bottom w:val="single" w:sz="4" w:space="0" w:color="auto"/>
            </w:tcBorders>
          </w:tcPr>
          <w:p w14:paraId="4C4A62BE" w14:textId="77777777" w:rsidR="009F1539" w:rsidRDefault="009F1539" w:rsidP="00892117">
            <w:pPr>
              <w:pStyle w:val="Default"/>
              <w:jc w:val="both"/>
              <w:rPr>
                <w:sz w:val="20"/>
                <w:szCs w:val="20"/>
                <w:shd w:val="clear" w:color="auto" w:fill="FFFFFF"/>
              </w:rPr>
            </w:pPr>
            <w:r w:rsidRPr="000A6CAF">
              <w:rPr>
                <w:sz w:val="20"/>
                <w:szCs w:val="20"/>
                <w:shd w:val="clear" w:color="auto" w:fill="FFFFFF"/>
              </w:rPr>
              <w:t>Cílem předmětu je rozšiřování odborných znalostí studentů studijního programu Potravinářské biotechnologie a aplikovaná mikrobiologie. Náplň semináře bude zaměřena především na témata z oblasti vědy a výzkumu probíhajícího na Ústavu inženýrství ochrany životního prostředí, Ústavu technologie potravin či Ústavu analýzy a chemie potravin ve spolupráci s dalšími institucemi. Náplň semináře zajišťují nejen pracovníci a studenti doktorského studia, ale také domácí či zahraniční odborníci, jak z akademického prostředí, tak i z praxe.</w:t>
            </w:r>
          </w:p>
          <w:p w14:paraId="0C11D575" w14:textId="77777777" w:rsidR="007328F8" w:rsidRDefault="007328F8" w:rsidP="00892117">
            <w:pPr>
              <w:pStyle w:val="Default"/>
              <w:jc w:val="both"/>
              <w:rPr>
                <w:sz w:val="20"/>
                <w:szCs w:val="20"/>
                <w:shd w:val="clear" w:color="auto" w:fill="FFFFFF"/>
              </w:rPr>
            </w:pPr>
          </w:p>
          <w:p w14:paraId="2336A85F" w14:textId="15FBC1B9" w:rsidR="007328F8" w:rsidRPr="005E5366" w:rsidRDefault="007328F8" w:rsidP="007328F8">
            <w:pPr>
              <w:jc w:val="both"/>
              <w:rPr>
                <w:b/>
                <w:bCs/>
              </w:rPr>
            </w:pPr>
            <w:r w:rsidRPr="005E5366">
              <w:rPr>
                <w:b/>
                <w:bCs/>
              </w:rPr>
              <w:t xml:space="preserve">Očekávané výsledky </w:t>
            </w:r>
            <w:r w:rsidR="00196DC0" w:rsidRPr="005E5366">
              <w:rPr>
                <w:b/>
                <w:bCs/>
              </w:rPr>
              <w:t>učení</w:t>
            </w:r>
            <w:r w:rsidRPr="005E5366">
              <w:rPr>
                <w:b/>
                <w:bCs/>
              </w:rPr>
              <w:t xml:space="preserve"> </w:t>
            </w:r>
            <w:r w:rsidRPr="005E5366">
              <w:rPr>
                <w:b/>
                <w:color w:val="000000" w:themeColor="text1"/>
              </w:rPr>
              <w:t>– po absolvování předmětu student prokazuje:</w:t>
            </w:r>
          </w:p>
          <w:p w14:paraId="02E60734" w14:textId="77777777" w:rsidR="007328F8" w:rsidRPr="005E5366" w:rsidRDefault="007328F8" w:rsidP="007328F8">
            <w:pPr>
              <w:tabs>
                <w:tab w:val="left" w:pos="328"/>
              </w:tabs>
              <w:rPr>
                <w:b/>
                <w:color w:val="000000" w:themeColor="text1"/>
              </w:rPr>
            </w:pPr>
            <w:r w:rsidRPr="005E5366">
              <w:rPr>
                <w:b/>
              </w:rPr>
              <w:t>Odborné z</w:t>
            </w:r>
            <w:r w:rsidRPr="005E5366">
              <w:rPr>
                <w:b/>
                <w:color w:val="000000" w:themeColor="text1"/>
              </w:rPr>
              <w:t xml:space="preserve">nalosti: </w:t>
            </w:r>
          </w:p>
          <w:p w14:paraId="6752A7A2" w14:textId="3521F350" w:rsidR="009620B5" w:rsidRPr="005E5366" w:rsidRDefault="00D1724C" w:rsidP="009620B5">
            <w:pPr>
              <w:pStyle w:val="Default"/>
              <w:numPr>
                <w:ilvl w:val="0"/>
                <w:numId w:val="6"/>
              </w:numPr>
              <w:ind w:left="170" w:hanging="170"/>
              <w:jc w:val="both"/>
              <w:rPr>
                <w:sz w:val="20"/>
                <w:szCs w:val="20"/>
              </w:rPr>
            </w:pPr>
            <w:r>
              <w:rPr>
                <w:rFonts w:eastAsia="Times New Roman"/>
                <w:sz w:val="20"/>
                <w:szCs w:val="20"/>
              </w:rPr>
              <w:t xml:space="preserve">získat přehled </w:t>
            </w:r>
            <w:r w:rsidR="009620B5" w:rsidRPr="005E5366">
              <w:rPr>
                <w:rFonts w:eastAsia="Times New Roman"/>
                <w:sz w:val="20"/>
                <w:szCs w:val="20"/>
              </w:rPr>
              <w:t>o aktuálně řešených výzkumných projektech na daném ústavu</w:t>
            </w:r>
          </w:p>
          <w:p w14:paraId="68F5DF3F" w14:textId="0031B4BE" w:rsidR="009620B5" w:rsidRPr="00DF6FDC" w:rsidRDefault="009620B5" w:rsidP="009620B5">
            <w:pPr>
              <w:pStyle w:val="Default"/>
              <w:numPr>
                <w:ilvl w:val="0"/>
                <w:numId w:val="6"/>
              </w:numPr>
              <w:ind w:left="170" w:hanging="170"/>
              <w:jc w:val="both"/>
              <w:rPr>
                <w:sz w:val="20"/>
                <w:szCs w:val="20"/>
              </w:rPr>
            </w:pPr>
            <w:r w:rsidRPr="005E5366">
              <w:rPr>
                <w:rFonts w:eastAsia="Times New Roman"/>
                <w:sz w:val="20"/>
                <w:szCs w:val="20"/>
              </w:rPr>
              <w:t>popsat aktuální trendy v oblastech dané specializace</w:t>
            </w:r>
            <w:r w:rsidR="00DF6FDC">
              <w:rPr>
                <w:rFonts w:eastAsia="Times New Roman"/>
                <w:sz w:val="20"/>
                <w:szCs w:val="20"/>
              </w:rPr>
              <w:t>¨</w:t>
            </w:r>
          </w:p>
          <w:p w14:paraId="37E98E4F" w14:textId="3979AFC8" w:rsidR="00DF6FDC" w:rsidRPr="00DF6FDC" w:rsidRDefault="00DF6FDC" w:rsidP="00DF6FDC">
            <w:pPr>
              <w:pStyle w:val="Default"/>
              <w:numPr>
                <w:ilvl w:val="0"/>
                <w:numId w:val="6"/>
              </w:numPr>
              <w:ind w:left="170" w:hanging="170"/>
              <w:jc w:val="both"/>
              <w:rPr>
                <w:sz w:val="20"/>
                <w:szCs w:val="20"/>
              </w:rPr>
            </w:pPr>
            <w:r>
              <w:rPr>
                <w:rFonts w:eastAsia="Times New Roman"/>
                <w:sz w:val="20"/>
                <w:szCs w:val="20"/>
              </w:rPr>
              <w:t>popsat</w:t>
            </w:r>
            <w:r w:rsidRPr="005E5366">
              <w:rPr>
                <w:rFonts w:eastAsia="Times New Roman"/>
                <w:sz w:val="20"/>
                <w:szCs w:val="20"/>
              </w:rPr>
              <w:t xml:space="preserve"> komplexnost oboru, který studuje</w:t>
            </w:r>
          </w:p>
          <w:p w14:paraId="120C1D50" w14:textId="4854570D" w:rsidR="009620B5" w:rsidRPr="005E5366" w:rsidRDefault="009620B5" w:rsidP="009620B5">
            <w:pPr>
              <w:pStyle w:val="Default"/>
              <w:numPr>
                <w:ilvl w:val="0"/>
                <w:numId w:val="6"/>
              </w:numPr>
              <w:ind w:left="170" w:hanging="170"/>
              <w:jc w:val="both"/>
              <w:rPr>
                <w:sz w:val="20"/>
                <w:szCs w:val="20"/>
              </w:rPr>
            </w:pPr>
            <w:r w:rsidRPr="005E5366">
              <w:rPr>
                <w:rFonts w:eastAsia="Times New Roman"/>
                <w:sz w:val="20"/>
                <w:szCs w:val="20"/>
              </w:rPr>
              <w:t>popsat uplatnitelnost v daném oboru / specializaci studia</w:t>
            </w:r>
          </w:p>
          <w:p w14:paraId="75CD42FA" w14:textId="2783BF58" w:rsidR="009620B5" w:rsidRPr="005E5366" w:rsidRDefault="00D625BE" w:rsidP="009620B5">
            <w:pPr>
              <w:pStyle w:val="Default"/>
              <w:numPr>
                <w:ilvl w:val="0"/>
                <w:numId w:val="6"/>
              </w:numPr>
              <w:ind w:left="170" w:hanging="170"/>
              <w:jc w:val="both"/>
              <w:rPr>
                <w:sz w:val="20"/>
                <w:szCs w:val="20"/>
              </w:rPr>
            </w:pPr>
            <w:r>
              <w:rPr>
                <w:rFonts w:eastAsia="Times New Roman"/>
                <w:sz w:val="20"/>
                <w:szCs w:val="20"/>
              </w:rPr>
              <w:t xml:space="preserve">definovat </w:t>
            </w:r>
            <w:r w:rsidR="009620B5" w:rsidRPr="005E5366">
              <w:rPr>
                <w:rFonts w:eastAsia="Times New Roman"/>
                <w:sz w:val="20"/>
                <w:szCs w:val="20"/>
              </w:rPr>
              <w:t>zásady správného členění prezentace a odborného textu</w:t>
            </w:r>
          </w:p>
          <w:p w14:paraId="4E323D80" w14:textId="77777777" w:rsidR="007328F8" w:rsidRPr="005E5366" w:rsidRDefault="007328F8" w:rsidP="007328F8">
            <w:pPr>
              <w:tabs>
                <w:tab w:val="left" w:pos="328"/>
              </w:tabs>
              <w:rPr>
                <w:b/>
                <w:color w:val="000000" w:themeColor="text1"/>
              </w:rPr>
            </w:pPr>
          </w:p>
          <w:p w14:paraId="786E4797" w14:textId="77777777" w:rsidR="007328F8" w:rsidRPr="005E5366" w:rsidRDefault="007328F8" w:rsidP="007328F8">
            <w:pPr>
              <w:tabs>
                <w:tab w:val="left" w:pos="328"/>
              </w:tabs>
              <w:rPr>
                <w:b/>
                <w:color w:val="000000" w:themeColor="text1"/>
              </w:rPr>
            </w:pPr>
            <w:r w:rsidRPr="005E5366">
              <w:rPr>
                <w:b/>
                <w:color w:val="000000" w:themeColor="text1"/>
              </w:rPr>
              <w:t>Odborné dovednosti:</w:t>
            </w:r>
          </w:p>
          <w:p w14:paraId="6CF90E93" w14:textId="77777777" w:rsidR="009620B5" w:rsidRPr="005E5366" w:rsidRDefault="009620B5" w:rsidP="009620B5">
            <w:pPr>
              <w:pStyle w:val="Default"/>
              <w:numPr>
                <w:ilvl w:val="0"/>
                <w:numId w:val="6"/>
              </w:numPr>
              <w:ind w:left="170" w:hanging="170"/>
              <w:jc w:val="both"/>
              <w:rPr>
                <w:sz w:val="20"/>
                <w:szCs w:val="20"/>
              </w:rPr>
            </w:pPr>
            <w:r w:rsidRPr="005E5366">
              <w:rPr>
                <w:sz w:val="20"/>
                <w:szCs w:val="20"/>
              </w:rPr>
              <w:t>charakterizovat</w:t>
            </w:r>
            <w:r w:rsidRPr="005E5366">
              <w:rPr>
                <w:rFonts w:eastAsia="Times New Roman"/>
                <w:sz w:val="20"/>
                <w:szCs w:val="20"/>
              </w:rPr>
              <w:t xml:space="preserve"> jednotlivá vědecká témata řešená na jednotlivých zainteresovaných ústavech</w:t>
            </w:r>
          </w:p>
          <w:p w14:paraId="37E822E1" w14:textId="77777777" w:rsidR="00DF6FDC" w:rsidRPr="005E5366" w:rsidRDefault="00DF6FDC" w:rsidP="00DF6FDC">
            <w:pPr>
              <w:pStyle w:val="Default"/>
              <w:numPr>
                <w:ilvl w:val="0"/>
                <w:numId w:val="6"/>
              </w:numPr>
              <w:ind w:left="170" w:hanging="170"/>
              <w:jc w:val="both"/>
              <w:rPr>
                <w:sz w:val="20"/>
                <w:szCs w:val="20"/>
              </w:rPr>
            </w:pPr>
            <w:r>
              <w:rPr>
                <w:rFonts w:eastAsia="Times New Roman"/>
                <w:sz w:val="20"/>
                <w:szCs w:val="20"/>
              </w:rPr>
              <w:t>vyjmenovat</w:t>
            </w:r>
            <w:r w:rsidRPr="005E5366">
              <w:rPr>
                <w:rFonts w:eastAsia="Times New Roman"/>
                <w:sz w:val="20"/>
                <w:szCs w:val="20"/>
              </w:rPr>
              <w:t xml:space="preserve"> možnosti praktických dovedností v dané specializaci</w:t>
            </w:r>
          </w:p>
          <w:p w14:paraId="0A455B02" w14:textId="66119721" w:rsidR="009620B5" w:rsidRPr="005E5366" w:rsidRDefault="009620B5" w:rsidP="009620B5">
            <w:pPr>
              <w:pStyle w:val="Default"/>
              <w:numPr>
                <w:ilvl w:val="0"/>
                <w:numId w:val="6"/>
              </w:numPr>
              <w:ind w:left="170" w:hanging="170"/>
              <w:jc w:val="both"/>
              <w:rPr>
                <w:sz w:val="20"/>
                <w:szCs w:val="20"/>
              </w:rPr>
            </w:pPr>
            <w:r w:rsidRPr="005E5366">
              <w:rPr>
                <w:rFonts w:eastAsia="Times New Roman"/>
                <w:sz w:val="20"/>
                <w:szCs w:val="20"/>
              </w:rPr>
              <w:t>vyhledat informace ohledně dané problematiky v odborných databázích</w:t>
            </w:r>
          </w:p>
          <w:p w14:paraId="21C1137A" w14:textId="4BDFC519" w:rsidR="009620B5" w:rsidRPr="005E5366" w:rsidRDefault="009620B5" w:rsidP="009620B5">
            <w:pPr>
              <w:pStyle w:val="Default"/>
              <w:numPr>
                <w:ilvl w:val="0"/>
                <w:numId w:val="6"/>
              </w:numPr>
              <w:ind w:left="170" w:hanging="170"/>
              <w:jc w:val="both"/>
              <w:rPr>
                <w:sz w:val="20"/>
                <w:szCs w:val="20"/>
              </w:rPr>
            </w:pPr>
            <w:r w:rsidRPr="005E5366">
              <w:rPr>
                <w:rFonts w:eastAsia="Times New Roman"/>
                <w:sz w:val="20"/>
                <w:szCs w:val="20"/>
              </w:rPr>
              <w:t>připravit prezentaci a seznámit posluchače s problematikou a klíčovými výsledky vlastní výzkumné činnosti</w:t>
            </w:r>
          </w:p>
          <w:p w14:paraId="2CF38B31" w14:textId="56245BE9" w:rsidR="005E5366" w:rsidRPr="005E5366" w:rsidRDefault="00883C05" w:rsidP="005E5366">
            <w:pPr>
              <w:pStyle w:val="Default"/>
              <w:numPr>
                <w:ilvl w:val="0"/>
                <w:numId w:val="6"/>
              </w:numPr>
              <w:ind w:left="170" w:hanging="170"/>
              <w:jc w:val="both"/>
              <w:rPr>
                <w:sz w:val="20"/>
                <w:szCs w:val="20"/>
              </w:rPr>
            </w:pPr>
            <w:r>
              <w:rPr>
                <w:rFonts w:eastAsia="Times New Roman"/>
                <w:sz w:val="20"/>
                <w:szCs w:val="20"/>
              </w:rPr>
              <w:t xml:space="preserve">aplikovat </w:t>
            </w:r>
            <w:r w:rsidR="009620B5" w:rsidRPr="005E5366">
              <w:rPr>
                <w:rFonts w:eastAsia="Times New Roman"/>
                <w:sz w:val="20"/>
                <w:szCs w:val="20"/>
              </w:rPr>
              <w:t>komunikační a prezentační dovednosti získané účastí na skupinových aktivitách, přednášením prezentací a zapojením se do diskusí</w:t>
            </w:r>
          </w:p>
        </w:tc>
      </w:tr>
      <w:tr w:rsidR="009F1539" w14:paraId="10694B86" w14:textId="77777777" w:rsidTr="00892117">
        <w:trPr>
          <w:gridAfter w:val="1"/>
          <w:wAfter w:w="41" w:type="dxa"/>
          <w:trHeight w:val="283"/>
        </w:trPr>
        <w:tc>
          <w:tcPr>
            <w:tcW w:w="3435" w:type="dxa"/>
            <w:gridSpan w:val="5"/>
            <w:tcBorders>
              <w:top w:val="single" w:sz="4" w:space="0" w:color="auto"/>
              <w:bottom w:val="single" w:sz="4" w:space="0" w:color="auto"/>
              <w:right w:val="single" w:sz="4" w:space="0" w:color="auto"/>
            </w:tcBorders>
            <w:shd w:val="clear" w:color="auto" w:fill="F7CAAC"/>
          </w:tcPr>
          <w:p w14:paraId="3CA42BC1" w14:textId="77777777" w:rsidR="009F1539" w:rsidRPr="005A0406" w:rsidRDefault="009F1539" w:rsidP="00892117">
            <w:pPr>
              <w:jc w:val="both"/>
            </w:pPr>
            <w:r w:rsidRPr="005A0406">
              <w:rPr>
                <w:b/>
              </w:rPr>
              <w:t>Metody výuky</w:t>
            </w:r>
          </w:p>
        </w:tc>
        <w:tc>
          <w:tcPr>
            <w:tcW w:w="6420" w:type="dxa"/>
            <w:gridSpan w:val="11"/>
            <w:tcBorders>
              <w:top w:val="single" w:sz="4" w:space="0" w:color="auto"/>
              <w:left w:val="single" w:sz="4" w:space="0" w:color="auto"/>
              <w:bottom w:val="nil"/>
              <w:right w:val="single" w:sz="4" w:space="0" w:color="auto"/>
            </w:tcBorders>
          </w:tcPr>
          <w:p w14:paraId="012F58AB" w14:textId="77777777" w:rsidR="009F1539" w:rsidRDefault="009F1539" w:rsidP="00892117">
            <w:pPr>
              <w:jc w:val="both"/>
            </w:pPr>
          </w:p>
        </w:tc>
      </w:tr>
      <w:tr w:rsidR="009F1539" w14:paraId="6B317E9C" w14:textId="77777777" w:rsidTr="0070026C">
        <w:trPr>
          <w:gridAfter w:val="1"/>
          <w:wAfter w:w="41" w:type="dxa"/>
          <w:trHeight w:val="2008"/>
        </w:trPr>
        <w:tc>
          <w:tcPr>
            <w:tcW w:w="9855" w:type="dxa"/>
            <w:gridSpan w:val="16"/>
            <w:tcBorders>
              <w:top w:val="nil"/>
              <w:bottom w:val="single" w:sz="4" w:space="0" w:color="auto"/>
            </w:tcBorders>
          </w:tcPr>
          <w:p w14:paraId="69882754" w14:textId="77777777" w:rsidR="0070026C" w:rsidRPr="005E5366" w:rsidRDefault="0070026C" w:rsidP="0070026C">
            <w:pPr>
              <w:jc w:val="both"/>
              <w:rPr>
                <w:b/>
                <w:bCs/>
                <w:u w:val="single"/>
              </w:rPr>
            </w:pPr>
            <w:r w:rsidRPr="005E5366">
              <w:rPr>
                <w:b/>
                <w:bCs/>
                <w:u w:val="single"/>
              </w:rPr>
              <w:t>Metody a přístupy používané ve výuce</w:t>
            </w:r>
          </w:p>
          <w:p w14:paraId="2759B43C" w14:textId="77777777" w:rsidR="0070026C" w:rsidRPr="005E5366" w:rsidRDefault="0070026C" w:rsidP="0070026C">
            <w:pPr>
              <w:pStyle w:val="Nadpis5"/>
              <w:spacing w:before="0"/>
              <w:rPr>
                <w:rFonts w:ascii="Times New Roman" w:eastAsia="Times New Roman" w:hAnsi="Times New Roman" w:cs="Times New Roman"/>
                <w:b/>
                <w:bCs/>
                <w:color w:val="auto"/>
              </w:rPr>
            </w:pPr>
            <w:r w:rsidRPr="005E5366">
              <w:rPr>
                <w:rFonts w:ascii="Times New Roman" w:eastAsia="Times New Roman" w:hAnsi="Times New Roman" w:cs="Times New Roman"/>
                <w:b/>
                <w:bCs/>
                <w:color w:val="auto"/>
              </w:rPr>
              <w:t>Pro dosažení odborných znalostí jsou užívány vyučovací metody:</w:t>
            </w:r>
          </w:p>
          <w:p w14:paraId="16180A07" w14:textId="1C9B7C64" w:rsidR="0070026C" w:rsidRPr="005E5366" w:rsidRDefault="0070026C" w:rsidP="00A00F61">
            <w:pPr>
              <w:rPr>
                <w:color w:val="000000"/>
              </w:rPr>
            </w:pPr>
            <w:r w:rsidRPr="005E5366">
              <w:rPr>
                <w:color w:val="000000"/>
              </w:rPr>
              <w:t xml:space="preserve">Demonstrace, </w:t>
            </w:r>
            <w:r w:rsidR="00A00F61" w:rsidRPr="005E5366">
              <w:rPr>
                <w:color w:val="000000"/>
              </w:rPr>
              <w:t xml:space="preserve">Přednášení, </w:t>
            </w:r>
            <w:r w:rsidRPr="005E5366">
              <w:rPr>
                <w:color w:val="000000"/>
              </w:rPr>
              <w:t>Metody práce s textem (učebnicí, knihou)</w:t>
            </w:r>
          </w:p>
          <w:p w14:paraId="10385847" w14:textId="77777777" w:rsidR="00A00F61" w:rsidRPr="005E5366" w:rsidRDefault="00A00F61" w:rsidP="00A00F61"/>
          <w:p w14:paraId="33455FB2" w14:textId="77777777" w:rsidR="0070026C" w:rsidRPr="005E5366" w:rsidRDefault="0070026C" w:rsidP="0070026C">
            <w:pPr>
              <w:pStyle w:val="Nadpis5"/>
              <w:spacing w:before="0"/>
              <w:rPr>
                <w:rFonts w:ascii="Times New Roman" w:eastAsia="Times New Roman" w:hAnsi="Times New Roman" w:cs="Times New Roman"/>
                <w:b/>
                <w:bCs/>
                <w:color w:val="auto"/>
              </w:rPr>
            </w:pPr>
            <w:r w:rsidRPr="005E5366">
              <w:rPr>
                <w:rFonts w:ascii="Times New Roman" w:eastAsia="Times New Roman" w:hAnsi="Times New Roman" w:cs="Times New Roman"/>
                <w:b/>
                <w:bCs/>
                <w:color w:val="auto"/>
              </w:rPr>
              <w:t>Pro dosažení odborných dovedností jsou užívány vyučovací metody:</w:t>
            </w:r>
          </w:p>
          <w:p w14:paraId="30E06131" w14:textId="76FEAE17" w:rsidR="0070026C" w:rsidRDefault="00A00F61" w:rsidP="0070026C">
            <w:r w:rsidRPr="005E5366">
              <w:rPr>
                <w:color w:val="000000"/>
                <w:shd w:val="clear" w:color="auto" w:fill="FFFFFF"/>
              </w:rPr>
              <w:t xml:space="preserve">Dialogická (diskuze, rozhovor, brainstorming), </w:t>
            </w:r>
            <w:r w:rsidRPr="005E5366">
              <w:t>Praktické procvičování, Pozorování</w:t>
            </w:r>
          </w:p>
          <w:p w14:paraId="2AF81895" w14:textId="543478D4" w:rsidR="00A00F61" w:rsidRDefault="00A00F61" w:rsidP="0070026C"/>
          <w:p w14:paraId="2AFD576A" w14:textId="004E0036" w:rsidR="0070026C" w:rsidRPr="005E5366" w:rsidRDefault="0070026C" w:rsidP="0070026C">
            <w:pPr>
              <w:pStyle w:val="Nadpis5"/>
              <w:spacing w:before="0"/>
              <w:rPr>
                <w:rFonts w:ascii="Times New Roman" w:eastAsia="Times New Roman" w:hAnsi="Times New Roman" w:cs="Times New Roman"/>
                <w:b/>
                <w:bCs/>
                <w:color w:val="auto"/>
              </w:rPr>
            </w:pPr>
            <w:r w:rsidRPr="005E5366">
              <w:rPr>
                <w:rFonts w:ascii="Times New Roman" w:eastAsia="Times New Roman" w:hAnsi="Times New Roman" w:cs="Times New Roman"/>
                <w:b/>
                <w:bCs/>
                <w:color w:val="auto"/>
              </w:rPr>
              <w:t>Očekávané výsledky učení dosažené studiem předmětu jsou ověřovány hodnoticími metodami:</w:t>
            </w:r>
          </w:p>
          <w:p w14:paraId="0F123C61" w14:textId="11FB7F5D" w:rsidR="009F1539" w:rsidRDefault="005E5366" w:rsidP="0070026C">
            <w:pPr>
              <w:jc w:val="both"/>
              <w:rPr>
                <w:color w:val="000000"/>
              </w:rPr>
            </w:pPr>
            <w:r w:rsidRPr="005E5366">
              <w:rPr>
                <w:color w:val="000000"/>
              </w:rPr>
              <w:t>Analýza výkonů studenta,</w:t>
            </w:r>
            <w:r>
              <w:rPr>
                <w:color w:val="000000"/>
              </w:rPr>
              <w:t xml:space="preserve"> </w:t>
            </w:r>
            <w:r w:rsidR="0070026C" w:rsidRPr="005E5366">
              <w:rPr>
                <w:color w:val="000000"/>
              </w:rPr>
              <w:t>Systematické pozorování studenta</w:t>
            </w:r>
          </w:p>
          <w:p w14:paraId="10F0AADE" w14:textId="0E02CBA9" w:rsidR="00E24E16" w:rsidRDefault="00E24E16" w:rsidP="0070026C">
            <w:pPr>
              <w:jc w:val="both"/>
              <w:rPr>
                <w:color w:val="000000"/>
              </w:rPr>
            </w:pPr>
          </w:p>
          <w:p w14:paraId="7BD7C67C" w14:textId="77777777" w:rsidR="00E24E16" w:rsidRPr="005E5366" w:rsidRDefault="00E24E16" w:rsidP="00E24E16">
            <w:pPr>
              <w:jc w:val="both"/>
              <w:rPr>
                <w:b/>
                <w:bCs/>
                <w:u w:val="single"/>
              </w:rPr>
            </w:pPr>
            <w:r w:rsidRPr="005E5366">
              <w:rPr>
                <w:b/>
                <w:bCs/>
                <w:u w:val="single"/>
              </w:rPr>
              <w:t>Používané didaktické prostředky</w:t>
            </w:r>
          </w:p>
          <w:p w14:paraId="67BB7163" w14:textId="2629ED77" w:rsidR="007E0314" w:rsidRPr="0071371D" w:rsidRDefault="007E0314" w:rsidP="007E0314">
            <w:pPr>
              <w:jc w:val="both"/>
            </w:pPr>
            <w:r w:rsidRPr="005E5366">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5E5366">
              <w:t>dataprojekce</w:t>
            </w:r>
            <w:proofErr w:type="spellEnd"/>
            <w:r w:rsidR="005E5366" w:rsidRPr="005E5366">
              <w:t xml:space="preserve">, </w:t>
            </w:r>
            <w:r w:rsidRPr="005E5366">
              <w:t>zdroje odborné literatury, prezentace.</w:t>
            </w:r>
          </w:p>
          <w:p w14:paraId="1CF9C57F" w14:textId="77777777" w:rsidR="007E0314" w:rsidRPr="0071371D" w:rsidRDefault="007E0314" w:rsidP="007E0314">
            <w:pPr>
              <w:jc w:val="both"/>
            </w:pPr>
            <w:r w:rsidRPr="0071371D">
              <w:t> </w:t>
            </w:r>
          </w:p>
          <w:p w14:paraId="32831E63" w14:textId="019DA0D1" w:rsidR="00E24E16" w:rsidRDefault="007E0314" w:rsidP="007E0314">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3A3D93" w:rsidRPr="0071371D">
              <w:t>M</w:t>
            </w:r>
            <w:r w:rsidR="003A3D93">
              <w:t>S</w:t>
            </w:r>
            <w:r w:rsidR="003A3D93"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0F3971AD" w14:textId="77777777" w:rsidTr="00892117">
        <w:trPr>
          <w:gridAfter w:val="1"/>
          <w:wAfter w:w="41" w:type="dxa"/>
          <w:trHeight w:val="265"/>
        </w:trPr>
        <w:tc>
          <w:tcPr>
            <w:tcW w:w="3435" w:type="dxa"/>
            <w:gridSpan w:val="5"/>
            <w:tcBorders>
              <w:top w:val="single" w:sz="4" w:space="0" w:color="auto"/>
            </w:tcBorders>
            <w:shd w:val="clear" w:color="auto" w:fill="F7CAAC"/>
          </w:tcPr>
          <w:p w14:paraId="64D32988" w14:textId="77777777" w:rsidR="009F1539" w:rsidRDefault="009F1539" w:rsidP="00892117">
            <w:pPr>
              <w:jc w:val="both"/>
            </w:pPr>
            <w:r>
              <w:rPr>
                <w:b/>
              </w:rPr>
              <w:t>Studijní literatura a studijní pomůcky</w:t>
            </w:r>
          </w:p>
        </w:tc>
        <w:tc>
          <w:tcPr>
            <w:tcW w:w="6420" w:type="dxa"/>
            <w:gridSpan w:val="11"/>
            <w:tcBorders>
              <w:top w:val="single" w:sz="4" w:space="0" w:color="auto"/>
              <w:bottom w:val="nil"/>
            </w:tcBorders>
          </w:tcPr>
          <w:p w14:paraId="13ED3C92" w14:textId="77777777" w:rsidR="009F1539" w:rsidRDefault="009F1539" w:rsidP="00892117">
            <w:pPr>
              <w:jc w:val="both"/>
            </w:pPr>
          </w:p>
        </w:tc>
      </w:tr>
      <w:tr w:rsidR="009F1539" w14:paraId="3E505A07" w14:textId="77777777" w:rsidTr="005E5366">
        <w:trPr>
          <w:gridAfter w:val="1"/>
          <w:wAfter w:w="41" w:type="dxa"/>
          <w:trHeight w:val="1054"/>
        </w:trPr>
        <w:tc>
          <w:tcPr>
            <w:tcW w:w="9855" w:type="dxa"/>
            <w:gridSpan w:val="16"/>
            <w:tcBorders>
              <w:top w:val="nil"/>
            </w:tcBorders>
          </w:tcPr>
          <w:p w14:paraId="29CABC03" w14:textId="77777777" w:rsidR="009F1539" w:rsidRPr="000A6CAF" w:rsidRDefault="009F1539" w:rsidP="00892117">
            <w:pPr>
              <w:jc w:val="both"/>
              <w:rPr>
                <w:u w:val="single"/>
              </w:rPr>
            </w:pPr>
            <w:r w:rsidRPr="000A6CAF">
              <w:rPr>
                <w:u w:val="single"/>
              </w:rPr>
              <w:t>Povinná literatura:</w:t>
            </w:r>
          </w:p>
          <w:p w14:paraId="619B8179" w14:textId="77777777" w:rsidR="009F1539" w:rsidRPr="000A6CAF" w:rsidRDefault="009F1539" w:rsidP="00892117">
            <w:pPr>
              <w:jc w:val="both"/>
            </w:pPr>
            <w:r w:rsidRPr="000A6CAF">
              <w:t>Dle doporučení vyučujícího.</w:t>
            </w:r>
          </w:p>
          <w:p w14:paraId="14777F35" w14:textId="77777777" w:rsidR="009F1539" w:rsidRDefault="009F1539" w:rsidP="00892117">
            <w:pPr>
              <w:jc w:val="both"/>
            </w:pPr>
          </w:p>
          <w:p w14:paraId="0F03322F" w14:textId="77777777" w:rsidR="005E5366" w:rsidRPr="000A6CAF" w:rsidRDefault="005E5366" w:rsidP="005E5366">
            <w:pPr>
              <w:jc w:val="both"/>
              <w:rPr>
                <w:u w:val="single"/>
              </w:rPr>
            </w:pPr>
            <w:r w:rsidRPr="000A6CAF">
              <w:rPr>
                <w:u w:val="single"/>
              </w:rPr>
              <w:t>Doporučená literatura:</w:t>
            </w:r>
          </w:p>
          <w:p w14:paraId="08A8F5D1" w14:textId="77777777" w:rsidR="005E5366" w:rsidRPr="000A6CAF" w:rsidRDefault="005E5366" w:rsidP="005E5366">
            <w:pPr>
              <w:jc w:val="both"/>
              <w:rPr>
                <w:color w:val="000000"/>
                <w:shd w:val="clear" w:color="auto" w:fill="FFFFFF"/>
              </w:rPr>
            </w:pPr>
            <w:proofErr w:type="spellStart"/>
            <w:r w:rsidRPr="000A6CAF">
              <w:rPr>
                <w:color w:val="000000"/>
                <w:shd w:val="clear" w:color="auto" w:fill="FFFFFF"/>
              </w:rPr>
              <w:t>Microbial</w:t>
            </w:r>
            <w:proofErr w:type="spellEnd"/>
            <w:r w:rsidRPr="000A6CAF">
              <w:rPr>
                <w:color w:val="000000"/>
                <w:shd w:val="clear" w:color="auto" w:fill="FFFFFF"/>
              </w:rPr>
              <w:t xml:space="preserve"> Biotechnology (ISSN 1751-7915)</w:t>
            </w:r>
          </w:p>
          <w:p w14:paraId="54EB0401" w14:textId="77777777" w:rsidR="005E5366" w:rsidRPr="000A6CAF" w:rsidRDefault="005E5366" w:rsidP="005E5366">
            <w:pPr>
              <w:jc w:val="both"/>
              <w:rPr>
                <w:color w:val="000000"/>
              </w:rPr>
            </w:pPr>
            <w:r w:rsidRPr="000A6CAF">
              <w:rPr>
                <w:color w:val="000000"/>
                <w:shd w:val="clear" w:color="auto" w:fill="FFFFFF"/>
              </w:rPr>
              <w:lastRenderedPageBreak/>
              <w:t xml:space="preserve">Biotechnology </w:t>
            </w:r>
            <w:proofErr w:type="spellStart"/>
            <w:r w:rsidRPr="000A6CAF">
              <w:rPr>
                <w:color w:val="000000"/>
                <w:shd w:val="clear" w:color="auto" w:fill="FFFFFF"/>
              </w:rPr>
              <w:t>Journal</w:t>
            </w:r>
            <w:proofErr w:type="spellEnd"/>
            <w:r w:rsidRPr="000A6CAF">
              <w:rPr>
                <w:color w:val="000000"/>
                <w:shd w:val="clear" w:color="auto" w:fill="FFFFFF"/>
              </w:rPr>
              <w:t xml:space="preserve"> (ISSN </w:t>
            </w:r>
            <w:r w:rsidRPr="000A6CAF">
              <w:rPr>
                <w:color w:val="000000"/>
              </w:rPr>
              <w:t>1860-6768)</w:t>
            </w:r>
          </w:p>
          <w:p w14:paraId="5705733A" w14:textId="77777777" w:rsidR="005E5366" w:rsidRPr="000A6CAF" w:rsidRDefault="005E5366" w:rsidP="005E5366">
            <w:pPr>
              <w:jc w:val="both"/>
              <w:rPr>
                <w:color w:val="000000"/>
              </w:rPr>
            </w:pPr>
            <w:r w:rsidRPr="000A6CAF">
              <w:rPr>
                <w:color w:val="000000"/>
                <w:shd w:val="clear" w:color="auto" w:fill="FFFFFF"/>
              </w:rPr>
              <w:t xml:space="preserve">Food </w:t>
            </w:r>
            <w:proofErr w:type="spellStart"/>
            <w:r w:rsidRPr="000A6CAF">
              <w:rPr>
                <w:color w:val="000000"/>
                <w:shd w:val="clear" w:color="auto" w:fill="FFFFFF"/>
              </w:rPr>
              <w:t>Microbiology</w:t>
            </w:r>
            <w:proofErr w:type="spellEnd"/>
            <w:r w:rsidRPr="000A6CAF">
              <w:rPr>
                <w:color w:val="000000"/>
                <w:shd w:val="clear" w:color="auto" w:fill="FFFFFF"/>
              </w:rPr>
              <w:t xml:space="preserve"> (ISSN </w:t>
            </w:r>
            <w:r w:rsidRPr="000A6CAF">
              <w:rPr>
                <w:color w:val="000000"/>
              </w:rPr>
              <w:t>0740-0020)</w:t>
            </w:r>
          </w:p>
          <w:p w14:paraId="0722623F" w14:textId="77777777" w:rsidR="005E5366" w:rsidRPr="000A6CAF" w:rsidRDefault="005E5366" w:rsidP="005E5366">
            <w:pPr>
              <w:jc w:val="both"/>
              <w:rPr>
                <w:color w:val="000000"/>
              </w:rPr>
            </w:pPr>
            <w:proofErr w:type="spellStart"/>
            <w:r w:rsidRPr="000A6CAF">
              <w:rPr>
                <w:color w:val="000000"/>
              </w:rPr>
              <w:t>Advances</w:t>
            </w:r>
            <w:proofErr w:type="spellEnd"/>
            <w:r w:rsidRPr="000A6CAF">
              <w:rPr>
                <w:color w:val="000000"/>
              </w:rPr>
              <w:t xml:space="preserve"> in </w:t>
            </w:r>
            <w:proofErr w:type="spellStart"/>
            <w:r w:rsidRPr="000A6CAF">
              <w:rPr>
                <w:color w:val="000000"/>
              </w:rPr>
              <w:t>Applied</w:t>
            </w:r>
            <w:proofErr w:type="spellEnd"/>
            <w:r w:rsidRPr="000A6CAF">
              <w:rPr>
                <w:color w:val="000000"/>
              </w:rPr>
              <w:t xml:space="preserve"> </w:t>
            </w:r>
            <w:proofErr w:type="spellStart"/>
            <w:r w:rsidRPr="000A6CAF">
              <w:rPr>
                <w:color w:val="000000"/>
              </w:rPr>
              <w:t>Microbiology</w:t>
            </w:r>
            <w:proofErr w:type="spellEnd"/>
            <w:r w:rsidRPr="000A6CAF">
              <w:rPr>
                <w:color w:val="000000"/>
              </w:rPr>
              <w:t xml:space="preserve"> (ISSN 0065-2164)</w:t>
            </w:r>
          </w:p>
          <w:p w14:paraId="4D1FCD1F" w14:textId="77777777" w:rsidR="005E5366" w:rsidRPr="000A6CAF" w:rsidRDefault="005E5366" w:rsidP="005E5366">
            <w:pPr>
              <w:jc w:val="both"/>
              <w:rPr>
                <w:color w:val="000000"/>
              </w:rPr>
            </w:pPr>
            <w:r w:rsidRPr="000A6CAF">
              <w:rPr>
                <w:color w:val="000000"/>
              </w:rPr>
              <w:t xml:space="preserve">Plant Biotechnology </w:t>
            </w:r>
            <w:proofErr w:type="spellStart"/>
            <w:r w:rsidRPr="000A6CAF">
              <w:rPr>
                <w:color w:val="000000"/>
              </w:rPr>
              <w:t>Journal</w:t>
            </w:r>
            <w:proofErr w:type="spellEnd"/>
            <w:r w:rsidRPr="000A6CAF">
              <w:rPr>
                <w:color w:val="000000"/>
              </w:rPr>
              <w:t xml:space="preserve"> (ISSN 1467-7644)</w:t>
            </w:r>
          </w:p>
          <w:p w14:paraId="580D0DFB" w14:textId="77777777" w:rsidR="005E5366" w:rsidRPr="000A6CAF" w:rsidRDefault="005E5366" w:rsidP="005E5366">
            <w:pPr>
              <w:jc w:val="both"/>
              <w:rPr>
                <w:color w:val="000000"/>
              </w:rPr>
            </w:pPr>
            <w:proofErr w:type="spellStart"/>
            <w:r w:rsidRPr="000A6CAF">
              <w:rPr>
                <w:color w:val="000000"/>
              </w:rPr>
              <w:t>Current</w:t>
            </w:r>
            <w:proofErr w:type="spellEnd"/>
            <w:r w:rsidRPr="000A6CAF">
              <w:rPr>
                <w:color w:val="000000"/>
              </w:rPr>
              <w:t xml:space="preserve"> </w:t>
            </w:r>
            <w:proofErr w:type="spellStart"/>
            <w:r w:rsidRPr="000A6CAF">
              <w:rPr>
                <w:color w:val="000000"/>
              </w:rPr>
              <w:t>Opinion</w:t>
            </w:r>
            <w:proofErr w:type="spellEnd"/>
            <w:r w:rsidRPr="000A6CAF">
              <w:rPr>
                <w:color w:val="000000"/>
              </w:rPr>
              <w:t xml:space="preserve"> in Biotechnology (ISSN 0958-1669)</w:t>
            </w:r>
          </w:p>
          <w:p w14:paraId="07DE295C" w14:textId="77777777" w:rsidR="005E5366" w:rsidRPr="000A6CAF" w:rsidRDefault="005E5366" w:rsidP="005E5366">
            <w:pPr>
              <w:jc w:val="both"/>
              <w:rPr>
                <w:color w:val="000000"/>
              </w:rPr>
            </w:pPr>
            <w:proofErr w:type="spellStart"/>
            <w:r w:rsidRPr="000A6CAF">
              <w:rPr>
                <w:color w:val="000000"/>
              </w:rPr>
              <w:t>npj</w:t>
            </w:r>
            <w:proofErr w:type="spellEnd"/>
            <w:r w:rsidRPr="000A6CAF">
              <w:rPr>
                <w:color w:val="000000"/>
              </w:rPr>
              <w:t xml:space="preserve"> </w:t>
            </w:r>
            <w:proofErr w:type="spellStart"/>
            <w:r w:rsidRPr="000A6CAF">
              <w:rPr>
                <w:color w:val="000000"/>
              </w:rPr>
              <w:t>Biofilms</w:t>
            </w:r>
            <w:proofErr w:type="spellEnd"/>
            <w:r w:rsidRPr="000A6CAF">
              <w:rPr>
                <w:color w:val="000000"/>
              </w:rPr>
              <w:t xml:space="preserve"> and </w:t>
            </w:r>
            <w:proofErr w:type="spellStart"/>
            <w:r w:rsidRPr="000A6CAF">
              <w:rPr>
                <w:color w:val="000000"/>
              </w:rPr>
              <w:t>Microbiomes</w:t>
            </w:r>
            <w:proofErr w:type="spellEnd"/>
            <w:r w:rsidRPr="000A6CAF">
              <w:rPr>
                <w:color w:val="000000"/>
              </w:rPr>
              <w:t xml:space="preserve"> (ISSN 2055-5008)</w:t>
            </w:r>
          </w:p>
          <w:p w14:paraId="70E5535C" w14:textId="77777777" w:rsidR="005E5366" w:rsidRPr="000A6CAF" w:rsidRDefault="005E5366" w:rsidP="005E5366">
            <w:pPr>
              <w:jc w:val="both"/>
              <w:rPr>
                <w:color w:val="000000"/>
                <w:shd w:val="clear" w:color="auto" w:fill="FFFFFF"/>
              </w:rPr>
            </w:pPr>
            <w:r w:rsidRPr="000A6CAF">
              <w:rPr>
                <w:color w:val="000000"/>
                <w:shd w:val="clear" w:color="auto" w:fill="FFFFFF"/>
              </w:rPr>
              <w:t xml:space="preserve">Genome Biology (ISSN </w:t>
            </w:r>
            <w:proofErr w:type="gramStart"/>
            <w:r w:rsidRPr="000A6CAF">
              <w:rPr>
                <w:color w:val="000000"/>
                <w:shd w:val="clear" w:color="auto" w:fill="FFFFFF"/>
              </w:rPr>
              <w:t>1474-760X</w:t>
            </w:r>
            <w:proofErr w:type="gramEnd"/>
            <w:r w:rsidRPr="000A6CAF">
              <w:rPr>
                <w:color w:val="000000"/>
                <w:shd w:val="clear" w:color="auto" w:fill="FFFFFF"/>
              </w:rPr>
              <w:t>)</w:t>
            </w:r>
          </w:p>
          <w:p w14:paraId="28BBDF51" w14:textId="77777777" w:rsidR="005E5366" w:rsidRPr="000A6CAF" w:rsidRDefault="005E5366" w:rsidP="005E5366">
            <w:pPr>
              <w:jc w:val="both"/>
              <w:rPr>
                <w:color w:val="000000"/>
                <w:shd w:val="clear" w:color="auto" w:fill="FFFFFF"/>
              </w:rPr>
            </w:pPr>
            <w:proofErr w:type="spellStart"/>
            <w:r w:rsidRPr="000A6CAF">
              <w:rPr>
                <w:color w:val="000000"/>
                <w:shd w:val="clear" w:color="auto" w:fill="FFFFFF"/>
              </w:rPr>
              <w:t>Genomics</w:t>
            </w:r>
            <w:proofErr w:type="spellEnd"/>
            <w:r w:rsidRPr="000A6CAF">
              <w:rPr>
                <w:color w:val="000000"/>
                <w:shd w:val="clear" w:color="auto" w:fill="FFFFFF"/>
              </w:rPr>
              <w:t xml:space="preserve"> (ISSN 0888-7543)</w:t>
            </w:r>
          </w:p>
          <w:p w14:paraId="4A72F9AC" w14:textId="77777777" w:rsidR="005E5366" w:rsidRPr="000A6CAF" w:rsidRDefault="005E5366" w:rsidP="005E5366">
            <w:pPr>
              <w:jc w:val="both"/>
              <w:rPr>
                <w:color w:val="000000"/>
                <w:shd w:val="clear" w:color="auto" w:fill="FFFFFF"/>
              </w:rPr>
            </w:pPr>
            <w:proofErr w:type="spellStart"/>
            <w:r w:rsidRPr="000A6CAF">
              <w:rPr>
                <w:color w:val="000000"/>
                <w:shd w:val="clear" w:color="auto" w:fill="FFFFFF"/>
              </w:rPr>
              <w:t>Bioinformatics</w:t>
            </w:r>
            <w:proofErr w:type="spellEnd"/>
            <w:r w:rsidRPr="000A6CAF">
              <w:rPr>
                <w:color w:val="000000"/>
                <w:shd w:val="clear" w:color="auto" w:fill="FFFFFF"/>
              </w:rPr>
              <w:t xml:space="preserve"> (ISSN </w:t>
            </w:r>
            <w:r w:rsidRPr="000A6CAF">
              <w:rPr>
                <w:color w:val="000000"/>
              </w:rPr>
              <w:t>1367-4803</w:t>
            </w:r>
            <w:r w:rsidRPr="000A6CAF">
              <w:rPr>
                <w:color w:val="000000"/>
                <w:shd w:val="clear" w:color="auto" w:fill="FFFFFF"/>
              </w:rPr>
              <w:t>)</w:t>
            </w:r>
          </w:p>
          <w:p w14:paraId="7BA6852F" w14:textId="37E10DC2" w:rsidR="005E5366" w:rsidRDefault="005E5366" w:rsidP="005E5366">
            <w:pPr>
              <w:jc w:val="both"/>
            </w:pPr>
            <w:proofErr w:type="spellStart"/>
            <w:r w:rsidRPr="000A6CAF">
              <w:rPr>
                <w:color w:val="000000"/>
              </w:rPr>
              <w:t>Applied</w:t>
            </w:r>
            <w:proofErr w:type="spellEnd"/>
            <w:r w:rsidRPr="000A6CAF">
              <w:rPr>
                <w:color w:val="000000"/>
              </w:rPr>
              <w:t xml:space="preserve"> and </w:t>
            </w:r>
            <w:proofErr w:type="spellStart"/>
            <w:r w:rsidRPr="000A6CAF">
              <w:rPr>
                <w:color w:val="000000"/>
              </w:rPr>
              <w:t>Environmental</w:t>
            </w:r>
            <w:proofErr w:type="spellEnd"/>
            <w:r w:rsidRPr="000A6CAF">
              <w:rPr>
                <w:color w:val="000000"/>
              </w:rPr>
              <w:t xml:space="preserve"> </w:t>
            </w:r>
            <w:proofErr w:type="spellStart"/>
            <w:r w:rsidRPr="000A6CAF">
              <w:rPr>
                <w:color w:val="000000"/>
              </w:rPr>
              <w:t>Microbiology</w:t>
            </w:r>
            <w:proofErr w:type="spellEnd"/>
            <w:r w:rsidRPr="000A6CAF">
              <w:rPr>
                <w:color w:val="000000"/>
              </w:rPr>
              <w:t xml:space="preserve"> (ISSN 0099-2240)</w:t>
            </w:r>
          </w:p>
        </w:tc>
      </w:tr>
      <w:tr w:rsidR="009F1539" w14:paraId="66C8E2C5" w14:textId="77777777" w:rsidTr="00892117">
        <w:trPr>
          <w:gridAfter w:val="1"/>
          <w:wAfter w:w="41"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2B9AA56C" w14:textId="77777777" w:rsidR="009F1539" w:rsidRDefault="009F1539" w:rsidP="00892117">
            <w:pPr>
              <w:jc w:val="center"/>
              <w:rPr>
                <w:b/>
              </w:rPr>
            </w:pPr>
            <w:r>
              <w:rPr>
                <w:b/>
              </w:rPr>
              <w:lastRenderedPageBreak/>
              <w:t>Informace ke kombinované nebo distanční formě</w:t>
            </w:r>
          </w:p>
        </w:tc>
      </w:tr>
      <w:tr w:rsidR="009F1539" w14:paraId="6D807973" w14:textId="77777777" w:rsidTr="00892117">
        <w:trPr>
          <w:gridAfter w:val="1"/>
          <w:wAfter w:w="41" w:type="dxa"/>
        </w:trPr>
        <w:tc>
          <w:tcPr>
            <w:tcW w:w="4787" w:type="dxa"/>
            <w:gridSpan w:val="8"/>
            <w:tcBorders>
              <w:top w:val="single" w:sz="2" w:space="0" w:color="auto"/>
            </w:tcBorders>
            <w:shd w:val="clear" w:color="auto" w:fill="F7CAAC"/>
          </w:tcPr>
          <w:p w14:paraId="43B084CB" w14:textId="77777777" w:rsidR="009F1539" w:rsidRDefault="009F1539" w:rsidP="00892117">
            <w:pPr>
              <w:jc w:val="both"/>
            </w:pPr>
            <w:r>
              <w:rPr>
                <w:b/>
              </w:rPr>
              <w:t>Rozsah konzultací (soustředění)</w:t>
            </w:r>
          </w:p>
        </w:tc>
        <w:tc>
          <w:tcPr>
            <w:tcW w:w="889" w:type="dxa"/>
            <w:tcBorders>
              <w:top w:val="single" w:sz="2" w:space="0" w:color="auto"/>
            </w:tcBorders>
          </w:tcPr>
          <w:p w14:paraId="65E348CB" w14:textId="77777777" w:rsidR="009F1539" w:rsidRDefault="009F1539" w:rsidP="00892117">
            <w:pPr>
              <w:jc w:val="both"/>
            </w:pPr>
          </w:p>
        </w:tc>
        <w:tc>
          <w:tcPr>
            <w:tcW w:w="4179" w:type="dxa"/>
            <w:gridSpan w:val="7"/>
            <w:tcBorders>
              <w:top w:val="single" w:sz="2" w:space="0" w:color="auto"/>
            </w:tcBorders>
            <w:shd w:val="clear" w:color="auto" w:fill="F7CAAC"/>
          </w:tcPr>
          <w:p w14:paraId="5B6C86E9" w14:textId="77777777" w:rsidR="009F1539" w:rsidRDefault="009F1539" w:rsidP="00892117">
            <w:pPr>
              <w:jc w:val="both"/>
              <w:rPr>
                <w:b/>
              </w:rPr>
            </w:pPr>
            <w:r>
              <w:rPr>
                <w:b/>
              </w:rPr>
              <w:t xml:space="preserve">hodin </w:t>
            </w:r>
          </w:p>
        </w:tc>
      </w:tr>
      <w:tr w:rsidR="009F1539" w14:paraId="0A4C7425" w14:textId="77777777" w:rsidTr="00892117">
        <w:trPr>
          <w:gridAfter w:val="1"/>
          <w:wAfter w:w="41" w:type="dxa"/>
        </w:trPr>
        <w:tc>
          <w:tcPr>
            <w:tcW w:w="9855" w:type="dxa"/>
            <w:gridSpan w:val="16"/>
            <w:shd w:val="clear" w:color="auto" w:fill="F7CAAC"/>
          </w:tcPr>
          <w:p w14:paraId="74C024B0" w14:textId="77777777" w:rsidR="009F1539" w:rsidRDefault="009F1539" w:rsidP="00892117">
            <w:pPr>
              <w:jc w:val="both"/>
              <w:rPr>
                <w:b/>
              </w:rPr>
            </w:pPr>
            <w:r>
              <w:rPr>
                <w:b/>
              </w:rPr>
              <w:t>Informace o způsobu kontaktu s vyučujícím</w:t>
            </w:r>
          </w:p>
        </w:tc>
      </w:tr>
      <w:tr w:rsidR="009F1539" w14:paraId="38793103" w14:textId="77777777" w:rsidTr="00892117">
        <w:trPr>
          <w:gridAfter w:val="1"/>
          <w:wAfter w:w="41" w:type="dxa"/>
          <w:trHeight w:val="1373"/>
        </w:trPr>
        <w:tc>
          <w:tcPr>
            <w:tcW w:w="9855" w:type="dxa"/>
            <w:gridSpan w:val="16"/>
          </w:tcPr>
          <w:p w14:paraId="6871CB15" w14:textId="77777777" w:rsidR="009F1539" w:rsidRDefault="009F1539" w:rsidP="00892117">
            <w:pPr>
              <w:jc w:val="both"/>
            </w:pPr>
          </w:p>
          <w:p w14:paraId="4D162431" w14:textId="77777777" w:rsidR="005E5366" w:rsidRDefault="005E5366" w:rsidP="00892117">
            <w:pPr>
              <w:jc w:val="both"/>
            </w:pPr>
          </w:p>
          <w:p w14:paraId="2B167D7E" w14:textId="77777777" w:rsidR="005E5366" w:rsidRDefault="005E5366" w:rsidP="00892117">
            <w:pPr>
              <w:jc w:val="both"/>
            </w:pPr>
          </w:p>
          <w:p w14:paraId="5D642C72" w14:textId="77777777" w:rsidR="005E5366" w:rsidRDefault="005E5366" w:rsidP="00892117">
            <w:pPr>
              <w:jc w:val="both"/>
            </w:pPr>
          </w:p>
          <w:p w14:paraId="07053B13" w14:textId="77777777" w:rsidR="005E5366" w:rsidRDefault="005E5366" w:rsidP="00892117">
            <w:pPr>
              <w:jc w:val="both"/>
            </w:pPr>
          </w:p>
          <w:p w14:paraId="25C8AC2B" w14:textId="77777777" w:rsidR="005E5366" w:rsidRDefault="005E5366" w:rsidP="00892117">
            <w:pPr>
              <w:jc w:val="both"/>
            </w:pPr>
          </w:p>
          <w:p w14:paraId="6FABFB21" w14:textId="77777777" w:rsidR="005E5366" w:rsidRDefault="005E5366" w:rsidP="00892117">
            <w:pPr>
              <w:jc w:val="both"/>
            </w:pPr>
          </w:p>
          <w:p w14:paraId="0319065E" w14:textId="77777777" w:rsidR="005E5366" w:rsidRDefault="005E5366" w:rsidP="00892117">
            <w:pPr>
              <w:jc w:val="both"/>
            </w:pPr>
          </w:p>
          <w:p w14:paraId="4D768192" w14:textId="77777777" w:rsidR="005E5366" w:rsidRDefault="005E5366" w:rsidP="00892117">
            <w:pPr>
              <w:jc w:val="both"/>
            </w:pPr>
          </w:p>
          <w:p w14:paraId="2BADB00D" w14:textId="77777777" w:rsidR="005E5366" w:rsidRDefault="005E5366" w:rsidP="00892117">
            <w:pPr>
              <w:jc w:val="both"/>
            </w:pPr>
          </w:p>
          <w:p w14:paraId="761FC8BE" w14:textId="77777777" w:rsidR="005E5366" w:rsidRDefault="005E5366" w:rsidP="00892117">
            <w:pPr>
              <w:jc w:val="both"/>
            </w:pPr>
          </w:p>
          <w:p w14:paraId="0E1D46CE" w14:textId="77777777" w:rsidR="005E5366" w:rsidRDefault="005E5366" w:rsidP="00892117">
            <w:pPr>
              <w:jc w:val="both"/>
            </w:pPr>
          </w:p>
          <w:p w14:paraId="5D17B0AC" w14:textId="77777777" w:rsidR="005E5366" w:rsidRDefault="005E5366" w:rsidP="00892117">
            <w:pPr>
              <w:jc w:val="both"/>
            </w:pPr>
          </w:p>
          <w:p w14:paraId="1BDD0A20" w14:textId="77777777" w:rsidR="005E5366" w:rsidRDefault="005E5366" w:rsidP="00892117">
            <w:pPr>
              <w:jc w:val="both"/>
            </w:pPr>
          </w:p>
          <w:p w14:paraId="1045F358" w14:textId="77777777" w:rsidR="005E5366" w:rsidRDefault="005E5366" w:rsidP="00892117">
            <w:pPr>
              <w:jc w:val="both"/>
            </w:pPr>
          </w:p>
          <w:p w14:paraId="05841254" w14:textId="77777777" w:rsidR="005E5366" w:rsidRDefault="005E5366" w:rsidP="00892117">
            <w:pPr>
              <w:jc w:val="both"/>
            </w:pPr>
          </w:p>
          <w:p w14:paraId="78AD4383" w14:textId="77777777" w:rsidR="005E5366" w:rsidRDefault="005E5366" w:rsidP="00892117">
            <w:pPr>
              <w:jc w:val="both"/>
            </w:pPr>
          </w:p>
          <w:p w14:paraId="7269F826" w14:textId="77777777" w:rsidR="005E5366" w:rsidRDefault="005E5366" w:rsidP="00892117">
            <w:pPr>
              <w:jc w:val="both"/>
            </w:pPr>
          </w:p>
          <w:p w14:paraId="50532343" w14:textId="77777777" w:rsidR="005E5366" w:rsidRDefault="005E5366" w:rsidP="00892117">
            <w:pPr>
              <w:jc w:val="both"/>
            </w:pPr>
          </w:p>
          <w:p w14:paraId="6AD7FD29" w14:textId="77777777" w:rsidR="005E5366" w:rsidRDefault="005E5366" w:rsidP="00892117">
            <w:pPr>
              <w:jc w:val="both"/>
            </w:pPr>
          </w:p>
          <w:p w14:paraId="6277A28F" w14:textId="77777777" w:rsidR="005E5366" w:rsidRDefault="005E5366" w:rsidP="00892117">
            <w:pPr>
              <w:jc w:val="both"/>
            </w:pPr>
          </w:p>
          <w:p w14:paraId="0E2F8E5E" w14:textId="77777777" w:rsidR="005E5366" w:rsidRDefault="005E5366" w:rsidP="00892117">
            <w:pPr>
              <w:jc w:val="both"/>
            </w:pPr>
          </w:p>
          <w:p w14:paraId="20637D78" w14:textId="77777777" w:rsidR="005E5366" w:rsidRDefault="005E5366" w:rsidP="00892117">
            <w:pPr>
              <w:jc w:val="both"/>
            </w:pPr>
          </w:p>
          <w:p w14:paraId="2AFF14E6" w14:textId="77777777" w:rsidR="005E5366" w:rsidRDefault="005E5366" w:rsidP="00892117">
            <w:pPr>
              <w:jc w:val="both"/>
            </w:pPr>
          </w:p>
          <w:p w14:paraId="7D860197" w14:textId="77777777" w:rsidR="005E5366" w:rsidRDefault="005E5366" w:rsidP="00892117">
            <w:pPr>
              <w:jc w:val="both"/>
            </w:pPr>
          </w:p>
          <w:p w14:paraId="7B47E94C" w14:textId="77777777" w:rsidR="005E5366" w:rsidRDefault="005E5366" w:rsidP="00892117">
            <w:pPr>
              <w:jc w:val="both"/>
            </w:pPr>
          </w:p>
          <w:p w14:paraId="4C68778C" w14:textId="77777777" w:rsidR="005E5366" w:rsidRDefault="005E5366" w:rsidP="00892117">
            <w:pPr>
              <w:jc w:val="both"/>
            </w:pPr>
          </w:p>
          <w:p w14:paraId="61F84123" w14:textId="77777777" w:rsidR="005E5366" w:rsidRDefault="005E5366" w:rsidP="00892117">
            <w:pPr>
              <w:jc w:val="both"/>
            </w:pPr>
          </w:p>
          <w:p w14:paraId="57F2834B" w14:textId="77777777" w:rsidR="005E5366" w:rsidRDefault="005E5366" w:rsidP="00892117">
            <w:pPr>
              <w:jc w:val="both"/>
            </w:pPr>
          </w:p>
          <w:p w14:paraId="5D45DD8C" w14:textId="77777777" w:rsidR="005E5366" w:rsidRDefault="005E5366" w:rsidP="00892117">
            <w:pPr>
              <w:jc w:val="both"/>
            </w:pPr>
          </w:p>
          <w:p w14:paraId="327C64B4" w14:textId="77777777" w:rsidR="005E5366" w:rsidRDefault="005E5366" w:rsidP="00892117">
            <w:pPr>
              <w:jc w:val="both"/>
            </w:pPr>
          </w:p>
          <w:p w14:paraId="76FEF85F" w14:textId="77777777" w:rsidR="005E5366" w:rsidRDefault="005E5366" w:rsidP="00892117">
            <w:pPr>
              <w:jc w:val="both"/>
            </w:pPr>
          </w:p>
          <w:p w14:paraId="2F8EC110" w14:textId="77777777" w:rsidR="005E5366" w:rsidRDefault="005E5366" w:rsidP="00892117">
            <w:pPr>
              <w:jc w:val="both"/>
            </w:pPr>
          </w:p>
          <w:p w14:paraId="6BAAFAB6" w14:textId="77777777" w:rsidR="005E5366" w:rsidRDefault="005E5366" w:rsidP="00892117">
            <w:pPr>
              <w:jc w:val="both"/>
            </w:pPr>
          </w:p>
          <w:p w14:paraId="3A794FC9" w14:textId="77777777" w:rsidR="005E5366" w:rsidRDefault="005E5366" w:rsidP="00892117">
            <w:pPr>
              <w:jc w:val="both"/>
            </w:pPr>
          </w:p>
          <w:p w14:paraId="416028CC" w14:textId="77777777" w:rsidR="005E5366" w:rsidRDefault="005E5366" w:rsidP="00892117">
            <w:pPr>
              <w:jc w:val="both"/>
            </w:pPr>
          </w:p>
          <w:p w14:paraId="145C7469" w14:textId="77777777" w:rsidR="005E5366" w:rsidRDefault="005E5366" w:rsidP="00892117">
            <w:pPr>
              <w:jc w:val="both"/>
            </w:pPr>
          </w:p>
          <w:p w14:paraId="79FF8BF8" w14:textId="77777777" w:rsidR="005E5366" w:rsidRDefault="005E5366" w:rsidP="00892117">
            <w:pPr>
              <w:jc w:val="both"/>
            </w:pPr>
          </w:p>
          <w:p w14:paraId="16F5F89A" w14:textId="77777777" w:rsidR="005E5366" w:rsidRDefault="005E5366" w:rsidP="00892117">
            <w:pPr>
              <w:jc w:val="both"/>
            </w:pPr>
          </w:p>
          <w:p w14:paraId="7144FCB8" w14:textId="77777777" w:rsidR="005E5366" w:rsidRDefault="005E5366" w:rsidP="00892117">
            <w:pPr>
              <w:jc w:val="both"/>
            </w:pPr>
          </w:p>
          <w:p w14:paraId="5C9DC618" w14:textId="77777777" w:rsidR="005E5366" w:rsidRDefault="005E5366" w:rsidP="00892117">
            <w:pPr>
              <w:jc w:val="both"/>
            </w:pPr>
          </w:p>
          <w:p w14:paraId="4D7AE69B" w14:textId="77777777" w:rsidR="005E5366" w:rsidRDefault="005E5366" w:rsidP="00892117">
            <w:pPr>
              <w:jc w:val="both"/>
            </w:pPr>
          </w:p>
          <w:p w14:paraId="7C3BEB71" w14:textId="77777777" w:rsidR="005E5366" w:rsidRDefault="005E5366" w:rsidP="00892117">
            <w:pPr>
              <w:jc w:val="both"/>
            </w:pPr>
          </w:p>
          <w:p w14:paraId="00A50044" w14:textId="77777777" w:rsidR="005E5366" w:rsidRDefault="005E5366" w:rsidP="00892117">
            <w:pPr>
              <w:jc w:val="both"/>
            </w:pPr>
          </w:p>
          <w:p w14:paraId="27FDCA96" w14:textId="77777777" w:rsidR="005E5366" w:rsidRDefault="005E5366" w:rsidP="00892117">
            <w:pPr>
              <w:jc w:val="both"/>
            </w:pPr>
          </w:p>
          <w:p w14:paraId="30006A39" w14:textId="77777777" w:rsidR="005E5366" w:rsidRDefault="005E5366" w:rsidP="00892117">
            <w:pPr>
              <w:jc w:val="both"/>
            </w:pPr>
          </w:p>
          <w:p w14:paraId="33A4D6E9" w14:textId="77777777" w:rsidR="005E5366" w:rsidRDefault="005E5366" w:rsidP="00892117">
            <w:pPr>
              <w:jc w:val="both"/>
            </w:pPr>
          </w:p>
          <w:p w14:paraId="7ADEE202" w14:textId="77777777" w:rsidR="005E5366" w:rsidRDefault="005E5366" w:rsidP="00892117">
            <w:pPr>
              <w:jc w:val="both"/>
            </w:pPr>
          </w:p>
          <w:p w14:paraId="0C828613" w14:textId="77777777" w:rsidR="005E5366" w:rsidRDefault="005E5366" w:rsidP="00892117">
            <w:pPr>
              <w:jc w:val="both"/>
            </w:pPr>
          </w:p>
          <w:p w14:paraId="66689EA0" w14:textId="77777777" w:rsidR="005E5366" w:rsidRDefault="005E5366" w:rsidP="00892117">
            <w:pPr>
              <w:jc w:val="both"/>
            </w:pPr>
          </w:p>
          <w:p w14:paraId="32105AD3" w14:textId="065E301E" w:rsidR="005E5366" w:rsidRDefault="005E5366" w:rsidP="00892117">
            <w:pPr>
              <w:jc w:val="both"/>
            </w:pPr>
          </w:p>
        </w:tc>
      </w:tr>
      <w:bookmarkEnd w:id="21"/>
      <w:tr w:rsidR="009F1539" w14:paraId="1AC1E2AC" w14:textId="77777777" w:rsidTr="00892117">
        <w:trPr>
          <w:gridAfter w:val="1"/>
          <w:wAfter w:w="41" w:type="dxa"/>
        </w:trPr>
        <w:tc>
          <w:tcPr>
            <w:tcW w:w="9855" w:type="dxa"/>
            <w:gridSpan w:val="16"/>
            <w:tcBorders>
              <w:bottom w:val="double" w:sz="4" w:space="0" w:color="auto"/>
            </w:tcBorders>
            <w:shd w:val="clear" w:color="auto" w:fill="BDD6EE"/>
          </w:tcPr>
          <w:p w14:paraId="2686C1B4" w14:textId="77777777" w:rsidR="009F1539" w:rsidRDefault="009F1539" w:rsidP="00892117">
            <w:pPr>
              <w:jc w:val="both"/>
              <w:rPr>
                <w:b/>
                <w:sz w:val="28"/>
              </w:rPr>
            </w:pPr>
            <w:r>
              <w:lastRenderedPageBreak/>
              <w:br w:type="page"/>
            </w:r>
            <w:r>
              <w:rPr>
                <w:b/>
                <w:sz w:val="28"/>
              </w:rPr>
              <w:t>B-III – Charakteristika studijního předmětu</w:t>
            </w:r>
          </w:p>
        </w:tc>
      </w:tr>
      <w:tr w:rsidR="009F1539" w14:paraId="4F51500D" w14:textId="77777777" w:rsidTr="00892117">
        <w:trPr>
          <w:gridAfter w:val="1"/>
          <w:wAfter w:w="41" w:type="dxa"/>
        </w:trPr>
        <w:tc>
          <w:tcPr>
            <w:tcW w:w="3435" w:type="dxa"/>
            <w:gridSpan w:val="5"/>
            <w:tcBorders>
              <w:top w:val="double" w:sz="4" w:space="0" w:color="auto"/>
            </w:tcBorders>
            <w:shd w:val="clear" w:color="auto" w:fill="F7CAAC"/>
          </w:tcPr>
          <w:p w14:paraId="1B219084" w14:textId="77777777" w:rsidR="009F1539" w:rsidRDefault="009F1539" w:rsidP="00892117">
            <w:pPr>
              <w:jc w:val="both"/>
              <w:rPr>
                <w:b/>
              </w:rPr>
            </w:pPr>
            <w:r>
              <w:rPr>
                <w:b/>
              </w:rPr>
              <w:t>Název studijního předmětu</w:t>
            </w:r>
          </w:p>
        </w:tc>
        <w:tc>
          <w:tcPr>
            <w:tcW w:w="6420" w:type="dxa"/>
            <w:gridSpan w:val="11"/>
            <w:tcBorders>
              <w:top w:val="double" w:sz="4" w:space="0" w:color="auto"/>
            </w:tcBorders>
          </w:tcPr>
          <w:p w14:paraId="71B1DBFC" w14:textId="77777777" w:rsidR="009F1539" w:rsidRDefault="009F1539" w:rsidP="00892117">
            <w:pPr>
              <w:jc w:val="both"/>
            </w:pPr>
            <w:bookmarkStart w:id="23" w:name="Anal_mikroorg_a_jejich_prod"/>
            <w:bookmarkEnd w:id="23"/>
            <w:r w:rsidRPr="00370437">
              <w:rPr>
                <w:b/>
                <w:bCs/>
              </w:rPr>
              <w:t>Analýza mikroorganizmů a jejich produktů</w:t>
            </w:r>
          </w:p>
        </w:tc>
      </w:tr>
      <w:tr w:rsidR="009F1539" w14:paraId="37B6D346" w14:textId="77777777" w:rsidTr="00892117">
        <w:trPr>
          <w:gridAfter w:val="1"/>
          <w:wAfter w:w="41" w:type="dxa"/>
        </w:trPr>
        <w:tc>
          <w:tcPr>
            <w:tcW w:w="3435" w:type="dxa"/>
            <w:gridSpan w:val="5"/>
            <w:shd w:val="clear" w:color="auto" w:fill="F7CAAC"/>
          </w:tcPr>
          <w:p w14:paraId="7D78E626" w14:textId="77777777" w:rsidR="009F1539" w:rsidRDefault="009F1539" w:rsidP="00892117">
            <w:pPr>
              <w:jc w:val="both"/>
              <w:rPr>
                <w:b/>
              </w:rPr>
            </w:pPr>
            <w:r>
              <w:rPr>
                <w:b/>
              </w:rPr>
              <w:t>Typ předmětu</w:t>
            </w:r>
          </w:p>
        </w:tc>
        <w:tc>
          <w:tcPr>
            <w:tcW w:w="3057" w:type="dxa"/>
            <w:gridSpan w:val="5"/>
          </w:tcPr>
          <w:p w14:paraId="2222416F" w14:textId="77777777" w:rsidR="009F1539" w:rsidRDefault="009F1539" w:rsidP="00892117">
            <w:pPr>
              <w:jc w:val="both"/>
            </w:pPr>
            <w:r>
              <w:t>povinný, ZT</w:t>
            </w:r>
          </w:p>
        </w:tc>
        <w:tc>
          <w:tcPr>
            <w:tcW w:w="2695" w:type="dxa"/>
            <w:gridSpan w:val="4"/>
            <w:shd w:val="clear" w:color="auto" w:fill="F7CAAC"/>
          </w:tcPr>
          <w:p w14:paraId="1734FC18" w14:textId="77777777" w:rsidR="009F1539" w:rsidRDefault="009F1539" w:rsidP="00892117">
            <w:pPr>
              <w:jc w:val="both"/>
            </w:pPr>
            <w:r>
              <w:rPr>
                <w:b/>
              </w:rPr>
              <w:t>doporučený ročník / semestr</w:t>
            </w:r>
          </w:p>
        </w:tc>
        <w:tc>
          <w:tcPr>
            <w:tcW w:w="668" w:type="dxa"/>
            <w:gridSpan w:val="2"/>
          </w:tcPr>
          <w:p w14:paraId="66B7E41B" w14:textId="77777777" w:rsidR="009F1539" w:rsidRDefault="009F1539" w:rsidP="00892117">
            <w:pPr>
              <w:jc w:val="both"/>
            </w:pPr>
            <w:r>
              <w:t>1/LS</w:t>
            </w:r>
          </w:p>
        </w:tc>
      </w:tr>
      <w:tr w:rsidR="009F1539" w14:paraId="05C97D19" w14:textId="77777777" w:rsidTr="00892117">
        <w:trPr>
          <w:gridAfter w:val="1"/>
          <w:wAfter w:w="41" w:type="dxa"/>
        </w:trPr>
        <w:tc>
          <w:tcPr>
            <w:tcW w:w="3435" w:type="dxa"/>
            <w:gridSpan w:val="5"/>
            <w:shd w:val="clear" w:color="auto" w:fill="F7CAAC"/>
          </w:tcPr>
          <w:p w14:paraId="7BD3FABE" w14:textId="77777777" w:rsidR="009F1539" w:rsidRDefault="009F1539" w:rsidP="00892117">
            <w:pPr>
              <w:jc w:val="both"/>
              <w:rPr>
                <w:b/>
              </w:rPr>
            </w:pPr>
            <w:r>
              <w:rPr>
                <w:b/>
              </w:rPr>
              <w:t>Rozsah studijního předmětu</w:t>
            </w:r>
          </w:p>
        </w:tc>
        <w:tc>
          <w:tcPr>
            <w:tcW w:w="1352" w:type="dxa"/>
            <w:gridSpan w:val="3"/>
          </w:tcPr>
          <w:p w14:paraId="0E4754D2" w14:textId="77777777" w:rsidR="009F1539" w:rsidRDefault="009F1539" w:rsidP="00892117">
            <w:pPr>
              <w:jc w:val="both"/>
            </w:pPr>
            <w:proofErr w:type="gramStart"/>
            <w:r w:rsidRPr="00280F9E">
              <w:t>2</w:t>
            </w:r>
            <w:r>
              <w:t>0</w:t>
            </w:r>
            <w:r w:rsidRPr="00280F9E">
              <w:t>p</w:t>
            </w:r>
            <w:proofErr w:type="gramEnd"/>
            <w:r w:rsidRPr="00280F9E">
              <w:t>+</w:t>
            </w:r>
            <w:r>
              <w:t>20</w:t>
            </w:r>
            <w:r w:rsidRPr="00280F9E">
              <w:t>s+</w:t>
            </w:r>
            <w:r>
              <w:t>20</w:t>
            </w:r>
            <w:r w:rsidRPr="00003F22">
              <w:t>l</w:t>
            </w:r>
          </w:p>
        </w:tc>
        <w:tc>
          <w:tcPr>
            <w:tcW w:w="889" w:type="dxa"/>
            <w:shd w:val="clear" w:color="auto" w:fill="F7CAAC"/>
          </w:tcPr>
          <w:p w14:paraId="618DB143" w14:textId="77777777" w:rsidR="009F1539" w:rsidRDefault="009F1539" w:rsidP="00892117">
            <w:pPr>
              <w:jc w:val="both"/>
              <w:rPr>
                <w:b/>
              </w:rPr>
            </w:pPr>
            <w:r>
              <w:rPr>
                <w:b/>
              </w:rPr>
              <w:t xml:space="preserve">hod. </w:t>
            </w:r>
          </w:p>
        </w:tc>
        <w:tc>
          <w:tcPr>
            <w:tcW w:w="816" w:type="dxa"/>
          </w:tcPr>
          <w:p w14:paraId="13D6414B" w14:textId="77777777" w:rsidR="009F1539" w:rsidRDefault="009F1539" w:rsidP="00892117">
            <w:pPr>
              <w:jc w:val="both"/>
            </w:pPr>
            <w:r>
              <w:t>60</w:t>
            </w:r>
          </w:p>
        </w:tc>
        <w:tc>
          <w:tcPr>
            <w:tcW w:w="1479" w:type="dxa"/>
            <w:gridSpan w:val="2"/>
            <w:shd w:val="clear" w:color="auto" w:fill="F7CAAC"/>
          </w:tcPr>
          <w:p w14:paraId="1D938795" w14:textId="77777777" w:rsidR="009F1539" w:rsidRDefault="009F1539" w:rsidP="00892117">
            <w:pPr>
              <w:jc w:val="both"/>
              <w:rPr>
                <w:b/>
              </w:rPr>
            </w:pPr>
            <w:r>
              <w:rPr>
                <w:b/>
              </w:rPr>
              <w:t>kreditů</w:t>
            </w:r>
          </w:p>
        </w:tc>
        <w:tc>
          <w:tcPr>
            <w:tcW w:w="1884" w:type="dxa"/>
            <w:gridSpan w:val="4"/>
          </w:tcPr>
          <w:p w14:paraId="3FC50E7C" w14:textId="77777777" w:rsidR="009F1539" w:rsidRDefault="009F1539" w:rsidP="00892117">
            <w:pPr>
              <w:jc w:val="both"/>
            </w:pPr>
            <w:r>
              <w:t>7</w:t>
            </w:r>
          </w:p>
        </w:tc>
      </w:tr>
      <w:tr w:rsidR="009F1539" w14:paraId="370696F2" w14:textId="77777777" w:rsidTr="00892117">
        <w:trPr>
          <w:gridAfter w:val="1"/>
          <w:wAfter w:w="41" w:type="dxa"/>
        </w:trPr>
        <w:tc>
          <w:tcPr>
            <w:tcW w:w="3435" w:type="dxa"/>
            <w:gridSpan w:val="5"/>
            <w:shd w:val="clear" w:color="auto" w:fill="F7CAAC"/>
          </w:tcPr>
          <w:p w14:paraId="1DD0D797"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0" w:type="dxa"/>
            <w:gridSpan w:val="11"/>
          </w:tcPr>
          <w:p w14:paraId="6FEB7579" w14:textId="77777777" w:rsidR="009F1539" w:rsidRDefault="009F1539" w:rsidP="00892117">
            <w:pPr>
              <w:jc w:val="both"/>
            </w:pPr>
          </w:p>
        </w:tc>
      </w:tr>
      <w:tr w:rsidR="009F1539" w14:paraId="64148436" w14:textId="77777777" w:rsidTr="00892117">
        <w:trPr>
          <w:gridAfter w:val="1"/>
          <w:wAfter w:w="41" w:type="dxa"/>
        </w:trPr>
        <w:tc>
          <w:tcPr>
            <w:tcW w:w="3435" w:type="dxa"/>
            <w:gridSpan w:val="5"/>
            <w:shd w:val="clear" w:color="auto" w:fill="F7CAAC"/>
          </w:tcPr>
          <w:p w14:paraId="12D9A2A6" w14:textId="77777777" w:rsidR="009F1539" w:rsidRPr="005A0406" w:rsidRDefault="009F1539" w:rsidP="00892117">
            <w:pPr>
              <w:jc w:val="both"/>
              <w:rPr>
                <w:b/>
              </w:rPr>
            </w:pPr>
            <w:r w:rsidRPr="005A0406">
              <w:rPr>
                <w:b/>
              </w:rPr>
              <w:t>Způsob ověření výsledků učení</w:t>
            </w:r>
          </w:p>
        </w:tc>
        <w:tc>
          <w:tcPr>
            <w:tcW w:w="3057" w:type="dxa"/>
            <w:gridSpan w:val="5"/>
            <w:tcBorders>
              <w:bottom w:val="single" w:sz="4" w:space="0" w:color="auto"/>
            </w:tcBorders>
          </w:tcPr>
          <w:p w14:paraId="424180E3" w14:textId="77777777" w:rsidR="009F1539" w:rsidRDefault="009F1539" w:rsidP="00892117">
            <w:pPr>
              <w:jc w:val="both"/>
            </w:pPr>
            <w:r>
              <w:t>zápočet, zkouška</w:t>
            </w:r>
          </w:p>
        </w:tc>
        <w:tc>
          <w:tcPr>
            <w:tcW w:w="1479" w:type="dxa"/>
            <w:gridSpan w:val="2"/>
            <w:tcBorders>
              <w:bottom w:val="single" w:sz="4" w:space="0" w:color="auto"/>
            </w:tcBorders>
            <w:shd w:val="clear" w:color="auto" w:fill="F7CAAC"/>
          </w:tcPr>
          <w:p w14:paraId="65FA6259" w14:textId="77777777" w:rsidR="009F1539" w:rsidRDefault="009F1539" w:rsidP="00892117">
            <w:pPr>
              <w:jc w:val="both"/>
              <w:rPr>
                <w:b/>
              </w:rPr>
            </w:pPr>
            <w:r>
              <w:rPr>
                <w:b/>
              </w:rPr>
              <w:t>Forma výuky</w:t>
            </w:r>
          </w:p>
        </w:tc>
        <w:tc>
          <w:tcPr>
            <w:tcW w:w="1884" w:type="dxa"/>
            <w:gridSpan w:val="4"/>
            <w:tcBorders>
              <w:bottom w:val="single" w:sz="4" w:space="0" w:color="auto"/>
            </w:tcBorders>
          </w:tcPr>
          <w:p w14:paraId="519BE106" w14:textId="77777777" w:rsidR="009F1539" w:rsidRDefault="009F1539" w:rsidP="00892117">
            <w:pPr>
              <w:jc w:val="both"/>
            </w:pPr>
            <w:r>
              <w:t>přednášky, semináře, laboratorní cvičení</w:t>
            </w:r>
          </w:p>
        </w:tc>
      </w:tr>
      <w:tr w:rsidR="009F1539" w14:paraId="2ACC3D35" w14:textId="77777777" w:rsidTr="00892117">
        <w:trPr>
          <w:gridAfter w:val="1"/>
          <w:wAfter w:w="41" w:type="dxa"/>
        </w:trPr>
        <w:tc>
          <w:tcPr>
            <w:tcW w:w="3435" w:type="dxa"/>
            <w:gridSpan w:val="5"/>
            <w:shd w:val="clear" w:color="auto" w:fill="F7CAAC"/>
          </w:tcPr>
          <w:p w14:paraId="0220EE14" w14:textId="77777777" w:rsidR="009F1539" w:rsidRPr="005A0406" w:rsidRDefault="009F1539" w:rsidP="00892117">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445A1C4E" w14:textId="77777777" w:rsidR="009F1539" w:rsidRPr="00AB6365" w:rsidRDefault="009F1539" w:rsidP="00892117">
            <w:pPr>
              <w:jc w:val="both"/>
            </w:pPr>
            <w:r w:rsidRPr="00AB6365">
              <w:t>Zápočet: na seminářích a v laboratorních cvičeních docházka min. 90</w:t>
            </w:r>
            <w:r>
              <w:t xml:space="preserve"> </w:t>
            </w:r>
            <w:r w:rsidRPr="00AB6365">
              <w:t>%; v laboratorních cvičeních uznány všechny protokoly</w:t>
            </w:r>
            <w:r>
              <w:t>;</w:t>
            </w:r>
            <w:r w:rsidRPr="00AB6365">
              <w:t xml:space="preserve"> v semináři prezentace na zadané téma; zápočtový test min. úspěšnost 60</w:t>
            </w:r>
            <w:r>
              <w:t xml:space="preserve"> </w:t>
            </w:r>
            <w:r w:rsidRPr="00AB6365">
              <w:t>%</w:t>
            </w:r>
            <w:r>
              <w:t>.</w:t>
            </w:r>
          </w:p>
          <w:p w14:paraId="4FFCA82A" w14:textId="77777777" w:rsidR="009F1539" w:rsidRDefault="009F1539" w:rsidP="00892117">
            <w:pPr>
              <w:jc w:val="both"/>
            </w:pPr>
            <w:r w:rsidRPr="00AB6365">
              <w:t>Zkouška</w:t>
            </w:r>
            <w:r>
              <w:t xml:space="preserve"> – písemná</w:t>
            </w:r>
            <w:r w:rsidRPr="00AB6365">
              <w:t xml:space="preserve"> a ústní</w:t>
            </w:r>
            <w:r>
              <w:t xml:space="preserve">: </w:t>
            </w:r>
            <w:r w:rsidRPr="00AB6365">
              <w:t>ústní zkouška po splnění písemného testu (min. úspěšnost 70</w:t>
            </w:r>
            <w:r>
              <w:t xml:space="preserve"> </w:t>
            </w:r>
            <w:r w:rsidRPr="00AB6365">
              <w:t>%)</w:t>
            </w:r>
            <w:r>
              <w:t>.</w:t>
            </w:r>
          </w:p>
        </w:tc>
      </w:tr>
      <w:tr w:rsidR="009F1539" w14:paraId="4C1800AF" w14:textId="77777777" w:rsidTr="00892117">
        <w:trPr>
          <w:gridAfter w:val="1"/>
          <w:wAfter w:w="41" w:type="dxa"/>
          <w:trHeight w:val="197"/>
        </w:trPr>
        <w:tc>
          <w:tcPr>
            <w:tcW w:w="3435" w:type="dxa"/>
            <w:gridSpan w:val="5"/>
            <w:tcBorders>
              <w:top w:val="nil"/>
            </w:tcBorders>
            <w:shd w:val="clear" w:color="auto" w:fill="F7CAAC"/>
          </w:tcPr>
          <w:p w14:paraId="7854EDF2" w14:textId="77777777" w:rsidR="009F1539" w:rsidRDefault="009F1539" w:rsidP="00892117">
            <w:pPr>
              <w:jc w:val="both"/>
              <w:rPr>
                <w:b/>
              </w:rPr>
            </w:pPr>
            <w:r>
              <w:rPr>
                <w:b/>
              </w:rPr>
              <w:t>Garant předmětu</w:t>
            </w:r>
          </w:p>
        </w:tc>
        <w:tc>
          <w:tcPr>
            <w:tcW w:w="6420" w:type="dxa"/>
            <w:gridSpan w:val="11"/>
            <w:tcBorders>
              <w:top w:val="single" w:sz="4" w:space="0" w:color="auto"/>
            </w:tcBorders>
          </w:tcPr>
          <w:p w14:paraId="6D3958FE" w14:textId="77777777" w:rsidR="009F1539" w:rsidRDefault="009F1539" w:rsidP="00892117">
            <w:pPr>
              <w:jc w:val="both"/>
            </w:pPr>
            <w:r>
              <w:t>prof. RNDr. Leona Buňková, Ph.D.</w:t>
            </w:r>
          </w:p>
        </w:tc>
      </w:tr>
      <w:tr w:rsidR="009F1539" w14:paraId="65188AC9" w14:textId="77777777" w:rsidTr="00892117">
        <w:trPr>
          <w:gridAfter w:val="1"/>
          <w:wAfter w:w="41" w:type="dxa"/>
          <w:trHeight w:val="243"/>
        </w:trPr>
        <w:tc>
          <w:tcPr>
            <w:tcW w:w="3435" w:type="dxa"/>
            <w:gridSpan w:val="5"/>
            <w:tcBorders>
              <w:top w:val="nil"/>
            </w:tcBorders>
            <w:shd w:val="clear" w:color="auto" w:fill="F7CAAC"/>
          </w:tcPr>
          <w:p w14:paraId="4FDF0F84" w14:textId="77777777" w:rsidR="009F1539" w:rsidRDefault="009F1539" w:rsidP="00892117">
            <w:pPr>
              <w:jc w:val="both"/>
              <w:rPr>
                <w:b/>
              </w:rPr>
            </w:pPr>
            <w:r>
              <w:rPr>
                <w:b/>
              </w:rPr>
              <w:t>Zapojení garanta do výuky předmětu</w:t>
            </w:r>
          </w:p>
        </w:tc>
        <w:tc>
          <w:tcPr>
            <w:tcW w:w="6420" w:type="dxa"/>
            <w:gridSpan w:val="11"/>
            <w:tcBorders>
              <w:top w:val="nil"/>
            </w:tcBorders>
          </w:tcPr>
          <w:p w14:paraId="3B6321E8" w14:textId="77777777" w:rsidR="009F1539" w:rsidRDefault="009F1539" w:rsidP="00892117">
            <w:pPr>
              <w:jc w:val="both"/>
            </w:pPr>
            <w:proofErr w:type="gramStart"/>
            <w:r>
              <w:t>50%</w:t>
            </w:r>
            <w:proofErr w:type="gramEnd"/>
            <w:r>
              <w:t xml:space="preserve"> p</w:t>
            </w:r>
          </w:p>
        </w:tc>
      </w:tr>
      <w:tr w:rsidR="009F1539" w14:paraId="08692F15" w14:textId="77777777" w:rsidTr="00892117">
        <w:trPr>
          <w:gridAfter w:val="1"/>
          <w:wAfter w:w="41" w:type="dxa"/>
        </w:trPr>
        <w:tc>
          <w:tcPr>
            <w:tcW w:w="3435" w:type="dxa"/>
            <w:gridSpan w:val="5"/>
            <w:shd w:val="clear" w:color="auto" w:fill="F7CAAC"/>
          </w:tcPr>
          <w:p w14:paraId="79912220" w14:textId="77777777" w:rsidR="009F1539" w:rsidRDefault="009F1539" w:rsidP="00892117">
            <w:pPr>
              <w:jc w:val="both"/>
              <w:rPr>
                <w:b/>
              </w:rPr>
            </w:pPr>
            <w:r>
              <w:rPr>
                <w:b/>
              </w:rPr>
              <w:t>Vyučující</w:t>
            </w:r>
          </w:p>
        </w:tc>
        <w:tc>
          <w:tcPr>
            <w:tcW w:w="6420" w:type="dxa"/>
            <w:gridSpan w:val="11"/>
            <w:tcBorders>
              <w:bottom w:val="nil"/>
            </w:tcBorders>
          </w:tcPr>
          <w:p w14:paraId="4FD70F0C" w14:textId="77777777" w:rsidR="009F1539" w:rsidRDefault="009F1539" w:rsidP="00892117">
            <w:pPr>
              <w:jc w:val="both"/>
            </w:pPr>
          </w:p>
        </w:tc>
      </w:tr>
      <w:tr w:rsidR="009F1539" w14:paraId="07FF0CCF" w14:textId="77777777" w:rsidTr="00892117">
        <w:trPr>
          <w:gridAfter w:val="1"/>
          <w:wAfter w:w="41" w:type="dxa"/>
          <w:trHeight w:val="136"/>
        </w:trPr>
        <w:tc>
          <w:tcPr>
            <w:tcW w:w="9855" w:type="dxa"/>
            <w:gridSpan w:val="16"/>
            <w:tcBorders>
              <w:top w:val="nil"/>
            </w:tcBorders>
          </w:tcPr>
          <w:p w14:paraId="463FE570" w14:textId="77777777" w:rsidR="009F1539" w:rsidRPr="00ED7420" w:rsidRDefault="009F1539" w:rsidP="00892117">
            <w:pPr>
              <w:spacing w:before="60" w:after="60"/>
              <w:rPr>
                <w:b/>
                <w:bCs/>
              </w:rPr>
            </w:pPr>
            <w:r w:rsidRPr="00ED7420">
              <w:rPr>
                <w:b/>
                <w:bCs/>
              </w:rPr>
              <w:t>prof. RNDr. Leona Buňková, Ph.D.</w:t>
            </w:r>
            <w:r>
              <w:rPr>
                <w:b/>
                <w:bCs/>
              </w:rPr>
              <w:t xml:space="preserve"> </w:t>
            </w:r>
            <w:r>
              <w:t>(</w:t>
            </w:r>
            <w:proofErr w:type="gramStart"/>
            <w:r>
              <w:t>50%</w:t>
            </w:r>
            <w:proofErr w:type="gramEnd"/>
            <w:r>
              <w:t xml:space="preserve"> p)</w:t>
            </w:r>
          </w:p>
          <w:p w14:paraId="1C51C4FE" w14:textId="77777777" w:rsidR="009F1539" w:rsidRDefault="009F1539" w:rsidP="00892117">
            <w:pPr>
              <w:spacing w:before="60" w:after="60"/>
              <w:jc w:val="both"/>
            </w:pPr>
            <w:r>
              <w:t>Mgr. Petra Jančová, Ph.D. (</w:t>
            </w:r>
            <w:proofErr w:type="gramStart"/>
            <w:r>
              <w:t>50%</w:t>
            </w:r>
            <w:proofErr w:type="gramEnd"/>
            <w:r>
              <w:t xml:space="preserve"> p)</w:t>
            </w:r>
          </w:p>
        </w:tc>
      </w:tr>
      <w:tr w:rsidR="009F1539" w14:paraId="01BA1B55" w14:textId="77777777" w:rsidTr="00892117">
        <w:trPr>
          <w:gridAfter w:val="1"/>
          <w:wAfter w:w="41" w:type="dxa"/>
        </w:trPr>
        <w:tc>
          <w:tcPr>
            <w:tcW w:w="3435" w:type="dxa"/>
            <w:gridSpan w:val="5"/>
            <w:shd w:val="clear" w:color="auto" w:fill="F7CAAC"/>
          </w:tcPr>
          <w:p w14:paraId="5E9B0E14" w14:textId="77777777" w:rsidR="009F1539" w:rsidRPr="005A0406" w:rsidRDefault="009F1539" w:rsidP="00892117">
            <w:pPr>
              <w:jc w:val="both"/>
              <w:rPr>
                <w:b/>
              </w:rPr>
            </w:pPr>
            <w:r w:rsidRPr="005A0406">
              <w:rPr>
                <w:b/>
              </w:rPr>
              <w:t>Hlavní témata a výsledky učení</w:t>
            </w:r>
          </w:p>
        </w:tc>
        <w:tc>
          <w:tcPr>
            <w:tcW w:w="6420" w:type="dxa"/>
            <w:gridSpan w:val="11"/>
            <w:tcBorders>
              <w:bottom w:val="nil"/>
            </w:tcBorders>
          </w:tcPr>
          <w:p w14:paraId="7D780DE6" w14:textId="77777777" w:rsidR="009F1539" w:rsidRPr="005A0406" w:rsidRDefault="009F1539" w:rsidP="00892117">
            <w:pPr>
              <w:jc w:val="both"/>
            </w:pPr>
          </w:p>
        </w:tc>
      </w:tr>
      <w:tr w:rsidR="009F1539" w14:paraId="03EE3D9D" w14:textId="77777777" w:rsidTr="00892117">
        <w:trPr>
          <w:gridAfter w:val="1"/>
          <w:wAfter w:w="41" w:type="dxa"/>
          <w:trHeight w:val="2197"/>
        </w:trPr>
        <w:tc>
          <w:tcPr>
            <w:tcW w:w="9855" w:type="dxa"/>
            <w:gridSpan w:val="16"/>
            <w:tcBorders>
              <w:top w:val="nil"/>
              <w:bottom w:val="single" w:sz="4" w:space="0" w:color="auto"/>
            </w:tcBorders>
          </w:tcPr>
          <w:p w14:paraId="5BB73936" w14:textId="77777777" w:rsidR="009F1539" w:rsidRPr="000A6CAF" w:rsidRDefault="009F1539" w:rsidP="00892117">
            <w:pPr>
              <w:jc w:val="both"/>
            </w:pPr>
            <w:r w:rsidRPr="000A6CAF">
              <w:t xml:space="preserve">Cílem předmětu je seznámit studenty s konvenčními i moderními metodami analýzy mikroorganizmů a jejich metabolitů. Předmět je zaměřen na popis metod využívaných pro experimentální analýzu mikroorganizmů a jejich metabolitů a dále </w:t>
            </w:r>
            <w:proofErr w:type="spellStart"/>
            <w:r w:rsidRPr="000A6CAF">
              <w:t>potravinářsky</w:t>
            </w:r>
            <w:proofErr w:type="spellEnd"/>
            <w:r w:rsidRPr="000A6CAF">
              <w:t xml:space="preserve"> a klinicky významných mikroorganizmů. </w:t>
            </w:r>
            <w:r w:rsidRPr="00E24E16">
              <w:rPr>
                <w:b/>
                <w:bCs/>
              </w:rPr>
              <w:t>Obsah předmětu tvoří tyto tematické celky:</w:t>
            </w:r>
          </w:p>
          <w:p w14:paraId="1F1AA257" w14:textId="77777777" w:rsidR="009F1539" w:rsidRPr="000A6CAF" w:rsidRDefault="009F1539" w:rsidP="00E6629A">
            <w:pPr>
              <w:pStyle w:val="Odstavecseseznamem"/>
              <w:numPr>
                <w:ilvl w:val="0"/>
                <w:numId w:val="8"/>
              </w:numPr>
              <w:ind w:left="170" w:hanging="170"/>
              <w:jc w:val="both"/>
            </w:pPr>
            <w:r w:rsidRPr="000A6CAF">
              <w:t>Přehled metod využívaných v mikrobiologii. Odběr a zpracování vzorků pro mikrobiologickou analýzu.</w:t>
            </w:r>
          </w:p>
          <w:p w14:paraId="5BD2A64A" w14:textId="77777777" w:rsidR="009F1539" w:rsidRPr="000A6CAF" w:rsidRDefault="009F1539" w:rsidP="00E6629A">
            <w:pPr>
              <w:pStyle w:val="Odstavecseseznamem"/>
              <w:numPr>
                <w:ilvl w:val="0"/>
                <w:numId w:val="8"/>
              </w:numPr>
              <w:ind w:left="170" w:hanging="170"/>
              <w:jc w:val="both"/>
            </w:pPr>
            <w:r w:rsidRPr="000A6CAF">
              <w:t>Konvenční mikrobiologické metody – kultivační metody.</w:t>
            </w:r>
          </w:p>
          <w:p w14:paraId="3B42580C" w14:textId="77777777" w:rsidR="009F1539" w:rsidRPr="000A6CAF" w:rsidRDefault="009F1539" w:rsidP="00E6629A">
            <w:pPr>
              <w:pStyle w:val="Odstavecseseznamem"/>
              <w:numPr>
                <w:ilvl w:val="0"/>
                <w:numId w:val="8"/>
              </w:numPr>
              <w:ind w:left="170" w:hanging="170"/>
              <w:jc w:val="both"/>
            </w:pPr>
            <w:r w:rsidRPr="000A6CAF">
              <w:t>Konvenční mikrobiologické metody – mikroskopické metody.</w:t>
            </w:r>
          </w:p>
          <w:p w14:paraId="7B38A52A" w14:textId="77777777" w:rsidR="009F1539" w:rsidRPr="000A6CAF" w:rsidRDefault="009F1539" w:rsidP="00E6629A">
            <w:pPr>
              <w:pStyle w:val="Odstavecseseznamem"/>
              <w:numPr>
                <w:ilvl w:val="0"/>
                <w:numId w:val="8"/>
              </w:numPr>
              <w:ind w:left="170" w:hanging="170"/>
              <w:jc w:val="both"/>
            </w:pPr>
            <w:r w:rsidRPr="000A6CAF">
              <w:t>Metody identifikace mikroorganizmů.</w:t>
            </w:r>
          </w:p>
          <w:p w14:paraId="4725302C" w14:textId="77777777" w:rsidR="009F1539" w:rsidRPr="000A6CAF" w:rsidRDefault="009F1539" w:rsidP="00E6629A">
            <w:pPr>
              <w:pStyle w:val="Odstavecseseznamem"/>
              <w:numPr>
                <w:ilvl w:val="0"/>
                <w:numId w:val="8"/>
              </w:numPr>
              <w:ind w:left="170" w:hanging="170"/>
              <w:jc w:val="both"/>
            </w:pPr>
            <w:r w:rsidRPr="000A6CAF">
              <w:t>Molekulárně-biologické metody využívané v mikrobiologii – PCR, hybridizace.</w:t>
            </w:r>
          </w:p>
          <w:p w14:paraId="78B5E1D2" w14:textId="77777777" w:rsidR="009F1539" w:rsidRPr="000A6CAF" w:rsidRDefault="009F1539" w:rsidP="00E6629A">
            <w:pPr>
              <w:pStyle w:val="Odstavecseseznamem"/>
              <w:numPr>
                <w:ilvl w:val="0"/>
                <w:numId w:val="8"/>
              </w:numPr>
              <w:ind w:left="170" w:hanging="170"/>
              <w:jc w:val="both"/>
            </w:pPr>
            <w:r w:rsidRPr="000A6CAF">
              <w:t xml:space="preserve">Molekulárně-biologické metody využívané v mikrobiologii – </w:t>
            </w:r>
            <w:proofErr w:type="spellStart"/>
            <w:r w:rsidRPr="000A6CAF">
              <w:t>sekvenace</w:t>
            </w:r>
            <w:proofErr w:type="spellEnd"/>
            <w:r w:rsidRPr="000A6CAF">
              <w:t>, analýza genomu, bioinformatika.</w:t>
            </w:r>
          </w:p>
          <w:p w14:paraId="74A52D52" w14:textId="77777777" w:rsidR="009F1539" w:rsidRPr="000A6CAF" w:rsidRDefault="009F1539" w:rsidP="00E6629A">
            <w:pPr>
              <w:pStyle w:val="Odstavecseseznamem"/>
              <w:numPr>
                <w:ilvl w:val="0"/>
                <w:numId w:val="8"/>
              </w:numPr>
              <w:ind w:left="170" w:hanging="170"/>
              <w:jc w:val="both"/>
            </w:pPr>
            <w:r w:rsidRPr="000A6CAF">
              <w:t>Imunochemické metody stanovení mikroorganizmů – precipitační metody; neprecipitační metody se značkou; neprecipitační metody bez značky.</w:t>
            </w:r>
          </w:p>
          <w:p w14:paraId="7FC8A2B0" w14:textId="77777777" w:rsidR="009F1539" w:rsidRPr="000A6CAF" w:rsidRDefault="009F1539" w:rsidP="00E6629A">
            <w:pPr>
              <w:pStyle w:val="Odstavecseseznamem"/>
              <w:numPr>
                <w:ilvl w:val="0"/>
                <w:numId w:val="8"/>
              </w:numPr>
              <w:ind w:left="170" w:hanging="170"/>
              <w:jc w:val="both"/>
            </w:pPr>
            <w:bookmarkStart w:id="24" w:name="_Hlk141133298"/>
            <w:r w:rsidRPr="000A6CAF">
              <w:t>Metody využívané v klinické mikrobiologii.</w:t>
            </w:r>
            <w:bookmarkEnd w:id="24"/>
          </w:p>
          <w:p w14:paraId="4F163C89" w14:textId="77777777" w:rsidR="009F1539" w:rsidRPr="000A6CAF" w:rsidRDefault="009F1539" w:rsidP="00E6629A">
            <w:pPr>
              <w:pStyle w:val="Odstavecseseznamem"/>
              <w:numPr>
                <w:ilvl w:val="0"/>
                <w:numId w:val="8"/>
              </w:numPr>
              <w:ind w:left="170" w:hanging="170"/>
              <w:jc w:val="both"/>
            </w:pPr>
            <w:r w:rsidRPr="000A6CAF">
              <w:t xml:space="preserve">Instrumentální metody využívané v mikrobiologii – metody spektrometrické, chromatografické, elektromigrační; průtoková </w:t>
            </w:r>
            <w:proofErr w:type="spellStart"/>
            <w:r w:rsidRPr="000A6CAF">
              <w:t>cytometrie</w:t>
            </w:r>
            <w:proofErr w:type="spellEnd"/>
            <w:r w:rsidRPr="000A6CAF">
              <w:t>.</w:t>
            </w:r>
          </w:p>
          <w:p w14:paraId="231D44B0" w14:textId="77777777" w:rsidR="009F1539" w:rsidRPr="000A6CAF" w:rsidRDefault="009F1539" w:rsidP="00E6629A">
            <w:pPr>
              <w:pStyle w:val="Odstavecseseznamem"/>
              <w:numPr>
                <w:ilvl w:val="0"/>
                <w:numId w:val="8"/>
              </w:numPr>
              <w:ind w:left="170" w:hanging="170"/>
              <w:jc w:val="both"/>
            </w:pPr>
            <w:r w:rsidRPr="000A6CAF">
              <w:t xml:space="preserve">Citlivost mikroorganizmů k antimikrobním látkám – disková difuzní metoda, </w:t>
            </w:r>
            <w:proofErr w:type="spellStart"/>
            <w:r w:rsidRPr="000A6CAF">
              <w:t>diluční</w:t>
            </w:r>
            <w:proofErr w:type="spellEnd"/>
            <w:r w:rsidRPr="000A6CAF">
              <w:t xml:space="preserve"> testy, genotypové stanovení.</w:t>
            </w:r>
          </w:p>
          <w:p w14:paraId="34E0E383" w14:textId="77777777" w:rsidR="009F1539" w:rsidRPr="000A6CAF" w:rsidRDefault="009F1539" w:rsidP="00E6629A">
            <w:pPr>
              <w:pStyle w:val="Odstavecseseznamem"/>
              <w:numPr>
                <w:ilvl w:val="0"/>
                <w:numId w:val="8"/>
              </w:numPr>
              <w:ind w:left="170" w:hanging="170"/>
              <w:jc w:val="both"/>
            </w:pPr>
            <w:r w:rsidRPr="000A6CAF">
              <w:t>Stanovení metabolitů mikroorganizmů – proteiny a jejich deriváty.</w:t>
            </w:r>
          </w:p>
          <w:p w14:paraId="3284EEAF" w14:textId="77777777" w:rsidR="009F1539" w:rsidRPr="000A6CAF" w:rsidRDefault="009F1539" w:rsidP="00E6629A">
            <w:pPr>
              <w:pStyle w:val="Odstavecseseznamem"/>
              <w:numPr>
                <w:ilvl w:val="0"/>
                <w:numId w:val="8"/>
              </w:numPr>
              <w:ind w:left="170" w:hanging="170"/>
              <w:jc w:val="both"/>
            </w:pPr>
            <w:r w:rsidRPr="000A6CAF">
              <w:t>Stanovení metabolitů mikroorganizmů – sacharidy, lipidy a jejich deriváty.</w:t>
            </w:r>
          </w:p>
          <w:p w14:paraId="30C57E1A" w14:textId="77777777" w:rsidR="009F1539" w:rsidRPr="000A6CAF" w:rsidRDefault="009F1539" w:rsidP="00E6629A">
            <w:pPr>
              <w:pStyle w:val="Odstavecseseznamem"/>
              <w:numPr>
                <w:ilvl w:val="0"/>
                <w:numId w:val="8"/>
              </w:numPr>
              <w:ind w:left="170" w:hanging="170"/>
              <w:jc w:val="both"/>
            </w:pPr>
            <w:r w:rsidRPr="000A6CAF">
              <w:t>Významné mikrobiální toxiny a metody jejich stanovení.</w:t>
            </w:r>
          </w:p>
          <w:p w14:paraId="09880D6D" w14:textId="77777777" w:rsidR="009F1539" w:rsidRDefault="009F1539" w:rsidP="00E6629A">
            <w:pPr>
              <w:pStyle w:val="Odstavecseseznamem"/>
              <w:numPr>
                <w:ilvl w:val="0"/>
                <w:numId w:val="8"/>
              </w:numPr>
              <w:ind w:left="170" w:hanging="170"/>
              <w:jc w:val="both"/>
            </w:pPr>
            <w:r w:rsidRPr="000A6CAF">
              <w:t>Stanovení ostatních sekundárních metabolitů mikroorganizmů – pigmenty, antibiotika, vitaminy a další.</w:t>
            </w:r>
          </w:p>
          <w:p w14:paraId="648E0260" w14:textId="77777777" w:rsidR="007328F8" w:rsidRDefault="007328F8" w:rsidP="007328F8">
            <w:pPr>
              <w:pStyle w:val="Odstavecseseznamem"/>
              <w:ind w:left="170"/>
              <w:jc w:val="both"/>
            </w:pPr>
          </w:p>
          <w:p w14:paraId="36FDFCEF" w14:textId="691BC744" w:rsidR="007328F8" w:rsidRPr="003F26D1" w:rsidRDefault="007328F8" w:rsidP="007328F8">
            <w:pPr>
              <w:jc w:val="both"/>
              <w:rPr>
                <w:b/>
                <w:bCs/>
              </w:rPr>
            </w:pPr>
            <w:r w:rsidRPr="003F26D1">
              <w:rPr>
                <w:b/>
                <w:bCs/>
              </w:rPr>
              <w:t xml:space="preserve">Očekávané výsledky </w:t>
            </w:r>
            <w:r w:rsidR="00196DC0" w:rsidRPr="003F26D1">
              <w:rPr>
                <w:b/>
                <w:bCs/>
              </w:rPr>
              <w:t>učení</w:t>
            </w:r>
            <w:r w:rsidRPr="003F26D1">
              <w:rPr>
                <w:b/>
                <w:bCs/>
              </w:rPr>
              <w:t xml:space="preserve"> </w:t>
            </w:r>
            <w:r w:rsidRPr="003F26D1">
              <w:rPr>
                <w:b/>
                <w:color w:val="000000" w:themeColor="text1"/>
              </w:rPr>
              <w:t>– po absolvování předmětu student prokazuje:</w:t>
            </w:r>
          </w:p>
          <w:p w14:paraId="48DD316B" w14:textId="77777777" w:rsidR="007328F8" w:rsidRPr="003F26D1" w:rsidRDefault="007328F8" w:rsidP="007328F8">
            <w:pPr>
              <w:tabs>
                <w:tab w:val="left" w:pos="328"/>
              </w:tabs>
              <w:rPr>
                <w:b/>
                <w:color w:val="000000" w:themeColor="text1"/>
              </w:rPr>
            </w:pPr>
            <w:r w:rsidRPr="003F26D1">
              <w:rPr>
                <w:b/>
              </w:rPr>
              <w:t>Odborné z</w:t>
            </w:r>
            <w:r w:rsidRPr="003F26D1">
              <w:rPr>
                <w:b/>
                <w:color w:val="000000" w:themeColor="text1"/>
              </w:rPr>
              <w:t xml:space="preserve">nalosti: </w:t>
            </w:r>
          </w:p>
          <w:p w14:paraId="1F5A2733" w14:textId="77777777" w:rsidR="003F26D1" w:rsidRPr="003F26D1" w:rsidRDefault="003F26D1" w:rsidP="003F26D1">
            <w:pPr>
              <w:pStyle w:val="Default"/>
              <w:numPr>
                <w:ilvl w:val="0"/>
                <w:numId w:val="6"/>
              </w:numPr>
              <w:ind w:left="170" w:hanging="170"/>
              <w:jc w:val="both"/>
              <w:rPr>
                <w:sz w:val="20"/>
                <w:szCs w:val="20"/>
              </w:rPr>
            </w:pPr>
            <w:r w:rsidRPr="003F26D1">
              <w:rPr>
                <w:sz w:val="20"/>
                <w:szCs w:val="20"/>
              </w:rPr>
              <w:t>objasnit specifika práce s mikroorganizmy a biologickým materiálem</w:t>
            </w:r>
          </w:p>
          <w:p w14:paraId="609E8D44" w14:textId="77777777" w:rsidR="003F26D1" w:rsidRPr="003F26D1" w:rsidRDefault="003F26D1" w:rsidP="003F26D1">
            <w:pPr>
              <w:pStyle w:val="Default"/>
              <w:numPr>
                <w:ilvl w:val="0"/>
                <w:numId w:val="6"/>
              </w:numPr>
              <w:ind w:left="170" w:hanging="170"/>
              <w:jc w:val="both"/>
              <w:rPr>
                <w:sz w:val="20"/>
                <w:szCs w:val="20"/>
              </w:rPr>
            </w:pPr>
            <w:r w:rsidRPr="003F26D1">
              <w:rPr>
                <w:sz w:val="20"/>
                <w:szCs w:val="20"/>
              </w:rPr>
              <w:t>popsat a vysvětlit jednotlivé kroky mikrobiologické analýzy</w:t>
            </w:r>
          </w:p>
          <w:p w14:paraId="3D9E5D51" w14:textId="77777777" w:rsidR="003F26D1" w:rsidRPr="003F26D1" w:rsidRDefault="003F26D1" w:rsidP="003F26D1">
            <w:pPr>
              <w:pStyle w:val="Default"/>
              <w:numPr>
                <w:ilvl w:val="0"/>
                <w:numId w:val="6"/>
              </w:numPr>
              <w:ind w:left="170" w:hanging="170"/>
              <w:jc w:val="both"/>
              <w:rPr>
                <w:sz w:val="20"/>
                <w:szCs w:val="20"/>
              </w:rPr>
            </w:pPr>
            <w:r w:rsidRPr="003F26D1">
              <w:rPr>
                <w:sz w:val="20"/>
                <w:szCs w:val="20"/>
              </w:rPr>
              <w:t>popsat a vysvětit rozdíly mezi konvenčními a moderními mikrobiologickými metodami</w:t>
            </w:r>
          </w:p>
          <w:p w14:paraId="7F6ED0AD" w14:textId="77777777" w:rsidR="003F26D1" w:rsidRPr="003F26D1" w:rsidRDefault="003F26D1" w:rsidP="003F26D1">
            <w:pPr>
              <w:pStyle w:val="Default"/>
              <w:numPr>
                <w:ilvl w:val="0"/>
                <w:numId w:val="6"/>
              </w:numPr>
              <w:ind w:left="170" w:hanging="170"/>
              <w:jc w:val="both"/>
              <w:rPr>
                <w:sz w:val="20"/>
                <w:szCs w:val="20"/>
              </w:rPr>
            </w:pPr>
            <w:r w:rsidRPr="003F26D1">
              <w:rPr>
                <w:sz w:val="20"/>
                <w:szCs w:val="20"/>
              </w:rPr>
              <w:t>vysvětlit princip metod stanovení citlivosti mikroorganizmů k antimikrobním látkám a jejich využití</w:t>
            </w:r>
          </w:p>
          <w:p w14:paraId="59487E66" w14:textId="77777777" w:rsidR="003F26D1" w:rsidRPr="003F26D1" w:rsidRDefault="003F26D1" w:rsidP="003F26D1">
            <w:pPr>
              <w:pStyle w:val="Default"/>
              <w:numPr>
                <w:ilvl w:val="0"/>
                <w:numId w:val="6"/>
              </w:numPr>
              <w:ind w:left="170" w:hanging="170"/>
              <w:jc w:val="both"/>
              <w:rPr>
                <w:sz w:val="20"/>
                <w:szCs w:val="20"/>
              </w:rPr>
            </w:pPr>
            <w:r w:rsidRPr="003F26D1">
              <w:rPr>
                <w:sz w:val="20"/>
                <w:szCs w:val="20"/>
              </w:rPr>
              <w:t>uvést a charakterizovat příklady metod stanovení hlavních mikrobních metabolitů a toxinů</w:t>
            </w:r>
          </w:p>
          <w:p w14:paraId="3C7CF409" w14:textId="77777777" w:rsidR="007328F8" w:rsidRPr="003F26D1" w:rsidRDefault="007328F8" w:rsidP="007328F8">
            <w:pPr>
              <w:tabs>
                <w:tab w:val="left" w:pos="328"/>
              </w:tabs>
              <w:rPr>
                <w:b/>
                <w:color w:val="000000" w:themeColor="text1"/>
              </w:rPr>
            </w:pPr>
          </w:p>
          <w:p w14:paraId="20AAD6BC" w14:textId="77777777" w:rsidR="007328F8" w:rsidRPr="00FA5070" w:rsidRDefault="007328F8" w:rsidP="007328F8">
            <w:pPr>
              <w:tabs>
                <w:tab w:val="left" w:pos="328"/>
              </w:tabs>
              <w:rPr>
                <w:b/>
                <w:color w:val="000000" w:themeColor="text1"/>
              </w:rPr>
            </w:pPr>
            <w:r w:rsidRPr="003F26D1">
              <w:rPr>
                <w:b/>
                <w:color w:val="000000" w:themeColor="text1"/>
              </w:rPr>
              <w:t>Odborné dovednosti:</w:t>
            </w:r>
          </w:p>
          <w:p w14:paraId="24F9CCE6" w14:textId="77777777" w:rsidR="003F26D1" w:rsidRPr="00BF18C0" w:rsidRDefault="003F26D1" w:rsidP="003F26D1">
            <w:pPr>
              <w:pStyle w:val="Default"/>
              <w:numPr>
                <w:ilvl w:val="0"/>
                <w:numId w:val="6"/>
              </w:numPr>
              <w:ind w:left="170" w:hanging="170"/>
              <w:jc w:val="both"/>
              <w:rPr>
                <w:sz w:val="20"/>
                <w:szCs w:val="20"/>
              </w:rPr>
            </w:pPr>
            <w:r w:rsidRPr="00016DF4">
              <w:rPr>
                <w:sz w:val="20"/>
                <w:szCs w:val="20"/>
              </w:rPr>
              <w:t xml:space="preserve">aplikovat zásady práce s </w:t>
            </w:r>
            <w:r>
              <w:rPr>
                <w:sz w:val="20"/>
                <w:szCs w:val="20"/>
              </w:rPr>
              <w:t xml:space="preserve">mikroorganizmy a </w:t>
            </w:r>
            <w:r w:rsidRPr="00016DF4">
              <w:rPr>
                <w:sz w:val="20"/>
                <w:szCs w:val="20"/>
              </w:rPr>
              <w:t xml:space="preserve">biologickým materiálem </w:t>
            </w:r>
          </w:p>
          <w:p w14:paraId="1E364935" w14:textId="77777777" w:rsidR="003F26D1" w:rsidRPr="00BF18C0" w:rsidRDefault="003F26D1" w:rsidP="003F26D1">
            <w:pPr>
              <w:pStyle w:val="Default"/>
              <w:numPr>
                <w:ilvl w:val="0"/>
                <w:numId w:val="6"/>
              </w:numPr>
              <w:ind w:left="170" w:hanging="170"/>
              <w:jc w:val="both"/>
              <w:rPr>
                <w:sz w:val="20"/>
                <w:szCs w:val="20"/>
              </w:rPr>
            </w:pPr>
            <w:r w:rsidRPr="008C6424">
              <w:rPr>
                <w:sz w:val="20"/>
                <w:szCs w:val="20"/>
              </w:rPr>
              <w:t>navrhnout vhodné metody analýzy daného vzorku</w:t>
            </w:r>
          </w:p>
          <w:p w14:paraId="23A32BD4" w14:textId="77777777" w:rsidR="003F26D1" w:rsidRPr="00BF18C0" w:rsidRDefault="003F26D1" w:rsidP="003F26D1">
            <w:pPr>
              <w:pStyle w:val="Default"/>
              <w:numPr>
                <w:ilvl w:val="0"/>
                <w:numId w:val="6"/>
              </w:numPr>
              <w:ind w:left="170" w:hanging="170"/>
              <w:jc w:val="both"/>
              <w:rPr>
                <w:sz w:val="20"/>
                <w:szCs w:val="20"/>
              </w:rPr>
            </w:pPr>
            <w:r w:rsidRPr="00DA1123">
              <w:rPr>
                <w:sz w:val="20"/>
                <w:szCs w:val="20"/>
              </w:rPr>
              <w:t>provést běžné způsoby izolace vybraných složek vzorku pro jejich následné stanovení</w:t>
            </w:r>
          </w:p>
          <w:p w14:paraId="45D538FC" w14:textId="77777777" w:rsidR="003F26D1" w:rsidRPr="00BF18C0" w:rsidRDefault="003F26D1" w:rsidP="003F26D1">
            <w:pPr>
              <w:pStyle w:val="Default"/>
              <w:numPr>
                <w:ilvl w:val="0"/>
                <w:numId w:val="6"/>
              </w:numPr>
              <w:ind w:left="170" w:hanging="170"/>
              <w:jc w:val="both"/>
              <w:rPr>
                <w:sz w:val="20"/>
                <w:szCs w:val="20"/>
              </w:rPr>
            </w:pPr>
            <w:r w:rsidRPr="00DC77D7">
              <w:rPr>
                <w:sz w:val="20"/>
                <w:szCs w:val="20"/>
              </w:rPr>
              <w:t>obsluhovat laboratorní přístroje</w:t>
            </w:r>
          </w:p>
          <w:p w14:paraId="23836CB6" w14:textId="6008F3CE" w:rsidR="007328F8" w:rsidRPr="003F26D1" w:rsidRDefault="00004D06" w:rsidP="003F26D1">
            <w:pPr>
              <w:pStyle w:val="Default"/>
              <w:numPr>
                <w:ilvl w:val="0"/>
                <w:numId w:val="6"/>
              </w:numPr>
              <w:ind w:left="170" w:hanging="170"/>
              <w:jc w:val="both"/>
              <w:rPr>
                <w:sz w:val="20"/>
                <w:szCs w:val="20"/>
              </w:rPr>
            </w:pPr>
            <w:r>
              <w:rPr>
                <w:sz w:val="20"/>
                <w:szCs w:val="20"/>
              </w:rPr>
              <w:t xml:space="preserve">prakticky </w:t>
            </w:r>
            <w:r w:rsidR="00112585">
              <w:rPr>
                <w:sz w:val="20"/>
                <w:szCs w:val="20"/>
              </w:rPr>
              <w:t xml:space="preserve">aplikovat </w:t>
            </w:r>
            <w:r w:rsidR="003F26D1">
              <w:rPr>
                <w:sz w:val="20"/>
                <w:szCs w:val="20"/>
              </w:rPr>
              <w:t>konvenční a moderní mikrobiologick</w:t>
            </w:r>
            <w:r w:rsidR="00112585">
              <w:rPr>
                <w:sz w:val="20"/>
                <w:szCs w:val="20"/>
              </w:rPr>
              <w:t>é</w:t>
            </w:r>
            <w:r w:rsidR="003F26D1">
              <w:rPr>
                <w:sz w:val="20"/>
                <w:szCs w:val="20"/>
              </w:rPr>
              <w:t xml:space="preserve"> metod</w:t>
            </w:r>
            <w:r w:rsidR="00112585">
              <w:rPr>
                <w:sz w:val="20"/>
                <w:szCs w:val="20"/>
              </w:rPr>
              <w:t>y</w:t>
            </w:r>
            <w:r w:rsidR="003F26D1">
              <w:rPr>
                <w:sz w:val="20"/>
                <w:szCs w:val="20"/>
              </w:rPr>
              <w:t xml:space="preserve"> (kultivace, mikroskopie, molekulárně-biologické metody, instrumentální metody)</w:t>
            </w:r>
          </w:p>
        </w:tc>
      </w:tr>
      <w:tr w:rsidR="009F1539" w14:paraId="30E08D44" w14:textId="77777777" w:rsidTr="00892117">
        <w:trPr>
          <w:gridAfter w:val="1"/>
          <w:wAfter w:w="41" w:type="dxa"/>
          <w:trHeight w:val="283"/>
        </w:trPr>
        <w:tc>
          <w:tcPr>
            <w:tcW w:w="3435" w:type="dxa"/>
            <w:gridSpan w:val="5"/>
            <w:tcBorders>
              <w:top w:val="single" w:sz="4" w:space="0" w:color="auto"/>
              <w:bottom w:val="single" w:sz="4" w:space="0" w:color="auto"/>
              <w:right w:val="single" w:sz="4" w:space="0" w:color="auto"/>
            </w:tcBorders>
            <w:shd w:val="clear" w:color="auto" w:fill="F7CAAC"/>
          </w:tcPr>
          <w:p w14:paraId="65BE6C0D" w14:textId="77777777" w:rsidR="009F1539" w:rsidRPr="005A0406" w:rsidRDefault="009F1539" w:rsidP="00892117">
            <w:pPr>
              <w:jc w:val="both"/>
            </w:pPr>
            <w:r w:rsidRPr="005A0406">
              <w:rPr>
                <w:b/>
              </w:rPr>
              <w:t>Metody výuky</w:t>
            </w:r>
          </w:p>
        </w:tc>
        <w:tc>
          <w:tcPr>
            <w:tcW w:w="6420" w:type="dxa"/>
            <w:gridSpan w:val="11"/>
            <w:tcBorders>
              <w:top w:val="single" w:sz="4" w:space="0" w:color="auto"/>
              <w:left w:val="single" w:sz="4" w:space="0" w:color="auto"/>
              <w:bottom w:val="nil"/>
              <w:right w:val="single" w:sz="4" w:space="0" w:color="auto"/>
            </w:tcBorders>
          </w:tcPr>
          <w:p w14:paraId="55441B84" w14:textId="77777777" w:rsidR="009F1539" w:rsidRDefault="009F1539" w:rsidP="00892117">
            <w:pPr>
              <w:jc w:val="both"/>
            </w:pPr>
          </w:p>
        </w:tc>
      </w:tr>
      <w:tr w:rsidR="009F1539" w14:paraId="384D29B7" w14:textId="77777777" w:rsidTr="003F26D1">
        <w:trPr>
          <w:gridAfter w:val="1"/>
          <w:wAfter w:w="41" w:type="dxa"/>
          <w:trHeight w:val="1195"/>
        </w:trPr>
        <w:tc>
          <w:tcPr>
            <w:tcW w:w="9855" w:type="dxa"/>
            <w:gridSpan w:val="16"/>
            <w:tcBorders>
              <w:top w:val="nil"/>
              <w:bottom w:val="single" w:sz="4" w:space="0" w:color="auto"/>
            </w:tcBorders>
          </w:tcPr>
          <w:p w14:paraId="061ACCB2" w14:textId="77777777" w:rsidR="003F26D1" w:rsidRPr="003F26D1" w:rsidRDefault="003F26D1" w:rsidP="003F26D1">
            <w:pPr>
              <w:jc w:val="both"/>
              <w:rPr>
                <w:b/>
                <w:bCs/>
                <w:u w:val="single"/>
              </w:rPr>
            </w:pPr>
            <w:r w:rsidRPr="003F26D1">
              <w:rPr>
                <w:b/>
                <w:bCs/>
                <w:u w:val="single"/>
              </w:rPr>
              <w:t>Metody a přístupy používané ve výuce</w:t>
            </w:r>
          </w:p>
          <w:p w14:paraId="4D2B6CDB" w14:textId="77777777" w:rsidR="003F26D1" w:rsidRPr="003F26D1" w:rsidRDefault="003F26D1" w:rsidP="003F26D1">
            <w:pPr>
              <w:pStyle w:val="Nadpis5"/>
              <w:spacing w:before="0"/>
              <w:rPr>
                <w:rFonts w:ascii="Times New Roman" w:eastAsia="Times New Roman" w:hAnsi="Times New Roman" w:cs="Times New Roman"/>
                <w:b/>
                <w:bCs/>
                <w:color w:val="auto"/>
              </w:rPr>
            </w:pPr>
            <w:r w:rsidRPr="003F26D1">
              <w:rPr>
                <w:rFonts w:ascii="Times New Roman" w:eastAsia="Times New Roman" w:hAnsi="Times New Roman" w:cs="Times New Roman"/>
                <w:b/>
                <w:bCs/>
                <w:color w:val="auto"/>
              </w:rPr>
              <w:t>Pro dosažení odborných znalostí jsou užívány vyučovací metody:</w:t>
            </w:r>
          </w:p>
          <w:p w14:paraId="15FBDD23" w14:textId="77777777" w:rsidR="003F26D1" w:rsidRPr="003F26D1" w:rsidRDefault="003F26D1" w:rsidP="003F26D1">
            <w:pPr>
              <w:jc w:val="both"/>
            </w:pPr>
            <w:r w:rsidRPr="003F26D1">
              <w:rPr>
                <w:color w:val="000000"/>
              </w:rPr>
              <w:t>Přednášení, Monologická (výklad, přednáška, instruktáž), Dialogická (diskuze, rozhovor, brainstorming), Metody práce s textem (učebnicí, knihou)</w:t>
            </w:r>
          </w:p>
          <w:p w14:paraId="7A5F3771" w14:textId="77777777" w:rsidR="003F26D1" w:rsidRDefault="003F26D1" w:rsidP="003F26D1">
            <w:pPr>
              <w:jc w:val="both"/>
            </w:pPr>
          </w:p>
          <w:p w14:paraId="31DEDEF1" w14:textId="77777777" w:rsidR="003F26D1" w:rsidRPr="003F26D1" w:rsidRDefault="003F26D1" w:rsidP="003F26D1">
            <w:pPr>
              <w:pStyle w:val="Nadpis5"/>
              <w:spacing w:before="0"/>
              <w:rPr>
                <w:rFonts w:ascii="Times New Roman" w:eastAsia="Times New Roman" w:hAnsi="Times New Roman" w:cs="Times New Roman"/>
                <w:b/>
                <w:bCs/>
                <w:color w:val="auto"/>
              </w:rPr>
            </w:pPr>
            <w:r w:rsidRPr="003F26D1">
              <w:rPr>
                <w:rFonts w:ascii="Times New Roman" w:eastAsia="Times New Roman" w:hAnsi="Times New Roman" w:cs="Times New Roman"/>
                <w:b/>
                <w:bCs/>
                <w:color w:val="auto"/>
              </w:rPr>
              <w:lastRenderedPageBreak/>
              <w:t>Pro dosažení odborných dovedností jsou užívány vyučovací metody:</w:t>
            </w:r>
          </w:p>
          <w:p w14:paraId="757B3DB8" w14:textId="77777777" w:rsidR="0017210B" w:rsidRPr="00600A13" w:rsidRDefault="0017210B" w:rsidP="0017210B">
            <w:r>
              <w:rPr>
                <w:color w:val="000000"/>
                <w:shd w:val="clear" w:color="auto" w:fill="FFFFFF"/>
              </w:rPr>
              <w:t>L</w:t>
            </w:r>
            <w:r w:rsidRPr="005D6BD8">
              <w:rPr>
                <w:color w:val="000000"/>
                <w:shd w:val="clear" w:color="auto" w:fill="FFFFFF"/>
              </w:rPr>
              <w:t xml:space="preserve">aborování, </w:t>
            </w:r>
            <w:r>
              <w:rPr>
                <w:color w:val="000000"/>
                <w:shd w:val="clear" w:color="auto" w:fill="FFFFFF"/>
              </w:rPr>
              <w:t xml:space="preserve">Týmová práce, Demonstrace, </w:t>
            </w:r>
            <w:r w:rsidRPr="005D6BD8">
              <w:rPr>
                <w:color w:val="000000"/>
                <w:shd w:val="clear" w:color="auto" w:fill="FFFFFF"/>
              </w:rPr>
              <w:t>Individuální práce studentů</w:t>
            </w:r>
            <w:r>
              <w:rPr>
                <w:color w:val="000000"/>
                <w:shd w:val="clear" w:color="auto" w:fill="FFFFFF"/>
              </w:rPr>
              <w:t>, Praktické procvičování</w:t>
            </w:r>
          </w:p>
          <w:p w14:paraId="10C3016C" w14:textId="77777777" w:rsidR="003F26D1" w:rsidRDefault="003F26D1" w:rsidP="003F26D1"/>
          <w:p w14:paraId="241A4841" w14:textId="77777777" w:rsidR="003F26D1" w:rsidRPr="003F26D1" w:rsidRDefault="003F26D1" w:rsidP="003F26D1">
            <w:pPr>
              <w:pStyle w:val="Nadpis5"/>
              <w:spacing w:before="0"/>
              <w:rPr>
                <w:rFonts w:ascii="Times New Roman" w:eastAsia="Times New Roman" w:hAnsi="Times New Roman" w:cs="Times New Roman"/>
                <w:b/>
                <w:bCs/>
                <w:color w:val="auto"/>
              </w:rPr>
            </w:pPr>
            <w:r w:rsidRPr="003F26D1">
              <w:rPr>
                <w:rFonts w:ascii="Times New Roman" w:eastAsia="Times New Roman" w:hAnsi="Times New Roman" w:cs="Times New Roman"/>
                <w:b/>
                <w:bCs/>
                <w:color w:val="auto"/>
              </w:rPr>
              <w:t>Očekávané výsledky učení dosažené studiem předmětu jsou ověřovány hodnoticími metodami:</w:t>
            </w:r>
          </w:p>
          <w:p w14:paraId="1F52AC0C" w14:textId="77777777" w:rsidR="003F26D1" w:rsidRPr="003F26D1" w:rsidRDefault="003F26D1" w:rsidP="003F26D1">
            <w:pPr>
              <w:jc w:val="both"/>
              <w:rPr>
                <w:color w:val="000000"/>
              </w:rPr>
            </w:pPr>
            <w:r w:rsidRPr="003F26D1">
              <w:rPr>
                <w:color w:val="000000"/>
              </w:rPr>
              <w:t>Zpracování prezentace, Příprava a přednes prezentace, Rozbor produktů pracovní činnosti studenta (technické práce), Systematické pozorování studenta, Didaktický test, Kombinovaná zkouška (písemná část + ústní část), Známkou</w:t>
            </w:r>
          </w:p>
          <w:p w14:paraId="419F184F" w14:textId="77777777" w:rsidR="003F26D1" w:rsidRPr="003F26D1" w:rsidRDefault="003F26D1" w:rsidP="003F26D1">
            <w:pPr>
              <w:jc w:val="both"/>
              <w:rPr>
                <w:color w:val="000000"/>
              </w:rPr>
            </w:pPr>
          </w:p>
          <w:p w14:paraId="0F746146" w14:textId="77777777" w:rsidR="003F26D1" w:rsidRPr="003F26D1" w:rsidRDefault="003F26D1" w:rsidP="003F26D1">
            <w:pPr>
              <w:jc w:val="both"/>
              <w:rPr>
                <w:b/>
                <w:bCs/>
                <w:u w:val="single"/>
              </w:rPr>
            </w:pPr>
            <w:r w:rsidRPr="003F26D1">
              <w:rPr>
                <w:b/>
                <w:bCs/>
                <w:u w:val="single"/>
              </w:rPr>
              <w:t>Používané didaktické prostředky</w:t>
            </w:r>
          </w:p>
          <w:p w14:paraId="7EC47459" w14:textId="77777777" w:rsidR="003F26D1" w:rsidRPr="0071371D" w:rsidRDefault="003F26D1" w:rsidP="003F26D1">
            <w:pPr>
              <w:jc w:val="both"/>
            </w:pPr>
            <w:r w:rsidRPr="003F26D1">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3F26D1">
              <w:t>dataprojekce</w:t>
            </w:r>
            <w:proofErr w:type="spellEnd"/>
            <w:r w:rsidRPr="003F26D1">
              <w:t>, výukové počítačové programy, zdroje odborné literatury, prezentace, modely.</w:t>
            </w:r>
          </w:p>
          <w:p w14:paraId="51B063D5" w14:textId="77777777" w:rsidR="003F26D1" w:rsidRPr="0071371D" w:rsidRDefault="003F26D1" w:rsidP="003F26D1">
            <w:pPr>
              <w:jc w:val="both"/>
            </w:pPr>
            <w:r w:rsidRPr="0071371D">
              <w:t> </w:t>
            </w:r>
          </w:p>
          <w:p w14:paraId="31983C46" w14:textId="6975CD8B" w:rsidR="00E24E16" w:rsidRDefault="003F26D1" w:rsidP="003F26D1">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3A3D93" w:rsidRPr="0071371D">
              <w:t>M</w:t>
            </w:r>
            <w:r w:rsidR="003A3D93">
              <w:t>S</w:t>
            </w:r>
            <w:r w:rsidR="003A3D93"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1CBEC564" w14:textId="77777777" w:rsidTr="00892117">
        <w:trPr>
          <w:gridAfter w:val="1"/>
          <w:wAfter w:w="41" w:type="dxa"/>
          <w:trHeight w:val="265"/>
        </w:trPr>
        <w:tc>
          <w:tcPr>
            <w:tcW w:w="3435" w:type="dxa"/>
            <w:gridSpan w:val="5"/>
            <w:tcBorders>
              <w:top w:val="single" w:sz="4" w:space="0" w:color="auto"/>
            </w:tcBorders>
            <w:shd w:val="clear" w:color="auto" w:fill="F7CAAC"/>
          </w:tcPr>
          <w:p w14:paraId="0346149F" w14:textId="77777777" w:rsidR="009F1539" w:rsidRDefault="009F1539" w:rsidP="00892117">
            <w:pPr>
              <w:jc w:val="both"/>
            </w:pPr>
            <w:r>
              <w:rPr>
                <w:b/>
              </w:rPr>
              <w:lastRenderedPageBreak/>
              <w:t>Studijní literatura a studijní pomůcky</w:t>
            </w:r>
          </w:p>
        </w:tc>
        <w:tc>
          <w:tcPr>
            <w:tcW w:w="6420" w:type="dxa"/>
            <w:gridSpan w:val="11"/>
            <w:tcBorders>
              <w:top w:val="single" w:sz="4" w:space="0" w:color="auto"/>
              <w:bottom w:val="nil"/>
            </w:tcBorders>
          </w:tcPr>
          <w:p w14:paraId="3291C1A6" w14:textId="77777777" w:rsidR="009F1539" w:rsidRDefault="009F1539" w:rsidP="00892117">
            <w:pPr>
              <w:jc w:val="both"/>
            </w:pPr>
          </w:p>
        </w:tc>
      </w:tr>
      <w:tr w:rsidR="009F1539" w14:paraId="141D7A7B" w14:textId="77777777" w:rsidTr="00892117">
        <w:trPr>
          <w:gridAfter w:val="1"/>
          <w:wAfter w:w="41" w:type="dxa"/>
          <w:trHeight w:val="1497"/>
        </w:trPr>
        <w:tc>
          <w:tcPr>
            <w:tcW w:w="9855" w:type="dxa"/>
            <w:gridSpan w:val="16"/>
            <w:tcBorders>
              <w:top w:val="nil"/>
            </w:tcBorders>
          </w:tcPr>
          <w:p w14:paraId="5DA74DC4" w14:textId="77777777" w:rsidR="009F1539" w:rsidRPr="007415C8" w:rsidRDefault="009F1539" w:rsidP="00892117">
            <w:pPr>
              <w:jc w:val="both"/>
              <w:rPr>
                <w:u w:val="single"/>
              </w:rPr>
            </w:pPr>
            <w:r w:rsidRPr="007415C8">
              <w:rPr>
                <w:u w:val="single"/>
              </w:rPr>
              <w:t>Povinná literatura:</w:t>
            </w:r>
          </w:p>
          <w:p w14:paraId="765F3A22" w14:textId="77777777" w:rsidR="009F1539" w:rsidRPr="007415C8" w:rsidRDefault="009F1539" w:rsidP="00892117">
            <w:pPr>
              <w:jc w:val="both"/>
            </w:pPr>
            <w:r w:rsidRPr="007415C8">
              <w:t xml:space="preserve">KOLÁŘOVÁ, L. Obecná a klinická mikrobiologie. Praha: </w:t>
            </w:r>
            <w:proofErr w:type="spellStart"/>
            <w:r w:rsidRPr="007415C8">
              <w:t>Galén</w:t>
            </w:r>
            <w:proofErr w:type="spellEnd"/>
            <w:r w:rsidRPr="007415C8">
              <w:t>, 2020. 441 s. ISBN 9788074924774.</w:t>
            </w:r>
          </w:p>
          <w:p w14:paraId="3E4613B4" w14:textId="77777777" w:rsidR="009F1539" w:rsidRPr="007415C8" w:rsidRDefault="009F1539" w:rsidP="00892117">
            <w:pPr>
              <w:jc w:val="both"/>
            </w:pPr>
            <w:r w:rsidRPr="007415C8">
              <w:t>BURSOVÁ, Š., DUŠKOVÁ, M., NECIDOVÁ, L., KARPÍŠKOVÁ, R., MYŠKOVÁ, P. Mikrobiologické laboratorní metody. Brno: VFU, 2014. 84 s. ISBN 9788073056766.</w:t>
            </w:r>
          </w:p>
          <w:p w14:paraId="216EA2DB" w14:textId="77777777" w:rsidR="009F1539" w:rsidRPr="007415C8" w:rsidRDefault="009F1539" w:rsidP="00892117">
            <w:pPr>
              <w:jc w:val="both"/>
            </w:pPr>
            <w:r w:rsidRPr="007415C8">
              <w:t>VOTAVA, M. Lékařská mikrobiologie – vyšetřovací metody. Brno: Neptun, 2010. 495 s. ISBN 9788086850047.</w:t>
            </w:r>
          </w:p>
          <w:p w14:paraId="2C6A6375" w14:textId="77777777" w:rsidR="009F1539" w:rsidRPr="007415C8" w:rsidRDefault="009F1539" w:rsidP="00892117">
            <w:pPr>
              <w:jc w:val="both"/>
            </w:pPr>
            <w:r w:rsidRPr="007415C8">
              <w:t>MELTER, O., MALMGREN, A. Principy a praktika lékařské mikrobiologie. Praha: Karolinum, 2014. 139 s. Učební texty Univerzity Karlovy v Praze. ISBN 9788024624143.</w:t>
            </w:r>
          </w:p>
          <w:p w14:paraId="08764651" w14:textId="77777777" w:rsidR="009F1539" w:rsidRPr="007415C8" w:rsidRDefault="009F1539" w:rsidP="00892117">
            <w:pPr>
              <w:jc w:val="both"/>
            </w:pPr>
          </w:p>
          <w:p w14:paraId="3C74377D" w14:textId="77777777" w:rsidR="009F1539" w:rsidRPr="007415C8" w:rsidRDefault="009F1539" w:rsidP="00892117">
            <w:pPr>
              <w:jc w:val="both"/>
              <w:rPr>
                <w:u w:val="single"/>
              </w:rPr>
            </w:pPr>
            <w:r w:rsidRPr="007415C8">
              <w:rPr>
                <w:u w:val="single"/>
              </w:rPr>
              <w:t>Doporučená literatura:</w:t>
            </w:r>
          </w:p>
          <w:p w14:paraId="51819ABD" w14:textId="77777777" w:rsidR="009F1539" w:rsidRPr="007415C8" w:rsidRDefault="009F1539" w:rsidP="00892117">
            <w:pPr>
              <w:jc w:val="both"/>
              <w:rPr>
                <w:highlight w:val="cyan"/>
              </w:rPr>
            </w:pPr>
            <w:r w:rsidRPr="007415C8">
              <w:t xml:space="preserve">LEVIN, R.E. Rapid </w:t>
            </w:r>
            <w:proofErr w:type="spellStart"/>
            <w:r w:rsidRPr="007415C8">
              <w:t>Detection</w:t>
            </w:r>
            <w:proofErr w:type="spellEnd"/>
            <w:r w:rsidRPr="007415C8">
              <w:t xml:space="preserve"> and </w:t>
            </w:r>
            <w:proofErr w:type="spellStart"/>
            <w:r w:rsidRPr="007415C8">
              <w:t>Characterization</w:t>
            </w:r>
            <w:proofErr w:type="spellEnd"/>
            <w:r w:rsidRPr="007415C8">
              <w:t xml:space="preserve"> </w:t>
            </w:r>
            <w:proofErr w:type="spellStart"/>
            <w:r w:rsidRPr="007415C8">
              <w:t>of</w:t>
            </w:r>
            <w:proofErr w:type="spellEnd"/>
            <w:r w:rsidRPr="007415C8">
              <w:t xml:space="preserve"> </w:t>
            </w:r>
            <w:proofErr w:type="spellStart"/>
            <w:r w:rsidRPr="007415C8">
              <w:t>Foodborne</w:t>
            </w:r>
            <w:proofErr w:type="spellEnd"/>
            <w:r w:rsidRPr="007415C8">
              <w:t xml:space="preserve"> </w:t>
            </w:r>
            <w:proofErr w:type="spellStart"/>
            <w:r w:rsidRPr="007415C8">
              <w:t>Pathogens</w:t>
            </w:r>
            <w:proofErr w:type="spellEnd"/>
            <w:r w:rsidRPr="007415C8">
              <w:t xml:space="preserve"> by </w:t>
            </w:r>
            <w:proofErr w:type="spellStart"/>
            <w:r w:rsidRPr="007415C8">
              <w:t>Molecular</w:t>
            </w:r>
            <w:proofErr w:type="spellEnd"/>
            <w:r w:rsidRPr="007415C8">
              <w:t xml:space="preserve"> </w:t>
            </w:r>
            <w:proofErr w:type="spellStart"/>
            <w:r w:rsidRPr="007415C8">
              <w:t>Techniques</w:t>
            </w:r>
            <w:proofErr w:type="spellEnd"/>
            <w:r w:rsidRPr="007415C8">
              <w:t xml:space="preserve">. </w:t>
            </w:r>
            <w:proofErr w:type="spellStart"/>
            <w:r w:rsidRPr="007415C8">
              <w:t>Boca</w:t>
            </w:r>
            <w:proofErr w:type="spellEnd"/>
            <w:r w:rsidRPr="007415C8">
              <w:t xml:space="preserve"> </w:t>
            </w:r>
            <w:proofErr w:type="spellStart"/>
            <w:r w:rsidRPr="007415C8">
              <w:t>Raton</w:t>
            </w:r>
            <w:proofErr w:type="spellEnd"/>
            <w:r w:rsidRPr="007415C8">
              <w:t xml:space="preserve">: CRC </w:t>
            </w:r>
            <w:proofErr w:type="spellStart"/>
            <w:r w:rsidRPr="007415C8">
              <w:t>Press</w:t>
            </w:r>
            <w:proofErr w:type="spellEnd"/>
            <w:r w:rsidRPr="007415C8">
              <w:t>, 2010. 592 s. ISBN 9781420092424.</w:t>
            </w:r>
          </w:p>
          <w:p w14:paraId="741A26D0" w14:textId="77777777" w:rsidR="009F1539" w:rsidRPr="007415C8" w:rsidRDefault="009F1539" w:rsidP="00892117">
            <w:pPr>
              <w:jc w:val="both"/>
            </w:pPr>
            <w:r w:rsidRPr="007415C8">
              <w:t xml:space="preserve">LEBOFFE, M.J., PIERCE, B.E. </w:t>
            </w:r>
            <w:proofErr w:type="spellStart"/>
            <w:r w:rsidRPr="007415C8">
              <w:t>Microbiology</w:t>
            </w:r>
            <w:proofErr w:type="spellEnd"/>
            <w:r w:rsidRPr="007415C8">
              <w:t xml:space="preserve">: </w:t>
            </w:r>
            <w:proofErr w:type="spellStart"/>
            <w:r w:rsidRPr="007415C8">
              <w:t>Laboratory</w:t>
            </w:r>
            <w:proofErr w:type="spellEnd"/>
            <w:r w:rsidRPr="007415C8">
              <w:t xml:space="preserve"> </w:t>
            </w:r>
            <w:proofErr w:type="spellStart"/>
            <w:r w:rsidRPr="007415C8">
              <w:t>Theory</w:t>
            </w:r>
            <w:proofErr w:type="spellEnd"/>
            <w:r w:rsidRPr="007415C8">
              <w:t xml:space="preserve"> &amp; </w:t>
            </w:r>
            <w:proofErr w:type="spellStart"/>
            <w:r w:rsidRPr="007415C8">
              <w:t>Application</w:t>
            </w:r>
            <w:proofErr w:type="spellEnd"/>
            <w:r w:rsidRPr="007415C8">
              <w:t xml:space="preserve">. 3rd Ed. </w:t>
            </w:r>
            <w:proofErr w:type="spellStart"/>
            <w:r w:rsidRPr="007415C8">
              <w:t>Englewood</w:t>
            </w:r>
            <w:proofErr w:type="spellEnd"/>
            <w:r w:rsidRPr="007415C8">
              <w:t xml:space="preserve">: </w:t>
            </w:r>
            <w:proofErr w:type="spellStart"/>
            <w:r w:rsidRPr="007415C8">
              <w:t>Morton</w:t>
            </w:r>
            <w:proofErr w:type="spellEnd"/>
            <w:r w:rsidRPr="007415C8">
              <w:t xml:space="preserve"> </w:t>
            </w:r>
            <w:proofErr w:type="spellStart"/>
            <w:r w:rsidRPr="007415C8">
              <w:t>Publishing</w:t>
            </w:r>
            <w:proofErr w:type="spellEnd"/>
            <w:r w:rsidRPr="007415C8">
              <w:t>, 2010. 772 s. ISBN 9780895828309.</w:t>
            </w:r>
          </w:p>
          <w:p w14:paraId="2A4FF7D1" w14:textId="77777777" w:rsidR="009F1539" w:rsidRPr="007415C8" w:rsidRDefault="009F1539" w:rsidP="00892117">
            <w:pPr>
              <w:jc w:val="both"/>
            </w:pPr>
            <w:r w:rsidRPr="007415C8">
              <w:t>HODEK, P., PÁCA, J., ŠULC, M. Laboratorní cvičení z biologie a biochemie mikroorganismů. Praha: Karolinum, 2009. 69 s. Učební texty Univerzity Karlovy v Praze. ISBN 9788024616674.</w:t>
            </w:r>
          </w:p>
          <w:p w14:paraId="58E2E950" w14:textId="77777777" w:rsidR="009F1539" w:rsidRDefault="009F1539" w:rsidP="00892117">
            <w:pPr>
              <w:jc w:val="both"/>
            </w:pPr>
            <w:r w:rsidRPr="007415C8">
              <w:rPr>
                <w:color w:val="000000"/>
                <w:shd w:val="clear" w:color="auto" w:fill="FFFFFF"/>
              </w:rPr>
              <w:t xml:space="preserve">BISEN, P.S., SHARMA, A. </w:t>
            </w:r>
            <w:proofErr w:type="spellStart"/>
            <w:r w:rsidRPr="007415C8">
              <w:rPr>
                <w:color w:val="000000"/>
                <w:shd w:val="clear" w:color="auto" w:fill="FFFFFF"/>
              </w:rPr>
              <w:t>Introduction</w:t>
            </w:r>
            <w:proofErr w:type="spellEnd"/>
            <w:r w:rsidRPr="007415C8">
              <w:rPr>
                <w:color w:val="000000"/>
                <w:shd w:val="clear" w:color="auto" w:fill="FFFFFF"/>
              </w:rPr>
              <w:t xml:space="preserve"> to </w:t>
            </w:r>
            <w:proofErr w:type="spellStart"/>
            <w:r w:rsidRPr="007415C8">
              <w:rPr>
                <w:color w:val="000000"/>
                <w:shd w:val="clear" w:color="auto" w:fill="FFFFFF"/>
              </w:rPr>
              <w:t>Instrumentation</w:t>
            </w:r>
            <w:proofErr w:type="spellEnd"/>
            <w:r w:rsidRPr="007415C8">
              <w:rPr>
                <w:color w:val="000000"/>
                <w:shd w:val="clear" w:color="auto" w:fill="FFFFFF"/>
              </w:rPr>
              <w:t xml:space="preserve"> in </w:t>
            </w:r>
            <w:proofErr w:type="spellStart"/>
            <w:r w:rsidRPr="007415C8">
              <w:rPr>
                <w:color w:val="000000"/>
                <w:shd w:val="clear" w:color="auto" w:fill="FFFFFF"/>
              </w:rPr>
              <w:t>Life</w:t>
            </w:r>
            <w:proofErr w:type="spellEnd"/>
            <w:r w:rsidRPr="007415C8">
              <w:rPr>
                <w:color w:val="000000"/>
                <w:shd w:val="clear" w:color="auto" w:fill="FFFFFF"/>
              </w:rPr>
              <w:t xml:space="preserve"> </w:t>
            </w:r>
            <w:proofErr w:type="spellStart"/>
            <w:r w:rsidRPr="007415C8">
              <w:rPr>
                <w:color w:val="000000"/>
                <w:shd w:val="clear" w:color="auto" w:fill="FFFFFF"/>
              </w:rPr>
              <w:t>Sciences</w:t>
            </w:r>
            <w:proofErr w:type="spellEnd"/>
            <w:r w:rsidRPr="007415C8">
              <w:rPr>
                <w:color w:val="000000"/>
                <w:shd w:val="clear" w:color="auto" w:fill="FFFFFF"/>
              </w:rPr>
              <w:t xml:space="preserve">. 1st Ed. </w:t>
            </w:r>
            <w:proofErr w:type="spellStart"/>
            <w:r w:rsidRPr="007415C8">
              <w:rPr>
                <w:color w:val="000000"/>
                <w:spacing w:val="5"/>
                <w:shd w:val="clear" w:color="auto" w:fill="FFFFFF"/>
              </w:rPr>
              <w:t>Boca</w:t>
            </w:r>
            <w:proofErr w:type="spellEnd"/>
            <w:r w:rsidRPr="007415C8">
              <w:rPr>
                <w:color w:val="000000"/>
                <w:spacing w:val="5"/>
                <w:shd w:val="clear" w:color="auto" w:fill="FFFFFF"/>
              </w:rPr>
              <w:t xml:space="preserve"> </w:t>
            </w:r>
            <w:proofErr w:type="spellStart"/>
            <w:r w:rsidRPr="007415C8">
              <w:rPr>
                <w:color w:val="000000"/>
                <w:spacing w:val="5"/>
                <w:shd w:val="clear" w:color="auto" w:fill="FFFFFF"/>
              </w:rPr>
              <w:t>Raton</w:t>
            </w:r>
            <w:proofErr w:type="spellEnd"/>
            <w:r w:rsidRPr="007415C8">
              <w:rPr>
                <w:color w:val="000000"/>
                <w:spacing w:val="5"/>
                <w:shd w:val="clear" w:color="auto" w:fill="FFFFFF"/>
              </w:rPr>
              <w:t xml:space="preserve">: </w:t>
            </w:r>
            <w:r w:rsidRPr="007415C8">
              <w:rPr>
                <w:color w:val="000000"/>
                <w:shd w:val="clear" w:color="auto" w:fill="FFFFFF"/>
              </w:rPr>
              <w:t xml:space="preserve">CRC </w:t>
            </w:r>
            <w:proofErr w:type="spellStart"/>
            <w:r w:rsidRPr="007415C8">
              <w:rPr>
                <w:color w:val="000000"/>
                <w:shd w:val="clear" w:color="auto" w:fill="FFFFFF"/>
              </w:rPr>
              <w:t>Press</w:t>
            </w:r>
            <w:proofErr w:type="spellEnd"/>
            <w:r w:rsidRPr="007415C8">
              <w:rPr>
                <w:color w:val="000000"/>
                <w:shd w:val="clear" w:color="auto" w:fill="FFFFFF"/>
              </w:rPr>
              <w:t>, 2012. ISBN</w:t>
            </w:r>
            <w:r w:rsidRPr="007415C8">
              <w:rPr>
                <w:rFonts w:ascii="Open Sans" w:hAnsi="Open Sans" w:cs="Open Sans"/>
                <w:color w:val="000000"/>
                <w:spacing w:val="5"/>
                <w:shd w:val="clear" w:color="auto" w:fill="FFFFFF"/>
              </w:rPr>
              <w:t xml:space="preserve"> </w:t>
            </w:r>
            <w:r w:rsidRPr="007415C8">
              <w:rPr>
                <w:color w:val="000000"/>
                <w:spacing w:val="5"/>
                <w:shd w:val="clear" w:color="auto" w:fill="FFFFFF"/>
              </w:rPr>
              <w:t>9780429185212.</w:t>
            </w:r>
          </w:p>
        </w:tc>
      </w:tr>
      <w:tr w:rsidR="009F1539" w14:paraId="2A938453" w14:textId="77777777" w:rsidTr="00892117">
        <w:trPr>
          <w:gridAfter w:val="1"/>
          <w:wAfter w:w="41"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49F0810C" w14:textId="77777777" w:rsidR="009F1539" w:rsidRDefault="009F1539" w:rsidP="00892117">
            <w:pPr>
              <w:jc w:val="center"/>
              <w:rPr>
                <w:b/>
              </w:rPr>
            </w:pPr>
            <w:r>
              <w:rPr>
                <w:b/>
              </w:rPr>
              <w:t>Informace ke kombinované nebo distanční formě</w:t>
            </w:r>
          </w:p>
        </w:tc>
      </w:tr>
      <w:tr w:rsidR="009F1539" w14:paraId="67D88EDE" w14:textId="77777777" w:rsidTr="00892117">
        <w:trPr>
          <w:gridAfter w:val="1"/>
          <w:wAfter w:w="41" w:type="dxa"/>
        </w:trPr>
        <w:tc>
          <w:tcPr>
            <w:tcW w:w="4787" w:type="dxa"/>
            <w:gridSpan w:val="8"/>
            <w:tcBorders>
              <w:top w:val="single" w:sz="2" w:space="0" w:color="auto"/>
            </w:tcBorders>
            <w:shd w:val="clear" w:color="auto" w:fill="F7CAAC"/>
          </w:tcPr>
          <w:p w14:paraId="78482B42" w14:textId="77777777" w:rsidR="009F1539" w:rsidRDefault="009F1539" w:rsidP="00892117">
            <w:pPr>
              <w:jc w:val="both"/>
            </w:pPr>
            <w:r>
              <w:rPr>
                <w:b/>
              </w:rPr>
              <w:t>Rozsah konzultací (soustředění)</w:t>
            </w:r>
          </w:p>
        </w:tc>
        <w:tc>
          <w:tcPr>
            <w:tcW w:w="889" w:type="dxa"/>
            <w:tcBorders>
              <w:top w:val="single" w:sz="2" w:space="0" w:color="auto"/>
            </w:tcBorders>
          </w:tcPr>
          <w:p w14:paraId="03B06B48" w14:textId="77777777" w:rsidR="009F1539" w:rsidRDefault="009F1539" w:rsidP="00892117">
            <w:pPr>
              <w:jc w:val="both"/>
            </w:pPr>
          </w:p>
        </w:tc>
        <w:tc>
          <w:tcPr>
            <w:tcW w:w="4179" w:type="dxa"/>
            <w:gridSpan w:val="7"/>
            <w:tcBorders>
              <w:top w:val="single" w:sz="2" w:space="0" w:color="auto"/>
            </w:tcBorders>
            <w:shd w:val="clear" w:color="auto" w:fill="F7CAAC"/>
          </w:tcPr>
          <w:p w14:paraId="221056A4" w14:textId="77777777" w:rsidR="009F1539" w:rsidRDefault="009F1539" w:rsidP="00892117">
            <w:pPr>
              <w:jc w:val="both"/>
              <w:rPr>
                <w:b/>
              </w:rPr>
            </w:pPr>
            <w:r>
              <w:rPr>
                <w:b/>
              </w:rPr>
              <w:t xml:space="preserve">hodin </w:t>
            </w:r>
          </w:p>
        </w:tc>
      </w:tr>
      <w:tr w:rsidR="009F1539" w14:paraId="328A8A8B" w14:textId="77777777" w:rsidTr="00892117">
        <w:trPr>
          <w:gridAfter w:val="1"/>
          <w:wAfter w:w="41" w:type="dxa"/>
        </w:trPr>
        <w:tc>
          <w:tcPr>
            <w:tcW w:w="9855" w:type="dxa"/>
            <w:gridSpan w:val="16"/>
            <w:shd w:val="clear" w:color="auto" w:fill="F7CAAC"/>
          </w:tcPr>
          <w:p w14:paraId="79EDCAD0" w14:textId="77777777" w:rsidR="009F1539" w:rsidRDefault="009F1539" w:rsidP="00892117">
            <w:pPr>
              <w:jc w:val="both"/>
              <w:rPr>
                <w:b/>
              </w:rPr>
            </w:pPr>
            <w:r>
              <w:rPr>
                <w:b/>
              </w:rPr>
              <w:t>Informace o způsobu kontaktu s vyučujícím</w:t>
            </w:r>
          </w:p>
        </w:tc>
      </w:tr>
      <w:tr w:rsidR="009F1539" w14:paraId="62AFC677" w14:textId="77777777" w:rsidTr="00892117">
        <w:trPr>
          <w:gridAfter w:val="1"/>
          <w:wAfter w:w="41" w:type="dxa"/>
          <w:trHeight w:val="1373"/>
        </w:trPr>
        <w:tc>
          <w:tcPr>
            <w:tcW w:w="9855" w:type="dxa"/>
            <w:gridSpan w:val="16"/>
          </w:tcPr>
          <w:p w14:paraId="51F2BAFD" w14:textId="77777777" w:rsidR="009F1539" w:rsidRDefault="009F1539" w:rsidP="00892117">
            <w:pPr>
              <w:jc w:val="both"/>
            </w:pPr>
          </w:p>
          <w:p w14:paraId="555BA4F7" w14:textId="77777777" w:rsidR="003F26D1" w:rsidRDefault="003F26D1" w:rsidP="00892117">
            <w:pPr>
              <w:jc w:val="both"/>
            </w:pPr>
          </w:p>
          <w:p w14:paraId="6E6E84AE" w14:textId="77777777" w:rsidR="003F26D1" w:rsidRDefault="003F26D1" w:rsidP="00892117">
            <w:pPr>
              <w:jc w:val="both"/>
            </w:pPr>
          </w:p>
          <w:p w14:paraId="0AB0FDFC" w14:textId="77777777" w:rsidR="003F26D1" w:rsidRDefault="003F26D1" w:rsidP="00892117">
            <w:pPr>
              <w:jc w:val="both"/>
            </w:pPr>
          </w:p>
          <w:p w14:paraId="4BB5C465" w14:textId="77777777" w:rsidR="003F26D1" w:rsidRDefault="003F26D1" w:rsidP="00892117">
            <w:pPr>
              <w:jc w:val="both"/>
            </w:pPr>
          </w:p>
          <w:p w14:paraId="7D77680C" w14:textId="77777777" w:rsidR="003F26D1" w:rsidRDefault="003F26D1" w:rsidP="00892117">
            <w:pPr>
              <w:jc w:val="both"/>
            </w:pPr>
          </w:p>
          <w:p w14:paraId="61A9E8C8" w14:textId="77777777" w:rsidR="003F26D1" w:rsidRDefault="003F26D1" w:rsidP="00892117">
            <w:pPr>
              <w:jc w:val="both"/>
            </w:pPr>
          </w:p>
          <w:p w14:paraId="10323624" w14:textId="77777777" w:rsidR="003F26D1" w:rsidRDefault="003F26D1" w:rsidP="00892117">
            <w:pPr>
              <w:jc w:val="both"/>
            </w:pPr>
          </w:p>
          <w:p w14:paraId="35E7FC3B" w14:textId="77777777" w:rsidR="003F26D1" w:rsidRDefault="003F26D1" w:rsidP="00892117">
            <w:pPr>
              <w:jc w:val="both"/>
            </w:pPr>
          </w:p>
          <w:p w14:paraId="43C9169F" w14:textId="77777777" w:rsidR="003F26D1" w:rsidRDefault="003F26D1" w:rsidP="00892117">
            <w:pPr>
              <w:jc w:val="both"/>
            </w:pPr>
          </w:p>
          <w:p w14:paraId="03392E1E" w14:textId="77777777" w:rsidR="003F26D1" w:rsidRDefault="003F26D1" w:rsidP="00892117">
            <w:pPr>
              <w:jc w:val="both"/>
            </w:pPr>
          </w:p>
          <w:p w14:paraId="105668E5" w14:textId="77777777" w:rsidR="003F26D1" w:rsidRDefault="003F26D1" w:rsidP="00892117">
            <w:pPr>
              <w:jc w:val="both"/>
            </w:pPr>
          </w:p>
          <w:p w14:paraId="2DF0DC98" w14:textId="77777777" w:rsidR="003F26D1" w:rsidRDefault="003F26D1" w:rsidP="00892117">
            <w:pPr>
              <w:jc w:val="both"/>
            </w:pPr>
          </w:p>
          <w:p w14:paraId="47B77DE8" w14:textId="77777777" w:rsidR="003F26D1" w:rsidRDefault="003F26D1" w:rsidP="00892117">
            <w:pPr>
              <w:jc w:val="both"/>
            </w:pPr>
          </w:p>
          <w:p w14:paraId="189BC5DF" w14:textId="77777777" w:rsidR="003F26D1" w:rsidRDefault="003F26D1" w:rsidP="00892117">
            <w:pPr>
              <w:jc w:val="both"/>
            </w:pPr>
          </w:p>
          <w:p w14:paraId="24F89335" w14:textId="77777777" w:rsidR="003F26D1" w:rsidRDefault="003F26D1" w:rsidP="00892117">
            <w:pPr>
              <w:jc w:val="both"/>
            </w:pPr>
          </w:p>
          <w:p w14:paraId="3ECC0767" w14:textId="77777777" w:rsidR="003F26D1" w:rsidRDefault="003F26D1" w:rsidP="00892117">
            <w:pPr>
              <w:jc w:val="both"/>
            </w:pPr>
          </w:p>
          <w:p w14:paraId="4E4DC822" w14:textId="77777777" w:rsidR="003F26D1" w:rsidRDefault="003F26D1" w:rsidP="00892117">
            <w:pPr>
              <w:jc w:val="both"/>
            </w:pPr>
          </w:p>
          <w:p w14:paraId="3A5BDA2E" w14:textId="77777777" w:rsidR="003F26D1" w:rsidRDefault="003F26D1" w:rsidP="00892117">
            <w:pPr>
              <w:jc w:val="both"/>
            </w:pPr>
          </w:p>
          <w:p w14:paraId="1AA7B674" w14:textId="5DA52F41" w:rsidR="003F26D1" w:rsidRDefault="003F26D1" w:rsidP="00892117">
            <w:pPr>
              <w:jc w:val="both"/>
            </w:pPr>
          </w:p>
          <w:p w14:paraId="2512B10C" w14:textId="77777777" w:rsidR="003F26D1" w:rsidRDefault="003F26D1" w:rsidP="00892117">
            <w:pPr>
              <w:jc w:val="both"/>
            </w:pPr>
          </w:p>
          <w:p w14:paraId="78BCDDB8" w14:textId="77777777" w:rsidR="003F26D1" w:rsidRDefault="003F26D1" w:rsidP="00892117">
            <w:pPr>
              <w:jc w:val="both"/>
            </w:pPr>
          </w:p>
          <w:p w14:paraId="1A086D07" w14:textId="77777777" w:rsidR="003F26D1" w:rsidRDefault="003F26D1" w:rsidP="00892117">
            <w:pPr>
              <w:jc w:val="both"/>
            </w:pPr>
          </w:p>
          <w:p w14:paraId="76A2C67A" w14:textId="77777777" w:rsidR="003F26D1" w:rsidRDefault="003F26D1" w:rsidP="00892117">
            <w:pPr>
              <w:jc w:val="both"/>
            </w:pPr>
          </w:p>
          <w:p w14:paraId="07F1CF71" w14:textId="504B5FB0" w:rsidR="003F26D1" w:rsidRDefault="003F26D1" w:rsidP="00892117">
            <w:pPr>
              <w:jc w:val="both"/>
            </w:pPr>
          </w:p>
        </w:tc>
      </w:tr>
      <w:tr w:rsidR="009F1539" w14:paraId="58E1D9D1" w14:textId="77777777" w:rsidTr="00892117">
        <w:trPr>
          <w:gridAfter w:val="1"/>
          <w:wAfter w:w="41" w:type="dxa"/>
        </w:trPr>
        <w:tc>
          <w:tcPr>
            <w:tcW w:w="9855" w:type="dxa"/>
            <w:gridSpan w:val="16"/>
            <w:tcBorders>
              <w:bottom w:val="double" w:sz="4" w:space="0" w:color="auto"/>
            </w:tcBorders>
            <w:shd w:val="clear" w:color="auto" w:fill="BDD6EE"/>
          </w:tcPr>
          <w:p w14:paraId="5DC7E67B" w14:textId="77777777" w:rsidR="009F1539" w:rsidRDefault="009F1539" w:rsidP="00892117">
            <w:pPr>
              <w:jc w:val="both"/>
              <w:rPr>
                <w:b/>
                <w:sz w:val="28"/>
              </w:rPr>
            </w:pPr>
            <w:r>
              <w:lastRenderedPageBreak/>
              <w:br w:type="page"/>
            </w:r>
            <w:r>
              <w:rPr>
                <w:b/>
                <w:sz w:val="28"/>
              </w:rPr>
              <w:t>B-III – Charakteristika studijního předmětu</w:t>
            </w:r>
          </w:p>
        </w:tc>
      </w:tr>
      <w:tr w:rsidR="009F1539" w14:paraId="2BBEE537" w14:textId="77777777" w:rsidTr="00892117">
        <w:trPr>
          <w:gridAfter w:val="1"/>
          <w:wAfter w:w="41" w:type="dxa"/>
        </w:trPr>
        <w:tc>
          <w:tcPr>
            <w:tcW w:w="3435" w:type="dxa"/>
            <w:gridSpan w:val="5"/>
            <w:tcBorders>
              <w:top w:val="double" w:sz="4" w:space="0" w:color="auto"/>
            </w:tcBorders>
            <w:shd w:val="clear" w:color="auto" w:fill="F7CAAC"/>
          </w:tcPr>
          <w:p w14:paraId="6B6E1EA9" w14:textId="77777777" w:rsidR="009F1539" w:rsidRDefault="009F1539" w:rsidP="00892117">
            <w:pPr>
              <w:jc w:val="both"/>
              <w:rPr>
                <w:b/>
              </w:rPr>
            </w:pPr>
            <w:r>
              <w:rPr>
                <w:b/>
              </w:rPr>
              <w:t>Název studijního předmětu</w:t>
            </w:r>
          </w:p>
        </w:tc>
        <w:tc>
          <w:tcPr>
            <w:tcW w:w="6420" w:type="dxa"/>
            <w:gridSpan w:val="11"/>
            <w:tcBorders>
              <w:top w:val="double" w:sz="4" w:space="0" w:color="auto"/>
            </w:tcBorders>
          </w:tcPr>
          <w:p w14:paraId="7A9B1D45" w14:textId="77777777" w:rsidR="009F1539" w:rsidRDefault="009F1539" w:rsidP="00892117">
            <w:pPr>
              <w:jc w:val="both"/>
            </w:pPr>
            <w:bookmarkStart w:id="25" w:name="Biotech_ve_výr_potr_rostl_pův"/>
            <w:bookmarkEnd w:id="25"/>
            <w:r w:rsidRPr="00370437">
              <w:rPr>
                <w:b/>
                <w:bCs/>
              </w:rPr>
              <w:t>Biotechnologie ve výrobě potravin rostlinného původu</w:t>
            </w:r>
          </w:p>
        </w:tc>
      </w:tr>
      <w:tr w:rsidR="009F1539" w14:paraId="2EA85814" w14:textId="77777777" w:rsidTr="00892117">
        <w:trPr>
          <w:gridAfter w:val="1"/>
          <w:wAfter w:w="41" w:type="dxa"/>
        </w:trPr>
        <w:tc>
          <w:tcPr>
            <w:tcW w:w="3435" w:type="dxa"/>
            <w:gridSpan w:val="5"/>
            <w:shd w:val="clear" w:color="auto" w:fill="F7CAAC"/>
          </w:tcPr>
          <w:p w14:paraId="556C4047" w14:textId="77777777" w:rsidR="009F1539" w:rsidRDefault="009F1539" w:rsidP="00892117">
            <w:pPr>
              <w:jc w:val="both"/>
              <w:rPr>
                <w:b/>
              </w:rPr>
            </w:pPr>
            <w:r>
              <w:rPr>
                <w:b/>
              </w:rPr>
              <w:t>Typ předmětu</w:t>
            </w:r>
          </w:p>
        </w:tc>
        <w:tc>
          <w:tcPr>
            <w:tcW w:w="3057" w:type="dxa"/>
            <w:gridSpan w:val="5"/>
          </w:tcPr>
          <w:p w14:paraId="34EAC0B4" w14:textId="77777777" w:rsidR="009F1539" w:rsidRDefault="009F1539" w:rsidP="00892117">
            <w:pPr>
              <w:jc w:val="both"/>
            </w:pPr>
            <w:r>
              <w:t>povinný, PZ</w:t>
            </w:r>
          </w:p>
        </w:tc>
        <w:tc>
          <w:tcPr>
            <w:tcW w:w="2695" w:type="dxa"/>
            <w:gridSpan w:val="4"/>
            <w:shd w:val="clear" w:color="auto" w:fill="F7CAAC"/>
          </w:tcPr>
          <w:p w14:paraId="2CEF9C39" w14:textId="77777777" w:rsidR="009F1539" w:rsidRDefault="009F1539" w:rsidP="00892117">
            <w:pPr>
              <w:jc w:val="both"/>
            </w:pPr>
            <w:r>
              <w:rPr>
                <w:b/>
              </w:rPr>
              <w:t>doporučený ročník / semestr</w:t>
            </w:r>
          </w:p>
        </w:tc>
        <w:tc>
          <w:tcPr>
            <w:tcW w:w="668" w:type="dxa"/>
            <w:gridSpan w:val="2"/>
          </w:tcPr>
          <w:p w14:paraId="7F490095" w14:textId="77777777" w:rsidR="009F1539" w:rsidRDefault="009F1539" w:rsidP="00892117">
            <w:pPr>
              <w:jc w:val="both"/>
            </w:pPr>
            <w:r>
              <w:t>1/LS</w:t>
            </w:r>
          </w:p>
        </w:tc>
      </w:tr>
      <w:tr w:rsidR="009F1539" w14:paraId="0B6CB990" w14:textId="77777777" w:rsidTr="00892117">
        <w:trPr>
          <w:gridAfter w:val="1"/>
          <w:wAfter w:w="41" w:type="dxa"/>
        </w:trPr>
        <w:tc>
          <w:tcPr>
            <w:tcW w:w="3435" w:type="dxa"/>
            <w:gridSpan w:val="5"/>
            <w:shd w:val="clear" w:color="auto" w:fill="F7CAAC"/>
          </w:tcPr>
          <w:p w14:paraId="0B47CC2A" w14:textId="77777777" w:rsidR="009F1539" w:rsidRDefault="009F1539" w:rsidP="00892117">
            <w:pPr>
              <w:jc w:val="both"/>
              <w:rPr>
                <w:b/>
              </w:rPr>
            </w:pPr>
            <w:r>
              <w:rPr>
                <w:b/>
              </w:rPr>
              <w:t>Rozsah studijního předmětu</w:t>
            </w:r>
          </w:p>
        </w:tc>
        <w:tc>
          <w:tcPr>
            <w:tcW w:w="1352" w:type="dxa"/>
            <w:gridSpan w:val="3"/>
          </w:tcPr>
          <w:p w14:paraId="5C701304" w14:textId="77777777" w:rsidR="009F1539" w:rsidRDefault="009F1539" w:rsidP="00892117">
            <w:pPr>
              <w:jc w:val="both"/>
            </w:pPr>
            <w:proofErr w:type="gramStart"/>
            <w:r>
              <w:t>10p</w:t>
            </w:r>
            <w:proofErr w:type="gramEnd"/>
            <w:r w:rsidRPr="00280F9E">
              <w:t>+1</w:t>
            </w:r>
            <w:r>
              <w:t>0</w:t>
            </w:r>
            <w:r w:rsidRPr="00280F9E">
              <w:t>s+</w:t>
            </w:r>
            <w:r>
              <w:t>20</w:t>
            </w:r>
            <w:r w:rsidRPr="00003F22">
              <w:t>l</w:t>
            </w:r>
          </w:p>
        </w:tc>
        <w:tc>
          <w:tcPr>
            <w:tcW w:w="889" w:type="dxa"/>
            <w:shd w:val="clear" w:color="auto" w:fill="F7CAAC"/>
          </w:tcPr>
          <w:p w14:paraId="52965D4A" w14:textId="77777777" w:rsidR="009F1539" w:rsidRDefault="009F1539" w:rsidP="00892117">
            <w:pPr>
              <w:jc w:val="both"/>
              <w:rPr>
                <w:b/>
              </w:rPr>
            </w:pPr>
            <w:r>
              <w:rPr>
                <w:b/>
              </w:rPr>
              <w:t xml:space="preserve">hod. </w:t>
            </w:r>
          </w:p>
        </w:tc>
        <w:tc>
          <w:tcPr>
            <w:tcW w:w="816" w:type="dxa"/>
          </w:tcPr>
          <w:p w14:paraId="6D85BBBE" w14:textId="77777777" w:rsidR="009F1539" w:rsidRDefault="009F1539" w:rsidP="00892117">
            <w:pPr>
              <w:jc w:val="both"/>
            </w:pPr>
            <w:r>
              <w:t>40</w:t>
            </w:r>
          </w:p>
        </w:tc>
        <w:tc>
          <w:tcPr>
            <w:tcW w:w="1479" w:type="dxa"/>
            <w:gridSpan w:val="2"/>
            <w:shd w:val="clear" w:color="auto" w:fill="F7CAAC"/>
          </w:tcPr>
          <w:p w14:paraId="3E805C63" w14:textId="77777777" w:rsidR="009F1539" w:rsidRDefault="009F1539" w:rsidP="00892117">
            <w:pPr>
              <w:jc w:val="both"/>
              <w:rPr>
                <w:b/>
              </w:rPr>
            </w:pPr>
            <w:r>
              <w:rPr>
                <w:b/>
              </w:rPr>
              <w:t>kreditů</w:t>
            </w:r>
          </w:p>
        </w:tc>
        <w:tc>
          <w:tcPr>
            <w:tcW w:w="1884" w:type="dxa"/>
            <w:gridSpan w:val="4"/>
          </w:tcPr>
          <w:p w14:paraId="5D651F40" w14:textId="77777777" w:rsidR="009F1539" w:rsidRDefault="009F1539" w:rsidP="00892117">
            <w:pPr>
              <w:jc w:val="both"/>
            </w:pPr>
            <w:r>
              <w:t>5</w:t>
            </w:r>
          </w:p>
        </w:tc>
      </w:tr>
      <w:tr w:rsidR="009F1539" w14:paraId="6FB696D9" w14:textId="77777777" w:rsidTr="00892117">
        <w:trPr>
          <w:gridAfter w:val="1"/>
          <w:wAfter w:w="41" w:type="dxa"/>
        </w:trPr>
        <w:tc>
          <w:tcPr>
            <w:tcW w:w="3435" w:type="dxa"/>
            <w:gridSpan w:val="5"/>
            <w:shd w:val="clear" w:color="auto" w:fill="F7CAAC"/>
          </w:tcPr>
          <w:p w14:paraId="65177E96"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0" w:type="dxa"/>
            <w:gridSpan w:val="11"/>
          </w:tcPr>
          <w:p w14:paraId="51601FF3" w14:textId="77777777" w:rsidR="009F1539" w:rsidRDefault="009F1539" w:rsidP="00892117">
            <w:pPr>
              <w:jc w:val="both"/>
            </w:pPr>
          </w:p>
        </w:tc>
      </w:tr>
      <w:tr w:rsidR="009F1539" w14:paraId="2CD7F622" w14:textId="77777777" w:rsidTr="00892117">
        <w:trPr>
          <w:gridAfter w:val="1"/>
          <w:wAfter w:w="41" w:type="dxa"/>
        </w:trPr>
        <w:tc>
          <w:tcPr>
            <w:tcW w:w="3435" w:type="dxa"/>
            <w:gridSpan w:val="5"/>
            <w:shd w:val="clear" w:color="auto" w:fill="F7CAAC"/>
          </w:tcPr>
          <w:p w14:paraId="4AC60069" w14:textId="77777777" w:rsidR="009F1539" w:rsidRPr="005A0406" w:rsidRDefault="009F1539" w:rsidP="00892117">
            <w:pPr>
              <w:jc w:val="both"/>
              <w:rPr>
                <w:b/>
              </w:rPr>
            </w:pPr>
            <w:r w:rsidRPr="005A0406">
              <w:rPr>
                <w:b/>
              </w:rPr>
              <w:t>Způsob ověření výsledků učení</w:t>
            </w:r>
          </w:p>
        </w:tc>
        <w:tc>
          <w:tcPr>
            <w:tcW w:w="3057" w:type="dxa"/>
            <w:gridSpan w:val="5"/>
            <w:tcBorders>
              <w:bottom w:val="single" w:sz="4" w:space="0" w:color="auto"/>
            </w:tcBorders>
          </w:tcPr>
          <w:p w14:paraId="290AA678" w14:textId="77777777" w:rsidR="009F1539" w:rsidRDefault="009F1539" w:rsidP="00892117">
            <w:pPr>
              <w:jc w:val="both"/>
            </w:pPr>
            <w:r>
              <w:t>zápočet, zkouška</w:t>
            </w:r>
          </w:p>
        </w:tc>
        <w:tc>
          <w:tcPr>
            <w:tcW w:w="1479" w:type="dxa"/>
            <w:gridSpan w:val="2"/>
            <w:tcBorders>
              <w:bottom w:val="single" w:sz="4" w:space="0" w:color="auto"/>
            </w:tcBorders>
            <w:shd w:val="clear" w:color="auto" w:fill="F7CAAC"/>
          </w:tcPr>
          <w:p w14:paraId="18A119C5" w14:textId="77777777" w:rsidR="009F1539" w:rsidRDefault="009F1539" w:rsidP="00892117">
            <w:pPr>
              <w:jc w:val="both"/>
              <w:rPr>
                <w:b/>
              </w:rPr>
            </w:pPr>
            <w:r>
              <w:rPr>
                <w:b/>
              </w:rPr>
              <w:t>Forma výuky</w:t>
            </w:r>
          </w:p>
        </w:tc>
        <w:tc>
          <w:tcPr>
            <w:tcW w:w="1884" w:type="dxa"/>
            <w:gridSpan w:val="4"/>
            <w:tcBorders>
              <w:bottom w:val="single" w:sz="4" w:space="0" w:color="auto"/>
            </w:tcBorders>
          </w:tcPr>
          <w:p w14:paraId="77665BAD" w14:textId="77777777" w:rsidR="009F1539" w:rsidRDefault="009F1539" w:rsidP="00892117">
            <w:pPr>
              <w:jc w:val="both"/>
            </w:pPr>
            <w:r>
              <w:t>přednášky, semináře, laboratorní cvičení</w:t>
            </w:r>
          </w:p>
        </w:tc>
      </w:tr>
      <w:tr w:rsidR="009F1539" w14:paraId="213E0737" w14:textId="77777777" w:rsidTr="00892117">
        <w:trPr>
          <w:gridAfter w:val="1"/>
          <w:wAfter w:w="41" w:type="dxa"/>
        </w:trPr>
        <w:tc>
          <w:tcPr>
            <w:tcW w:w="3435" w:type="dxa"/>
            <w:gridSpan w:val="5"/>
            <w:shd w:val="clear" w:color="auto" w:fill="F7CAAC"/>
          </w:tcPr>
          <w:p w14:paraId="740A3A9C" w14:textId="77777777" w:rsidR="009F1539" w:rsidRPr="005A0406" w:rsidRDefault="009F1539" w:rsidP="00892117">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47775EB8" w14:textId="77777777" w:rsidR="009F1539" w:rsidRDefault="009F1539" w:rsidP="00892117">
            <w:pPr>
              <w:jc w:val="both"/>
            </w:pPr>
            <w:r>
              <w:t>Docházka: povinná min. 90% účast ve cvičeních.</w:t>
            </w:r>
          </w:p>
          <w:p w14:paraId="49798FFC" w14:textId="77777777" w:rsidR="009F1539" w:rsidRDefault="009F1539" w:rsidP="00892117">
            <w:pPr>
              <w:jc w:val="both"/>
            </w:pPr>
            <w:r>
              <w:t>Zápočet: 2 testy (min. 70 % bodů).</w:t>
            </w:r>
          </w:p>
          <w:p w14:paraId="579599E7" w14:textId="77777777" w:rsidR="009F1539" w:rsidRDefault="009F1539" w:rsidP="00892117">
            <w:pPr>
              <w:jc w:val="both"/>
            </w:pPr>
            <w:r>
              <w:t>Zkouška: prokázání znalosti probíraných tematických okruhů, písemná i ústní zkouška.</w:t>
            </w:r>
          </w:p>
        </w:tc>
      </w:tr>
      <w:tr w:rsidR="009F1539" w14:paraId="1E31DC63" w14:textId="77777777" w:rsidTr="00892117">
        <w:trPr>
          <w:gridAfter w:val="1"/>
          <w:wAfter w:w="41" w:type="dxa"/>
          <w:trHeight w:val="197"/>
        </w:trPr>
        <w:tc>
          <w:tcPr>
            <w:tcW w:w="3435" w:type="dxa"/>
            <w:gridSpan w:val="5"/>
            <w:tcBorders>
              <w:top w:val="nil"/>
            </w:tcBorders>
            <w:shd w:val="clear" w:color="auto" w:fill="F7CAAC"/>
          </w:tcPr>
          <w:p w14:paraId="63A789B7" w14:textId="77777777" w:rsidR="009F1539" w:rsidRDefault="009F1539" w:rsidP="00892117">
            <w:pPr>
              <w:jc w:val="both"/>
              <w:rPr>
                <w:b/>
              </w:rPr>
            </w:pPr>
            <w:r>
              <w:rPr>
                <w:b/>
              </w:rPr>
              <w:t>Garant předmětu</w:t>
            </w:r>
          </w:p>
        </w:tc>
        <w:tc>
          <w:tcPr>
            <w:tcW w:w="6420" w:type="dxa"/>
            <w:gridSpan w:val="11"/>
            <w:tcBorders>
              <w:top w:val="single" w:sz="4" w:space="0" w:color="auto"/>
            </w:tcBorders>
          </w:tcPr>
          <w:p w14:paraId="2D5B2F49" w14:textId="77777777" w:rsidR="009F1539" w:rsidRDefault="009F1539" w:rsidP="00892117">
            <w:pPr>
              <w:jc w:val="both"/>
            </w:pPr>
            <w:r>
              <w:t>doc. Ing. Richardos Nikolaos Salek, Ph.D.</w:t>
            </w:r>
          </w:p>
        </w:tc>
      </w:tr>
      <w:tr w:rsidR="009F1539" w14:paraId="7A0A5BC2" w14:textId="77777777" w:rsidTr="00892117">
        <w:trPr>
          <w:gridAfter w:val="1"/>
          <w:wAfter w:w="41" w:type="dxa"/>
          <w:trHeight w:val="243"/>
        </w:trPr>
        <w:tc>
          <w:tcPr>
            <w:tcW w:w="3435" w:type="dxa"/>
            <w:gridSpan w:val="5"/>
            <w:tcBorders>
              <w:top w:val="nil"/>
            </w:tcBorders>
            <w:shd w:val="clear" w:color="auto" w:fill="F7CAAC"/>
          </w:tcPr>
          <w:p w14:paraId="79E085C6" w14:textId="77777777" w:rsidR="009F1539" w:rsidRDefault="009F1539" w:rsidP="00892117">
            <w:pPr>
              <w:jc w:val="both"/>
              <w:rPr>
                <w:b/>
              </w:rPr>
            </w:pPr>
            <w:r>
              <w:rPr>
                <w:b/>
              </w:rPr>
              <w:t>Zapojení garanta do výuky předmětu</w:t>
            </w:r>
          </w:p>
        </w:tc>
        <w:tc>
          <w:tcPr>
            <w:tcW w:w="6420" w:type="dxa"/>
            <w:gridSpan w:val="11"/>
            <w:tcBorders>
              <w:top w:val="nil"/>
            </w:tcBorders>
          </w:tcPr>
          <w:p w14:paraId="3578E588" w14:textId="77777777" w:rsidR="009F1539" w:rsidRDefault="009F1539" w:rsidP="00892117">
            <w:pPr>
              <w:jc w:val="both"/>
            </w:pPr>
            <w:proofErr w:type="gramStart"/>
            <w:r>
              <w:t>50%</w:t>
            </w:r>
            <w:proofErr w:type="gramEnd"/>
            <w:r>
              <w:t xml:space="preserve"> p</w:t>
            </w:r>
          </w:p>
        </w:tc>
      </w:tr>
      <w:tr w:rsidR="009F1539" w14:paraId="3350640A" w14:textId="77777777" w:rsidTr="00892117">
        <w:trPr>
          <w:gridAfter w:val="1"/>
          <w:wAfter w:w="41" w:type="dxa"/>
        </w:trPr>
        <w:tc>
          <w:tcPr>
            <w:tcW w:w="3435" w:type="dxa"/>
            <w:gridSpan w:val="5"/>
            <w:shd w:val="clear" w:color="auto" w:fill="F7CAAC"/>
          </w:tcPr>
          <w:p w14:paraId="7A6F1B02" w14:textId="77777777" w:rsidR="009F1539" w:rsidRDefault="009F1539" w:rsidP="00892117">
            <w:pPr>
              <w:jc w:val="both"/>
              <w:rPr>
                <w:b/>
              </w:rPr>
            </w:pPr>
            <w:r>
              <w:rPr>
                <w:b/>
              </w:rPr>
              <w:t>Vyučující</w:t>
            </w:r>
          </w:p>
        </w:tc>
        <w:tc>
          <w:tcPr>
            <w:tcW w:w="6420" w:type="dxa"/>
            <w:gridSpan w:val="11"/>
            <w:tcBorders>
              <w:bottom w:val="nil"/>
            </w:tcBorders>
          </w:tcPr>
          <w:p w14:paraId="136C0D8C" w14:textId="77777777" w:rsidR="009F1539" w:rsidRDefault="009F1539" w:rsidP="00892117">
            <w:pPr>
              <w:jc w:val="both"/>
            </w:pPr>
          </w:p>
        </w:tc>
      </w:tr>
      <w:tr w:rsidR="009F1539" w14:paraId="4A3EA75C" w14:textId="77777777" w:rsidTr="00892117">
        <w:trPr>
          <w:gridAfter w:val="1"/>
          <w:wAfter w:w="41" w:type="dxa"/>
          <w:trHeight w:val="136"/>
        </w:trPr>
        <w:tc>
          <w:tcPr>
            <w:tcW w:w="9855" w:type="dxa"/>
            <w:gridSpan w:val="16"/>
            <w:tcBorders>
              <w:top w:val="nil"/>
            </w:tcBorders>
          </w:tcPr>
          <w:p w14:paraId="2E1AA59B" w14:textId="77777777" w:rsidR="009F1539" w:rsidRPr="00ED7420" w:rsidRDefault="009F1539" w:rsidP="00892117">
            <w:pPr>
              <w:spacing w:before="60" w:after="60"/>
              <w:rPr>
                <w:b/>
                <w:bCs/>
              </w:rPr>
            </w:pPr>
            <w:r w:rsidRPr="00ED7420">
              <w:rPr>
                <w:b/>
                <w:bCs/>
              </w:rPr>
              <w:t>doc. Ing. Richardos Nikolaos Salek, Ph.D.</w:t>
            </w:r>
            <w:r>
              <w:rPr>
                <w:b/>
                <w:bCs/>
              </w:rPr>
              <w:t xml:space="preserve"> </w:t>
            </w:r>
            <w:r>
              <w:t>(</w:t>
            </w:r>
            <w:proofErr w:type="gramStart"/>
            <w:r>
              <w:t>50%</w:t>
            </w:r>
            <w:proofErr w:type="gramEnd"/>
            <w:r>
              <w:t xml:space="preserve"> p)</w:t>
            </w:r>
          </w:p>
          <w:p w14:paraId="4F4FFA35" w14:textId="77777777" w:rsidR="009F1539" w:rsidRDefault="009F1539" w:rsidP="00892117">
            <w:pPr>
              <w:spacing w:before="60" w:after="60"/>
              <w:jc w:val="both"/>
            </w:pPr>
            <w:r>
              <w:t>Ing. Eva Lorencová, Ph.D. (</w:t>
            </w:r>
            <w:proofErr w:type="gramStart"/>
            <w:r>
              <w:t>50%</w:t>
            </w:r>
            <w:proofErr w:type="gramEnd"/>
            <w:r>
              <w:t xml:space="preserve"> p)</w:t>
            </w:r>
          </w:p>
        </w:tc>
      </w:tr>
      <w:tr w:rsidR="009F1539" w14:paraId="12BFF8DA" w14:textId="77777777" w:rsidTr="00892117">
        <w:trPr>
          <w:gridAfter w:val="1"/>
          <w:wAfter w:w="41" w:type="dxa"/>
        </w:trPr>
        <w:tc>
          <w:tcPr>
            <w:tcW w:w="3435" w:type="dxa"/>
            <w:gridSpan w:val="5"/>
            <w:shd w:val="clear" w:color="auto" w:fill="F7CAAC"/>
          </w:tcPr>
          <w:p w14:paraId="60A741AC" w14:textId="77777777" w:rsidR="009F1539" w:rsidRPr="005A0406" w:rsidRDefault="009F1539" w:rsidP="00892117">
            <w:pPr>
              <w:jc w:val="both"/>
              <w:rPr>
                <w:b/>
              </w:rPr>
            </w:pPr>
            <w:r w:rsidRPr="005A0406">
              <w:rPr>
                <w:b/>
              </w:rPr>
              <w:t>Hlavní témata a výsledky učení</w:t>
            </w:r>
          </w:p>
        </w:tc>
        <w:tc>
          <w:tcPr>
            <w:tcW w:w="6420" w:type="dxa"/>
            <w:gridSpan w:val="11"/>
            <w:tcBorders>
              <w:bottom w:val="nil"/>
            </w:tcBorders>
          </w:tcPr>
          <w:p w14:paraId="0B8F47BE" w14:textId="77777777" w:rsidR="009F1539" w:rsidRPr="005A0406" w:rsidRDefault="009F1539" w:rsidP="00892117">
            <w:pPr>
              <w:jc w:val="both"/>
            </w:pPr>
          </w:p>
        </w:tc>
      </w:tr>
      <w:tr w:rsidR="009F1539" w14:paraId="7F9EF3A7" w14:textId="77777777" w:rsidTr="00892117">
        <w:trPr>
          <w:gridAfter w:val="1"/>
          <w:wAfter w:w="41" w:type="dxa"/>
          <w:trHeight w:val="2197"/>
        </w:trPr>
        <w:tc>
          <w:tcPr>
            <w:tcW w:w="9855" w:type="dxa"/>
            <w:gridSpan w:val="16"/>
            <w:tcBorders>
              <w:top w:val="nil"/>
              <w:bottom w:val="single" w:sz="4" w:space="0" w:color="auto"/>
            </w:tcBorders>
          </w:tcPr>
          <w:p w14:paraId="69BA78D7" w14:textId="77777777" w:rsidR="009F1539" w:rsidRPr="000A6CAF" w:rsidRDefault="009F1539" w:rsidP="00892117">
            <w:pPr>
              <w:jc w:val="both"/>
            </w:pPr>
            <w:r w:rsidRPr="000A6CAF">
              <w:t xml:space="preserve">Cílem předmětu je rozšířit a prohloubit znalosti studenta v oblasti výroby fermentovaných potravin rostlinného původu. Student získá znalosti o technologiích výroby vybrané fermentované zeleniny, fermentovaných hub a ovoce, výrobků ze sójových bobů, výroby fermentovaných dochucovadel, fermentovaných náhražek mléčných výrobků a technologii vedení pekařských kvásků. </w:t>
            </w:r>
            <w:r w:rsidRPr="00E24E16">
              <w:rPr>
                <w:b/>
                <w:bCs/>
              </w:rPr>
              <w:t>Obsah předmětu tvoří tyto tematické celky:</w:t>
            </w:r>
          </w:p>
          <w:p w14:paraId="31BAD268" w14:textId="77777777" w:rsidR="009F1539" w:rsidRPr="000A6CAF" w:rsidRDefault="009F1539" w:rsidP="00E6629A">
            <w:pPr>
              <w:pStyle w:val="Odstavecseseznamem"/>
              <w:numPr>
                <w:ilvl w:val="0"/>
                <w:numId w:val="8"/>
              </w:numPr>
              <w:ind w:left="170" w:hanging="170"/>
              <w:jc w:val="both"/>
            </w:pPr>
            <w:r w:rsidRPr="000A6CAF">
              <w:t>Úvod do fermentačních technologií.</w:t>
            </w:r>
          </w:p>
          <w:p w14:paraId="6726B4BF" w14:textId="77777777" w:rsidR="009F1539" w:rsidRPr="000A6CAF" w:rsidRDefault="009F1539" w:rsidP="00E6629A">
            <w:pPr>
              <w:pStyle w:val="Odstavecseseznamem"/>
              <w:numPr>
                <w:ilvl w:val="0"/>
                <w:numId w:val="8"/>
              </w:numPr>
              <w:ind w:left="170" w:hanging="170"/>
              <w:jc w:val="both"/>
            </w:pPr>
            <w:r w:rsidRPr="000A6CAF">
              <w:t xml:space="preserve">Technologie výroby kysaného zelí a </w:t>
            </w:r>
            <w:proofErr w:type="spellStart"/>
            <w:r w:rsidRPr="000A6CAF">
              <w:t>kimchi</w:t>
            </w:r>
            <w:proofErr w:type="spellEnd"/>
            <w:r w:rsidRPr="000A6CAF">
              <w:t>.</w:t>
            </w:r>
          </w:p>
          <w:p w14:paraId="52F102D7" w14:textId="77777777" w:rsidR="009F1539" w:rsidRPr="000A6CAF" w:rsidRDefault="009F1539" w:rsidP="00E6629A">
            <w:pPr>
              <w:pStyle w:val="Odstavecseseznamem"/>
              <w:numPr>
                <w:ilvl w:val="0"/>
                <w:numId w:val="8"/>
              </w:numPr>
              <w:ind w:left="170" w:hanging="170"/>
              <w:jc w:val="both"/>
            </w:pPr>
            <w:r w:rsidRPr="000A6CAF">
              <w:t>Technologie výroby ostatních fermentovaných výrobků ze zeleniny a hub.</w:t>
            </w:r>
          </w:p>
          <w:p w14:paraId="0306CAD3" w14:textId="77777777" w:rsidR="009F1539" w:rsidRPr="000A6CAF" w:rsidRDefault="009F1539" w:rsidP="00E6629A">
            <w:pPr>
              <w:pStyle w:val="Odstavecseseznamem"/>
              <w:numPr>
                <w:ilvl w:val="0"/>
                <w:numId w:val="8"/>
              </w:numPr>
              <w:ind w:left="170" w:hanging="170"/>
              <w:jc w:val="both"/>
            </w:pPr>
            <w:r w:rsidRPr="000A6CAF">
              <w:t>Technologie výroby různých druhů octa.</w:t>
            </w:r>
          </w:p>
          <w:p w14:paraId="369FB687" w14:textId="77777777" w:rsidR="009F1539" w:rsidRPr="000A6CAF" w:rsidRDefault="009F1539" w:rsidP="00E6629A">
            <w:pPr>
              <w:pStyle w:val="Odstavecseseznamem"/>
              <w:numPr>
                <w:ilvl w:val="0"/>
                <w:numId w:val="8"/>
              </w:numPr>
              <w:ind w:left="170" w:hanging="170"/>
              <w:jc w:val="both"/>
            </w:pPr>
            <w:r w:rsidRPr="000A6CAF">
              <w:t>Specifikace sóji jako suroviny pro výrobu fermentovaných výrobků.</w:t>
            </w:r>
          </w:p>
          <w:p w14:paraId="282A2387" w14:textId="77777777" w:rsidR="009F1539" w:rsidRPr="000A6CAF" w:rsidRDefault="009F1539" w:rsidP="00E6629A">
            <w:pPr>
              <w:pStyle w:val="Odstavecseseznamem"/>
              <w:numPr>
                <w:ilvl w:val="0"/>
                <w:numId w:val="8"/>
              </w:numPr>
              <w:ind w:left="170" w:hanging="170"/>
              <w:jc w:val="both"/>
            </w:pPr>
            <w:r w:rsidRPr="000A6CAF">
              <w:t xml:space="preserve">Technologie výroby sójových omáček a </w:t>
            </w:r>
            <w:proofErr w:type="spellStart"/>
            <w:r w:rsidRPr="000A6CAF">
              <w:t>miso</w:t>
            </w:r>
            <w:proofErr w:type="spellEnd"/>
            <w:r w:rsidRPr="000A6CAF">
              <w:t xml:space="preserve"> pasty. </w:t>
            </w:r>
          </w:p>
          <w:p w14:paraId="73A1AB49" w14:textId="77777777" w:rsidR="009F1539" w:rsidRPr="000A6CAF" w:rsidRDefault="009F1539" w:rsidP="00E6629A">
            <w:pPr>
              <w:pStyle w:val="Odstavecseseznamem"/>
              <w:numPr>
                <w:ilvl w:val="0"/>
                <w:numId w:val="8"/>
              </w:numPr>
              <w:ind w:left="170" w:hanging="170"/>
              <w:jc w:val="both"/>
            </w:pPr>
            <w:r w:rsidRPr="000A6CAF">
              <w:t>Technologie výroby ostatních sójových fermentovaných výrobků (</w:t>
            </w:r>
            <w:proofErr w:type="spellStart"/>
            <w:r w:rsidRPr="000A6CAF">
              <w:t>tempeh</w:t>
            </w:r>
            <w:proofErr w:type="spellEnd"/>
            <w:r w:rsidRPr="000A6CAF">
              <w:t xml:space="preserve">, </w:t>
            </w:r>
            <w:proofErr w:type="spellStart"/>
            <w:r w:rsidRPr="000A6CAF">
              <w:t>natto</w:t>
            </w:r>
            <w:proofErr w:type="spellEnd"/>
            <w:r w:rsidRPr="000A6CAF">
              <w:t>, sójové náhražky mléčných výrobků).</w:t>
            </w:r>
          </w:p>
          <w:p w14:paraId="1C350708" w14:textId="77777777" w:rsidR="009F1539" w:rsidRPr="000A6CAF" w:rsidRDefault="009F1539" w:rsidP="00E6629A">
            <w:pPr>
              <w:pStyle w:val="Odstavecseseznamem"/>
              <w:numPr>
                <w:ilvl w:val="0"/>
                <w:numId w:val="8"/>
              </w:numPr>
              <w:ind w:left="170" w:hanging="170"/>
              <w:jc w:val="both"/>
            </w:pPr>
            <w:r w:rsidRPr="000A6CAF">
              <w:t>Technologie výroby fermentovaných výrobků z obilovin nahrazující mléčné kysané produkty a výroba fermentovaných kaší.</w:t>
            </w:r>
          </w:p>
          <w:p w14:paraId="395B8CF5" w14:textId="77777777" w:rsidR="009F1539" w:rsidRPr="000A6CAF" w:rsidRDefault="009F1539" w:rsidP="00E6629A">
            <w:pPr>
              <w:pStyle w:val="Odstavecseseznamem"/>
              <w:numPr>
                <w:ilvl w:val="0"/>
                <w:numId w:val="8"/>
              </w:numPr>
              <w:ind w:left="170" w:hanging="170"/>
              <w:jc w:val="both"/>
            </w:pPr>
            <w:r w:rsidRPr="000A6CAF">
              <w:t>Technologie výroby stolních oliv.</w:t>
            </w:r>
          </w:p>
          <w:p w14:paraId="083B5EAF" w14:textId="77777777" w:rsidR="009F1539" w:rsidRPr="000A6CAF" w:rsidRDefault="009F1539" w:rsidP="00E6629A">
            <w:pPr>
              <w:pStyle w:val="Odstavecseseznamem"/>
              <w:numPr>
                <w:ilvl w:val="0"/>
                <w:numId w:val="8"/>
              </w:numPr>
              <w:ind w:left="170" w:hanging="170"/>
              <w:jc w:val="both"/>
            </w:pPr>
            <w:r w:rsidRPr="000A6CAF">
              <w:t>Technologie výroby fermentovaného ovoce.</w:t>
            </w:r>
          </w:p>
          <w:p w14:paraId="68AC2495" w14:textId="77777777" w:rsidR="009F1539" w:rsidRPr="000A6CAF" w:rsidRDefault="009F1539" w:rsidP="00E6629A">
            <w:pPr>
              <w:pStyle w:val="Odstavecseseznamem"/>
              <w:numPr>
                <w:ilvl w:val="0"/>
                <w:numId w:val="8"/>
              </w:numPr>
              <w:ind w:left="170" w:hanging="170"/>
              <w:jc w:val="both"/>
            </w:pPr>
            <w:r w:rsidRPr="000A6CAF">
              <w:t>Vedení žitných a pšeničných kvasů.</w:t>
            </w:r>
          </w:p>
          <w:p w14:paraId="2F044D22" w14:textId="77777777" w:rsidR="009F1539" w:rsidRPr="000A6CAF" w:rsidRDefault="009F1539" w:rsidP="00E6629A">
            <w:pPr>
              <w:pStyle w:val="Odstavecseseznamem"/>
              <w:numPr>
                <w:ilvl w:val="0"/>
                <w:numId w:val="8"/>
              </w:numPr>
              <w:ind w:left="170" w:hanging="170"/>
              <w:jc w:val="both"/>
            </w:pPr>
            <w:r w:rsidRPr="000A6CAF">
              <w:t>Technologie výroby biologicky kypřeného pečiva a chleba.</w:t>
            </w:r>
          </w:p>
          <w:p w14:paraId="530FE57F" w14:textId="77777777" w:rsidR="009F1539" w:rsidRPr="000A6CAF" w:rsidRDefault="009F1539" w:rsidP="00E6629A">
            <w:pPr>
              <w:pStyle w:val="Odstavecseseznamem"/>
              <w:numPr>
                <w:ilvl w:val="0"/>
                <w:numId w:val="8"/>
              </w:numPr>
              <w:ind w:left="170" w:hanging="170"/>
              <w:jc w:val="both"/>
            </w:pPr>
            <w:r w:rsidRPr="000A6CAF">
              <w:t xml:space="preserve">Technologie výroby vybraných fermentovaných dochucovadel (hořčice, </w:t>
            </w:r>
            <w:proofErr w:type="spellStart"/>
            <w:r w:rsidRPr="000A6CAF">
              <w:t>worchester</w:t>
            </w:r>
            <w:proofErr w:type="spellEnd"/>
            <w:r w:rsidRPr="000A6CAF">
              <w:t>, tabasco, chilli pasty, polévkové koření).</w:t>
            </w:r>
          </w:p>
          <w:p w14:paraId="54FD39A2" w14:textId="77777777" w:rsidR="009F1539" w:rsidRDefault="009F1539" w:rsidP="00E6629A">
            <w:pPr>
              <w:pStyle w:val="Odstavecseseznamem"/>
              <w:numPr>
                <w:ilvl w:val="0"/>
                <w:numId w:val="8"/>
              </w:numPr>
              <w:ind w:left="170" w:hanging="170"/>
              <w:jc w:val="both"/>
            </w:pPr>
            <w:r w:rsidRPr="000A6CAF">
              <w:t>Technologie výroby netradičních fermentovaných výrobků (</w:t>
            </w:r>
            <w:proofErr w:type="spellStart"/>
            <w:r w:rsidRPr="000A6CAF">
              <w:t>relish</w:t>
            </w:r>
            <w:proofErr w:type="spellEnd"/>
            <w:r w:rsidRPr="000A6CAF">
              <w:t>, chutney).</w:t>
            </w:r>
          </w:p>
          <w:p w14:paraId="33838859" w14:textId="77777777" w:rsidR="007328F8" w:rsidRDefault="007328F8" w:rsidP="007328F8">
            <w:pPr>
              <w:pStyle w:val="Odstavecseseznamem"/>
              <w:ind w:left="170"/>
              <w:jc w:val="both"/>
            </w:pPr>
          </w:p>
          <w:p w14:paraId="581288BC" w14:textId="23B5102A" w:rsidR="007328F8" w:rsidRPr="006654F0" w:rsidRDefault="007328F8" w:rsidP="007328F8">
            <w:pPr>
              <w:jc w:val="both"/>
              <w:rPr>
                <w:b/>
                <w:bCs/>
              </w:rPr>
            </w:pPr>
            <w:r w:rsidRPr="006654F0">
              <w:rPr>
                <w:b/>
                <w:bCs/>
              </w:rPr>
              <w:t xml:space="preserve">Očekávané výsledky </w:t>
            </w:r>
            <w:r w:rsidR="00196DC0" w:rsidRPr="006654F0">
              <w:rPr>
                <w:b/>
                <w:bCs/>
              </w:rPr>
              <w:t>učení</w:t>
            </w:r>
            <w:r w:rsidRPr="006654F0">
              <w:rPr>
                <w:b/>
                <w:bCs/>
              </w:rPr>
              <w:t xml:space="preserve"> </w:t>
            </w:r>
            <w:r w:rsidRPr="006654F0">
              <w:rPr>
                <w:b/>
                <w:color w:val="000000" w:themeColor="text1"/>
              </w:rPr>
              <w:t>– po absolvování předmětu student prokazuje:</w:t>
            </w:r>
          </w:p>
          <w:p w14:paraId="5A147C4C" w14:textId="77777777" w:rsidR="007328F8" w:rsidRPr="006654F0" w:rsidRDefault="007328F8" w:rsidP="007328F8">
            <w:pPr>
              <w:tabs>
                <w:tab w:val="left" w:pos="328"/>
              </w:tabs>
              <w:rPr>
                <w:b/>
                <w:color w:val="000000" w:themeColor="text1"/>
              </w:rPr>
            </w:pPr>
            <w:r w:rsidRPr="006654F0">
              <w:rPr>
                <w:b/>
              </w:rPr>
              <w:t>Odborné z</w:t>
            </w:r>
            <w:r w:rsidRPr="006654F0">
              <w:rPr>
                <w:b/>
                <w:color w:val="000000" w:themeColor="text1"/>
              </w:rPr>
              <w:t xml:space="preserve">nalosti: </w:t>
            </w:r>
          </w:p>
          <w:p w14:paraId="506B65AB" w14:textId="0477E621" w:rsidR="006654F0" w:rsidRPr="006654F0" w:rsidRDefault="006654F0" w:rsidP="006654F0">
            <w:pPr>
              <w:pStyle w:val="Odstavecseseznamem"/>
              <w:numPr>
                <w:ilvl w:val="0"/>
                <w:numId w:val="8"/>
              </w:numPr>
              <w:ind w:left="170" w:hanging="170"/>
              <w:jc w:val="both"/>
            </w:pPr>
            <w:r w:rsidRPr="006654F0">
              <w:t>charakterizovat suroviny rostlinného původu a jejich jakostní parametry</w:t>
            </w:r>
          </w:p>
          <w:p w14:paraId="43283C45" w14:textId="77777777" w:rsidR="006654F0" w:rsidRPr="006654F0" w:rsidRDefault="006654F0" w:rsidP="006654F0">
            <w:pPr>
              <w:pStyle w:val="Odstavecseseznamem"/>
              <w:numPr>
                <w:ilvl w:val="0"/>
                <w:numId w:val="8"/>
              </w:numPr>
              <w:ind w:left="170" w:hanging="170"/>
              <w:jc w:val="both"/>
            </w:pPr>
            <w:r w:rsidRPr="006654F0">
              <w:t>popsat technologická schémata výroby fermentovaných potravin rostlinného původu</w:t>
            </w:r>
          </w:p>
          <w:p w14:paraId="799CF329" w14:textId="77777777" w:rsidR="006654F0" w:rsidRPr="006654F0" w:rsidRDefault="006654F0" w:rsidP="006654F0">
            <w:pPr>
              <w:pStyle w:val="Odstavecseseznamem"/>
              <w:numPr>
                <w:ilvl w:val="0"/>
                <w:numId w:val="8"/>
              </w:numPr>
              <w:ind w:left="170" w:hanging="170"/>
              <w:jc w:val="both"/>
            </w:pPr>
            <w:r w:rsidRPr="006654F0">
              <w:t>popsat moderní technologické postupy využívané při výrobě fermentovaných potravin rostlinného původu</w:t>
            </w:r>
          </w:p>
          <w:p w14:paraId="152972C5" w14:textId="77777777" w:rsidR="006654F0" w:rsidRPr="006654F0" w:rsidRDefault="006654F0" w:rsidP="006654F0">
            <w:pPr>
              <w:pStyle w:val="Odstavecseseznamem"/>
              <w:numPr>
                <w:ilvl w:val="0"/>
                <w:numId w:val="8"/>
              </w:numPr>
              <w:ind w:left="170" w:hanging="170"/>
              <w:jc w:val="both"/>
            </w:pPr>
            <w:r w:rsidRPr="006654F0">
              <w:t>vysvětlit, které faktory mají pozitivní/negativní vliv na proces výroby a konečný produkt</w:t>
            </w:r>
          </w:p>
          <w:p w14:paraId="0BCF16DC" w14:textId="7315557B" w:rsidR="007328F8" w:rsidRPr="006654F0" w:rsidRDefault="006654F0" w:rsidP="006654F0">
            <w:pPr>
              <w:pStyle w:val="Odstavecseseznamem"/>
              <w:numPr>
                <w:ilvl w:val="0"/>
                <w:numId w:val="8"/>
              </w:numPr>
              <w:ind w:left="170" w:hanging="170"/>
              <w:jc w:val="both"/>
            </w:pPr>
            <w:r w:rsidRPr="006654F0">
              <w:t>specifikovat vybrané vlastnosti konečného produktu</w:t>
            </w:r>
          </w:p>
          <w:p w14:paraId="147D3CB5" w14:textId="77777777" w:rsidR="006654F0" w:rsidRPr="006654F0" w:rsidRDefault="006654F0" w:rsidP="006654F0">
            <w:pPr>
              <w:pStyle w:val="Odstavecseseznamem"/>
              <w:ind w:left="170"/>
              <w:jc w:val="both"/>
            </w:pPr>
          </w:p>
          <w:p w14:paraId="22ACADE5" w14:textId="77777777" w:rsidR="007328F8" w:rsidRPr="006654F0" w:rsidRDefault="007328F8" w:rsidP="007328F8">
            <w:pPr>
              <w:tabs>
                <w:tab w:val="left" w:pos="328"/>
              </w:tabs>
              <w:rPr>
                <w:b/>
                <w:color w:val="000000" w:themeColor="text1"/>
              </w:rPr>
            </w:pPr>
            <w:r w:rsidRPr="006654F0">
              <w:rPr>
                <w:b/>
                <w:color w:val="000000" w:themeColor="text1"/>
              </w:rPr>
              <w:t>Odborné dovednosti:</w:t>
            </w:r>
          </w:p>
          <w:p w14:paraId="61C6B2FE" w14:textId="77777777" w:rsidR="006654F0" w:rsidRPr="006654F0" w:rsidRDefault="006654F0" w:rsidP="006654F0">
            <w:pPr>
              <w:pStyle w:val="Odstavecseseznamem"/>
              <w:numPr>
                <w:ilvl w:val="0"/>
                <w:numId w:val="8"/>
              </w:numPr>
              <w:ind w:left="170" w:hanging="170"/>
              <w:jc w:val="both"/>
            </w:pPr>
            <w:r w:rsidRPr="006654F0">
              <w:t>navrhnout technologický postup konkrétních fermentovaných potravin rostlinného původu</w:t>
            </w:r>
          </w:p>
          <w:p w14:paraId="1ECD9277" w14:textId="77777777" w:rsidR="006654F0" w:rsidRPr="006654F0" w:rsidRDefault="006654F0" w:rsidP="006654F0">
            <w:pPr>
              <w:pStyle w:val="Odstavecseseznamem"/>
              <w:numPr>
                <w:ilvl w:val="0"/>
                <w:numId w:val="8"/>
              </w:numPr>
              <w:ind w:left="170" w:hanging="170"/>
              <w:jc w:val="both"/>
            </w:pPr>
            <w:r w:rsidRPr="006654F0">
              <w:t>daný fermentovaný produkt vyrobit</w:t>
            </w:r>
          </w:p>
          <w:p w14:paraId="4F78B10D" w14:textId="77777777" w:rsidR="006654F0" w:rsidRPr="006654F0" w:rsidRDefault="006654F0" w:rsidP="006654F0">
            <w:pPr>
              <w:pStyle w:val="Odstavecseseznamem"/>
              <w:numPr>
                <w:ilvl w:val="0"/>
                <w:numId w:val="8"/>
              </w:numPr>
              <w:ind w:left="170" w:hanging="170"/>
              <w:jc w:val="both"/>
            </w:pPr>
            <w:r w:rsidRPr="006654F0">
              <w:t>uskutečnit základní provozní analýzy u modelových výrobku</w:t>
            </w:r>
          </w:p>
          <w:p w14:paraId="642D270C" w14:textId="77777777" w:rsidR="006654F0" w:rsidRPr="006654F0" w:rsidRDefault="006654F0" w:rsidP="006654F0">
            <w:pPr>
              <w:pStyle w:val="Odstavecseseznamem"/>
              <w:numPr>
                <w:ilvl w:val="0"/>
                <w:numId w:val="8"/>
              </w:numPr>
              <w:ind w:left="170" w:hanging="170"/>
              <w:jc w:val="both"/>
            </w:pPr>
            <w:r w:rsidRPr="006654F0">
              <w:t>identifikovat vady a určit postup k nápravě</w:t>
            </w:r>
          </w:p>
          <w:p w14:paraId="23E4124E" w14:textId="4545C018" w:rsidR="006654F0" w:rsidRPr="006654F0" w:rsidRDefault="006654F0" w:rsidP="006654F0">
            <w:pPr>
              <w:pStyle w:val="Odstavecseseznamem"/>
              <w:numPr>
                <w:ilvl w:val="0"/>
                <w:numId w:val="8"/>
              </w:numPr>
              <w:ind w:left="170" w:hanging="170"/>
              <w:jc w:val="both"/>
            </w:pPr>
            <w:r w:rsidRPr="006654F0">
              <w:t>výrobek senzoricky zhodnotit správnými degustačními postupy</w:t>
            </w:r>
          </w:p>
        </w:tc>
      </w:tr>
      <w:tr w:rsidR="009F1539" w14:paraId="41C2D07B" w14:textId="77777777" w:rsidTr="00892117">
        <w:trPr>
          <w:gridAfter w:val="1"/>
          <w:wAfter w:w="41" w:type="dxa"/>
          <w:trHeight w:val="283"/>
        </w:trPr>
        <w:tc>
          <w:tcPr>
            <w:tcW w:w="3435" w:type="dxa"/>
            <w:gridSpan w:val="5"/>
            <w:tcBorders>
              <w:top w:val="single" w:sz="4" w:space="0" w:color="auto"/>
              <w:bottom w:val="single" w:sz="4" w:space="0" w:color="auto"/>
              <w:right w:val="single" w:sz="4" w:space="0" w:color="auto"/>
            </w:tcBorders>
            <w:shd w:val="clear" w:color="auto" w:fill="F7CAAC"/>
          </w:tcPr>
          <w:p w14:paraId="0FF64C26" w14:textId="77777777" w:rsidR="009F1539" w:rsidRPr="005A0406" w:rsidRDefault="009F1539" w:rsidP="00892117">
            <w:pPr>
              <w:jc w:val="both"/>
            </w:pPr>
            <w:r w:rsidRPr="005A0406">
              <w:rPr>
                <w:b/>
              </w:rPr>
              <w:t>Metody výuky</w:t>
            </w:r>
          </w:p>
        </w:tc>
        <w:tc>
          <w:tcPr>
            <w:tcW w:w="6420" w:type="dxa"/>
            <w:gridSpan w:val="11"/>
            <w:tcBorders>
              <w:top w:val="single" w:sz="4" w:space="0" w:color="auto"/>
              <w:left w:val="single" w:sz="4" w:space="0" w:color="auto"/>
              <w:bottom w:val="nil"/>
              <w:right w:val="single" w:sz="4" w:space="0" w:color="auto"/>
            </w:tcBorders>
          </w:tcPr>
          <w:p w14:paraId="76D418A8" w14:textId="77777777" w:rsidR="009F1539" w:rsidRDefault="009F1539" w:rsidP="00892117">
            <w:pPr>
              <w:jc w:val="both"/>
            </w:pPr>
          </w:p>
        </w:tc>
      </w:tr>
      <w:tr w:rsidR="009F1539" w14:paraId="3CB10103" w14:textId="77777777" w:rsidTr="006654F0">
        <w:trPr>
          <w:gridAfter w:val="1"/>
          <w:wAfter w:w="41" w:type="dxa"/>
          <w:trHeight w:val="912"/>
        </w:trPr>
        <w:tc>
          <w:tcPr>
            <w:tcW w:w="9855" w:type="dxa"/>
            <w:gridSpan w:val="16"/>
            <w:tcBorders>
              <w:top w:val="nil"/>
              <w:bottom w:val="single" w:sz="4" w:space="0" w:color="auto"/>
            </w:tcBorders>
          </w:tcPr>
          <w:p w14:paraId="0A3CBDA6" w14:textId="77777777" w:rsidR="006654F0" w:rsidRPr="006654F0" w:rsidRDefault="006654F0" w:rsidP="006654F0">
            <w:pPr>
              <w:jc w:val="both"/>
              <w:rPr>
                <w:b/>
                <w:bCs/>
                <w:u w:val="single"/>
              </w:rPr>
            </w:pPr>
            <w:r w:rsidRPr="006654F0">
              <w:rPr>
                <w:b/>
                <w:bCs/>
                <w:u w:val="single"/>
              </w:rPr>
              <w:t>Metody a přístupy používané ve výuce</w:t>
            </w:r>
          </w:p>
          <w:p w14:paraId="57443177" w14:textId="77777777" w:rsidR="006654F0" w:rsidRPr="006654F0" w:rsidRDefault="006654F0" w:rsidP="006654F0">
            <w:pPr>
              <w:pStyle w:val="Nadpis5"/>
              <w:spacing w:before="0"/>
              <w:rPr>
                <w:rFonts w:ascii="Times New Roman" w:eastAsia="Times New Roman" w:hAnsi="Times New Roman" w:cs="Times New Roman"/>
                <w:b/>
                <w:bCs/>
                <w:color w:val="auto"/>
              </w:rPr>
            </w:pPr>
            <w:r w:rsidRPr="006654F0">
              <w:rPr>
                <w:rFonts w:ascii="Times New Roman" w:eastAsia="Times New Roman" w:hAnsi="Times New Roman" w:cs="Times New Roman"/>
                <w:b/>
                <w:bCs/>
                <w:color w:val="auto"/>
              </w:rPr>
              <w:t>Pro dosažení odborných znalostí jsou užívány vyučovací metody:</w:t>
            </w:r>
          </w:p>
          <w:p w14:paraId="6E2A89DB" w14:textId="77777777" w:rsidR="006654F0" w:rsidRPr="006654F0" w:rsidRDefault="006654F0" w:rsidP="006654F0">
            <w:pPr>
              <w:jc w:val="both"/>
            </w:pPr>
            <w:r w:rsidRPr="006654F0">
              <w:rPr>
                <w:color w:val="000000"/>
              </w:rPr>
              <w:t>Přednášení, Dialogická (diskuze, rozhovor, brainstorming)</w:t>
            </w:r>
          </w:p>
          <w:p w14:paraId="70F7786A" w14:textId="77777777" w:rsidR="006654F0" w:rsidRPr="006654F0" w:rsidRDefault="006654F0" w:rsidP="006654F0">
            <w:pPr>
              <w:jc w:val="both"/>
            </w:pPr>
          </w:p>
          <w:p w14:paraId="60D35D09" w14:textId="77777777" w:rsidR="006654F0" w:rsidRPr="006654F0" w:rsidRDefault="006654F0" w:rsidP="006654F0">
            <w:pPr>
              <w:pStyle w:val="Nadpis5"/>
              <w:spacing w:before="0"/>
              <w:rPr>
                <w:rFonts w:ascii="Times New Roman" w:eastAsia="Times New Roman" w:hAnsi="Times New Roman" w:cs="Times New Roman"/>
                <w:b/>
                <w:bCs/>
                <w:color w:val="auto"/>
              </w:rPr>
            </w:pPr>
            <w:r w:rsidRPr="006654F0">
              <w:rPr>
                <w:rFonts w:ascii="Times New Roman" w:eastAsia="Times New Roman" w:hAnsi="Times New Roman" w:cs="Times New Roman"/>
                <w:b/>
                <w:bCs/>
                <w:color w:val="auto"/>
              </w:rPr>
              <w:t>Pro dosažení odborných dovedností jsou užívány vyučovací metody:</w:t>
            </w:r>
          </w:p>
          <w:p w14:paraId="27A51D14" w14:textId="77777777" w:rsidR="006654F0" w:rsidRDefault="006654F0" w:rsidP="006654F0">
            <w:r w:rsidRPr="006654F0">
              <w:t xml:space="preserve">Laborování, Praktické procvičování </w:t>
            </w:r>
          </w:p>
          <w:p w14:paraId="045956F2" w14:textId="77777777" w:rsidR="006654F0" w:rsidRDefault="006654F0" w:rsidP="006654F0"/>
          <w:p w14:paraId="72692ABF" w14:textId="77777777" w:rsidR="006654F0" w:rsidRPr="006654F0" w:rsidRDefault="006654F0" w:rsidP="006654F0">
            <w:pPr>
              <w:pStyle w:val="Nadpis5"/>
              <w:spacing w:before="0"/>
              <w:rPr>
                <w:rFonts w:ascii="Times New Roman" w:eastAsia="Times New Roman" w:hAnsi="Times New Roman" w:cs="Times New Roman"/>
                <w:b/>
                <w:bCs/>
                <w:color w:val="auto"/>
              </w:rPr>
            </w:pPr>
            <w:r w:rsidRPr="006654F0">
              <w:rPr>
                <w:rFonts w:ascii="Times New Roman" w:eastAsia="Times New Roman" w:hAnsi="Times New Roman" w:cs="Times New Roman"/>
                <w:b/>
                <w:bCs/>
                <w:color w:val="auto"/>
              </w:rPr>
              <w:t>Očekávané výsledky učení dosažené studiem předmětu jsou ověřovány hodnoticími metodami:</w:t>
            </w:r>
          </w:p>
          <w:p w14:paraId="4799E15D" w14:textId="77777777" w:rsidR="006654F0" w:rsidRDefault="006654F0" w:rsidP="006654F0">
            <w:pPr>
              <w:jc w:val="both"/>
              <w:rPr>
                <w:color w:val="000000"/>
              </w:rPr>
            </w:pPr>
            <w:r w:rsidRPr="006654F0">
              <w:rPr>
                <w:color w:val="000000"/>
              </w:rPr>
              <w:t>Didaktický test, Písemná zkouška, Ústní zkouška, Známkou</w:t>
            </w:r>
          </w:p>
          <w:p w14:paraId="75678FEA" w14:textId="77777777" w:rsidR="006654F0" w:rsidRDefault="006654F0" w:rsidP="006654F0">
            <w:pPr>
              <w:jc w:val="both"/>
              <w:rPr>
                <w:color w:val="000000"/>
              </w:rPr>
            </w:pPr>
          </w:p>
          <w:p w14:paraId="2108E9C3" w14:textId="77777777" w:rsidR="006654F0" w:rsidRPr="006654F0" w:rsidRDefault="006654F0" w:rsidP="006654F0">
            <w:pPr>
              <w:jc w:val="both"/>
              <w:rPr>
                <w:b/>
                <w:bCs/>
                <w:u w:val="single"/>
              </w:rPr>
            </w:pPr>
            <w:r w:rsidRPr="006654F0">
              <w:rPr>
                <w:b/>
                <w:bCs/>
                <w:u w:val="single"/>
              </w:rPr>
              <w:t>Používané didaktické prostředky</w:t>
            </w:r>
          </w:p>
          <w:p w14:paraId="6DFCAB17" w14:textId="77777777" w:rsidR="006654F0" w:rsidRPr="0071371D" w:rsidRDefault="006654F0" w:rsidP="006654F0">
            <w:pPr>
              <w:jc w:val="both"/>
            </w:pPr>
            <w:r w:rsidRPr="006654F0">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6654F0">
              <w:t>dataprojekce</w:t>
            </w:r>
            <w:proofErr w:type="spellEnd"/>
            <w:r w:rsidRPr="006654F0">
              <w:t>, výukové počítačové programy, zdroje odborné literatury, prezentace, modely.</w:t>
            </w:r>
          </w:p>
          <w:p w14:paraId="113C759D" w14:textId="77777777" w:rsidR="006654F0" w:rsidRPr="0071371D" w:rsidRDefault="006654F0" w:rsidP="006654F0">
            <w:pPr>
              <w:jc w:val="both"/>
            </w:pPr>
            <w:r w:rsidRPr="0071371D">
              <w:t> </w:t>
            </w:r>
          </w:p>
          <w:p w14:paraId="69C4C471" w14:textId="675B2BB7" w:rsidR="00E24E16" w:rsidRDefault="006654F0" w:rsidP="006654F0">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3A3D93" w:rsidRPr="0071371D">
              <w:t>M</w:t>
            </w:r>
            <w:r w:rsidR="003A3D93">
              <w:t>S</w:t>
            </w:r>
            <w:r w:rsidR="003A3D93"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20858735" w14:textId="77777777" w:rsidTr="00892117">
        <w:trPr>
          <w:gridAfter w:val="1"/>
          <w:wAfter w:w="41" w:type="dxa"/>
          <w:trHeight w:val="265"/>
        </w:trPr>
        <w:tc>
          <w:tcPr>
            <w:tcW w:w="3435" w:type="dxa"/>
            <w:gridSpan w:val="5"/>
            <w:tcBorders>
              <w:top w:val="single" w:sz="4" w:space="0" w:color="auto"/>
            </w:tcBorders>
            <w:shd w:val="clear" w:color="auto" w:fill="F7CAAC"/>
          </w:tcPr>
          <w:p w14:paraId="6D80A162" w14:textId="77777777" w:rsidR="009F1539" w:rsidRDefault="009F1539" w:rsidP="00892117">
            <w:pPr>
              <w:jc w:val="both"/>
            </w:pPr>
            <w:r>
              <w:rPr>
                <w:b/>
              </w:rPr>
              <w:lastRenderedPageBreak/>
              <w:t>Studijní literatura a studijní pomůcky</w:t>
            </w:r>
          </w:p>
        </w:tc>
        <w:tc>
          <w:tcPr>
            <w:tcW w:w="6420" w:type="dxa"/>
            <w:gridSpan w:val="11"/>
            <w:tcBorders>
              <w:top w:val="single" w:sz="4" w:space="0" w:color="auto"/>
              <w:bottom w:val="nil"/>
            </w:tcBorders>
          </w:tcPr>
          <w:p w14:paraId="7ABC2FDF" w14:textId="77777777" w:rsidR="009F1539" w:rsidRDefault="009F1539" w:rsidP="00892117">
            <w:pPr>
              <w:jc w:val="both"/>
            </w:pPr>
          </w:p>
        </w:tc>
      </w:tr>
      <w:tr w:rsidR="009F1539" w14:paraId="2FC7C99C" w14:textId="77777777" w:rsidTr="00892117">
        <w:trPr>
          <w:gridAfter w:val="1"/>
          <w:wAfter w:w="41" w:type="dxa"/>
          <w:trHeight w:val="1497"/>
        </w:trPr>
        <w:tc>
          <w:tcPr>
            <w:tcW w:w="9855" w:type="dxa"/>
            <w:gridSpan w:val="16"/>
            <w:tcBorders>
              <w:top w:val="nil"/>
            </w:tcBorders>
          </w:tcPr>
          <w:p w14:paraId="3DA0C635" w14:textId="77777777" w:rsidR="009F1539" w:rsidRPr="0037050F" w:rsidRDefault="009F1539" w:rsidP="00892117">
            <w:pPr>
              <w:jc w:val="both"/>
              <w:rPr>
                <w:u w:val="single"/>
              </w:rPr>
            </w:pPr>
            <w:r w:rsidRPr="0037050F">
              <w:rPr>
                <w:u w:val="single"/>
              </w:rPr>
              <w:t>Povinná literatura:</w:t>
            </w:r>
          </w:p>
          <w:p w14:paraId="5BE0C3CE" w14:textId="77777777" w:rsidR="009F1539" w:rsidRPr="0037050F" w:rsidRDefault="009F1539" w:rsidP="00892117">
            <w:pPr>
              <w:jc w:val="both"/>
              <w:rPr>
                <w:color w:val="212529"/>
                <w:shd w:val="clear" w:color="auto" w:fill="FFFFFF"/>
              </w:rPr>
            </w:pPr>
            <w:r w:rsidRPr="0037050F">
              <w:rPr>
                <w:color w:val="212529"/>
                <w:shd w:val="clear" w:color="auto" w:fill="FFFFFF"/>
              </w:rPr>
              <w:t>HOLZAPFEL, W. </w:t>
            </w:r>
            <w:proofErr w:type="spellStart"/>
            <w:r w:rsidRPr="0037050F">
              <w:rPr>
                <w:color w:val="212529"/>
                <w:shd w:val="clear" w:color="auto" w:fill="FFFFFF"/>
              </w:rPr>
              <w:t>Advances</w:t>
            </w:r>
            <w:proofErr w:type="spellEnd"/>
            <w:r w:rsidRPr="0037050F">
              <w:rPr>
                <w:color w:val="212529"/>
                <w:shd w:val="clear" w:color="auto" w:fill="FFFFFF"/>
              </w:rPr>
              <w:t xml:space="preserve"> in </w:t>
            </w:r>
            <w:proofErr w:type="spellStart"/>
            <w:r>
              <w:rPr>
                <w:color w:val="212529"/>
                <w:shd w:val="clear" w:color="auto" w:fill="FFFFFF"/>
              </w:rPr>
              <w:t>F</w:t>
            </w:r>
            <w:r w:rsidRPr="0037050F">
              <w:rPr>
                <w:color w:val="212529"/>
                <w:shd w:val="clear" w:color="auto" w:fill="FFFFFF"/>
              </w:rPr>
              <w:t>ermented</w:t>
            </w:r>
            <w:proofErr w:type="spellEnd"/>
            <w:r w:rsidRPr="0037050F">
              <w:rPr>
                <w:color w:val="212529"/>
                <w:shd w:val="clear" w:color="auto" w:fill="FFFFFF"/>
              </w:rPr>
              <w:t xml:space="preserve"> </w:t>
            </w:r>
            <w:proofErr w:type="spellStart"/>
            <w:r>
              <w:rPr>
                <w:color w:val="212529"/>
                <w:shd w:val="clear" w:color="auto" w:fill="FFFFFF"/>
              </w:rPr>
              <w:t>F</w:t>
            </w:r>
            <w:r w:rsidRPr="0037050F">
              <w:rPr>
                <w:color w:val="212529"/>
                <w:shd w:val="clear" w:color="auto" w:fill="FFFFFF"/>
              </w:rPr>
              <w:t>oods</w:t>
            </w:r>
            <w:proofErr w:type="spellEnd"/>
            <w:r w:rsidRPr="0037050F">
              <w:rPr>
                <w:color w:val="212529"/>
                <w:shd w:val="clear" w:color="auto" w:fill="FFFFFF"/>
              </w:rPr>
              <w:t xml:space="preserve"> and </w:t>
            </w:r>
            <w:proofErr w:type="spellStart"/>
            <w:r>
              <w:rPr>
                <w:color w:val="212529"/>
                <w:shd w:val="clear" w:color="auto" w:fill="FFFFFF"/>
              </w:rPr>
              <w:t>B</w:t>
            </w:r>
            <w:r w:rsidRPr="0037050F">
              <w:rPr>
                <w:color w:val="212529"/>
                <w:shd w:val="clear" w:color="auto" w:fill="FFFFFF"/>
              </w:rPr>
              <w:t>everages</w:t>
            </w:r>
            <w:proofErr w:type="spellEnd"/>
            <w:r w:rsidRPr="0037050F">
              <w:rPr>
                <w:color w:val="212529"/>
                <w:shd w:val="clear" w:color="auto" w:fill="FFFFFF"/>
              </w:rPr>
              <w:t xml:space="preserve">: </w:t>
            </w:r>
            <w:proofErr w:type="spellStart"/>
            <w:r>
              <w:rPr>
                <w:color w:val="212529"/>
                <w:shd w:val="clear" w:color="auto" w:fill="FFFFFF"/>
              </w:rPr>
              <w:t>I</w:t>
            </w:r>
            <w:r w:rsidRPr="0037050F">
              <w:rPr>
                <w:color w:val="212529"/>
                <w:shd w:val="clear" w:color="auto" w:fill="FFFFFF"/>
              </w:rPr>
              <w:t>mproving</w:t>
            </w:r>
            <w:proofErr w:type="spellEnd"/>
            <w:r w:rsidRPr="0037050F">
              <w:rPr>
                <w:color w:val="212529"/>
                <w:shd w:val="clear" w:color="auto" w:fill="FFFFFF"/>
              </w:rPr>
              <w:t xml:space="preserve"> </w:t>
            </w:r>
            <w:proofErr w:type="spellStart"/>
            <w:r>
              <w:rPr>
                <w:color w:val="212529"/>
                <w:shd w:val="clear" w:color="auto" w:fill="FFFFFF"/>
              </w:rPr>
              <w:t>Q</w:t>
            </w:r>
            <w:r w:rsidRPr="0037050F">
              <w:rPr>
                <w:color w:val="212529"/>
                <w:shd w:val="clear" w:color="auto" w:fill="FFFFFF"/>
              </w:rPr>
              <w:t>uality</w:t>
            </w:r>
            <w:proofErr w:type="spellEnd"/>
            <w:r w:rsidRPr="0037050F">
              <w:rPr>
                <w:color w:val="212529"/>
                <w:shd w:val="clear" w:color="auto" w:fill="FFFFFF"/>
              </w:rPr>
              <w:t xml:space="preserve">, </w:t>
            </w:r>
            <w:r>
              <w:rPr>
                <w:color w:val="212529"/>
                <w:shd w:val="clear" w:color="auto" w:fill="FFFFFF"/>
              </w:rPr>
              <w:t>T</w:t>
            </w:r>
            <w:r w:rsidRPr="0037050F">
              <w:rPr>
                <w:color w:val="212529"/>
                <w:shd w:val="clear" w:color="auto" w:fill="FFFFFF"/>
              </w:rPr>
              <w:t xml:space="preserve">echnologies and </w:t>
            </w:r>
            <w:proofErr w:type="spellStart"/>
            <w:r>
              <w:rPr>
                <w:color w:val="212529"/>
                <w:shd w:val="clear" w:color="auto" w:fill="FFFFFF"/>
              </w:rPr>
              <w:t>H</w:t>
            </w:r>
            <w:r w:rsidRPr="0037050F">
              <w:rPr>
                <w:color w:val="212529"/>
                <w:shd w:val="clear" w:color="auto" w:fill="FFFFFF"/>
              </w:rPr>
              <w:t>ealth</w:t>
            </w:r>
            <w:proofErr w:type="spellEnd"/>
            <w:r w:rsidRPr="0037050F">
              <w:rPr>
                <w:color w:val="212529"/>
                <w:shd w:val="clear" w:color="auto" w:fill="FFFFFF"/>
              </w:rPr>
              <w:t xml:space="preserve"> </w:t>
            </w:r>
            <w:proofErr w:type="spellStart"/>
            <w:r>
              <w:rPr>
                <w:color w:val="212529"/>
                <w:shd w:val="clear" w:color="auto" w:fill="FFFFFF"/>
              </w:rPr>
              <w:t>B</w:t>
            </w:r>
            <w:r w:rsidRPr="0037050F">
              <w:rPr>
                <w:color w:val="212529"/>
                <w:shd w:val="clear" w:color="auto" w:fill="FFFFFF"/>
              </w:rPr>
              <w:t>enefits</w:t>
            </w:r>
            <w:proofErr w:type="spellEnd"/>
            <w:r w:rsidRPr="0037050F">
              <w:rPr>
                <w:color w:val="212529"/>
                <w:shd w:val="clear" w:color="auto" w:fill="FFFFFF"/>
              </w:rPr>
              <w:t>. Boston: Elsevier, 2015. ISBN 978-1-78242-015-6.</w:t>
            </w:r>
          </w:p>
          <w:p w14:paraId="58C4ACE5" w14:textId="77777777" w:rsidR="009F1539" w:rsidRPr="0037050F" w:rsidRDefault="009F1539" w:rsidP="00892117">
            <w:pPr>
              <w:jc w:val="both"/>
            </w:pPr>
            <w:r w:rsidRPr="0037050F">
              <w:rPr>
                <w:color w:val="212529"/>
                <w:shd w:val="clear" w:color="auto" w:fill="FFFFFF"/>
              </w:rPr>
              <w:t>GALANAKIS, C</w:t>
            </w:r>
            <w:r>
              <w:rPr>
                <w:color w:val="212529"/>
                <w:shd w:val="clear" w:color="auto" w:fill="FFFFFF"/>
              </w:rPr>
              <w:t>H.</w:t>
            </w:r>
            <w:r w:rsidRPr="0037050F">
              <w:rPr>
                <w:color w:val="212529"/>
                <w:shd w:val="clear" w:color="auto" w:fill="FFFFFF"/>
              </w:rPr>
              <w:t>M. </w:t>
            </w:r>
            <w:proofErr w:type="spellStart"/>
            <w:r w:rsidRPr="0037050F">
              <w:rPr>
                <w:color w:val="212529"/>
                <w:shd w:val="clear" w:color="auto" w:fill="FFFFFF"/>
              </w:rPr>
              <w:t>Innovations</w:t>
            </w:r>
            <w:proofErr w:type="spellEnd"/>
            <w:r w:rsidRPr="0037050F">
              <w:rPr>
                <w:color w:val="212529"/>
                <w:shd w:val="clear" w:color="auto" w:fill="FFFFFF"/>
              </w:rPr>
              <w:t xml:space="preserve"> in </w:t>
            </w:r>
            <w:proofErr w:type="spellStart"/>
            <w:r>
              <w:rPr>
                <w:color w:val="212529"/>
                <w:shd w:val="clear" w:color="auto" w:fill="FFFFFF"/>
              </w:rPr>
              <w:t>T</w:t>
            </w:r>
            <w:r w:rsidRPr="0037050F">
              <w:rPr>
                <w:color w:val="212529"/>
                <w:shd w:val="clear" w:color="auto" w:fill="FFFFFF"/>
              </w:rPr>
              <w:t>raditional</w:t>
            </w:r>
            <w:proofErr w:type="spellEnd"/>
            <w:r w:rsidRPr="0037050F">
              <w:rPr>
                <w:color w:val="212529"/>
                <w:shd w:val="clear" w:color="auto" w:fill="FFFFFF"/>
              </w:rPr>
              <w:t xml:space="preserve"> </w:t>
            </w:r>
            <w:proofErr w:type="spellStart"/>
            <w:r>
              <w:rPr>
                <w:color w:val="212529"/>
                <w:shd w:val="clear" w:color="auto" w:fill="FFFFFF"/>
              </w:rPr>
              <w:t>F</w:t>
            </w:r>
            <w:r w:rsidRPr="0037050F">
              <w:rPr>
                <w:color w:val="212529"/>
                <w:shd w:val="clear" w:color="auto" w:fill="FFFFFF"/>
              </w:rPr>
              <w:t>oods</w:t>
            </w:r>
            <w:proofErr w:type="spellEnd"/>
            <w:r w:rsidRPr="0037050F">
              <w:rPr>
                <w:color w:val="212529"/>
                <w:shd w:val="clear" w:color="auto" w:fill="FFFFFF"/>
              </w:rPr>
              <w:t xml:space="preserve">. Cambridge, MA, United </w:t>
            </w:r>
            <w:proofErr w:type="spellStart"/>
            <w:r w:rsidRPr="0037050F">
              <w:rPr>
                <w:color w:val="212529"/>
                <w:shd w:val="clear" w:color="auto" w:fill="FFFFFF"/>
              </w:rPr>
              <w:t>States</w:t>
            </w:r>
            <w:proofErr w:type="spellEnd"/>
            <w:r w:rsidRPr="0037050F">
              <w:rPr>
                <w:color w:val="212529"/>
                <w:shd w:val="clear" w:color="auto" w:fill="FFFFFF"/>
              </w:rPr>
              <w:t xml:space="preserve">: </w:t>
            </w:r>
            <w:proofErr w:type="spellStart"/>
            <w:r w:rsidRPr="0037050F">
              <w:rPr>
                <w:color w:val="212529"/>
                <w:shd w:val="clear" w:color="auto" w:fill="FFFFFF"/>
              </w:rPr>
              <w:t>Woodhead</w:t>
            </w:r>
            <w:proofErr w:type="spellEnd"/>
            <w:r w:rsidRPr="0037050F">
              <w:rPr>
                <w:color w:val="212529"/>
                <w:shd w:val="clear" w:color="auto" w:fill="FFFFFF"/>
              </w:rPr>
              <w:t xml:space="preserve"> </w:t>
            </w:r>
            <w:proofErr w:type="spellStart"/>
            <w:r w:rsidRPr="0037050F">
              <w:rPr>
                <w:color w:val="212529"/>
                <w:shd w:val="clear" w:color="auto" w:fill="FFFFFF"/>
              </w:rPr>
              <w:t>Publishing</w:t>
            </w:r>
            <w:proofErr w:type="spellEnd"/>
            <w:r>
              <w:rPr>
                <w:color w:val="212529"/>
                <w:shd w:val="clear" w:color="auto" w:fill="FFFFFF"/>
              </w:rPr>
              <w:t>/</w:t>
            </w:r>
            <w:r w:rsidRPr="0037050F">
              <w:rPr>
                <w:color w:val="212529"/>
                <w:shd w:val="clear" w:color="auto" w:fill="FFFFFF"/>
              </w:rPr>
              <w:t>Elsevier, 2019. ISBN 978-0-1281-4887-7.</w:t>
            </w:r>
          </w:p>
          <w:p w14:paraId="0C29BF16" w14:textId="77777777" w:rsidR="009F1539" w:rsidRPr="0037050F" w:rsidRDefault="009F1539" w:rsidP="00892117">
            <w:pPr>
              <w:jc w:val="both"/>
            </w:pPr>
            <w:r w:rsidRPr="0037050F">
              <w:t>ADAMS, M.R., MOSS</w:t>
            </w:r>
            <w:r>
              <w:t xml:space="preserve">, </w:t>
            </w:r>
            <w:r w:rsidRPr="0037050F">
              <w:t>M.O.</w:t>
            </w:r>
            <w:r>
              <w:t xml:space="preserve">, </w:t>
            </w:r>
            <w:proofErr w:type="spellStart"/>
            <w:r w:rsidRPr="0037050F">
              <w:t>M</w:t>
            </w:r>
            <w:r>
              <w:t>c</w:t>
            </w:r>
            <w:r w:rsidRPr="0037050F">
              <w:t>CLURE</w:t>
            </w:r>
            <w:proofErr w:type="spellEnd"/>
            <w:r>
              <w:t>, P.J.</w:t>
            </w:r>
            <w:r w:rsidRPr="0037050F">
              <w:t xml:space="preserve"> Food </w:t>
            </w:r>
            <w:proofErr w:type="spellStart"/>
            <w:r>
              <w:t>M</w:t>
            </w:r>
            <w:r w:rsidRPr="0037050F">
              <w:t>icrobiology</w:t>
            </w:r>
            <w:proofErr w:type="spellEnd"/>
            <w:r w:rsidRPr="0037050F">
              <w:t xml:space="preserve">. 4th </w:t>
            </w:r>
            <w:r>
              <w:t>Ed</w:t>
            </w:r>
            <w:r w:rsidRPr="0037050F">
              <w:t xml:space="preserve">. Cambridge, UK: </w:t>
            </w:r>
            <w:proofErr w:type="spellStart"/>
            <w:r w:rsidRPr="0037050F">
              <w:t>Royal</w:t>
            </w:r>
            <w:proofErr w:type="spellEnd"/>
            <w:r w:rsidRPr="0037050F">
              <w:t xml:space="preserve"> Society </w:t>
            </w:r>
            <w:proofErr w:type="spellStart"/>
            <w:r w:rsidRPr="0037050F">
              <w:t>of</w:t>
            </w:r>
            <w:proofErr w:type="spellEnd"/>
            <w:r w:rsidRPr="0037050F">
              <w:t xml:space="preserve"> </w:t>
            </w:r>
            <w:proofErr w:type="spellStart"/>
            <w:r w:rsidRPr="0037050F">
              <w:t>Chemistry</w:t>
            </w:r>
            <w:proofErr w:type="spellEnd"/>
            <w:r w:rsidRPr="0037050F">
              <w:t>, 2016. ISBN 978-1-84973-960-3.</w:t>
            </w:r>
          </w:p>
          <w:p w14:paraId="38946611" w14:textId="77777777" w:rsidR="009F1539" w:rsidRPr="0037050F" w:rsidRDefault="009F1539" w:rsidP="00892117">
            <w:pPr>
              <w:jc w:val="both"/>
            </w:pPr>
          </w:p>
          <w:p w14:paraId="301C610F" w14:textId="77777777" w:rsidR="009F1539" w:rsidRPr="0037050F" w:rsidRDefault="009F1539" w:rsidP="00892117">
            <w:pPr>
              <w:jc w:val="both"/>
              <w:rPr>
                <w:u w:val="single"/>
              </w:rPr>
            </w:pPr>
            <w:r w:rsidRPr="0037050F">
              <w:rPr>
                <w:u w:val="single"/>
              </w:rPr>
              <w:t>Doporučená literatura:</w:t>
            </w:r>
          </w:p>
          <w:p w14:paraId="4BC44FD8" w14:textId="77777777" w:rsidR="009F1539" w:rsidRPr="0037050F" w:rsidRDefault="009F1539" w:rsidP="00892117">
            <w:pPr>
              <w:jc w:val="both"/>
            </w:pPr>
            <w:r w:rsidRPr="0037050F">
              <w:t>BOEKHOUT, T.</w:t>
            </w:r>
            <w:r>
              <w:t xml:space="preserve">, </w:t>
            </w:r>
            <w:r w:rsidRPr="0037050F">
              <w:t>ROBERT</w:t>
            </w:r>
            <w:r>
              <w:t>, V</w:t>
            </w:r>
            <w:r w:rsidRPr="0037050F">
              <w:t xml:space="preserve">. </w:t>
            </w:r>
            <w:proofErr w:type="spellStart"/>
            <w:r w:rsidRPr="0037050F">
              <w:t>Yeasts</w:t>
            </w:r>
            <w:proofErr w:type="spellEnd"/>
            <w:r w:rsidRPr="0037050F">
              <w:t xml:space="preserve"> in </w:t>
            </w:r>
            <w:r>
              <w:t>F</w:t>
            </w:r>
            <w:r w:rsidRPr="0037050F">
              <w:t xml:space="preserve">ood: </w:t>
            </w:r>
            <w:proofErr w:type="spellStart"/>
            <w:r>
              <w:t>B</w:t>
            </w:r>
            <w:r w:rsidRPr="0037050F">
              <w:t>eneficial</w:t>
            </w:r>
            <w:proofErr w:type="spellEnd"/>
            <w:r w:rsidRPr="0037050F">
              <w:t xml:space="preserve"> and </w:t>
            </w:r>
            <w:proofErr w:type="spellStart"/>
            <w:r>
              <w:t>D</w:t>
            </w:r>
            <w:r w:rsidRPr="0037050F">
              <w:t>etrimental</w:t>
            </w:r>
            <w:proofErr w:type="spellEnd"/>
            <w:r w:rsidRPr="0037050F">
              <w:t xml:space="preserve"> </w:t>
            </w:r>
            <w:proofErr w:type="spellStart"/>
            <w:r>
              <w:t>A</w:t>
            </w:r>
            <w:r w:rsidRPr="0037050F">
              <w:t>spects</w:t>
            </w:r>
            <w:proofErr w:type="spellEnd"/>
            <w:r w:rsidRPr="0037050F">
              <w:t xml:space="preserve">. </w:t>
            </w:r>
            <w:proofErr w:type="spellStart"/>
            <w:r w:rsidRPr="0037050F">
              <w:t>Boca</w:t>
            </w:r>
            <w:proofErr w:type="spellEnd"/>
            <w:r w:rsidRPr="0037050F">
              <w:t xml:space="preserve"> </w:t>
            </w:r>
            <w:proofErr w:type="spellStart"/>
            <w:r w:rsidRPr="0037050F">
              <w:t>Raton</w:t>
            </w:r>
            <w:proofErr w:type="spellEnd"/>
            <w:r w:rsidRPr="0037050F">
              <w:t xml:space="preserve">: CRC </w:t>
            </w:r>
            <w:proofErr w:type="spellStart"/>
            <w:r w:rsidRPr="0037050F">
              <w:t>Press</w:t>
            </w:r>
            <w:proofErr w:type="spellEnd"/>
            <w:r w:rsidRPr="0037050F">
              <w:t>, 2003. ISBN 978-1-85573-706-8.</w:t>
            </w:r>
          </w:p>
          <w:p w14:paraId="4537F1AD" w14:textId="77777777" w:rsidR="009F1539" w:rsidRPr="0037050F" w:rsidRDefault="009F1539" w:rsidP="00892117">
            <w:pPr>
              <w:jc w:val="both"/>
            </w:pPr>
            <w:r w:rsidRPr="0037050F">
              <w:t>FRIAS, J</w:t>
            </w:r>
            <w:r>
              <w:t>.</w:t>
            </w:r>
            <w:r w:rsidRPr="0037050F">
              <w:t>, MARTINEZ-VILLALUENGA</w:t>
            </w:r>
            <w:r>
              <w:t xml:space="preserve">, C., </w:t>
            </w:r>
            <w:r w:rsidRPr="0037050F">
              <w:t>PEÑAS</w:t>
            </w:r>
            <w:r>
              <w:t>, E</w:t>
            </w:r>
            <w:r w:rsidRPr="0037050F">
              <w:t xml:space="preserve">. </w:t>
            </w:r>
            <w:proofErr w:type="spellStart"/>
            <w:r w:rsidRPr="0037050F">
              <w:t>Fermented</w:t>
            </w:r>
            <w:proofErr w:type="spellEnd"/>
            <w:r w:rsidRPr="0037050F">
              <w:t xml:space="preserve"> </w:t>
            </w:r>
            <w:proofErr w:type="spellStart"/>
            <w:r>
              <w:t>F</w:t>
            </w:r>
            <w:r w:rsidRPr="0037050F">
              <w:t>oods</w:t>
            </w:r>
            <w:proofErr w:type="spellEnd"/>
            <w:r w:rsidRPr="0037050F">
              <w:t xml:space="preserve"> in </w:t>
            </w:r>
            <w:proofErr w:type="spellStart"/>
            <w:r>
              <w:t>H</w:t>
            </w:r>
            <w:r w:rsidRPr="0037050F">
              <w:t>ealth</w:t>
            </w:r>
            <w:proofErr w:type="spellEnd"/>
            <w:r w:rsidRPr="0037050F">
              <w:t xml:space="preserve"> and </w:t>
            </w:r>
            <w:proofErr w:type="spellStart"/>
            <w:r>
              <w:t>D</w:t>
            </w:r>
            <w:r w:rsidRPr="0037050F">
              <w:t>isease</w:t>
            </w:r>
            <w:proofErr w:type="spellEnd"/>
            <w:r w:rsidRPr="0037050F">
              <w:t xml:space="preserve"> </w:t>
            </w:r>
            <w:proofErr w:type="spellStart"/>
            <w:r>
              <w:t>P</w:t>
            </w:r>
            <w:r w:rsidRPr="0037050F">
              <w:t>revention</w:t>
            </w:r>
            <w:proofErr w:type="spellEnd"/>
            <w:r w:rsidRPr="0037050F">
              <w:t xml:space="preserve">. San Diego: </w:t>
            </w:r>
            <w:proofErr w:type="spellStart"/>
            <w:r w:rsidRPr="0037050F">
              <w:t>Academic</w:t>
            </w:r>
            <w:proofErr w:type="spellEnd"/>
            <w:r w:rsidRPr="0037050F">
              <w:t xml:space="preserve"> </w:t>
            </w:r>
            <w:proofErr w:type="spellStart"/>
            <w:r w:rsidRPr="0037050F">
              <w:t>Press</w:t>
            </w:r>
            <w:proofErr w:type="spellEnd"/>
            <w:r w:rsidRPr="0037050F">
              <w:t>, 2017. ISBN 978-0-12-802309-9.</w:t>
            </w:r>
          </w:p>
          <w:p w14:paraId="0E3F5C62" w14:textId="77777777" w:rsidR="009F1539" w:rsidRPr="000A6CAF" w:rsidRDefault="009F1539" w:rsidP="00892117">
            <w:pPr>
              <w:jc w:val="both"/>
            </w:pPr>
            <w:r w:rsidRPr="0037050F">
              <w:t>CAUVAIN, S</w:t>
            </w:r>
            <w:r>
              <w:t>.</w:t>
            </w:r>
            <w:r w:rsidRPr="0037050F">
              <w:t xml:space="preserve">P. </w:t>
            </w:r>
            <w:proofErr w:type="spellStart"/>
            <w:r w:rsidRPr="0037050F">
              <w:t>Baking</w:t>
            </w:r>
            <w:proofErr w:type="spellEnd"/>
            <w:r w:rsidRPr="0037050F">
              <w:t xml:space="preserve"> </w:t>
            </w:r>
            <w:proofErr w:type="spellStart"/>
            <w:r>
              <w:t>P</w:t>
            </w:r>
            <w:r w:rsidRPr="0037050F">
              <w:t>roblems</w:t>
            </w:r>
            <w:proofErr w:type="spellEnd"/>
            <w:r w:rsidRPr="0037050F">
              <w:t xml:space="preserve"> </w:t>
            </w:r>
            <w:proofErr w:type="spellStart"/>
            <w:r>
              <w:t>S</w:t>
            </w:r>
            <w:r w:rsidRPr="0037050F">
              <w:t>olved</w:t>
            </w:r>
            <w:proofErr w:type="spellEnd"/>
            <w:r w:rsidRPr="0037050F">
              <w:t xml:space="preserve">. </w:t>
            </w:r>
            <w:r>
              <w:t xml:space="preserve">2nd Ed. </w:t>
            </w:r>
            <w:proofErr w:type="spellStart"/>
            <w:r w:rsidRPr="0037050F">
              <w:t>Duxford</w:t>
            </w:r>
            <w:proofErr w:type="spellEnd"/>
            <w:r w:rsidRPr="0037050F">
              <w:t xml:space="preserve">: </w:t>
            </w:r>
            <w:proofErr w:type="spellStart"/>
            <w:r w:rsidRPr="0037050F">
              <w:t>Woodhead</w:t>
            </w:r>
            <w:proofErr w:type="spellEnd"/>
            <w:r w:rsidRPr="0037050F">
              <w:t xml:space="preserve"> </w:t>
            </w:r>
            <w:proofErr w:type="spellStart"/>
            <w:r w:rsidRPr="0037050F">
              <w:t>Publishing</w:t>
            </w:r>
            <w:proofErr w:type="spellEnd"/>
            <w:r w:rsidRPr="0037050F">
              <w:t xml:space="preserve">, 2017. </w:t>
            </w:r>
            <w:proofErr w:type="spellStart"/>
            <w:r w:rsidRPr="0037050F">
              <w:t>Woodhead</w:t>
            </w:r>
            <w:proofErr w:type="spellEnd"/>
            <w:r w:rsidRPr="0037050F">
              <w:t xml:space="preserve"> </w:t>
            </w:r>
            <w:proofErr w:type="spellStart"/>
            <w:r w:rsidRPr="0037050F">
              <w:t>Publishing</w:t>
            </w:r>
            <w:proofErr w:type="spellEnd"/>
            <w:r w:rsidRPr="0037050F">
              <w:t xml:space="preserve"> in </w:t>
            </w:r>
            <w:r>
              <w:t>F</w:t>
            </w:r>
            <w:r w:rsidRPr="0037050F">
              <w:t xml:space="preserve">ood </w:t>
            </w:r>
            <w:r>
              <w:t>S</w:t>
            </w:r>
            <w:r w:rsidRPr="0037050F">
              <w:t xml:space="preserve">cience, </w:t>
            </w:r>
            <w:r>
              <w:t>T</w:t>
            </w:r>
            <w:r w:rsidRPr="0037050F">
              <w:t xml:space="preserve">echnology, and </w:t>
            </w:r>
            <w:proofErr w:type="spellStart"/>
            <w:r>
              <w:t>N</w:t>
            </w:r>
            <w:r w:rsidRPr="0037050F">
              <w:t>utrition</w:t>
            </w:r>
            <w:proofErr w:type="spellEnd"/>
            <w:r w:rsidRPr="0037050F">
              <w:t>. ISBN 978-0-08-100765-5.</w:t>
            </w:r>
          </w:p>
        </w:tc>
      </w:tr>
      <w:tr w:rsidR="009F1539" w14:paraId="4F6FB58F" w14:textId="77777777" w:rsidTr="00892117">
        <w:trPr>
          <w:gridAfter w:val="1"/>
          <w:wAfter w:w="41"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1E8E2D61" w14:textId="77777777" w:rsidR="009F1539" w:rsidRDefault="009F1539" w:rsidP="00892117">
            <w:pPr>
              <w:jc w:val="center"/>
              <w:rPr>
                <w:b/>
              </w:rPr>
            </w:pPr>
            <w:r>
              <w:rPr>
                <w:b/>
              </w:rPr>
              <w:t>Informace ke kombinované nebo distanční formě</w:t>
            </w:r>
          </w:p>
        </w:tc>
      </w:tr>
      <w:tr w:rsidR="009F1539" w14:paraId="1B0FB600" w14:textId="77777777" w:rsidTr="00892117">
        <w:trPr>
          <w:gridAfter w:val="1"/>
          <w:wAfter w:w="41" w:type="dxa"/>
        </w:trPr>
        <w:tc>
          <w:tcPr>
            <w:tcW w:w="4787" w:type="dxa"/>
            <w:gridSpan w:val="8"/>
            <w:tcBorders>
              <w:top w:val="single" w:sz="2" w:space="0" w:color="auto"/>
            </w:tcBorders>
            <w:shd w:val="clear" w:color="auto" w:fill="F7CAAC"/>
          </w:tcPr>
          <w:p w14:paraId="0B950831" w14:textId="77777777" w:rsidR="009F1539" w:rsidRDefault="009F1539" w:rsidP="00892117">
            <w:pPr>
              <w:jc w:val="both"/>
            </w:pPr>
            <w:r>
              <w:rPr>
                <w:b/>
              </w:rPr>
              <w:t>Rozsah konzultací (soustředění)</w:t>
            </w:r>
          </w:p>
        </w:tc>
        <w:tc>
          <w:tcPr>
            <w:tcW w:w="889" w:type="dxa"/>
            <w:tcBorders>
              <w:top w:val="single" w:sz="2" w:space="0" w:color="auto"/>
            </w:tcBorders>
          </w:tcPr>
          <w:p w14:paraId="6F680016" w14:textId="77777777" w:rsidR="009F1539" w:rsidRDefault="009F1539" w:rsidP="00892117">
            <w:pPr>
              <w:jc w:val="both"/>
            </w:pPr>
          </w:p>
        </w:tc>
        <w:tc>
          <w:tcPr>
            <w:tcW w:w="4179" w:type="dxa"/>
            <w:gridSpan w:val="7"/>
            <w:tcBorders>
              <w:top w:val="single" w:sz="2" w:space="0" w:color="auto"/>
            </w:tcBorders>
            <w:shd w:val="clear" w:color="auto" w:fill="F7CAAC"/>
          </w:tcPr>
          <w:p w14:paraId="03D8465B" w14:textId="77777777" w:rsidR="009F1539" w:rsidRDefault="009F1539" w:rsidP="00892117">
            <w:pPr>
              <w:jc w:val="both"/>
              <w:rPr>
                <w:b/>
              </w:rPr>
            </w:pPr>
            <w:r>
              <w:rPr>
                <w:b/>
              </w:rPr>
              <w:t xml:space="preserve">hodin </w:t>
            </w:r>
          </w:p>
        </w:tc>
      </w:tr>
      <w:tr w:rsidR="009F1539" w14:paraId="7729C2A6" w14:textId="77777777" w:rsidTr="00892117">
        <w:trPr>
          <w:gridAfter w:val="1"/>
          <w:wAfter w:w="41" w:type="dxa"/>
        </w:trPr>
        <w:tc>
          <w:tcPr>
            <w:tcW w:w="9855" w:type="dxa"/>
            <w:gridSpan w:val="16"/>
            <w:shd w:val="clear" w:color="auto" w:fill="F7CAAC"/>
          </w:tcPr>
          <w:p w14:paraId="44C5E688" w14:textId="77777777" w:rsidR="009F1539" w:rsidRDefault="009F1539" w:rsidP="00892117">
            <w:pPr>
              <w:jc w:val="both"/>
              <w:rPr>
                <w:b/>
              </w:rPr>
            </w:pPr>
            <w:r>
              <w:rPr>
                <w:b/>
              </w:rPr>
              <w:t>Informace o způsobu kontaktu s vyučujícím</w:t>
            </w:r>
          </w:p>
        </w:tc>
      </w:tr>
      <w:tr w:rsidR="009F1539" w14:paraId="3803AC1C" w14:textId="77777777" w:rsidTr="00892117">
        <w:trPr>
          <w:gridAfter w:val="1"/>
          <w:wAfter w:w="41" w:type="dxa"/>
          <w:trHeight w:val="1373"/>
        </w:trPr>
        <w:tc>
          <w:tcPr>
            <w:tcW w:w="9855" w:type="dxa"/>
            <w:gridSpan w:val="16"/>
          </w:tcPr>
          <w:p w14:paraId="394CC38B" w14:textId="77777777" w:rsidR="009F1539" w:rsidRDefault="009F1539" w:rsidP="00892117">
            <w:pPr>
              <w:jc w:val="both"/>
            </w:pPr>
          </w:p>
          <w:p w14:paraId="1BC7ED08" w14:textId="77777777" w:rsidR="006654F0" w:rsidRDefault="006654F0" w:rsidP="00892117">
            <w:pPr>
              <w:jc w:val="both"/>
            </w:pPr>
          </w:p>
          <w:p w14:paraId="3BA5CB21" w14:textId="77777777" w:rsidR="006654F0" w:rsidRDefault="006654F0" w:rsidP="00892117">
            <w:pPr>
              <w:jc w:val="both"/>
            </w:pPr>
          </w:p>
          <w:p w14:paraId="43FC2DC5" w14:textId="77777777" w:rsidR="006654F0" w:rsidRDefault="006654F0" w:rsidP="00892117">
            <w:pPr>
              <w:jc w:val="both"/>
            </w:pPr>
          </w:p>
          <w:p w14:paraId="61F080B0" w14:textId="77777777" w:rsidR="006654F0" w:rsidRDefault="006654F0" w:rsidP="00892117">
            <w:pPr>
              <w:jc w:val="both"/>
            </w:pPr>
          </w:p>
          <w:p w14:paraId="42A19185" w14:textId="77777777" w:rsidR="006654F0" w:rsidRDefault="006654F0" w:rsidP="00892117">
            <w:pPr>
              <w:jc w:val="both"/>
            </w:pPr>
          </w:p>
          <w:p w14:paraId="1CDDE255" w14:textId="77777777" w:rsidR="006654F0" w:rsidRDefault="006654F0" w:rsidP="00892117">
            <w:pPr>
              <w:jc w:val="both"/>
            </w:pPr>
          </w:p>
          <w:p w14:paraId="55AECCB3" w14:textId="77777777" w:rsidR="006654F0" w:rsidRDefault="006654F0" w:rsidP="00892117">
            <w:pPr>
              <w:jc w:val="both"/>
            </w:pPr>
          </w:p>
          <w:p w14:paraId="6369D946" w14:textId="77777777" w:rsidR="006654F0" w:rsidRDefault="006654F0" w:rsidP="00892117">
            <w:pPr>
              <w:jc w:val="both"/>
            </w:pPr>
          </w:p>
          <w:p w14:paraId="0863CFD9" w14:textId="77777777" w:rsidR="006654F0" w:rsidRDefault="006654F0" w:rsidP="00892117">
            <w:pPr>
              <w:jc w:val="both"/>
            </w:pPr>
          </w:p>
          <w:p w14:paraId="685703BF" w14:textId="77777777" w:rsidR="006654F0" w:rsidRDefault="006654F0" w:rsidP="00892117">
            <w:pPr>
              <w:jc w:val="both"/>
            </w:pPr>
          </w:p>
          <w:p w14:paraId="0D4D9191" w14:textId="77777777" w:rsidR="006654F0" w:rsidRDefault="006654F0" w:rsidP="00892117">
            <w:pPr>
              <w:jc w:val="both"/>
            </w:pPr>
          </w:p>
          <w:p w14:paraId="770202AA" w14:textId="77777777" w:rsidR="006654F0" w:rsidRDefault="006654F0" w:rsidP="00892117">
            <w:pPr>
              <w:jc w:val="both"/>
            </w:pPr>
          </w:p>
          <w:p w14:paraId="19152BC5" w14:textId="77777777" w:rsidR="006654F0" w:rsidRDefault="006654F0" w:rsidP="00892117">
            <w:pPr>
              <w:jc w:val="both"/>
            </w:pPr>
          </w:p>
          <w:p w14:paraId="2888E985" w14:textId="77777777" w:rsidR="006654F0" w:rsidRDefault="006654F0" w:rsidP="00892117">
            <w:pPr>
              <w:jc w:val="both"/>
            </w:pPr>
          </w:p>
          <w:p w14:paraId="0E2777A2" w14:textId="77777777" w:rsidR="006654F0" w:rsidRDefault="006654F0" w:rsidP="00892117">
            <w:pPr>
              <w:jc w:val="both"/>
            </w:pPr>
          </w:p>
          <w:p w14:paraId="00A92498" w14:textId="77777777" w:rsidR="006654F0" w:rsidRDefault="006654F0" w:rsidP="00892117">
            <w:pPr>
              <w:jc w:val="both"/>
            </w:pPr>
          </w:p>
          <w:p w14:paraId="79298F9F" w14:textId="77777777" w:rsidR="006654F0" w:rsidRDefault="006654F0" w:rsidP="00892117">
            <w:pPr>
              <w:jc w:val="both"/>
            </w:pPr>
          </w:p>
          <w:p w14:paraId="6FD98652" w14:textId="77777777" w:rsidR="006654F0" w:rsidRDefault="006654F0" w:rsidP="00892117">
            <w:pPr>
              <w:jc w:val="both"/>
            </w:pPr>
          </w:p>
          <w:p w14:paraId="15419BDB" w14:textId="77777777" w:rsidR="006654F0" w:rsidRDefault="006654F0" w:rsidP="00892117">
            <w:pPr>
              <w:jc w:val="both"/>
            </w:pPr>
          </w:p>
          <w:p w14:paraId="0515A31B" w14:textId="77777777" w:rsidR="006654F0" w:rsidRDefault="006654F0" w:rsidP="00892117">
            <w:pPr>
              <w:jc w:val="both"/>
            </w:pPr>
          </w:p>
          <w:p w14:paraId="7E659C83" w14:textId="77777777" w:rsidR="006654F0" w:rsidRDefault="006654F0" w:rsidP="00892117">
            <w:pPr>
              <w:jc w:val="both"/>
            </w:pPr>
          </w:p>
          <w:p w14:paraId="711376C4" w14:textId="77777777" w:rsidR="006654F0" w:rsidRDefault="006654F0" w:rsidP="00892117">
            <w:pPr>
              <w:jc w:val="both"/>
            </w:pPr>
          </w:p>
          <w:p w14:paraId="74932A01" w14:textId="77777777" w:rsidR="006654F0" w:rsidRDefault="006654F0" w:rsidP="00892117">
            <w:pPr>
              <w:jc w:val="both"/>
            </w:pPr>
          </w:p>
          <w:p w14:paraId="65607CE7" w14:textId="77777777" w:rsidR="006654F0" w:rsidRDefault="006654F0" w:rsidP="00892117">
            <w:pPr>
              <w:jc w:val="both"/>
            </w:pPr>
          </w:p>
          <w:p w14:paraId="1F97189C" w14:textId="77777777" w:rsidR="006654F0" w:rsidRDefault="006654F0" w:rsidP="00892117">
            <w:pPr>
              <w:jc w:val="both"/>
            </w:pPr>
          </w:p>
          <w:p w14:paraId="559C26C9" w14:textId="6288D1A5" w:rsidR="004F6D4C" w:rsidRDefault="004F6D4C" w:rsidP="00892117">
            <w:pPr>
              <w:jc w:val="both"/>
            </w:pPr>
          </w:p>
          <w:p w14:paraId="35DFA4F9" w14:textId="5FC8ABDD" w:rsidR="004F6D4C" w:rsidRDefault="004F6D4C" w:rsidP="00892117">
            <w:pPr>
              <w:jc w:val="both"/>
            </w:pPr>
          </w:p>
          <w:p w14:paraId="0A5586B4" w14:textId="47134134" w:rsidR="006654F0" w:rsidRDefault="006654F0" w:rsidP="00892117">
            <w:pPr>
              <w:jc w:val="both"/>
            </w:pPr>
          </w:p>
          <w:p w14:paraId="48B949F9" w14:textId="77777777" w:rsidR="004F6D4C" w:rsidRDefault="004F6D4C" w:rsidP="00892117">
            <w:pPr>
              <w:jc w:val="both"/>
            </w:pPr>
          </w:p>
          <w:p w14:paraId="19223214" w14:textId="77777777" w:rsidR="006654F0" w:rsidRDefault="006654F0" w:rsidP="00892117">
            <w:pPr>
              <w:jc w:val="both"/>
            </w:pPr>
          </w:p>
          <w:p w14:paraId="0FFD54D1" w14:textId="77777777" w:rsidR="006654F0" w:rsidRDefault="006654F0" w:rsidP="00892117">
            <w:pPr>
              <w:jc w:val="both"/>
            </w:pPr>
          </w:p>
          <w:p w14:paraId="181D52F1" w14:textId="4FE7F05F" w:rsidR="006654F0" w:rsidRDefault="006654F0" w:rsidP="00892117">
            <w:pPr>
              <w:jc w:val="both"/>
            </w:pPr>
          </w:p>
        </w:tc>
      </w:tr>
      <w:tr w:rsidR="009F1539" w14:paraId="4248607D" w14:textId="77777777" w:rsidTr="00892117">
        <w:trPr>
          <w:gridAfter w:val="1"/>
          <w:wAfter w:w="41" w:type="dxa"/>
        </w:trPr>
        <w:tc>
          <w:tcPr>
            <w:tcW w:w="9855" w:type="dxa"/>
            <w:gridSpan w:val="16"/>
            <w:tcBorders>
              <w:bottom w:val="double" w:sz="4" w:space="0" w:color="auto"/>
            </w:tcBorders>
            <w:shd w:val="clear" w:color="auto" w:fill="BDD6EE"/>
          </w:tcPr>
          <w:p w14:paraId="4A19290B" w14:textId="77777777" w:rsidR="009F1539" w:rsidRDefault="009F1539" w:rsidP="00892117">
            <w:pPr>
              <w:jc w:val="both"/>
              <w:rPr>
                <w:b/>
                <w:sz w:val="28"/>
              </w:rPr>
            </w:pPr>
            <w:r>
              <w:lastRenderedPageBreak/>
              <w:br w:type="page"/>
            </w:r>
            <w:r>
              <w:rPr>
                <w:b/>
                <w:sz w:val="28"/>
              </w:rPr>
              <w:t>B-III – Charakteristika studijního předmětu</w:t>
            </w:r>
          </w:p>
        </w:tc>
      </w:tr>
      <w:tr w:rsidR="009F1539" w14:paraId="15763819" w14:textId="77777777" w:rsidTr="00892117">
        <w:trPr>
          <w:gridAfter w:val="1"/>
          <w:wAfter w:w="41" w:type="dxa"/>
        </w:trPr>
        <w:tc>
          <w:tcPr>
            <w:tcW w:w="3435" w:type="dxa"/>
            <w:gridSpan w:val="5"/>
            <w:tcBorders>
              <w:top w:val="double" w:sz="4" w:space="0" w:color="auto"/>
            </w:tcBorders>
            <w:shd w:val="clear" w:color="auto" w:fill="F7CAAC"/>
          </w:tcPr>
          <w:p w14:paraId="6DAA7EEA" w14:textId="77777777" w:rsidR="009F1539" w:rsidRPr="00064BFF" w:rsidRDefault="009F1539" w:rsidP="00892117">
            <w:pPr>
              <w:jc w:val="both"/>
              <w:rPr>
                <w:b/>
              </w:rPr>
            </w:pPr>
            <w:r w:rsidRPr="00064BFF">
              <w:rPr>
                <w:b/>
              </w:rPr>
              <w:t>Název studijního předmětu</w:t>
            </w:r>
          </w:p>
        </w:tc>
        <w:tc>
          <w:tcPr>
            <w:tcW w:w="6420" w:type="dxa"/>
            <w:gridSpan w:val="11"/>
            <w:tcBorders>
              <w:top w:val="double" w:sz="4" w:space="0" w:color="auto"/>
            </w:tcBorders>
          </w:tcPr>
          <w:p w14:paraId="40D3B93D" w14:textId="77777777" w:rsidR="009F1539" w:rsidRPr="00064BFF" w:rsidRDefault="009F1539" w:rsidP="00892117">
            <w:pPr>
              <w:jc w:val="both"/>
            </w:pPr>
            <w:bookmarkStart w:id="26" w:name="Funkční_potr_a_nutr"/>
            <w:bookmarkEnd w:id="26"/>
            <w:r w:rsidRPr="00064BFF">
              <w:rPr>
                <w:b/>
                <w:bCs/>
              </w:rPr>
              <w:t xml:space="preserve">Funkční potraviny a </w:t>
            </w:r>
            <w:proofErr w:type="spellStart"/>
            <w:r w:rsidRPr="00064BFF">
              <w:rPr>
                <w:b/>
                <w:bCs/>
              </w:rPr>
              <w:t>nutraceutika</w:t>
            </w:r>
            <w:proofErr w:type="spellEnd"/>
          </w:p>
        </w:tc>
      </w:tr>
      <w:tr w:rsidR="009F1539" w14:paraId="5CAD5B89" w14:textId="77777777" w:rsidTr="00892117">
        <w:trPr>
          <w:gridAfter w:val="1"/>
          <w:wAfter w:w="41" w:type="dxa"/>
        </w:trPr>
        <w:tc>
          <w:tcPr>
            <w:tcW w:w="3435" w:type="dxa"/>
            <w:gridSpan w:val="5"/>
            <w:shd w:val="clear" w:color="auto" w:fill="F7CAAC"/>
          </w:tcPr>
          <w:p w14:paraId="7352CFE0" w14:textId="77777777" w:rsidR="009F1539" w:rsidRPr="00064BFF" w:rsidRDefault="009F1539" w:rsidP="00892117">
            <w:pPr>
              <w:jc w:val="both"/>
              <w:rPr>
                <w:b/>
              </w:rPr>
            </w:pPr>
            <w:r w:rsidRPr="00064BFF">
              <w:rPr>
                <w:b/>
              </w:rPr>
              <w:t>Typ předmětu</w:t>
            </w:r>
          </w:p>
        </w:tc>
        <w:tc>
          <w:tcPr>
            <w:tcW w:w="3057" w:type="dxa"/>
            <w:gridSpan w:val="5"/>
          </w:tcPr>
          <w:p w14:paraId="4AFDB870" w14:textId="77777777" w:rsidR="009F1539" w:rsidRPr="00064BFF" w:rsidRDefault="009F1539" w:rsidP="00892117">
            <w:pPr>
              <w:jc w:val="both"/>
            </w:pPr>
            <w:r w:rsidRPr="00064BFF">
              <w:t>povinný, PZ</w:t>
            </w:r>
          </w:p>
        </w:tc>
        <w:tc>
          <w:tcPr>
            <w:tcW w:w="2695" w:type="dxa"/>
            <w:gridSpan w:val="4"/>
            <w:shd w:val="clear" w:color="auto" w:fill="F7CAAC"/>
          </w:tcPr>
          <w:p w14:paraId="02998878" w14:textId="77777777" w:rsidR="009F1539" w:rsidRPr="00064BFF" w:rsidRDefault="009F1539" w:rsidP="00892117">
            <w:pPr>
              <w:jc w:val="both"/>
            </w:pPr>
            <w:r w:rsidRPr="00064BFF">
              <w:rPr>
                <w:b/>
              </w:rPr>
              <w:t>doporučený ročník / semestr</w:t>
            </w:r>
          </w:p>
        </w:tc>
        <w:tc>
          <w:tcPr>
            <w:tcW w:w="668" w:type="dxa"/>
            <w:gridSpan w:val="2"/>
          </w:tcPr>
          <w:p w14:paraId="571506A9" w14:textId="77777777" w:rsidR="009F1539" w:rsidRPr="00064BFF" w:rsidRDefault="009F1539" w:rsidP="00892117">
            <w:pPr>
              <w:jc w:val="both"/>
            </w:pPr>
            <w:r w:rsidRPr="00064BFF">
              <w:t>1/LS</w:t>
            </w:r>
          </w:p>
        </w:tc>
      </w:tr>
      <w:tr w:rsidR="009F1539" w14:paraId="7690329D" w14:textId="77777777" w:rsidTr="00892117">
        <w:trPr>
          <w:gridAfter w:val="1"/>
          <w:wAfter w:w="41" w:type="dxa"/>
        </w:trPr>
        <w:tc>
          <w:tcPr>
            <w:tcW w:w="3435" w:type="dxa"/>
            <w:gridSpan w:val="5"/>
            <w:shd w:val="clear" w:color="auto" w:fill="F7CAAC"/>
          </w:tcPr>
          <w:p w14:paraId="019D74F5" w14:textId="77777777" w:rsidR="009F1539" w:rsidRPr="00064BFF" w:rsidRDefault="009F1539" w:rsidP="00892117">
            <w:pPr>
              <w:jc w:val="both"/>
              <w:rPr>
                <w:b/>
              </w:rPr>
            </w:pPr>
            <w:r w:rsidRPr="00064BFF">
              <w:rPr>
                <w:b/>
              </w:rPr>
              <w:t>Rozsah studijního předmětu</w:t>
            </w:r>
          </w:p>
        </w:tc>
        <w:tc>
          <w:tcPr>
            <w:tcW w:w="1352" w:type="dxa"/>
            <w:gridSpan w:val="3"/>
          </w:tcPr>
          <w:p w14:paraId="109C9AD9" w14:textId="77777777" w:rsidR="009F1539" w:rsidRPr="00064BFF" w:rsidRDefault="009F1539" w:rsidP="00892117">
            <w:pPr>
              <w:jc w:val="both"/>
            </w:pPr>
            <w:proofErr w:type="gramStart"/>
            <w:r w:rsidRPr="00064BFF">
              <w:t>20p</w:t>
            </w:r>
            <w:proofErr w:type="gramEnd"/>
            <w:r w:rsidRPr="00064BFF">
              <w:t>+10s+0l</w:t>
            </w:r>
          </w:p>
        </w:tc>
        <w:tc>
          <w:tcPr>
            <w:tcW w:w="889" w:type="dxa"/>
            <w:shd w:val="clear" w:color="auto" w:fill="F7CAAC"/>
          </w:tcPr>
          <w:p w14:paraId="62ED2104" w14:textId="77777777" w:rsidR="009F1539" w:rsidRPr="00064BFF" w:rsidRDefault="009F1539" w:rsidP="00892117">
            <w:pPr>
              <w:jc w:val="both"/>
              <w:rPr>
                <w:b/>
              </w:rPr>
            </w:pPr>
            <w:r w:rsidRPr="00064BFF">
              <w:rPr>
                <w:b/>
              </w:rPr>
              <w:t xml:space="preserve">hod. </w:t>
            </w:r>
          </w:p>
        </w:tc>
        <w:tc>
          <w:tcPr>
            <w:tcW w:w="816" w:type="dxa"/>
          </w:tcPr>
          <w:p w14:paraId="3E1885E9" w14:textId="77777777" w:rsidR="009F1539" w:rsidRPr="00064BFF" w:rsidRDefault="009F1539" w:rsidP="00892117">
            <w:pPr>
              <w:jc w:val="both"/>
            </w:pPr>
            <w:r w:rsidRPr="00064BFF">
              <w:t>30</w:t>
            </w:r>
          </w:p>
        </w:tc>
        <w:tc>
          <w:tcPr>
            <w:tcW w:w="1479" w:type="dxa"/>
            <w:gridSpan w:val="2"/>
            <w:shd w:val="clear" w:color="auto" w:fill="F7CAAC"/>
          </w:tcPr>
          <w:p w14:paraId="4DD60992" w14:textId="77777777" w:rsidR="009F1539" w:rsidRPr="00064BFF" w:rsidRDefault="009F1539" w:rsidP="00892117">
            <w:pPr>
              <w:jc w:val="both"/>
              <w:rPr>
                <w:b/>
              </w:rPr>
            </w:pPr>
            <w:r w:rsidRPr="00064BFF">
              <w:rPr>
                <w:b/>
              </w:rPr>
              <w:t>kreditů</w:t>
            </w:r>
          </w:p>
        </w:tc>
        <w:tc>
          <w:tcPr>
            <w:tcW w:w="1884" w:type="dxa"/>
            <w:gridSpan w:val="4"/>
          </w:tcPr>
          <w:p w14:paraId="2739FC49" w14:textId="77777777" w:rsidR="009F1539" w:rsidRPr="00064BFF" w:rsidRDefault="009F1539" w:rsidP="00892117">
            <w:pPr>
              <w:jc w:val="both"/>
            </w:pPr>
            <w:r w:rsidRPr="00064BFF">
              <w:t>3</w:t>
            </w:r>
          </w:p>
        </w:tc>
      </w:tr>
      <w:tr w:rsidR="009F1539" w14:paraId="431C3A8C" w14:textId="77777777" w:rsidTr="00892117">
        <w:trPr>
          <w:gridAfter w:val="1"/>
          <w:wAfter w:w="41" w:type="dxa"/>
        </w:trPr>
        <w:tc>
          <w:tcPr>
            <w:tcW w:w="3435" w:type="dxa"/>
            <w:gridSpan w:val="5"/>
            <w:shd w:val="clear" w:color="auto" w:fill="F7CAAC"/>
          </w:tcPr>
          <w:p w14:paraId="14F2B6C9" w14:textId="77777777" w:rsidR="009F1539" w:rsidRPr="00064BFF" w:rsidRDefault="009F1539" w:rsidP="00892117">
            <w:pPr>
              <w:jc w:val="both"/>
              <w:rPr>
                <w:b/>
              </w:rPr>
            </w:pPr>
            <w:r w:rsidRPr="00064BFF">
              <w:rPr>
                <w:b/>
              </w:rPr>
              <w:t xml:space="preserve">Prerekvizity, </w:t>
            </w:r>
            <w:proofErr w:type="spellStart"/>
            <w:r w:rsidRPr="00064BFF">
              <w:rPr>
                <w:b/>
              </w:rPr>
              <w:t>korekvizity</w:t>
            </w:r>
            <w:proofErr w:type="spellEnd"/>
            <w:r w:rsidRPr="00064BFF">
              <w:rPr>
                <w:b/>
              </w:rPr>
              <w:t>, ekvivalence</w:t>
            </w:r>
          </w:p>
        </w:tc>
        <w:tc>
          <w:tcPr>
            <w:tcW w:w="6420" w:type="dxa"/>
            <w:gridSpan w:val="11"/>
          </w:tcPr>
          <w:p w14:paraId="3E5AF956" w14:textId="77777777" w:rsidR="009F1539" w:rsidRPr="00064BFF" w:rsidRDefault="009F1539" w:rsidP="00892117">
            <w:pPr>
              <w:jc w:val="both"/>
            </w:pPr>
          </w:p>
        </w:tc>
      </w:tr>
      <w:tr w:rsidR="009F1539" w14:paraId="3756CDD3" w14:textId="77777777" w:rsidTr="00892117">
        <w:trPr>
          <w:gridAfter w:val="1"/>
          <w:wAfter w:w="41" w:type="dxa"/>
        </w:trPr>
        <w:tc>
          <w:tcPr>
            <w:tcW w:w="3435" w:type="dxa"/>
            <w:gridSpan w:val="5"/>
            <w:shd w:val="clear" w:color="auto" w:fill="F7CAAC"/>
          </w:tcPr>
          <w:p w14:paraId="2CFEF2B0" w14:textId="77777777" w:rsidR="009F1539" w:rsidRPr="00064BFF" w:rsidRDefault="009F1539" w:rsidP="00892117">
            <w:pPr>
              <w:jc w:val="both"/>
              <w:rPr>
                <w:b/>
              </w:rPr>
            </w:pPr>
            <w:r w:rsidRPr="00064BFF">
              <w:rPr>
                <w:b/>
              </w:rPr>
              <w:t>Způsob ověření výsledků učení</w:t>
            </w:r>
          </w:p>
        </w:tc>
        <w:tc>
          <w:tcPr>
            <w:tcW w:w="3057" w:type="dxa"/>
            <w:gridSpan w:val="5"/>
            <w:tcBorders>
              <w:bottom w:val="single" w:sz="4" w:space="0" w:color="auto"/>
            </w:tcBorders>
          </w:tcPr>
          <w:p w14:paraId="4BB11E02" w14:textId="77777777" w:rsidR="009F1539" w:rsidRPr="00064BFF" w:rsidRDefault="009F1539" w:rsidP="00892117">
            <w:pPr>
              <w:jc w:val="both"/>
            </w:pPr>
            <w:r w:rsidRPr="00064BFF">
              <w:t>klasifikovaný zápočet</w:t>
            </w:r>
          </w:p>
        </w:tc>
        <w:tc>
          <w:tcPr>
            <w:tcW w:w="1479" w:type="dxa"/>
            <w:gridSpan w:val="2"/>
            <w:tcBorders>
              <w:bottom w:val="single" w:sz="4" w:space="0" w:color="auto"/>
            </w:tcBorders>
            <w:shd w:val="clear" w:color="auto" w:fill="F7CAAC"/>
          </w:tcPr>
          <w:p w14:paraId="64D904EC" w14:textId="77777777" w:rsidR="009F1539" w:rsidRPr="00064BFF" w:rsidRDefault="009F1539" w:rsidP="00892117">
            <w:pPr>
              <w:jc w:val="both"/>
              <w:rPr>
                <w:b/>
              </w:rPr>
            </w:pPr>
            <w:r w:rsidRPr="00064BFF">
              <w:rPr>
                <w:b/>
              </w:rPr>
              <w:t>Forma výuky</w:t>
            </w:r>
          </w:p>
        </w:tc>
        <w:tc>
          <w:tcPr>
            <w:tcW w:w="1884" w:type="dxa"/>
            <w:gridSpan w:val="4"/>
            <w:tcBorders>
              <w:bottom w:val="single" w:sz="4" w:space="0" w:color="auto"/>
            </w:tcBorders>
          </w:tcPr>
          <w:p w14:paraId="749EB589" w14:textId="77777777" w:rsidR="009F1539" w:rsidRPr="00064BFF" w:rsidRDefault="009F1539" w:rsidP="00892117">
            <w:pPr>
              <w:jc w:val="both"/>
            </w:pPr>
            <w:r w:rsidRPr="00064BFF">
              <w:t>přednášky, semináře</w:t>
            </w:r>
          </w:p>
          <w:p w14:paraId="07A746E1" w14:textId="77777777" w:rsidR="009F1539" w:rsidRPr="00064BFF" w:rsidRDefault="009F1539" w:rsidP="00892117">
            <w:pPr>
              <w:jc w:val="both"/>
            </w:pPr>
          </w:p>
        </w:tc>
      </w:tr>
      <w:tr w:rsidR="009F1539" w14:paraId="6B97D2DA" w14:textId="77777777" w:rsidTr="00892117">
        <w:trPr>
          <w:gridAfter w:val="1"/>
          <w:wAfter w:w="41" w:type="dxa"/>
        </w:trPr>
        <w:tc>
          <w:tcPr>
            <w:tcW w:w="3435" w:type="dxa"/>
            <w:gridSpan w:val="5"/>
            <w:shd w:val="clear" w:color="auto" w:fill="F7CAAC"/>
          </w:tcPr>
          <w:p w14:paraId="1822F850" w14:textId="77777777" w:rsidR="009F1539" w:rsidRPr="00064BFF" w:rsidRDefault="009F1539" w:rsidP="00892117">
            <w:pPr>
              <w:jc w:val="both"/>
              <w:rPr>
                <w:b/>
              </w:rPr>
            </w:pPr>
            <w:r w:rsidRPr="00064BFF">
              <w:rPr>
                <w:b/>
              </w:rPr>
              <w:t>Forma způsobu ověření výsledků učení a další požadavky na studenta</w:t>
            </w:r>
          </w:p>
        </w:tc>
        <w:tc>
          <w:tcPr>
            <w:tcW w:w="6420" w:type="dxa"/>
            <w:gridSpan w:val="11"/>
            <w:tcBorders>
              <w:bottom w:val="single" w:sz="4" w:space="0" w:color="auto"/>
            </w:tcBorders>
          </w:tcPr>
          <w:p w14:paraId="109CD4AE" w14:textId="77777777" w:rsidR="009F1539" w:rsidRPr="00064BFF" w:rsidRDefault="009F1539" w:rsidP="00892117">
            <w:pPr>
              <w:jc w:val="both"/>
            </w:pPr>
            <w:r w:rsidRPr="00064BFF">
              <w:t>Účast na seminářích min. 80 %. Pro splnění klasifikovaného zápočtu napsat písemný test z probíraného učiva na semináři a přednáškách alespoň na 60 %.</w:t>
            </w:r>
          </w:p>
        </w:tc>
      </w:tr>
      <w:tr w:rsidR="009F1539" w14:paraId="3D0EB703" w14:textId="77777777" w:rsidTr="00892117">
        <w:trPr>
          <w:gridAfter w:val="1"/>
          <w:wAfter w:w="41" w:type="dxa"/>
          <w:trHeight w:val="197"/>
        </w:trPr>
        <w:tc>
          <w:tcPr>
            <w:tcW w:w="3435" w:type="dxa"/>
            <w:gridSpan w:val="5"/>
            <w:tcBorders>
              <w:top w:val="nil"/>
            </w:tcBorders>
            <w:shd w:val="clear" w:color="auto" w:fill="F7CAAC"/>
          </w:tcPr>
          <w:p w14:paraId="3A80E583" w14:textId="77777777" w:rsidR="009F1539" w:rsidRPr="00064BFF" w:rsidRDefault="009F1539" w:rsidP="00892117">
            <w:pPr>
              <w:jc w:val="both"/>
              <w:rPr>
                <w:b/>
              </w:rPr>
            </w:pPr>
            <w:r w:rsidRPr="00064BFF">
              <w:rPr>
                <w:b/>
              </w:rPr>
              <w:t>Garant předmětu</w:t>
            </w:r>
          </w:p>
        </w:tc>
        <w:tc>
          <w:tcPr>
            <w:tcW w:w="6420" w:type="dxa"/>
            <w:gridSpan w:val="11"/>
            <w:tcBorders>
              <w:top w:val="single" w:sz="4" w:space="0" w:color="auto"/>
            </w:tcBorders>
          </w:tcPr>
          <w:p w14:paraId="7DF1B737" w14:textId="77777777" w:rsidR="009F1539" w:rsidRPr="00064BFF" w:rsidRDefault="009F1539" w:rsidP="00892117">
            <w:pPr>
              <w:jc w:val="both"/>
            </w:pPr>
            <w:r w:rsidRPr="00064BFF">
              <w:t>doc. Ing. Daniela Sumczynski, Ph.D.</w:t>
            </w:r>
          </w:p>
        </w:tc>
      </w:tr>
      <w:tr w:rsidR="009F1539" w14:paraId="5AC84F91" w14:textId="77777777" w:rsidTr="00892117">
        <w:trPr>
          <w:gridAfter w:val="1"/>
          <w:wAfter w:w="41" w:type="dxa"/>
          <w:trHeight w:val="243"/>
        </w:trPr>
        <w:tc>
          <w:tcPr>
            <w:tcW w:w="3435" w:type="dxa"/>
            <w:gridSpan w:val="5"/>
            <w:tcBorders>
              <w:top w:val="nil"/>
            </w:tcBorders>
            <w:shd w:val="clear" w:color="auto" w:fill="F7CAAC"/>
          </w:tcPr>
          <w:p w14:paraId="788FB5A5" w14:textId="77777777" w:rsidR="009F1539" w:rsidRPr="00064BFF" w:rsidRDefault="009F1539" w:rsidP="00892117">
            <w:pPr>
              <w:jc w:val="both"/>
              <w:rPr>
                <w:b/>
              </w:rPr>
            </w:pPr>
            <w:r w:rsidRPr="00064BFF">
              <w:rPr>
                <w:b/>
              </w:rPr>
              <w:t>Zapojení garanta do výuky předmětu</w:t>
            </w:r>
          </w:p>
        </w:tc>
        <w:tc>
          <w:tcPr>
            <w:tcW w:w="6420" w:type="dxa"/>
            <w:gridSpan w:val="11"/>
            <w:tcBorders>
              <w:top w:val="nil"/>
            </w:tcBorders>
          </w:tcPr>
          <w:p w14:paraId="3C3866B0" w14:textId="77777777" w:rsidR="009F1539" w:rsidRPr="00064BFF" w:rsidRDefault="009F1539" w:rsidP="00892117">
            <w:pPr>
              <w:jc w:val="both"/>
            </w:pPr>
            <w:proofErr w:type="gramStart"/>
            <w:r w:rsidRPr="00064BFF">
              <w:t>100%</w:t>
            </w:r>
            <w:proofErr w:type="gramEnd"/>
            <w:r w:rsidRPr="00064BFF">
              <w:t xml:space="preserve"> p</w:t>
            </w:r>
          </w:p>
        </w:tc>
      </w:tr>
      <w:tr w:rsidR="009F1539" w14:paraId="682FAF93" w14:textId="77777777" w:rsidTr="00892117">
        <w:trPr>
          <w:gridAfter w:val="1"/>
          <w:wAfter w:w="41" w:type="dxa"/>
        </w:trPr>
        <w:tc>
          <w:tcPr>
            <w:tcW w:w="3435" w:type="dxa"/>
            <w:gridSpan w:val="5"/>
            <w:shd w:val="clear" w:color="auto" w:fill="F7CAAC"/>
          </w:tcPr>
          <w:p w14:paraId="51A16184" w14:textId="77777777" w:rsidR="009F1539" w:rsidRPr="00064BFF" w:rsidRDefault="009F1539" w:rsidP="00892117">
            <w:pPr>
              <w:jc w:val="both"/>
              <w:rPr>
                <w:b/>
              </w:rPr>
            </w:pPr>
            <w:r w:rsidRPr="00064BFF">
              <w:rPr>
                <w:b/>
              </w:rPr>
              <w:t>Vyučující</w:t>
            </w:r>
          </w:p>
        </w:tc>
        <w:tc>
          <w:tcPr>
            <w:tcW w:w="6420" w:type="dxa"/>
            <w:gridSpan w:val="11"/>
            <w:tcBorders>
              <w:bottom w:val="nil"/>
            </w:tcBorders>
          </w:tcPr>
          <w:p w14:paraId="3726D7C0" w14:textId="77777777" w:rsidR="009F1539" w:rsidRPr="00064BFF" w:rsidRDefault="009F1539" w:rsidP="00892117">
            <w:pPr>
              <w:jc w:val="both"/>
            </w:pPr>
          </w:p>
        </w:tc>
      </w:tr>
      <w:tr w:rsidR="009F1539" w14:paraId="3749BA81" w14:textId="77777777" w:rsidTr="00892117">
        <w:trPr>
          <w:gridAfter w:val="1"/>
          <w:wAfter w:w="41" w:type="dxa"/>
          <w:trHeight w:val="136"/>
        </w:trPr>
        <w:tc>
          <w:tcPr>
            <w:tcW w:w="9855" w:type="dxa"/>
            <w:gridSpan w:val="16"/>
            <w:tcBorders>
              <w:top w:val="nil"/>
            </w:tcBorders>
          </w:tcPr>
          <w:p w14:paraId="086F778B" w14:textId="77777777" w:rsidR="009F1539" w:rsidRPr="00064BFF" w:rsidRDefault="009F1539" w:rsidP="00892117">
            <w:pPr>
              <w:spacing w:before="60" w:after="60"/>
              <w:jc w:val="both"/>
            </w:pPr>
            <w:r w:rsidRPr="00064BFF">
              <w:rPr>
                <w:b/>
                <w:bCs/>
              </w:rPr>
              <w:t xml:space="preserve">doc. Ing. Daniela Sumczynski, Ph.D. </w:t>
            </w:r>
            <w:r w:rsidRPr="00064BFF">
              <w:t>(</w:t>
            </w:r>
            <w:proofErr w:type="gramStart"/>
            <w:r w:rsidRPr="00064BFF">
              <w:t>100%</w:t>
            </w:r>
            <w:proofErr w:type="gramEnd"/>
            <w:r w:rsidRPr="00064BFF">
              <w:t xml:space="preserve"> p)</w:t>
            </w:r>
          </w:p>
        </w:tc>
      </w:tr>
      <w:tr w:rsidR="009F1539" w14:paraId="757C2B8C" w14:textId="77777777" w:rsidTr="00892117">
        <w:trPr>
          <w:gridAfter w:val="1"/>
          <w:wAfter w:w="41" w:type="dxa"/>
        </w:trPr>
        <w:tc>
          <w:tcPr>
            <w:tcW w:w="3435" w:type="dxa"/>
            <w:gridSpan w:val="5"/>
            <w:shd w:val="clear" w:color="auto" w:fill="F7CAAC"/>
          </w:tcPr>
          <w:p w14:paraId="2284CABF" w14:textId="77777777" w:rsidR="009F1539" w:rsidRPr="00064BFF" w:rsidRDefault="009F1539" w:rsidP="00892117">
            <w:pPr>
              <w:jc w:val="both"/>
              <w:rPr>
                <w:b/>
              </w:rPr>
            </w:pPr>
            <w:r w:rsidRPr="00064BFF">
              <w:rPr>
                <w:b/>
              </w:rPr>
              <w:t>Hlavní témata a výsledky učení</w:t>
            </w:r>
          </w:p>
        </w:tc>
        <w:tc>
          <w:tcPr>
            <w:tcW w:w="6420" w:type="dxa"/>
            <w:gridSpan w:val="11"/>
            <w:tcBorders>
              <w:bottom w:val="nil"/>
            </w:tcBorders>
          </w:tcPr>
          <w:p w14:paraId="5B62B9BB" w14:textId="77777777" w:rsidR="009F1539" w:rsidRPr="00064BFF" w:rsidRDefault="009F1539" w:rsidP="00892117">
            <w:pPr>
              <w:jc w:val="both"/>
            </w:pPr>
          </w:p>
        </w:tc>
      </w:tr>
      <w:tr w:rsidR="009F1539" w14:paraId="5A18D408" w14:textId="77777777" w:rsidTr="0021683A">
        <w:trPr>
          <w:gridAfter w:val="1"/>
          <w:wAfter w:w="41" w:type="dxa"/>
          <w:trHeight w:val="203"/>
        </w:trPr>
        <w:tc>
          <w:tcPr>
            <w:tcW w:w="9855" w:type="dxa"/>
            <w:gridSpan w:val="16"/>
            <w:tcBorders>
              <w:top w:val="nil"/>
              <w:bottom w:val="single" w:sz="4" w:space="0" w:color="auto"/>
            </w:tcBorders>
            <w:shd w:val="clear" w:color="auto" w:fill="auto"/>
          </w:tcPr>
          <w:p w14:paraId="379F9A4A" w14:textId="77777777" w:rsidR="009F1539" w:rsidRPr="00E24E16" w:rsidRDefault="009F1539" w:rsidP="00892117">
            <w:pPr>
              <w:jc w:val="both"/>
              <w:rPr>
                <w:b/>
                <w:bCs/>
              </w:rPr>
            </w:pPr>
            <w:r w:rsidRPr="000A6CAF">
              <w:t xml:space="preserve">Cílem předmětu je studenty seznámit se základní terminologií v oblasti funkčních potravin a </w:t>
            </w:r>
            <w:proofErr w:type="spellStart"/>
            <w:r w:rsidRPr="000A6CAF">
              <w:t>nutraceutik</w:t>
            </w:r>
            <w:proofErr w:type="spellEnd"/>
            <w:r w:rsidRPr="000A6CAF">
              <w:t xml:space="preserve">, popisem jejich fyzikálně-chemických a biologických vlastností (účinků). Student bude schopen definovat jednotlivé fyziologicky významné složky takové potraviny či </w:t>
            </w:r>
            <w:proofErr w:type="spellStart"/>
            <w:r w:rsidRPr="000A6CAF">
              <w:t>nutraceutik</w:t>
            </w:r>
            <w:proofErr w:type="spellEnd"/>
            <w:r w:rsidRPr="000A6CAF">
              <w:t xml:space="preserve"> z pohledu jejich chemizmu na molekulární úrovni a podpory lidského zdraví. V oblasti </w:t>
            </w:r>
            <w:proofErr w:type="spellStart"/>
            <w:r w:rsidRPr="000A6CAF">
              <w:t>nutraceutik</w:t>
            </w:r>
            <w:proofErr w:type="spellEnd"/>
            <w:r w:rsidRPr="000A6CAF">
              <w:t xml:space="preserve"> se seznámí s postupy a metodami izolace či biosyntézy </w:t>
            </w:r>
            <w:proofErr w:type="spellStart"/>
            <w:r w:rsidRPr="000A6CAF">
              <w:t>nutraceutických</w:t>
            </w:r>
            <w:proofErr w:type="spellEnd"/>
            <w:r w:rsidRPr="000A6CAF">
              <w:t xml:space="preserve"> složek či jejich nosičů. </w:t>
            </w:r>
            <w:r w:rsidRPr="00E24E16">
              <w:rPr>
                <w:b/>
                <w:bCs/>
              </w:rPr>
              <w:t>Obsah předmětu tvoří tyto tematické celky:</w:t>
            </w:r>
          </w:p>
          <w:p w14:paraId="00EEC940" w14:textId="77777777" w:rsidR="009F1539" w:rsidRPr="000A6CAF" w:rsidRDefault="009F1539" w:rsidP="00E6629A">
            <w:pPr>
              <w:pStyle w:val="Odstavecseseznamem"/>
              <w:numPr>
                <w:ilvl w:val="0"/>
                <w:numId w:val="8"/>
              </w:numPr>
              <w:ind w:left="170" w:hanging="170"/>
              <w:jc w:val="both"/>
            </w:pPr>
            <w:r w:rsidRPr="000A6CAF">
              <w:t xml:space="preserve">Terminologie v oblasti funkčních potravin a </w:t>
            </w:r>
            <w:proofErr w:type="spellStart"/>
            <w:r w:rsidRPr="000A6CAF">
              <w:t>nutraceutik</w:t>
            </w:r>
            <w:proofErr w:type="spellEnd"/>
            <w:r w:rsidRPr="000A6CAF">
              <w:t xml:space="preserve">, klasifikace </w:t>
            </w:r>
            <w:proofErr w:type="spellStart"/>
            <w:r w:rsidRPr="000A6CAF">
              <w:t>nutraceutik</w:t>
            </w:r>
            <w:proofErr w:type="spellEnd"/>
            <w:r w:rsidRPr="000A6CAF">
              <w:t xml:space="preserve">, doplňků stravy a </w:t>
            </w:r>
            <w:proofErr w:type="spellStart"/>
            <w:r w:rsidRPr="000A6CAF">
              <w:t>fytoceutik</w:t>
            </w:r>
            <w:proofErr w:type="spellEnd"/>
            <w:r w:rsidRPr="000A6CAF">
              <w:t>.</w:t>
            </w:r>
          </w:p>
          <w:p w14:paraId="63AB50D9" w14:textId="77777777" w:rsidR="009F1539" w:rsidRPr="000A6CAF" w:rsidRDefault="009F1539" w:rsidP="00E6629A">
            <w:pPr>
              <w:pStyle w:val="Odstavecseseznamem"/>
              <w:numPr>
                <w:ilvl w:val="0"/>
                <w:numId w:val="8"/>
              </w:numPr>
              <w:ind w:left="170" w:hanging="170"/>
              <w:jc w:val="both"/>
            </w:pPr>
            <w:r w:rsidRPr="000A6CAF">
              <w:t xml:space="preserve">Základní způsoby získávání </w:t>
            </w:r>
            <w:proofErr w:type="spellStart"/>
            <w:r w:rsidRPr="000A6CAF">
              <w:t>nutraceutik</w:t>
            </w:r>
            <w:proofErr w:type="spellEnd"/>
            <w:r w:rsidRPr="000A6CAF">
              <w:t xml:space="preserve"> – izolace, syntéza, metody chemické a biotechnologické.</w:t>
            </w:r>
          </w:p>
          <w:p w14:paraId="3E49824E" w14:textId="77777777" w:rsidR="009F1539" w:rsidRPr="000A6CAF" w:rsidRDefault="009F1539" w:rsidP="00E6629A">
            <w:pPr>
              <w:pStyle w:val="Odstavecseseznamem"/>
              <w:numPr>
                <w:ilvl w:val="0"/>
                <w:numId w:val="8"/>
              </w:numPr>
              <w:ind w:left="170" w:hanging="170"/>
              <w:jc w:val="both"/>
            </w:pPr>
            <w:r w:rsidRPr="000A6CAF">
              <w:t>Vybraná základní chronická degenerativní onemocnění (kardiovaskulární onemocnění, osteoporóza, aj.).</w:t>
            </w:r>
          </w:p>
          <w:p w14:paraId="2518B7BD" w14:textId="77777777" w:rsidR="009F1539" w:rsidRPr="000A6CAF" w:rsidRDefault="009F1539" w:rsidP="00E6629A">
            <w:pPr>
              <w:pStyle w:val="Odstavecseseznamem"/>
              <w:numPr>
                <w:ilvl w:val="0"/>
                <w:numId w:val="8"/>
              </w:numPr>
              <w:ind w:left="170" w:hanging="170"/>
              <w:jc w:val="both"/>
            </w:pPr>
            <w:r w:rsidRPr="000A6CAF">
              <w:t>Glykosidy, dietetická vláknina, oligosacharidy a cukerné alkoholy jako významné funkční složky potravin – interakce/působení v organizmu, výskyt, referenční hodnoty příjmu, fyzikálně-chemické vlastnosti, izolace a postupy výroby, biologické účinky (metabolizmus).</w:t>
            </w:r>
          </w:p>
          <w:p w14:paraId="404D997D" w14:textId="77777777" w:rsidR="009F1539" w:rsidRPr="000A6CAF" w:rsidRDefault="009F1539" w:rsidP="00E6629A">
            <w:pPr>
              <w:pStyle w:val="Odstavecseseznamem"/>
              <w:numPr>
                <w:ilvl w:val="0"/>
                <w:numId w:val="8"/>
              </w:numPr>
              <w:ind w:left="170" w:hanging="170"/>
              <w:jc w:val="both"/>
            </w:pPr>
            <w:r w:rsidRPr="000A6CAF">
              <w:t>Aminokyseliny, peptidy a proteiny včetně enzymů jako významné funkční složky potravin – interakce/působení v organizmu, fyzikálně-chemické vlastnosti, izolace, biologické účinky (metabolizmus), chemická a biotechnologická syntéza.</w:t>
            </w:r>
          </w:p>
          <w:p w14:paraId="7C06235A" w14:textId="77777777" w:rsidR="009F1539" w:rsidRPr="000A6CAF" w:rsidRDefault="009F1539" w:rsidP="00E6629A">
            <w:pPr>
              <w:pStyle w:val="Odstavecseseznamem"/>
              <w:numPr>
                <w:ilvl w:val="0"/>
                <w:numId w:val="8"/>
              </w:numPr>
              <w:ind w:left="170" w:hanging="170"/>
              <w:jc w:val="both"/>
            </w:pPr>
            <w:r w:rsidRPr="000A6CAF">
              <w:t xml:space="preserve">Polynenasycené mastné kyseliny a látky lipidové povahy, rostlinné oleje, </w:t>
            </w:r>
            <w:proofErr w:type="spellStart"/>
            <w:r w:rsidRPr="000A6CAF">
              <w:t>fytosteroly</w:t>
            </w:r>
            <w:proofErr w:type="spellEnd"/>
            <w:r w:rsidRPr="000A6CAF">
              <w:t xml:space="preserve"> jako významné funkční složky potravin, jejich interakce/působení v organizmu, výskyt, referenční hodnoty příjmu, fyzikálně-chemické vlastnosti, izolace, syntéza, biologické účinky (metabolizmus).</w:t>
            </w:r>
          </w:p>
          <w:p w14:paraId="128736D3" w14:textId="77777777" w:rsidR="009F1539" w:rsidRPr="000A6CAF" w:rsidRDefault="009F1539" w:rsidP="00E6629A">
            <w:pPr>
              <w:pStyle w:val="Odstavecseseznamem"/>
              <w:numPr>
                <w:ilvl w:val="0"/>
                <w:numId w:val="8"/>
              </w:numPr>
              <w:ind w:left="170" w:hanging="170"/>
              <w:jc w:val="both"/>
            </w:pPr>
            <w:r w:rsidRPr="000A6CAF">
              <w:t>Vitaminy jako významné funkční složky potravin – interakce/působení v organizmu – výskyt, referenční hodnoty příjmu, fyzikálně-chemické vlastnosti, izolace, syntéza chemická a biotechnologická, biologické účinky (metabolizmus).</w:t>
            </w:r>
          </w:p>
          <w:p w14:paraId="684EEB55" w14:textId="77777777" w:rsidR="009F1539" w:rsidRPr="000A6CAF" w:rsidRDefault="009F1539" w:rsidP="00E6629A">
            <w:pPr>
              <w:pStyle w:val="Odstavecseseznamem"/>
              <w:numPr>
                <w:ilvl w:val="0"/>
                <w:numId w:val="8"/>
              </w:numPr>
              <w:ind w:left="170" w:hanging="170"/>
              <w:jc w:val="both"/>
            </w:pPr>
            <w:r w:rsidRPr="000A6CAF">
              <w:t>Biogenní prvky jako významné funkční složky potravin – interakce/působení v organizmu, výskyt, referenční hodnoty příjmu, fyzikálně-chemické vlastnosti, izolace, biologické účinky (metabolizmus).</w:t>
            </w:r>
          </w:p>
          <w:p w14:paraId="36A6FBF0" w14:textId="77777777" w:rsidR="009F1539" w:rsidRPr="000A6CAF" w:rsidRDefault="009F1539" w:rsidP="00E6629A">
            <w:pPr>
              <w:pStyle w:val="Odstavecseseznamem"/>
              <w:numPr>
                <w:ilvl w:val="0"/>
                <w:numId w:val="8"/>
              </w:numPr>
              <w:ind w:left="170" w:hanging="170"/>
              <w:jc w:val="both"/>
            </w:pPr>
            <w:r w:rsidRPr="000A6CAF">
              <w:t>Antioxidanty jako významné funkční složky potravin, jejich interakce/působení v organizmu, rostlinná a živočišná barviva – výskyt, referenční hodnoty příjmu, fyzikálně-chemické vlastnosti, izolace, biologické účinky (metabolizmus), produkce vybraných antioxidantů cestou chemickou a biotechnologickou.</w:t>
            </w:r>
          </w:p>
          <w:p w14:paraId="3F1BFAC8" w14:textId="77777777" w:rsidR="009F1539" w:rsidRPr="000A6CAF" w:rsidRDefault="009F1539" w:rsidP="00E6629A">
            <w:pPr>
              <w:pStyle w:val="Odstavecseseznamem"/>
              <w:numPr>
                <w:ilvl w:val="0"/>
                <w:numId w:val="8"/>
              </w:numPr>
              <w:ind w:left="170" w:hanging="170"/>
              <w:jc w:val="both"/>
            </w:pPr>
            <w:proofErr w:type="spellStart"/>
            <w:r w:rsidRPr="000A6CAF">
              <w:t>Polyfenolické</w:t>
            </w:r>
            <w:proofErr w:type="spellEnd"/>
            <w:r w:rsidRPr="000A6CAF">
              <w:t xml:space="preserve"> látky převážně rostlinného původu – výskyt, referenční hodnoty příjmu, fyzikálně-chemické vlastnosti, izolace, biologické účinky (metabolizmus).</w:t>
            </w:r>
          </w:p>
          <w:p w14:paraId="2F70A745" w14:textId="77777777" w:rsidR="009F1539" w:rsidRPr="000A6CAF" w:rsidRDefault="009F1539" w:rsidP="00E6629A">
            <w:pPr>
              <w:pStyle w:val="Odstavecseseznamem"/>
              <w:numPr>
                <w:ilvl w:val="0"/>
                <w:numId w:val="8"/>
              </w:numPr>
              <w:ind w:left="170" w:hanging="170"/>
              <w:jc w:val="both"/>
            </w:pPr>
            <w:r w:rsidRPr="000A6CAF">
              <w:t xml:space="preserve">Meziprodukty a produkty </w:t>
            </w:r>
            <w:proofErr w:type="spellStart"/>
            <w:r w:rsidRPr="000A6CAF">
              <w:t>Maillardových</w:t>
            </w:r>
            <w:proofErr w:type="spellEnd"/>
            <w:r w:rsidRPr="000A6CAF">
              <w:t xml:space="preserve"> reakcí – výskyt, referenční hodnoty příjmu, fyzikálně-chemické vlastnosti, izolace, biologické účinky (metabolizmus).</w:t>
            </w:r>
          </w:p>
          <w:p w14:paraId="0FCDC907" w14:textId="77777777" w:rsidR="009F1539" w:rsidRPr="000A6CAF" w:rsidRDefault="009F1539" w:rsidP="00E6629A">
            <w:pPr>
              <w:pStyle w:val="Odstavecseseznamem"/>
              <w:numPr>
                <w:ilvl w:val="0"/>
                <w:numId w:val="8"/>
              </w:numPr>
              <w:ind w:left="170" w:hanging="170"/>
              <w:jc w:val="both"/>
            </w:pPr>
            <w:r w:rsidRPr="000A6CAF">
              <w:t>Extrakty bylin a koření – fyzikálně-chemické vlastnosti, izolace, biologické účinky (metabolizmus).</w:t>
            </w:r>
          </w:p>
          <w:p w14:paraId="64A5C58B" w14:textId="77777777" w:rsidR="009F1539" w:rsidRPr="000A6CAF" w:rsidRDefault="009F1539" w:rsidP="00E6629A">
            <w:pPr>
              <w:pStyle w:val="Odstavecseseznamem"/>
              <w:numPr>
                <w:ilvl w:val="0"/>
                <w:numId w:val="8"/>
              </w:numPr>
              <w:ind w:left="170" w:hanging="170"/>
              <w:jc w:val="both"/>
            </w:pPr>
            <w:r w:rsidRPr="000A6CAF">
              <w:t xml:space="preserve">Bakterie mléčného kvašení (probiotika) a </w:t>
            </w:r>
            <w:proofErr w:type="spellStart"/>
            <w:r w:rsidRPr="000A6CAF">
              <w:t>prebiotika</w:t>
            </w:r>
            <w:proofErr w:type="spellEnd"/>
            <w:r w:rsidRPr="000A6CAF">
              <w:t xml:space="preserve"> jako významné funkční složky potravin, jejich interakce/působení v organizmu. </w:t>
            </w:r>
          </w:p>
          <w:p w14:paraId="3EFDD0F8" w14:textId="77777777" w:rsidR="009F1539" w:rsidRDefault="009F1539" w:rsidP="00E6629A">
            <w:pPr>
              <w:pStyle w:val="Odstavecseseznamem"/>
              <w:numPr>
                <w:ilvl w:val="0"/>
                <w:numId w:val="8"/>
              </w:numPr>
              <w:ind w:left="170" w:hanging="170"/>
              <w:jc w:val="both"/>
            </w:pPr>
            <w:r w:rsidRPr="000A6CAF">
              <w:t xml:space="preserve">Nanočástice a jejich využití v potravinách – využití nanotechnologií při přípravě </w:t>
            </w:r>
            <w:proofErr w:type="spellStart"/>
            <w:r w:rsidRPr="000A6CAF">
              <w:t>nutraceutik</w:t>
            </w:r>
            <w:proofErr w:type="spellEnd"/>
            <w:r w:rsidRPr="000A6CAF">
              <w:t xml:space="preserve"> a funkčních potravin, využití biotechnologických postupů syntézy.</w:t>
            </w:r>
          </w:p>
          <w:p w14:paraId="72A89258" w14:textId="77777777" w:rsidR="007328F8" w:rsidRDefault="007328F8" w:rsidP="007328F8">
            <w:pPr>
              <w:pStyle w:val="Odstavecseseznamem"/>
              <w:ind w:left="170"/>
              <w:jc w:val="both"/>
            </w:pPr>
          </w:p>
          <w:p w14:paraId="480330F4" w14:textId="4A313E0F" w:rsidR="007328F8" w:rsidRPr="00954756" w:rsidRDefault="007328F8" w:rsidP="007328F8">
            <w:pPr>
              <w:jc w:val="both"/>
              <w:rPr>
                <w:b/>
                <w:bCs/>
              </w:rPr>
            </w:pPr>
            <w:r w:rsidRPr="00954756">
              <w:rPr>
                <w:b/>
                <w:bCs/>
              </w:rPr>
              <w:t xml:space="preserve">Očekávané výsledky </w:t>
            </w:r>
            <w:r w:rsidR="00196DC0" w:rsidRPr="00954756">
              <w:rPr>
                <w:b/>
                <w:bCs/>
              </w:rPr>
              <w:t>učení</w:t>
            </w:r>
            <w:r w:rsidRPr="00954756">
              <w:rPr>
                <w:b/>
                <w:bCs/>
              </w:rPr>
              <w:t xml:space="preserve"> </w:t>
            </w:r>
            <w:r w:rsidRPr="00954756">
              <w:rPr>
                <w:b/>
                <w:color w:val="000000" w:themeColor="text1"/>
              </w:rPr>
              <w:t>– po absolvování předmětu student prokazuje:</w:t>
            </w:r>
          </w:p>
          <w:p w14:paraId="3D79EB90" w14:textId="77777777" w:rsidR="007328F8" w:rsidRDefault="007328F8" w:rsidP="007328F8">
            <w:pPr>
              <w:tabs>
                <w:tab w:val="left" w:pos="328"/>
              </w:tabs>
              <w:rPr>
                <w:b/>
                <w:color w:val="000000" w:themeColor="text1"/>
              </w:rPr>
            </w:pPr>
            <w:r w:rsidRPr="00954756">
              <w:rPr>
                <w:b/>
              </w:rPr>
              <w:t>Odborné z</w:t>
            </w:r>
            <w:r w:rsidRPr="00954756">
              <w:rPr>
                <w:b/>
                <w:color w:val="000000" w:themeColor="text1"/>
              </w:rPr>
              <w:t>nalosti:</w:t>
            </w:r>
            <w:r w:rsidRPr="00FA5070">
              <w:rPr>
                <w:b/>
                <w:color w:val="000000" w:themeColor="text1"/>
              </w:rPr>
              <w:t xml:space="preserve"> </w:t>
            </w:r>
          </w:p>
          <w:p w14:paraId="190A8D0D" w14:textId="6C37320F" w:rsidR="0021683A" w:rsidRDefault="00D0547B" w:rsidP="0021683A">
            <w:pPr>
              <w:pStyle w:val="Odstavecseseznamem"/>
              <w:numPr>
                <w:ilvl w:val="0"/>
                <w:numId w:val="8"/>
              </w:numPr>
              <w:ind w:left="170" w:hanging="170"/>
              <w:jc w:val="both"/>
            </w:pPr>
            <w:r>
              <w:t>charakterizovat odborné termíny</w:t>
            </w:r>
            <w:r w:rsidR="0021683A" w:rsidRPr="00F75157">
              <w:t xml:space="preserve"> z oblasti výživy a klasifikace </w:t>
            </w:r>
            <w:proofErr w:type="spellStart"/>
            <w:r w:rsidR="0021683A" w:rsidRPr="00F75157">
              <w:t>nutraceutik</w:t>
            </w:r>
            <w:proofErr w:type="spellEnd"/>
          </w:p>
          <w:p w14:paraId="3C81963D" w14:textId="4A25CB27" w:rsidR="0021683A" w:rsidRPr="00F75157" w:rsidRDefault="0021683A" w:rsidP="0021683A">
            <w:pPr>
              <w:pStyle w:val="Odstavecseseznamem"/>
              <w:numPr>
                <w:ilvl w:val="0"/>
                <w:numId w:val="8"/>
              </w:numPr>
              <w:ind w:left="170" w:hanging="170"/>
              <w:jc w:val="both"/>
            </w:pPr>
            <w:r w:rsidRPr="00F75157">
              <w:t xml:space="preserve">definovat základní pojmy </w:t>
            </w:r>
          </w:p>
          <w:p w14:paraId="526D80B8" w14:textId="322B6942" w:rsidR="0021683A" w:rsidRPr="00F75157" w:rsidRDefault="00997CE0" w:rsidP="0021683A">
            <w:pPr>
              <w:pStyle w:val="Odstavecseseznamem"/>
              <w:numPr>
                <w:ilvl w:val="0"/>
                <w:numId w:val="8"/>
              </w:numPr>
              <w:ind w:left="170" w:hanging="170"/>
              <w:jc w:val="both"/>
            </w:pPr>
            <w:r>
              <w:t>vyjmenovat a popsat</w:t>
            </w:r>
            <w:r w:rsidR="0021683A" w:rsidRPr="00F75157">
              <w:t xml:space="preserve"> způsob</w:t>
            </w:r>
            <w:r>
              <w:t>y</w:t>
            </w:r>
            <w:r w:rsidR="0021683A" w:rsidRPr="00F75157">
              <w:t xml:space="preserve"> získávání </w:t>
            </w:r>
            <w:proofErr w:type="spellStart"/>
            <w:r w:rsidR="0021683A" w:rsidRPr="00F75157">
              <w:t>nutraceutik</w:t>
            </w:r>
            <w:proofErr w:type="spellEnd"/>
            <w:r w:rsidR="0021683A" w:rsidRPr="00F75157">
              <w:t xml:space="preserve"> </w:t>
            </w:r>
          </w:p>
          <w:p w14:paraId="4DEFF586" w14:textId="77777777" w:rsidR="0021683A" w:rsidRPr="00F75157" w:rsidRDefault="0021683A" w:rsidP="0021683A">
            <w:pPr>
              <w:pStyle w:val="Odstavecseseznamem"/>
              <w:numPr>
                <w:ilvl w:val="0"/>
                <w:numId w:val="8"/>
              </w:numPr>
              <w:ind w:left="170" w:hanging="170"/>
              <w:jc w:val="both"/>
            </w:pPr>
            <w:r w:rsidRPr="00F75157">
              <w:t>objasnit problematiku degenerativních onemocnění</w:t>
            </w:r>
          </w:p>
          <w:p w14:paraId="09AAF7FD" w14:textId="77777777" w:rsidR="0021683A" w:rsidRPr="00F75157" w:rsidRDefault="0021683A" w:rsidP="0021683A">
            <w:pPr>
              <w:pStyle w:val="Odstavecseseznamem"/>
              <w:numPr>
                <w:ilvl w:val="0"/>
                <w:numId w:val="8"/>
              </w:numPr>
              <w:ind w:left="170" w:hanging="170"/>
              <w:jc w:val="both"/>
            </w:pPr>
            <w:r w:rsidRPr="00F75157">
              <w:t xml:space="preserve">popsat a charakterizovat jednotlivá </w:t>
            </w:r>
            <w:proofErr w:type="spellStart"/>
            <w:r w:rsidRPr="00F75157">
              <w:t>nutraceutika</w:t>
            </w:r>
            <w:proofErr w:type="spellEnd"/>
            <w:r w:rsidRPr="00F75157">
              <w:t xml:space="preserve"> a jejich aplikace </w:t>
            </w:r>
          </w:p>
          <w:p w14:paraId="7EF8645F" w14:textId="3E36925E" w:rsidR="0021683A" w:rsidRPr="00F75157" w:rsidRDefault="00F645A9" w:rsidP="0021683A">
            <w:pPr>
              <w:pStyle w:val="Odstavecseseznamem"/>
              <w:numPr>
                <w:ilvl w:val="0"/>
                <w:numId w:val="8"/>
              </w:numPr>
              <w:ind w:left="170" w:hanging="170"/>
              <w:jc w:val="both"/>
            </w:pPr>
            <w:r>
              <w:t>charakterizovat</w:t>
            </w:r>
            <w:r w:rsidR="0021683A" w:rsidRPr="00F75157">
              <w:t xml:space="preserve"> účink</w:t>
            </w:r>
            <w:r>
              <w:t>y</w:t>
            </w:r>
            <w:r w:rsidR="0021683A" w:rsidRPr="00F75157">
              <w:t xml:space="preserve"> biogenních prvků, vitaminů, aminokyselin a proteinů jako </w:t>
            </w:r>
            <w:proofErr w:type="spellStart"/>
            <w:r w:rsidR="0021683A" w:rsidRPr="00F75157">
              <w:t>nutraceutik</w:t>
            </w:r>
            <w:proofErr w:type="spellEnd"/>
          </w:p>
          <w:p w14:paraId="529F7179" w14:textId="77777777" w:rsidR="007328F8" w:rsidRPr="00FA5070" w:rsidRDefault="007328F8" w:rsidP="007328F8">
            <w:pPr>
              <w:tabs>
                <w:tab w:val="left" w:pos="328"/>
              </w:tabs>
              <w:rPr>
                <w:b/>
                <w:color w:val="000000" w:themeColor="text1"/>
              </w:rPr>
            </w:pPr>
          </w:p>
          <w:p w14:paraId="49D1110A" w14:textId="77777777" w:rsidR="007328F8" w:rsidRPr="0021683A" w:rsidRDefault="007328F8" w:rsidP="007328F8">
            <w:pPr>
              <w:tabs>
                <w:tab w:val="left" w:pos="328"/>
              </w:tabs>
              <w:rPr>
                <w:b/>
                <w:color w:val="000000" w:themeColor="text1"/>
              </w:rPr>
            </w:pPr>
            <w:r w:rsidRPr="0021683A">
              <w:rPr>
                <w:b/>
                <w:color w:val="000000" w:themeColor="text1"/>
              </w:rPr>
              <w:t>Odborné dovednosti:</w:t>
            </w:r>
          </w:p>
          <w:p w14:paraId="5E576039" w14:textId="77777777" w:rsidR="0021683A" w:rsidRPr="0021683A" w:rsidRDefault="0021683A" w:rsidP="0021683A">
            <w:pPr>
              <w:pStyle w:val="Odstavecseseznamem"/>
              <w:numPr>
                <w:ilvl w:val="0"/>
                <w:numId w:val="8"/>
              </w:numPr>
              <w:ind w:left="170" w:hanging="170"/>
              <w:jc w:val="both"/>
            </w:pPr>
            <w:r w:rsidRPr="0021683A">
              <w:t>vyhledat legislativní předpisy pro využití přídatných látek</w:t>
            </w:r>
          </w:p>
          <w:p w14:paraId="591357E0" w14:textId="77777777" w:rsidR="0021683A" w:rsidRPr="0021683A" w:rsidRDefault="0021683A" w:rsidP="0021683A">
            <w:pPr>
              <w:pStyle w:val="Odstavecseseznamem"/>
              <w:numPr>
                <w:ilvl w:val="0"/>
                <w:numId w:val="8"/>
              </w:numPr>
              <w:ind w:left="170" w:hanging="170"/>
              <w:jc w:val="both"/>
            </w:pPr>
            <w:r w:rsidRPr="0021683A">
              <w:t>vyhledat legislativní předpisy týkající se použití zdravotních a výživových tvrzení</w:t>
            </w:r>
          </w:p>
          <w:p w14:paraId="561F1F2A" w14:textId="77777777" w:rsidR="0021683A" w:rsidRPr="0021683A" w:rsidRDefault="0021683A" w:rsidP="0021683A">
            <w:pPr>
              <w:pStyle w:val="Odstavecseseznamem"/>
              <w:numPr>
                <w:ilvl w:val="0"/>
                <w:numId w:val="8"/>
              </w:numPr>
              <w:ind w:left="170" w:hanging="170"/>
              <w:jc w:val="both"/>
            </w:pPr>
            <w:r w:rsidRPr="0021683A">
              <w:t>specifikovat základní informace povinně uváděné na potravinách a doplňcích stravy</w:t>
            </w:r>
          </w:p>
          <w:p w14:paraId="02FB7297" w14:textId="77777777" w:rsidR="0021683A" w:rsidRPr="0021683A" w:rsidRDefault="0021683A" w:rsidP="0021683A">
            <w:pPr>
              <w:pStyle w:val="Odstavecseseznamem"/>
              <w:numPr>
                <w:ilvl w:val="0"/>
                <w:numId w:val="8"/>
              </w:numPr>
              <w:ind w:left="170" w:hanging="170"/>
              <w:jc w:val="both"/>
            </w:pPr>
            <w:r w:rsidRPr="0021683A">
              <w:t xml:space="preserve">navrhovat vhodnou extrakční techniku pro izolaci daných </w:t>
            </w:r>
            <w:proofErr w:type="spellStart"/>
            <w:r w:rsidRPr="0021683A">
              <w:t>nutraceutik</w:t>
            </w:r>
            <w:proofErr w:type="spellEnd"/>
          </w:p>
          <w:p w14:paraId="46984195" w14:textId="7C07E58A" w:rsidR="0021683A" w:rsidRPr="0021683A" w:rsidRDefault="0021683A" w:rsidP="0021683A">
            <w:pPr>
              <w:pStyle w:val="Odstavecseseznamem"/>
              <w:numPr>
                <w:ilvl w:val="0"/>
                <w:numId w:val="8"/>
              </w:numPr>
              <w:ind w:left="170" w:hanging="170"/>
              <w:jc w:val="both"/>
            </w:pPr>
            <w:r w:rsidRPr="0021683A">
              <w:lastRenderedPageBreak/>
              <w:t xml:space="preserve">popsat podpůrné účinky funkčních potravin a </w:t>
            </w:r>
            <w:proofErr w:type="spellStart"/>
            <w:r w:rsidRPr="0021683A">
              <w:t>nutraceutik</w:t>
            </w:r>
            <w:proofErr w:type="spellEnd"/>
            <w:r w:rsidRPr="0021683A">
              <w:t xml:space="preserve"> vzhledem k daným degenerativním onemocněním</w:t>
            </w:r>
          </w:p>
        </w:tc>
      </w:tr>
      <w:tr w:rsidR="009F1539" w14:paraId="70B4DAFA" w14:textId="77777777" w:rsidTr="00892117">
        <w:trPr>
          <w:gridAfter w:val="1"/>
          <w:wAfter w:w="41" w:type="dxa"/>
          <w:trHeight w:val="283"/>
        </w:trPr>
        <w:tc>
          <w:tcPr>
            <w:tcW w:w="3435" w:type="dxa"/>
            <w:gridSpan w:val="5"/>
            <w:tcBorders>
              <w:top w:val="single" w:sz="4" w:space="0" w:color="auto"/>
              <w:bottom w:val="single" w:sz="4" w:space="0" w:color="auto"/>
              <w:right w:val="single" w:sz="4" w:space="0" w:color="auto"/>
            </w:tcBorders>
            <w:shd w:val="clear" w:color="auto" w:fill="F7CAAC"/>
          </w:tcPr>
          <w:p w14:paraId="058B2E1F" w14:textId="77777777" w:rsidR="009F1539" w:rsidRPr="005A0406" w:rsidRDefault="009F1539" w:rsidP="00892117">
            <w:pPr>
              <w:jc w:val="both"/>
            </w:pPr>
            <w:r w:rsidRPr="005A0406">
              <w:rPr>
                <w:b/>
              </w:rPr>
              <w:lastRenderedPageBreak/>
              <w:t>Metody výuky</w:t>
            </w:r>
          </w:p>
        </w:tc>
        <w:tc>
          <w:tcPr>
            <w:tcW w:w="6420" w:type="dxa"/>
            <w:gridSpan w:val="11"/>
            <w:tcBorders>
              <w:top w:val="single" w:sz="4" w:space="0" w:color="auto"/>
              <w:left w:val="single" w:sz="4" w:space="0" w:color="auto"/>
              <w:bottom w:val="nil"/>
              <w:right w:val="single" w:sz="4" w:space="0" w:color="auto"/>
            </w:tcBorders>
          </w:tcPr>
          <w:p w14:paraId="47750E5D" w14:textId="77777777" w:rsidR="009F1539" w:rsidRDefault="009F1539" w:rsidP="00892117">
            <w:pPr>
              <w:jc w:val="both"/>
            </w:pPr>
          </w:p>
        </w:tc>
      </w:tr>
      <w:tr w:rsidR="009F1539" w14:paraId="6645D03D" w14:textId="77777777" w:rsidTr="00892117">
        <w:trPr>
          <w:gridAfter w:val="1"/>
          <w:wAfter w:w="41" w:type="dxa"/>
          <w:trHeight w:val="1120"/>
        </w:trPr>
        <w:tc>
          <w:tcPr>
            <w:tcW w:w="9855" w:type="dxa"/>
            <w:gridSpan w:val="16"/>
            <w:tcBorders>
              <w:top w:val="nil"/>
              <w:bottom w:val="single" w:sz="4" w:space="0" w:color="auto"/>
            </w:tcBorders>
          </w:tcPr>
          <w:p w14:paraId="2E9E7D07" w14:textId="77777777" w:rsidR="001F1F93" w:rsidRPr="009F350E" w:rsidRDefault="001F1F93" w:rsidP="001F1F93">
            <w:pPr>
              <w:jc w:val="both"/>
              <w:rPr>
                <w:b/>
                <w:bCs/>
                <w:u w:val="single"/>
              </w:rPr>
            </w:pPr>
            <w:r w:rsidRPr="009F350E">
              <w:rPr>
                <w:b/>
                <w:bCs/>
                <w:u w:val="single"/>
              </w:rPr>
              <w:t>Metody a přístupy používané ve výuce</w:t>
            </w:r>
          </w:p>
          <w:p w14:paraId="112F3A55" w14:textId="77777777" w:rsidR="001F1F93" w:rsidRPr="009F350E" w:rsidRDefault="001F1F93" w:rsidP="001F1F93">
            <w:pPr>
              <w:pStyle w:val="Nadpis5"/>
              <w:spacing w:before="0"/>
              <w:rPr>
                <w:rFonts w:ascii="Times New Roman" w:eastAsia="Times New Roman" w:hAnsi="Times New Roman" w:cs="Times New Roman"/>
                <w:b/>
                <w:bCs/>
                <w:color w:val="auto"/>
              </w:rPr>
            </w:pPr>
            <w:r w:rsidRPr="009F350E">
              <w:rPr>
                <w:rFonts w:ascii="Times New Roman" w:eastAsia="Times New Roman" w:hAnsi="Times New Roman" w:cs="Times New Roman"/>
                <w:b/>
                <w:bCs/>
                <w:color w:val="auto"/>
              </w:rPr>
              <w:t>Pro dosažení odborných znalostí jsou užívány vyučovací metody:</w:t>
            </w:r>
          </w:p>
          <w:p w14:paraId="30119611" w14:textId="54DE080D" w:rsidR="00185484" w:rsidRPr="00185484" w:rsidRDefault="009F350E" w:rsidP="00185484">
            <w:r w:rsidRPr="009F350E">
              <w:rPr>
                <w:color w:val="000000"/>
              </w:rPr>
              <w:t xml:space="preserve">Metody práce s textem (učebnicí, knihou), </w:t>
            </w:r>
            <w:r w:rsidR="00185484" w:rsidRPr="009F350E">
              <w:rPr>
                <w:color w:val="000000"/>
              </w:rPr>
              <w:t xml:space="preserve">Monologická (výklad, přednáška, instruktáž), </w:t>
            </w:r>
            <w:r w:rsidR="00185484" w:rsidRPr="009F350E">
              <w:rPr>
                <w:color w:val="000000"/>
                <w:shd w:val="clear" w:color="auto" w:fill="FFFFFF"/>
              </w:rPr>
              <w:t>Projekce (statická, dynamická)</w:t>
            </w:r>
          </w:p>
          <w:p w14:paraId="5CFFD77E" w14:textId="77777777" w:rsidR="00185484" w:rsidRDefault="00185484" w:rsidP="001F1F93">
            <w:pPr>
              <w:jc w:val="both"/>
            </w:pPr>
          </w:p>
          <w:p w14:paraId="09204F8A" w14:textId="77777777" w:rsidR="001F1F93" w:rsidRPr="009F350E" w:rsidRDefault="001F1F93" w:rsidP="001F1F93">
            <w:pPr>
              <w:pStyle w:val="Nadpis5"/>
              <w:spacing w:before="0"/>
              <w:rPr>
                <w:rFonts w:ascii="Times New Roman" w:eastAsia="Times New Roman" w:hAnsi="Times New Roman" w:cs="Times New Roman"/>
                <w:b/>
                <w:bCs/>
                <w:color w:val="auto"/>
              </w:rPr>
            </w:pPr>
            <w:r w:rsidRPr="009F350E">
              <w:rPr>
                <w:rFonts w:ascii="Times New Roman" w:eastAsia="Times New Roman" w:hAnsi="Times New Roman" w:cs="Times New Roman"/>
                <w:b/>
                <w:bCs/>
                <w:color w:val="auto"/>
              </w:rPr>
              <w:t>Pro dosažení odborných dovedností jsou užívány vyučovací metody:</w:t>
            </w:r>
          </w:p>
          <w:p w14:paraId="62D0FA05" w14:textId="1079A633" w:rsidR="001F1F93" w:rsidRPr="00185484" w:rsidRDefault="00185484" w:rsidP="001F1F93">
            <w:pPr>
              <w:rPr>
                <w:color w:val="000000"/>
                <w:shd w:val="clear" w:color="auto" w:fill="FFFFFF"/>
              </w:rPr>
            </w:pPr>
            <w:r w:rsidRPr="009F350E">
              <w:rPr>
                <w:color w:val="000000"/>
                <w:shd w:val="clear" w:color="auto" w:fill="FFFFFF"/>
              </w:rPr>
              <w:t xml:space="preserve">Dialogická (diskuze, rozhovor, brainstorming), </w:t>
            </w:r>
            <w:r w:rsidR="009F350E" w:rsidRPr="009F350E">
              <w:rPr>
                <w:color w:val="000000"/>
                <w:shd w:val="clear" w:color="auto" w:fill="FFFFFF"/>
              </w:rPr>
              <w:t>Indiv</w:t>
            </w:r>
            <w:r w:rsidR="009F350E">
              <w:rPr>
                <w:color w:val="000000"/>
                <w:shd w:val="clear" w:color="auto" w:fill="FFFFFF"/>
              </w:rPr>
              <w:t>i</w:t>
            </w:r>
            <w:r w:rsidR="009F350E" w:rsidRPr="009F350E">
              <w:rPr>
                <w:color w:val="000000"/>
                <w:shd w:val="clear" w:color="auto" w:fill="FFFFFF"/>
              </w:rPr>
              <w:t xml:space="preserve">duální práce studentů, </w:t>
            </w:r>
            <w:r w:rsidRPr="009F350E">
              <w:rPr>
                <w:color w:val="000000"/>
                <w:shd w:val="clear" w:color="auto" w:fill="FFFFFF"/>
              </w:rPr>
              <w:t>Praktické procvičování</w:t>
            </w:r>
          </w:p>
          <w:p w14:paraId="16801530" w14:textId="77777777" w:rsidR="00185484" w:rsidRDefault="00185484" w:rsidP="001F1F93"/>
          <w:p w14:paraId="06147D6B" w14:textId="77777777" w:rsidR="001F1F93" w:rsidRPr="009F350E" w:rsidRDefault="001F1F93" w:rsidP="001F1F93">
            <w:pPr>
              <w:pStyle w:val="Nadpis5"/>
              <w:spacing w:before="0"/>
              <w:rPr>
                <w:rFonts w:ascii="Times New Roman" w:eastAsia="Times New Roman" w:hAnsi="Times New Roman" w:cs="Times New Roman"/>
                <w:b/>
                <w:bCs/>
                <w:color w:val="auto"/>
              </w:rPr>
            </w:pPr>
            <w:r w:rsidRPr="009F350E">
              <w:rPr>
                <w:rFonts w:ascii="Times New Roman" w:eastAsia="Times New Roman" w:hAnsi="Times New Roman" w:cs="Times New Roman"/>
                <w:b/>
                <w:bCs/>
                <w:color w:val="auto"/>
              </w:rPr>
              <w:t>Očekávané výsledky učení dosažené studiem předmětu jsou ověřovány hodnoticími metodami:</w:t>
            </w:r>
          </w:p>
          <w:p w14:paraId="1D13353D" w14:textId="1BF6F63B" w:rsidR="009F1539" w:rsidRDefault="002E1BC7" w:rsidP="002E1BC7">
            <w:pPr>
              <w:jc w:val="both"/>
              <w:rPr>
                <w:color w:val="000000"/>
              </w:rPr>
            </w:pPr>
            <w:r w:rsidRPr="009F350E">
              <w:rPr>
                <w:color w:val="000000"/>
              </w:rPr>
              <w:t xml:space="preserve">Didaktický test, </w:t>
            </w:r>
            <w:r w:rsidR="001F1F93" w:rsidRPr="009F350E">
              <w:rPr>
                <w:color w:val="000000"/>
              </w:rPr>
              <w:t>Známkou</w:t>
            </w:r>
          </w:p>
          <w:p w14:paraId="403EF3D7" w14:textId="77777777" w:rsidR="00E24E16" w:rsidRDefault="00E24E16" w:rsidP="002E1BC7">
            <w:pPr>
              <w:jc w:val="both"/>
              <w:rPr>
                <w:color w:val="000000"/>
              </w:rPr>
            </w:pPr>
          </w:p>
          <w:p w14:paraId="4A1D5439" w14:textId="77777777" w:rsidR="00E24E16" w:rsidRPr="009F350E" w:rsidRDefault="00E24E16" w:rsidP="00E24E16">
            <w:pPr>
              <w:jc w:val="both"/>
              <w:rPr>
                <w:b/>
                <w:bCs/>
                <w:u w:val="single"/>
              </w:rPr>
            </w:pPr>
            <w:r w:rsidRPr="009F350E">
              <w:rPr>
                <w:b/>
                <w:bCs/>
                <w:u w:val="single"/>
              </w:rPr>
              <w:t>Používané didaktické prostředky</w:t>
            </w:r>
          </w:p>
          <w:p w14:paraId="7E1E7286" w14:textId="75ED8763" w:rsidR="007E0314" w:rsidRPr="0071371D" w:rsidRDefault="007E0314" w:rsidP="007E0314">
            <w:pPr>
              <w:jc w:val="both"/>
            </w:pPr>
            <w:r w:rsidRPr="009F350E">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9F350E">
              <w:t>dataprojekce</w:t>
            </w:r>
            <w:proofErr w:type="spellEnd"/>
            <w:r w:rsidRPr="009F350E">
              <w:t>, zdroje odborné literatury, prezentace, modely</w:t>
            </w:r>
            <w:r w:rsidR="009F350E" w:rsidRPr="009F350E">
              <w:t>, databáze</w:t>
            </w:r>
            <w:r w:rsidRPr="009F350E">
              <w:t>.</w:t>
            </w:r>
          </w:p>
          <w:p w14:paraId="711C7C68" w14:textId="77777777" w:rsidR="007E0314" w:rsidRPr="0071371D" w:rsidRDefault="007E0314" w:rsidP="007E0314">
            <w:pPr>
              <w:jc w:val="both"/>
            </w:pPr>
            <w:r w:rsidRPr="0071371D">
              <w:t> </w:t>
            </w:r>
          </w:p>
          <w:p w14:paraId="731ACD60" w14:textId="2FA90850" w:rsidR="00E24E16" w:rsidRDefault="007E0314" w:rsidP="007E0314">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3A3D93" w:rsidRPr="0071371D">
              <w:t>M</w:t>
            </w:r>
            <w:r w:rsidR="003A3D93">
              <w:t>S</w:t>
            </w:r>
            <w:r w:rsidR="003A3D93"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232311D9" w14:textId="77777777" w:rsidTr="00892117">
        <w:trPr>
          <w:gridAfter w:val="1"/>
          <w:wAfter w:w="41" w:type="dxa"/>
          <w:trHeight w:val="265"/>
        </w:trPr>
        <w:tc>
          <w:tcPr>
            <w:tcW w:w="3435" w:type="dxa"/>
            <w:gridSpan w:val="5"/>
            <w:tcBorders>
              <w:top w:val="single" w:sz="4" w:space="0" w:color="auto"/>
            </w:tcBorders>
            <w:shd w:val="clear" w:color="auto" w:fill="F7CAAC"/>
          </w:tcPr>
          <w:p w14:paraId="1F529173" w14:textId="77777777" w:rsidR="009F1539" w:rsidRDefault="009F1539" w:rsidP="00892117">
            <w:pPr>
              <w:jc w:val="both"/>
            </w:pPr>
            <w:r>
              <w:rPr>
                <w:b/>
              </w:rPr>
              <w:t>Studijní literatura a studijní pomůcky</w:t>
            </w:r>
          </w:p>
        </w:tc>
        <w:tc>
          <w:tcPr>
            <w:tcW w:w="6420" w:type="dxa"/>
            <w:gridSpan w:val="11"/>
            <w:tcBorders>
              <w:top w:val="single" w:sz="4" w:space="0" w:color="auto"/>
              <w:bottom w:val="nil"/>
            </w:tcBorders>
          </w:tcPr>
          <w:p w14:paraId="3DA2A1B9" w14:textId="77777777" w:rsidR="009F1539" w:rsidRDefault="009F1539" w:rsidP="00892117">
            <w:pPr>
              <w:jc w:val="both"/>
            </w:pPr>
          </w:p>
        </w:tc>
      </w:tr>
      <w:tr w:rsidR="009F1539" w14:paraId="56309C0E" w14:textId="77777777" w:rsidTr="00892117">
        <w:trPr>
          <w:gridAfter w:val="1"/>
          <w:wAfter w:w="41" w:type="dxa"/>
          <w:trHeight w:val="1497"/>
        </w:trPr>
        <w:tc>
          <w:tcPr>
            <w:tcW w:w="9855" w:type="dxa"/>
            <w:gridSpan w:val="16"/>
            <w:tcBorders>
              <w:top w:val="nil"/>
            </w:tcBorders>
          </w:tcPr>
          <w:p w14:paraId="13706AEE" w14:textId="77777777" w:rsidR="009F1539" w:rsidRPr="000A6CAF" w:rsidRDefault="009F1539" w:rsidP="00892117">
            <w:pPr>
              <w:jc w:val="both"/>
              <w:rPr>
                <w:u w:val="single"/>
              </w:rPr>
            </w:pPr>
            <w:r w:rsidRPr="000A6CAF">
              <w:rPr>
                <w:u w:val="single"/>
              </w:rPr>
              <w:t>Povinná literatura:</w:t>
            </w:r>
          </w:p>
          <w:p w14:paraId="5AC2EFAC" w14:textId="77777777" w:rsidR="009F1539" w:rsidRPr="000A6CAF" w:rsidRDefault="009F1539" w:rsidP="00892117">
            <w:pPr>
              <w:jc w:val="both"/>
              <w:rPr>
                <w:sz w:val="19"/>
                <w:szCs w:val="19"/>
                <w:u w:val="single"/>
              </w:rPr>
            </w:pPr>
            <w:r w:rsidRPr="000A6CAF">
              <w:t xml:space="preserve">FARNWORTH, E.R. Handbook </w:t>
            </w:r>
            <w:proofErr w:type="spellStart"/>
            <w:r w:rsidRPr="000A6CAF">
              <w:t>of</w:t>
            </w:r>
            <w:proofErr w:type="spellEnd"/>
            <w:r w:rsidRPr="000A6CAF">
              <w:t xml:space="preserve"> </w:t>
            </w:r>
            <w:proofErr w:type="spellStart"/>
            <w:r w:rsidRPr="000A6CAF">
              <w:t>Fermented</w:t>
            </w:r>
            <w:proofErr w:type="spellEnd"/>
            <w:r w:rsidRPr="000A6CAF">
              <w:t xml:space="preserve"> </w:t>
            </w:r>
            <w:proofErr w:type="spellStart"/>
            <w:r w:rsidRPr="000A6CAF">
              <w:t>Functional</w:t>
            </w:r>
            <w:proofErr w:type="spellEnd"/>
            <w:r w:rsidRPr="000A6CAF">
              <w:t xml:space="preserve"> </w:t>
            </w:r>
            <w:proofErr w:type="spellStart"/>
            <w:r w:rsidRPr="000A6CAF">
              <w:t>Foods</w:t>
            </w:r>
            <w:proofErr w:type="spellEnd"/>
            <w:r w:rsidRPr="000A6CAF">
              <w:t xml:space="preserve">. </w:t>
            </w:r>
            <w:proofErr w:type="spellStart"/>
            <w:r w:rsidRPr="000A6CAF">
              <w:rPr>
                <w:sz w:val="19"/>
                <w:szCs w:val="19"/>
              </w:rPr>
              <w:t>Boca</w:t>
            </w:r>
            <w:proofErr w:type="spellEnd"/>
            <w:r w:rsidRPr="000A6CAF">
              <w:rPr>
                <w:sz w:val="19"/>
                <w:szCs w:val="19"/>
              </w:rPr>
              <w:t xml:space="preserve"> </w:t>
            </w:r>
            <w:proofErr w:type="spellStart"/>
            <w:r w:rsidRPr="000A6CAF">
              <w:rPr>
                <w:sz w:val="19"/>
                <w:szCs w:val="19"/>
              </w:rPr>
              <w:t>Raton</w:t>
            </w:r>
            <w:proofErr w:type="spellEnd"/>
            <w:r w:rsidRPr="000A6CAF">
              <w:rPr>
                <w:sz w:val="19"/>
                <w:szCs w:val="19"/>
              </w:rPr>
              <w:t xml:space="preserve">: CRC </w:t>
            </w:r>
            <w:proofErr w:type="spellStart"/>
            <w:r w:rsidRPr="000A6CAF">
              <w:rPr>
                <w:sz w:val="19"/>
                <w:szCs w:val="19"/>
              </w:rPr>
              <w:t>Press</w:t>
            </w:r>
            <w:proofErr w:type="spellEnd"/>
            <w:r w:rsidRPr="000A6CAF">
              <w:rPr>
                <w:sz w:val="19"/>
                <w:szCs w:val="19"/>
              </w:rPr>
              <w:t>, 2008.</w:t>
            </w:r>
            <w:r w:rsidRPr="000A6CAF">
              <w:t xml:space="preserve"> </w:t>
            </w:r>
            <w:r w:rsidRPr="000A6CAF">
              <w:rPr>
                <w:sz w:val="19"/>
                <w:szCs w:val="19"/>
              </w:rPr>
              <w:t>ISBN 978-1-4200-5326-5.</w:t>
            </w:r>
          </w:p>
          <w:p w14:paraId="037170B4" w14:textId="77777777" w:rsidR="009F1539" w:rsidRPr="000A6CAF" w:rsidRDefault="009F1539" w:rsidP="00892117">
            <w:pPr>
              <w:jc w:val="both"/>
            </w:pPr>
            <w:r w:rsidRPr="000A6CAF">
              <w:t xml:space="preserve">SHI, J., MAZZA, G., LE MAGUER, M. </w:t>
            </w:r>
            <w:proofErr w:type="spellStart"/>
            <w:r w:rsidRPr="000A6CAF">
              <w:t>Functional</w:t>
            </w:r>
            <w:proofErr w:type="spellEnd"/>
            <w:r w:rsidRPr="000A6CAF">
              <w:t xml:space="preserve"> </w:t>
            </w:r>
            <w:proofErr w:type="spellStart"/>
            <w:r w:rsidRPr="000A6CAF">
              <w:t>Foods</w:t>
            </w:r>
            <w:proofErr w:type="spellEnd"/>
            <w:r w:rsidRPr="000A6CAF">
              <w:t xml:space="preserve">. </w:t>
            </w:r>
            <w:proofErr w:type="spellStart"/>
            <w:r w:rsidRPr="000A6CAF">
              <w:t>Biochemical</w:t>
            </w:r>
            <w:proofErr w:type="spellEnd"/>
            <w:r w:rsidRPr="000A6CAF">
              <w:t xml:space="preserve"> and </w:t>
            </w:r>
            <w:proofErr w:type="spellStart"/>
            <w:r w:rsidRPr="000A6CAF">
              <w:t>Processing</w:t>
            </w:r>
            <w:proofErr w:type="spellEnd"/>
            <w:r w:rsidRPr="000A6CAF">
              <w:t xml:space="preserve"> </w:t>
            </w:r>
            <w:proofErr w:type="spellStart"/>
            <w:r w:rsidRPr="000A6CAF">
              <w:t>Aspects</w:t>
            </w:r>
            <w:proofErr w:type="spellEnd"/>
            <w:r w:rsidRPr="000A6CAF">
              <w:t xml:space="preserve">. </w:t>
            </w:r>
            <w:proofErr w:type="spellStart"/>
            <w:r w:rsidRPr="000A6CAF">
              <w:t>Boca</w:t>
            </w:r>
            <w:proofErr w:type="spellEnd"/>
            <w:r w:rsidRPr="000A6CAF">
              <w:t xml:space="preserve"> </w:t>
            </w:r>
            <w:proofErr w:type="spellStart"/>
            <w:r w:rsidRPr="000A6CAF">
              <w:t>Raton</w:t>
            </w:r>
            <w:proofErr w:type="spellEnd"/>
            <w:r w:rsidRPr="000A6CAF">
              <w:t>:</w:t>
            </w:r>
            <w:r w:rsidRPr="000A6CAF">
              <w:rPr>
                <w:b/>
                <w:bCs/>
              </w:rPr>
              <w:t xml:space="preserve"> </w:t>
            </w:r>
            <w:r w:rsidRPr="000A6CAF">
              <w:t xml:space="preserve">CRC </w:t>
            </w:r>
            <w:proofErr w:type="spellStart"/>
            <w:r w:rsidRPr="000A6CAF">
              <w:t>Press</w:t>
            </w:r>
            <w:proofErr w:type="spellEnd"/>
            <w:r w:rsidRPr="000A6CAF">
              <w:t xml:space="preserve">, 2016. ISBN 978-1-4200-1287-3. </w:t>
            </w:r>
          </w:p>
          <w:p w14:paraId="31FD6D5A" w14:textId="77777777" w:rsidR="009F1539" w:rsidRPr="000A6CAF" w:rsidRDefault="009F1539" w:rsidP="00892117">
            <w:pPr>
              <w:jc w:val="both"/>
              <w:rPr>
                <w:rFonts w:ascii="Arial Unicode MS" w:eastAsia="Arial Unicode MS" w:hAnsi="Arial Unicode MS" w:cs="Arial Unicode MS"/>
                <w:color w:val="212063"/>
                <w:shd w:val="clear" w:color="auto" w:fill="FFFFFF"/>
              </w:rPr>
            </w:pPr>
            <w:r w:rsidRPr="000A6CAF">
              <w:t xml:space="preserve">NEESER, J.-R., GERMAN, J.B. </w:t>
            </w:r>
            <w:proofErr w:type="spellStart"/>
            <w:r w:rsidRPr="000A6CAF">
              <w:t>Bioprocesses</w:t>
            </w:r>
            <w:proofErr w:type="spellEnd"/>
            <w:r w:rsidRPr="000A6CAF">
              <w:t xml:space="preserve"> and Biotechnology </w:t>
            </w:r>
            <w:proofErr w:type="spellStart"/>
            <w:r w:rsidRPr="000A6CAF">
              <w:t>for</w:t>
            </w:r>
            <w:proofErr w:type="spellEnd"/>
            <w:r w:rsidRPr="000A6CAF">
              <w:t xml:space="preserve"> </w:t>
            </w:r>
            <w:proofErr w:type="spellStart"/>
            <w:r w:rsidRPr="000A6CAF">
              <w:t>Functional</w:t>
            </w:r>
            <w:proofErr w:type="spellEnd"/>
            <w:r w:rsidRPr="000A6CAF">
              <w:t xml:space="preserve"> </w:t>
            </w:r>
            <w:proofErr w:type="spellStart"/>
            <w:r w:rsidRPr="000A6CAF">
              <w:t>Foods</w:t>
            </w:r>
            <w:proofErr w:type="spellEnd"/>
            <w:r w:rsidRPr="000A6CAF">
              <w:t xml:space="preserve"> and </w:t>
            </w:r>
            <w:proofErr w:type="spellStart"/>
            <w:r w:rsidRPr="000A6CAF">
              <w:t>Nutraceuticals</w:t>
            </w:r>
            <w:proofErr w:type="spellEnd"/>
            <w:r w:rsidRPr="000A6CAF">
              <w:t xml:space="preserve">. NY: Marcel </w:t>
            </w:r>
            <w:proofErr w:type="spellStart"/>
            <w:r w:rsidRPr="000A6CAF">
              <w:t>Dekker</w:t>
            </w:r>
            <w:proofErr w:type="spellEnd"/>
            <w:r w:rsidRPr="000A6CAF">
              <w:t xml:space="preserve">, 2004. ISBN 0-8247-4722-4. </w:t>
            </w:r>
          </w:p>
          <w:p w14:paraId="6258E5DE" w14:textId="77777777" w:rsidR="009F1539" w:rsidRPr="000A6CAF" w:rsidRDefault="009F1539" w:rsidP="00892117">
            <w:pPr>
              <w:jc w:val="both"/>
            </w:pPr>
          </w:p>
          <w:p w14:paraId="07775D21" w14:textId="77777777" w:rsidR="009F1539" w:rsidRPr="000A6CAF" w:rsidRDefault="009F1539" w:rsidP="00892117">
            <w:pPr>
              <w:jc w:val="both"/>
              <w:rPr>
                <w:u w:val="single"/>
              </w:rPr>
            </w:pPr>
            <w:r w:rsidRPr="000A6CAF">
              <w:rPr>
                <w:u w:val="single"/>
              </w:rPr>
              <w:t>Doporučená literatura:</w:t>
            </w:r>
          </w:p>
          <w:p w14:paraId="093C688C" w14:textId="77777777" w:rsidR="009F1539" w:rsidRPr="000A6CAF" w:rsidRDefault="009F1539" w:rsidP="00892117">
            <w:pPr>
              <w:jc w:val="both"/>
            </w:pPr>
            <w:r w:rsidRPr="000A6CAF">
              <w:t xml:space="preserve">WATSON, R.R., PREEDY, V.R. </w:t>
            </w:r>
            <w:proofErr w:type="spellStart"/>
            <w:r w:rsidRPr="000A6CAF">
              <w:t>Bioactive</w:t>
            </w:r>
            <w:proofErr w:type="spellEnd"/>
            <w:r w:rsidRPr="000A6CAF">
              <w:t xml:space="preserve"> Food as </w:t>
            </w:r>
            <w:proofErr w:type="spellStart"/>
            <w:r w:rsidRPr="000A6CAF">
              <w:t>Dietary</w:t>
            </w:r>
            <w:proofErr w:type="spellEnd"/>
            <w:r w:rsidRPr="000A6CAF">
              <w:t xml:space="preserve"> </w:t>
            </w:r>
            <w:proofErr w:type="spellStart"/>
            <w:r w:rsidRPr="000A6CAF">
              <w:t>Interventions</w:t>
            </w:r>
            <w:proofErr w:type="spellEnd"/>
            <w:r w:rsidRPr="000A6CAF">
              <w:t xml:space="preserve"> </w:t>
            </w:r>
            <w:proofErr w:type="spellStart"/>
            <w:r w:rsidRPr="000A6CAF">
              <w:t>for</w:t>
            </w:r>
            <w:proofErr w:type="spellEnd"/>
            <w:r w:rsidRPr="000A6CAF">
              <w:t xml:space="preserve"> Liver and </w:t>
            </w:r>
            <w:proofErr w:type="spellStart"/>
            <w:r w:rsidRPr="000A6CAF">
              <w:t>Gastrointestinal</w:t>
            </w:r>
            <w:proofErr w:type="spellEnd"/>
            <w:r w:rsidRPr="000A6CAF">
              <w:t xml:space="preserve"> </w:t>
            </w:r>
            <w:proofErr w:type="spellStart"/>
            <w:r w:rsidRPr="000A6CAF">
              <w:t>Disease</w:t>
            </w:r>
            <w:proofErr w:type="spellEnd"/>
            <w:r w:rsidRPr="000A6CAF">
              <w:t xml:space="preserve">. Boston: </w:t>
            </w:r>
            <w:proofErr w:type="spellStart"/>
            <w:r w:rsidRPr="000A6CAF">
              <w:t>Academic</w:t>
            </w:r>
            <w:proofErr w:type="spellEnd"/>
            <w:r w:rsidRPr="000A6CAF">
              <w:t xml:space="preserve"> </w:t>
            </w:r>
            <w:proofErr w:type="spellStart"/>
            <w:r w:rsidRPr="000A6CAF">
              <w:t>Press</w:t>
            </w:r>
            <w:proofErr w:type="spellEnd"/>
            <w:r w:rsidRPr="000A6CAF">
              <w:t xml:space="preserve">, 2013. ISBN 978-0-12-397154-8. </w:t>
            </w:r>
          </w:p>
          <w:p w14:paraId="6D83871E" w14:textId="77777777" w:rsidR="009F1539" w:rsidRPr="000A6CAF" w:rsidRDefault="009F1539" w:rsidP="00892117">
            <w:pPr>
              <w:jc w:val="both"/>
            </w:pPr>
            <w:r w:rsidRPr="000A6CAF">
              <w:t xml:space="preserve">SCHMIDL, M.K., LABUZA, T.P. Essentials </w:t>
            </w:r>
            <w:proofErr w:type="spellStart"/>
            <w:r w:rsidRPr="000A6CAF">
              <w:t>of</w:t>
            </w:r>
            <w:proofErr w:type="spellEnd"/>
            <w:r w:rsidRPr="000A6CAF">
              <w:t xml:space="preserve"> </w:t>
            </w:r>
            <w:proofErr w:type="spellStart"/>
            <w:r w:rsidRPr="000A6CAF">
              <w:t>Functional</w:t>
            </w:r>
            <w:proofErr w:type="spellEnd"/>
            <w:r w:rsidRPr="000A6CAF">
              <w:t xml:space="preserve"> </w:t>
            </w:r>
            <w:proofErr w:type="spellStart"/>
            <w:r w:rsidRPr="000A6CAF">
              <w:t>Foods</w:t>
            </w:r>
            <w:proofErr w:type="spellEnd"/>
            <w:r w:rsidRPr="000A6CAF">
              <w:t xml:space="preserve">. </w:t>
            </w:r>
            <w:proofErr w:type="spellStart"/>
            <w:r w:rsidRPr="000A6CAF">
              <w:t>Gaithersburg</w:t>
            </w:r>
            <w:proofErr w:type="spellEnd"/>
            <w:r w:rsidRPr="000A6CAF">
              <w:t xml:space="preserve">: </w:t>
            </w:r>
            <w:proofErr w:type="spellStart"/>
            <w:r w:rsidRPr="000A6CAF">
              <w:t>Aspen</w:t>
            </w:r>
            <w:proofErr w:type="spellEnd"/>
            <w:r w:rsidRPr="000A6CAF">
              <w:t xml:space="preserve"> </w:t>
            </w:r>
            <w:proofErr w:type="spellStart"/>
            <w:r w:rsidRPr="000A6CAF">
              <w:t>Publication</w:t>
            </w:r>
            <w:proofErr w:type="spellEnd"/>
            <w:r w:rsidRPr="000A6CAF">
              <w:t>, 2000. ISBN 0834212617.</w:t>
            </w:r>
          </w:p>
          <w:p w14:paraId="69E375F1" w14:textId="77777777" w:rsidR="009F1539" w:rsidRDefault="009F1539" w:rsidP="00892117">
            <w:pPr>
              <w:jc w:val="both"/>
            </w:pPr>
            <w:r w:rsidRPr="000A6CAF">
              <w:t xml:space="preserve">GHOSH, D., DAS, S., BAKCHI, D., SMARTA, R.B. Innovation in </w:t>
            </w:r>
            <w:proofErr w:type="spellStart"/>
            <w:r w:rsidRPr="000A6CAF">
              <w:t>Healthy</w:t>
            </w:r>
            <w:proofErr w:type="spellEnd"/>
            <w:r w:rsidRPr="000A6CAF">
              <w:t xml:space="preserve"> and </w:t>
            </w:r>
            <w:proofErr w:type="spellStart"/>
            <w:r w:rsidRPr="000A6CAF">
              <w:t>Functional</w:t>
            </w:r>
            <w:proofErr w:type="spellEnd"/>
            <w:r w:rsidRPr="000A6CAF">
              <w:t xml:space="preserve"> </w:t>
            </w:r>
            <w:proofErr w:type="spellStart"/>
            <w:r w:rsidRPr="000A6CAF">
              <w:t>Foods</w:t>
            </w:r>
            <w:proofErr w:type="spellEnd"/>
            <w:r w:rsidRPr="000A6CAF">
              <w:t xml:space="preserve">. </w:t>
            </w:r>
            <w:proofErr w:type="spellStart"/>
            <w:r w:rsidRPr="000A6CAF">
              <w:t>Boca</w:t>
            </w:r>
            <w:proofErr w:type="spellEnd"/>
            <w:r w:rsidRPr="000A6CAF">
              <w:t xml:space="preserve"> </w:t>
            </w:r>
            <w:proofErr w:type="spellStart"/>
            <w:r w:rsidRPr="000A6CAF">
              <w:t>Raton</w:t>
            </w:r>
            <w:proofErr w:type="spellEnd"/>
            <w:r w:rsidRPr="000A6CAF">
              <w:t xml:space="preserve">: CRC </w:t>
            </w:r>
            <w:proofErr w:type="spellStart"/>
            <w:r w:rsidRPr="000A6CAF">
              <w:t>Press</w:t>
            </w:r>
            <w:proofErr w:type="spellEnd"/>
            <w:r w:rsidRPr="000A6CAF">
              <w:t>, 2013. ISBN 9781439862698.</w:t>
            </w:r>
          </w:p>
        </w:tc>
      </w:tr>
      <w:tr w:rsidR="009F1539" w14:paraId="1C4DCB59" w14:textId="77777777" w:rsidTr="00892117">
        <w:trPr>
          <w:gridAfter w:val="1"/>
          <w:wAfter w:w="41"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21DFA871" w14:textId="77777777" w:rsidR="009F1539" w:rsidRDefault="009F1539" w:rsidP="00892117">
            <w:pPr>
              <w:jc w:val="center"/>
              <w:rPr>
                <w:b/>
              </w:rPr>
            </w:pPr>
            <w:r>
              <w:rPr>
                <w:b/>
              </w:rPr>
              <w:t>Informace ke kombinované nebo distanční formě</w:t>
            </w:r>
          </w:p>
        </w:tc>
      </w:tr>
      <w:tr w:rsidR="009F1539" w14:paraId="0EEC337B" w14:textId="77777777" w:rsidTr="00892117">
        <w:trPr>
          <w:gridAfter w:val="1"/>
          <w:wAfter w:w="41" w:type="dxa"/>
        </w:trPr>
        <w:tc>
          <w:tcPr>
            <w:tcW w:w="4787" w:type="dxa"/>
            <w:gridSpan w:val="8"/>
            <w:tcBorders>
              <w:top w:val="single" w:sz="2" w:space="0" w:color="auto"/>
            </w:tcBorders>
            <w:shd w:val="clear" w:color="auto" w:fill="F7CAAC"/>
          </w:tcPr>
          <w:p w14:paraId="6F7ED611" w14:textId="77777777" w:rsidR="009F1539" w:rsidRDefault="009F1539" w:rsidP="00892117">
            <w:pPr>
              <w:jc w:val="both"/>
            </w:pPr>
            <w:r>
              <w:rPr>
                <w:b/>
              </w:rPr>
              <w:t>Rozsah konzultací (soustředění)</w:t>
            </w:r>
          </w:p>
        </w:tc>
        <w:tc>
          <w:tcPr>
            <w:tcW w:w="889" w:type="dxa"/>
            <w:tcBorders>
              <w:top w:val="single" w:sz="2" w:space="0" w:color="auto"/>
            </w:tcBorders>
          </w:tcPr>
          <w:p w14:paraId="6FE747FA" w14:textId="77777777" w:rsidR="009F1539" w:rsidRDefault="009F1539" w:rsidP="00892117">
            <w:pPr>
              <w:jc w:val="both"/>
            </w:pPr>
          </w:p>
        </w:tc>
        <w:tc>
          <w:tcPr>
            <w:tcW w:w="4179" w:type="dxa"/>
            <w:gridSpan w:val="7"/>
            <w:tcBorders>
              <w:top w:val="single" w:sz="2" w:space="0" w:color="auto"/>
            </w:tcBorders>
            <w:shd w:val="clear" w:color="auto" w:fill="F7CAAC"/>
          </w:tcPr>
          <w:p w14:paraId="16C14120" w14:textId="77777777" w:rsidR="009F1539" w:rsidRDefault="009F1539" w:rsidP="00892117">
            <w:pPr>
              <w:jc w:val="both"/>
              <w:rPr>
                <w:b/>
              </w:rPr>
            </w:pPr>
            <w:r>
              <w:rPr>
                <w:b/>
              </w:rPr>
              <w:t xml:space="preserve">hodin </w:t>
            </w:r>
          </w:p>
        </w:tc>
      </w:tr>
      <w:tr w:rsidR="009F1539" w14:paraId="3D2CDD2D" w14:textId="77777777" w:rsidTr="00892117">
        <w:trPr>
          <w:gridAfter w:val="1"/>
          <w:wAfter w:w="41" w:type="dxa"/>
        </w:trPr>
        <w:tc>
          <w:tcPr>
            <w:tcW w:w="9855" w:type="dxa"/>
            <w:gridSpan w:val="16"/>
            <w:shd w:val="clear" w:color="auto" w:fill="F7CAAC"/>
          </w:tcPr>
          <w:p w14:paraId="167FBAC5" w14:textId="77777777" w:rsidR="009F1539" w:rsidRDefault="009F1539" w:rsidP="00892117">
            <w:pPr>
              <w:jc w:val="both"/>
              <w:rPr>
                <w:b/>
              </w:rPr>
            </w:pPr>
            <w:r>
              <w:rPr>
                <w:b/>
              </w:rPr>
              <w:t>Informace o způsobu kontaktu s vyučujícím</w:t>
            </w:r>
          </w:p>
        </w:tc>
      </w:tr>
      <w:tr w:rsidR="009F1539" w14:paraId="62AC310D" w14:textId="77777777" w:rsidTr="00892117">
        <w:trPr>
          <w:gridAfter w:val="1"/>
          <w:wAfter w:w="41" w:type="dxa"/>
          <w:trHeight w:val="1373"/>
        </w:trPr>
        <w:tc>
          <w:tcPr>
            <w:tcW w:w="9855" w:type="dxa"/>
            <w:gridSpan w:val="16"/>
          </w:tcPr>
          <w:p w14:paraId="3AD3449E" w14:textId="77777777" w:rsidR="009F1539" w:rsidRDefault="009F1539" w:rsidP="00892117">
            <w:pPr>
              <w:jc w:val="both"/>
            </w:pPr>
          </w:p>
          <w:p w14:paraId="479EEEA9" w14:textId="77777777" w:rsidR="00205768" w:rsidRDefault="00205768" w:rsidP="00892117">
            <w:pPr>
              <w:jc w:val="both"/>
            </w:pPr>
          </w:p>
          <w:p w14:paraId="47013C62" w14:textId="77777777" w:rsidR="00205768" w:rsidRDefault="00205768" w:rsidP="00892117">
            <w:pPr>
              <w:jc w:val="both"/>
            </w:pPr>
          </w:p>
          <w:p w14:paraId="7579BB96" w14:textId="77777777" w:rsidR="00205768" w:rsidRDefault="00205768" w:rsidP="00892117">
            <w:pPr>
              <w:jc w:val="both"/>
            </w:pPr>
          </w:p>
          <w:p w14:paraId="58C18654" w14:textId="77777777" w:rsidR="00205768" w:rsidRDefault="00205768" w:rsidP="00892117">
            <w:pPr>
              <w:jc w:val="both"/>
            </w:pPr>
          </w:p>
          <w:p w14:paraId="44D82F38" w14:textId="77777777" w:rsidR="00205768" w:rsidRDefault="00205768" w:rsidP="00892117">
            <w:pPr>
              <w:jc w:val="both"/>
            </w:pPr>
          </w:p>
          <w:p w14:paraId="54E4CD6C" w14:textId="77777777" w:rsidR="00205768" w:rsidRDefault="00205768" w:rsidP="00892117">
            <w:pPr>
              <w:jc w:val="both"/>
            </w:pPr>
          </w:p>
          <w:p w14:paraId="4C9925EC" w14:textId="77777777" w:rsidR="00205768" w:rsidRDefault="00205768" w:rsidP="00892117">
            <w:pPr>
              <w:jc w:val="both"/>
            </w:pPr>
          </w:p>
          <w:p w14:paraId="766ADE06" w14:textId="77777777" w:rsidR="00205768" w:rsidRDefault="00205768" w:rsidP="00892117">
            <w:pPr>
              <w:jc w:val="both"/>
            </w:pPr>
          </w:p>
          <w:p w14:paraId="0065456D" w14:textId="77777777" w:rsidR="00205768" w:rsidRDefault="00205768" w:rsidP="00892117">
            <w:pPr>
              <w:jc w:val="both"/>
            </w:pPr>
          </w:p>
          <w:p w14:paraId="5101AC9D" w14:textId="77777777" w:rsidR="00205768" w:rsidRDefault="00205768" w:rsidP="00892117">
            <w:pPr>
              <w:jc w:val="both"/>
            </w:pPr>
          </w:p>
          <w:p w14:paraId="061FA400" w14:textId="77777777" w:rsidR="00205768" w:rsidRDefault="00205768" w:rsidP="00892117">
            <w:pPr>
              <w:jc w:val="both"/>
            </w:pPr>
          </w:p>
          <w:p w14:paraId="5A78CB20" w14:textId="77777777" w:rsidR="00205768" w:rsidRDefault="00205768" w:rsidP="00892117">
            <w:pPr>
              <w:jc w:val="both"/>
            </w:pPr>
          </w:p>
          <w:p w14:paraId="3DA19989" w14:textId="77777777" w:rsidR="00205768" w:rsidRDefault="00205768" w:rsidP="00892117">
            <w:pPr>
              <w:jc w:val="both"/>
            </w:pPr>
          </w:p>
          <w:p w14:paraId="4512FE3D" w14:textId="77777777" w:rsidR="00205768" w:rsidRDefault="00205768" w:rsidP="00892117">
            <w:pPr>
              <w:jc w:val="both"/>
            </w:pPr>
          </w:p>
          <w:p w14:paraId="78E888C6" w14:textId="77777777" w:rsidR="00205768" w:rsidRDefault="00205768" w:rsidP="00892117">
            <w:pPr>
              <w:jc w:val="both"/>
            </w:pPr>
          </w:p>
          <w:p w14:paraId="5F970ACF" w14:textId="77777777" w:rsidR="00205768" w:rsidRDefault="00205768" w:rsidP="00892117">
            <w:pPr>
              <w:jc w:val="both"/>
            </w:pPr>
          </w:p>
          <w:p w14:paraId="032B0D25" w14:textId="77777777" w:rsidR="00205768" w:rsidRDefault="00205768" w:rsidP="00892117">
            <w:pPr>
              <w:jc w:val="both"/>
            </w:pPr>
          </w:p>
          <w:p w14:paraId="1E8A62A0" w14:textId="77777777" w:rsidR="00205768" w:rsidRDefault="00205768" w:rsidP="00892117">
            <w:pPr>
              <w:jc w:val="both"/>
            </w:pPr>
          </w:p>
          <w:p w14:paraId="5DDC1BC8" w14:textId="77777777" w:rsidR="00205768" w:rsidRDefault="00205768" w:rsidP="00892117">
            <w:pPr>
              <w:jc w:val="both"/>
            </w:pPr>
          </w:p>
          <w:p w14:paraId="2EB3B31E" w14:textId="0757A662" w:rsidR="00205768" w:rsidRDefault="00205768" w:rsidP="00892117">
            <w:pPr>
              <w:jc w:val="both"/>
            </w:pPr>
          </w:p>
          <w:p w14:paraId="4896B7AC" w14:textId="77777777" w:rsidR="004F6D4C" w:rsidRDefault="004F6D4C" w:rsidP="00892117">
            <w:pPr>
              <w:jc w:val="both"/>
            </w:pPr>
          </w:p>
          <w:p w14:paraId="7D2DD75E" w14:textId="6022B62D" w:rsidR="00205768" w:rsidRDefault="00205768" w:rsidP="00892117">
            <w:pPr>
              <w:jc w:val="both"/>
            </w:pPr>
          </w:p>
        </w:tc>
      </w:tr>
      <w:tr w:rsidR="009F1539" w14:paraId="27CCD8E8" w14:textId="77777777" w:rsidTr="00892117">
        <w:trPr>
          <w:gridAfter w:val="1"/>
          <w:wAfter w:w="41" w:type="dxa"/>
        </w:trPr>
        <w:tc>
          <w:tcPr>
            <w:tcW w:w="9855" w:type="dxa"/>
            <w:gridSpan w:val="16"/>
            <w:tcBorders>
              <w:bottom w:val="double" w:sz="4" w:space="0" w:color="auto"/>
            </w:tcBorders>
            <w:shd w:val="clear" w:color="auto" w:fill="BDD6EE"/>
          </w:tcPr>
          <w:p w14:paraId="105BAB71" w14:textId="77777777" w:rsidR="009F1539" w:rsidRDefault="009F1539" w:rsidP="00892117">
            <w:pPr>
              <w:jc w:val="both"/>
              <w:rPr>
                <w:b/>
                <w:sz w:val="28"/>
              </w:rPr>
            </w:pPr>
            <w:bookmarkStart w:id="27" w:name="_Hlk172547233"/>
            <w:r>
              <w:lastRenderedPageBreak/>
              <w:br w:type="page"/>
            </w:r>
            <w:r>
              <w:rPr>
                <w:b/>
                <w:sz w:val="28"/>
              </w:rPr>
              <w:t>B-III – Charakteristika studijního předmětu</w:t>
            </w:r>
          </w:p>
        </w:tc>
      </w:tr>
      <w:tr w:rsidR="009F1539" w14:paraId="6FA53A93" w14:textId="77777777" w:rsidTr="00892117">
        <w:trPr>
          <w:gridAfter w:val="1"/>
          <w:wAfter w:w="41" w:type="dxa"/>
        </w:trPr>
        <w:tc>
          <w:tcPr>
            <w:tcW w:w="3435" w:type="dxa"/>
            <w:gridSpan w:val="5"/>
            <w:tcBorders>
              <w:top w:val="double" w:sz="4" w:space="0" w:color="auto"/>
            </w:tcBorders>
            <w:shd w:val="clear" w:color="auto" w:fill="F7CAAC"/>
          </w:tcPr>
          <w:p w14:paraId="78AA015D" w14:textId="77777777" w:rsidR="009F1539" w:rsidRDefault="009F1539" w:rsidP="00892117">
            <w:pPr>
              <w:jc w:val="both"/>
              <w:rPr>
                <w:b/>
              </w:rPr>
            </w:pPr>
            <w:r>
              <w:rPr>
                <w:b/>
              </w:rPr>
              <w:t>Název studijního předmětu</w:t>
            </w:r>
          </w:p>
        </w:tc>
        <w:tc>
          <w:tcPr>
            <w:tcW w:w="6420" w:type="dxa"/>
            <w:gridSpan w:val="11"/>
            <w:tcBorders>
              <w:top w:val="double" w:sz="4" w:space="0" w:color="auto"/>
            </w:tcBorders>
          </w:tcPr>
          <w:p w14:paraId="2D0338C2" w14:textId="77777777" w:rsidR="009F1539" w:rsidRDefault="009F1539" w:rsidP="00892117">
            <w:pPr>
              <w:jc w:val="both"/>
            </w:pPr>
            <w:bookmarkStart w:id="28" w:name="Biotech_prod_biol_akt_látek"/>
            <w:bookmarkEnd w:id="28"/>
            <w:r w:rsidRPr="00501EE7">
              <w:rPr>
                <w:b/>
                <w:bCs/>
              </w:rPr>
              <w:t>Biotechnologická produkce biologicky aktivních látek</w:t>
            </w:r>
          </w:p>
        </w:tc>
      </w:tr>
      <w:tr w:rsidR="009F1539" w14:paraId="53A7B628" w14:textId="77777777" w:rsidTr="00892117">
        <w:trPr>
          <w:gridAfter w:val="1"/>
          <w:wAfter w:w="41" w:type="dxa"/>
        </w:trPr>
        <w:tc>
          <w:tcPr>
            <w:tcW w:w="3435" w:type="dxa"/>
            <w:gridSpan w:val="5"/>
            <w:shd w:val="clear" w:color="auto" w:fill="F7CAAC"/>
          </w:tcPr>
          <w:p w14:paraId="30C4F9E9" w14:textId="77777777" w:rsidR="009F1539" w:rsidRDefault="009F1539" w:rsidP="00892117">
            <w:pPr>
              <w:jc w:val="both"/>
              <w:rPr>
                <w:b/>
              </w:rPr>
            </w:pPr>
            <w:r>
              <w:rPr>
                <w:b/>
              </w:rPr>
              <w:t>Typ předmětu</w:t>
            </w:r>
          </w:p>
        </w:tc>
        <w:tc>
          <w:tcPr>
            <w:tcW w:w="3057" w:type="dxa"/>
            <w:gridSpan w:val="5"/>
          </w:tcPr>
          <w:p w14:paraId="0FB437B0" w14:textId="77777777" w:rsidR="009F1539" w:rsidRDefault="009F1539" w:rsidP="00892117">
            <w:pPr>
              <w:jc w:val="both"/>
            </w:pPr>
            <w:r>
              <w:t>povinný, PZ</w:t>
            </w:r>
          </w:p>
        </w:tc>
        <w:tc>
          <w:tcPr>
            <w:tcW w:w="2695" w:type="dxa"/>
            <w:gridSpan w:val="4"/>
            <w:shd w:val="clear" w:color="auto" w:fill="F7CAAC"/>
          </w:tcPr>
          <w:p w14:paraId="0FC91ED3" w14:textId="77777777" w:rsidR="009F1539" w:rsidRDefault="009F1539" w:rsidP="00892117">
            <w:pPr>
              <w:jc w:val="both"/>
            </w:pPr>
            <w:r>
              <w:rPr>
                <w:b/>
              </w:rPr>
              <w:t>doporučený ročník / semestr</w:t>
            </w:r>
          </w:p>
        </w:tc>
        <w:tc>
          <w:tcPr>
            <w:tcW w:w="668" w:type="dxa"/>
            <w:gridSpan w:val="2"/>
          </w:tcPr>
          <w:p w14:paraId="31B04DDC" w14:textId="77777777" w:rsidR="009F1539" w:rsidRDefault="009F1539" w:rsidP="00892117">
            <w:pPr>
              <w:jc w:val="both"/>
            </w:pPr>
            <w:r>
              <w:t>1/LS</w:t>
            </w:r>
          </w:p>
        </w:tc>
      </w:tr>
      <w:tr w:rsidR="009F1539" w14:paraId="78EF3A8C" w14:textId="77777777" w:rsidTr="00892117">
        <w:trPr>
          <w:gridAfter w:val="1"/>
          <w:wAfter w:w="41" w:type="dxa"/>
        </w:trPr>
        <w:tc>
          <w:tcPr>
            <w:tcW w:w="3435" w:type="dxa"/>
            <w:gridSpan w:val="5"/>
            <w:shd w:val="clear" w:color="auto" w:fill="F7CAAC"/>
          </w:tcPr>
          <w:p w14:paraId="6403F013" w14:textId="77777777" w:rsidR="009F1539" w:rsidRDefault="009F1539" w:rsidP="00892117">
            <w:pPr>
              <w:jc w:val="both"/>
              <w:rPr>
                <w:b/>
              </w:rPr>
            </w:pPr>
            <w:r>
              <w:rPr>
                <w:b/>
              </w:rPr>
              <w:t>Rozsah studijního předmětu</w:t>
            </w:r>
          </w:p>
        </w:tc>
        <w:tc>
          <w:tcPr>
            <w:tcW w:w="1352" w:type="dxa"/>
            <w:gridSpan w:val="3"/>
          </w:tcPr>
          <w:p w14:paraId="061DF70D" w14:textId="77777777" w:rsidR="009F1539" w:rsidRDefault="009F1539" w:rsidP="00892117">
            <w:pPr>
              <w:jc w:val="both"/>
            </w:pPr>
            <w:proofErr w:type="gramStart"/>
            <w:r w:rsidRPr="000E575F">
              <w:t>2</w:t>
            </w:r>
            <w:r>
              <w:t>0</w:t>
            </w:r>
            <w:r w:rsidRPr="000E575F">
              <w:t>p</w:t>
            </w:r>
            <w:proofErr w:type="gramEnd"/>
            <w:r>
              <w:t>+10</w:t>
            </w:r>
            <w:r w:rsidRPr="00280F9E">
              <w:t>s+</w:t>
            </w:r>
            <w:r>
              <w:t>0</w:t>
            </w:r>
            <w:r w:rsidRPr="00003F22">
              <w:t>l</w:t>
            </w:r>
          </w:p>
        </w:tc>
        <w:tc>
          <w:tcPr>
            <w:tcW w:w="889" w:type="dxa"/>
            <w:shd w:val="clear" w:color="auto" w:fill="F7CAAC"/>
          </w:tcPr>
          <w:p w14:paraId="469B61A6" w14:textId="77777777" w:rsidR="009F1539" w:rsidRDefault="009F1539" w:rsidP="00892117">
            <w:pPr>
              <w:jc w:val="both"/>
              <w:rPr>
                <w:b/>
              </w:rPr>
            </w:pPr>
            <w:r>
              <w:rPr>
                <w:b/>
              </w:rPr>
              <w:t xml:space="preserve">hod. </w:t>
            </w:r>
          </w:p>
        </w:tc>
        <w:tc>
          <w:tcPr>
            <w:tcW w:w="816" w:type="dxa"/>
          </w:tcPr>
          <w:p w14:paraId="51FDF26C" w14:textId="77777777" w:rsidR="009F1539" w:rsidRDefault="009F1539" w:rsidP="00892117">
            <w:pPr>
              <w:jc w:val="both"/>
            </w:pPr>
            <w:r>
              <w:t>30</w:t>
            </w:r>
          </w:p>
        </w:tc>
        <w:tc>
          <w:tcPr>
            <w:tcW w:w="1479" w:type="dxa"/>
            <w:gridSpan w:val="2"/>
            <w:shd w:val="clear" w:color="auto" w:fill="F7CAAC"/>
          </w:tcPr>
          <w:p w14:paraId="164A0043" w14:textId="77777777" w:rsidR="009F1539" w:rsidRDefault="009F1539" w:rsidP="00892117">
            <w:pPr>
              <w:jc w:val="both"/>
              <w:rPr>
                <w:b/>
              </w:rPr>
            </w:pPr>
            <w:r>
              <w:rPr>
                <w:b/>
              </w:rPr>
              <w:t>kreditů</w:t>
            </w:r>
          </w:p>
        </w:tc>
        <w:tc>
          <w:tcPr>
            <w:tcW w:w="1884" w:type="dxa"/>
            <w:gridSpan w:val="4"/>
          </w:tcPr>
          <w:p w14:paraId="2FF8DAD0" w14:textId="77777777" w:rsidR="009F1539" w:rsidRDefault="009F1539" w:rsidP="00892117">
            <w:pPr>
              <w:jc w:val="both"/>
            </w:pPr>
            <w:r>
              <w:t>4</w:t>
            </w:r>
          </w:p>
        </w:tc>
      </w:tr>
      <w:tr w:rsidR="009F1539" w14:paraId="1E8BF121" w14:textId="77777777" w:rsidTr="00892117">
        <w:trPr>
          <w:gridAfter w:val="1"/>
          <w:wAfter w:w="41" w:type="dxa"/>
        </w:trPr>
        <w:tc>
          <w:tcPr>
            <w:tcW w:w="3435" w:type="dxa"/>
            <w:gridSpan w:val="5"/>
            <w:shd w:val="clear" w:color="auto" w:fill="F7CAAC"/>
          </w:tcPr>
          <w:p w14:paraId="0CA5F6A9"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0" w:type="dxa"/>
            <w:gridSpan w:val="11"/>
          </w:tcPr>
          <w:p w14:paraId="55F47727" w14:textId="77777777" w:rsidR="009F1539" w:rsidRDefault="009F1539" w:rsidP="00892117">
            <w:pPr>
              <w:jc w:val="both"/>
            </w:pPr>
          </w:p>
        </w:tc>
      </w:tr>
      <w:tr w:rsidR="009F1539" w14:paraId="038E15F1" w14:textId="77777777" w:rsidTr="00892117">
        <w:trPr>
          <w:gridAfter w:val="1"/>
          <w:wAfter w:w="41" w:type="dxa"/>
        </w:trPr>
        <w:tc>
          <w:tcPr>
            <w:tcW w:w="3435" w:type="dxa"/>
            <w:gridSpan w:val="5"/>
            <w:shd w:val="clear" w:color="auto" w:fill="F7CAAC"/>
          </w:tcPr>
          <w:p w14:paraId="79AE5048" w14:textId="77777777" w:rsidR="009F1539" w:rsidRPr="005A0406" w:rsidRDefault="009F1539" w:rsidP="00892117">
            <w:pPr>
              <w:jc w:val="both"/>
              <w:rPr>
                <w:b/>
              </w:rPr>
            </w:pPr>
            <w:r w:rsidRPr="005A0406">
              <w:rPr>
                <w:b/>
              </w:rPr>
              <w:t>Způsob ověření výsledků učení</w:t>
            </w:r>
          </w:p>
        </w:tc>
        <w:tc>
          <w:tcPr>
            <w:tcW w:w="3057" w:type="dxa"/>
            <w:gridSpan w:val="5"/>
            <w:tcBorders>
              <w:bottom w:val="single" w:sz="4" w:space="0" w:color="auto"/>
            </w:tcBorders>
          </w:tcPr>
          <w:p w14:paraId="2F4ADD6F" w14:textId="77777777" w:rsidR="009F1539" w:rsidRDefault="009F1539" w:rsidP="00892117">
            <w:pPr>
              <w:jc w:val="both"/>
            </w:pPr>
            <w:r>
              <w:t>zápočet, zkouška</w:t>
            </w:r>
          </w:p>
        </w:tc>
        <w:tc>
          <w:tcPr>
            <w:tcW w:w="1479" w:type="dxa"/>
            <w:gridSpan w:val="2"/>
            <w:tcBorders>
              <w:bottom w:val="single" w:sz="4" w:space="0" w:color="auto"/>
            </w:tcBorders>
            <w:shd w:val="clear" w:color="auto" w:fill="F7CAAC"/>
          </w:tcPr>
          <w:p w14:paraId="661DA7CA" w14:textId="77777777" w:rsidR="009F1539" w:rsidRDefault="009F1539" w:rsidP="00892117">
            <w:pPr>
              <w:jc w:val="both"/>
              <w:rPr>
                <w:b/>
              </w:rPr>
            </w:pPr>
            <w:r>
              <w:rPr>
                <w:b/>
              </w:rPr>
              <w:t>Forma výuky</w:t>
            </w:r>
          </w:p>
        </w:tc>
        <w:tc>
          <w:tcPr>
            <w:tcW w:w="1884" w:type="dxa"/>
            <w:gridSpan w:val="4"/>
            <w:tcBorders>
              <w:bottom w:val="single" w:sz="4" w:space="0" w:color="auto"/>
            </w:tcBorders>
          </w:tcPr>
          <w:p w14:paraId="1ABAE0A1" w14:textId="77777777" w:rsidR="009F1539" w:rsidRDefault="009F1539" w:rsidP="00892117">
            <w:pPr>
              <w:jc w:val="both"/>
            </w:pPr>
            <w:r>
              <w:t>přednášky, semináře</w:t>
            </w:r>
          </w:p>
          <w:p w14:paraId="0E4837B7" w14:textId="77777777" w:rsidR="009F1539" w:rsidRDefault="009F1539" w:rsidP="00892117">
            <w:pPr>
              <w:jc w:val="both"/>
            </w:pPr>
          </w:p>
        </w:tc>
      </w:tr>
      <w:tr w:rsidR="009F1539" w14:paraId="493E45BC" w14:textId="77777777" w:rsidTr="00892117">
        <w:trPr>
          <w:gridAfter w:val="1"/>
          <w:wAfter w:w="41" w:type="dxa"/>
        </w:trPr>
        <w:tc>
          <w:tcPr>
            <w:tcW w:w="3435" w:type="dxa"/>
            <w:gridSpan w:val="5"/>
            <w:shd w:val="clear" w:color="auto" w:fill="F7CAAC"/>
          </w:tcPr>
          <w:p w14:paraId="7CEC6356" w14:textId="77777777" w:rsidR="009F1539" w:rsidRPr="005A0406" w:rsidRDefault="009F1539" w:rsidP="00892117">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13ABE191" w14:textId="77777777" w:rsidR="009F1539" w:rsidRPr="00F855E4" w:rsidRDefault="009F1539" w:rsidP="00892117">
            <w:pPr>
              <w:jc w:val="both"/>
            </w:pPr>
            <w:r w:rsidRPr="00F855E4">
              <w:t xml:space="preserve">Zápočet: nutná </w:t>
            </w:r>
            <w:r>
              <w:t xml:space="preserve">min. </w:t>
            </w:r>
            <w:r w:rsidRPr="00F855E4">
              <w:t>80% docházka na seminářích, zápočtový test (min. úspěšnost 60 %).</w:t>
            </w:r>
          </w:p>
          <w:p w14:paraId="43F92CF3" w14:textId="77777777" w:rsidR="009F1539" w:rsidRDefault="009F1539" w:rsidP="00892117">
            <w:pPr>
              <w:jc w:val="both"/>
            </w:pPr>
            <w:r w:rsidRPr="00F855E4">
              <w:t>Zkouška – písemná: nutná znalost probrané látky v rozsahu přednášek a seminářů.</w:t>
            </w:r>
          </w:p>
        </w:tc>
      </w:tr>
      <w:tr w:rsidR="009F1539" w14:paraId="1E916B65" w14:textId="77777777" w:rsidTr="00892117">
        <w:trPr>
          <w:gridAfter w:val="1"/>
          <w:wAfter w:w="41" w:type="dxa"/>
          <w:trHeight w:val="197"/>
        </w:trPr>
        <w:tc>
          <w:tcPr>
            <w:tcW w:w="3435" w:type="dxa"/>
            <w:gridSpan w:val="5"/>
            <w:tcBorders>
              <w:top w:val="nil"/>
            </w:tcBorders>
            <w:shd w:val="clear" w:color="auto" w:fill="F7CAAC"/>
          </w:tcPr>
          <w:p w14:paraId="750626DE" w14:textId="77777777" w:rsidR="009F1539" w:rsidRDefault="009F1539" w:rsidP="00892117">
            <w:pPr>
              <w:jc w:val="both"/>
              <w:rPr>
                <w:b/>
              </w:rPr>
            </w:pPr>
            <w:r>
              <w:rPr>
                <w:b/>
              </w:rPr>
              <w:t>Garant předmětu</w:t>
            </w:r>
          </w:p>
        </w:tc>
        <w:tc>
          <w:tcPr>
            <w:tcW w:w="6420" w:type="dxa"/>
            <w:gridSpan w:val="11"/>
            <w:tcBorders>
              <w:top w:val="single" w:sz="4" w:space="0" w:color="auto"/>
            </w:tcBorders>
          </w:tcPr>
          <w:p w14:paraId="080E103B" w14:textId="77777777" w:rsidR="009F1539" w:rsidRDefault="009F1539" w:rsidP="00892117">
            <w:pPr>
              <w:jc w:val="both"/>
            </w:pPr>
            <w:r>
              <w:t>Ing. Khatantuul Purevdorj, Ph.D.</w:t>
            </w:r>
          </w:p>
        </w:tc>
      </w:tr>
      <w:tr w:rsidR="009F1539" w14:paraId="2DA9F6C3" w14:textId="77777777" w:rsidTr="00892117">
        <w:trPr>
          <w:gridAfter w:val="1"/>
          <w:wAfter w:w="41" w:type="dxa"/>
          <w:trHeight w:val="243"/>
        </w:trPr>
        <w:tc>
          <w:tcPr>
            <w:tcW w:w="3435" w:type="dxa"/>
            <w:gridSpan w:val="5"/>
            <w:tcBorders>
              <w:top w:val="nil"/>
            </w:tcBorders>
            <w:shd w:val="clear" w:color="auto" w:fill="F7CAAC"/>
          </w:tcPr>
          <w:p w14:paraId="4BD1D1DD" w14:textId="77777777" w:rsidR="009F1539" w:rsidRDefault="009F1539" w:rsidP="00892117">
            <w:pPr>
              <w:jc w:val="both"/>
              <w:rPr>
                <w:b/>
              </w:rPr>
            </w:pPr>
            <w:r>
              <w:rPr>
                <w:b/>
              </w:rPr>
              <w:t>Zapojení garanta do výuky předmětu</w:t>
            </w:r>
          </w:p>
        </w:tc>
        <w:tc>
          <w:tcPr>
            <w:tcW w:w="6420" w:type="dxa"/>
            <w:gridSpan w:val="11"/>
            <w:tcBorders>
              <w:top w:val="nil"/>
            </w:tcBorders>
          </w:tcPr>
          <w:p w14:paraId="4B6CF2C3" w14:textId="77777777" w:rsidR="009F1539" w:rsidRDefault="009F1539" w:rsidP="00892117">
            <w:pPr>
              <w:jc w:val="both"/>
            </w:pPr>
            <w:proofErr w:type="gramStart"/>
            <w:r>
              <w:t>100%</w:t>
            </w:r>
            <w:proofErr w:type="gramEnd"/>
            <w:r>
              <w:t xml:space="preserve"> p</w:t>
            </w:r>
          </w:p>
        </w:tc>
      </w:tr>
      <w:tr w:rsidR="009F1539" w14:paraId="6EC45B21" w14:textId="77777777" w:rsidTr="00892117">
        <w:trPr>
          <w:gridAfter w:val="1"/>
          <w:wAfter w:w="41" w:type="dxa"/>
        </w:trPr>
        <w:tc>
          <w:tcPr>
            <w:tcW w:w="3435" w:type="dxa"/>
            <w:gridSpan w:val="5"/>
            <w:shd w:val="clear" w:color="auto" w:fill="F7CAAC"/>
          </w:tcPr>
          <w:p w14:paraId="6C6C5B19" w14:textId="77777777" w:rsidR="009F1539" w:rsidRDefault="009F1539" w:rsidP="00892117">
            <w:pPr>
              <w:jc w:val="both"/>
              <w:rPr>
                <w:b/>
              </w:rPr>
            </w:pPr>
            <w:r>
              <w:rPr>
                <w:b/>
              </w:rPr>
              <w:t>Vyučující</w:t>
            </w:r>
          </w:p>
        </w:tc>
        <w:tc>
          <w:tcPr>
            <w:tcW w:w="6420" w:type="dxa"/>
            <w:gridSpan w:val="11"/>
            <w:tcBorders>
              <w:bottom w:val="nil"/>
            </w:tcBorders>
          </w:tcPr>
          <w:p w14:paraId="13EFBA22" w14:textId="77777777" w:rsidR="009F1539" w:rsidRDefault="009F1539" w:rsidP="00892117">
            <w:pPr>
              <w:jc w:val="both"/>
            </w:pPr>
          </w:p>
        </w:tc>
      </w:tr>
      <w:tr w:rsidR="009F1539" w14:paraId="6A8CD869" w14:textId="77777777" w:rsidTr="00892117">
        <w:trPr>
          <w:gridAfter w:val="1"/>
          <w:wAfter w:w="41" w:type="dxa"/>
          <w:trHeight w:val="136"/>
        </w:trPr>
        <w:tc>
          <w:tcPr>
            <w:tcW w:w="9855" w:type="dxa"/>
            <w:gridSpan w:val="16"/>
            <w:tcBorders>
              <w:top w:val="nil"/>
            </w:tcBorders>
          </w:tcPr>
          <w:p w14:paraId="7DE8E457" w14:textId="77777777" w:rsidR="009F1539" w:rsidRDefault="009F1539" w:rsidP="00892117">
            <w:pPr>
              <w:spacing w:before="60" w:after="60"/>
              <w:jc w:val="both"/>
            </w:pPr>
            <w:r w:rsidRPr="00ED7420">
              <w:rPr>
                <w:b/>
                <w:bCs/>
              </w:rPr>
              <w:t>Ing. Khatantuul Purevdorj, Ph.D.</w:t>
            </w:r>
            <w:r>
              <w:rPr>
                <w:b/>
                <w:bCs/>
              </w:rPr>
              <w:t xml:space="preserve"> </w:t>
            </w:r>
            <w:r>
              <w:t>(</w:t>
            </w:r>
            <w:proofErr w:type="gramStart"/>
            <w:r>
              <w:t>100%</w:t>
            </w:r>
            <w:proofErr w:type="gramEnd"/>
            <w:r>
              <w:t xml:space="preserve"> p)</w:t>
            </w:r>
          </w:p>
        </w:tc>
      </w:tr>
      <w:tr w:rsidR="009F1539" w14:paraId="7EA423EE" w14:textId="77777777" w:rsidTr="00892117">
        <w:trPr>
          <w:gridAfter w:val="1"/>
          <w:wAfter w:w="41" w:type="dxa"/>
        </w:trPr>
        <w:tc>
          <w:tcPr>
            <w:tcW w:w="3435" w:type="dxa"/>
            <w:gridSpan w:val="5"/>
            <w:shd w:val="clear" w:color="auto" w:fill="F7CAAC"/>
          </w:tcPr>
          <w:p w14:paraId="38572942" w14:textId="77777777" w:rsidR="009F1539" w:rsidRPr="005A0406" w:rsidRDefault="009F1539" w:rsidP="00892117">
            <w:pPr>
              <w:jc w:val="both"/>
              <w:rPr>
                <w:b/>
              </w:rPr>
            </w:pPr>
            <w:r w:rsidRPr="005A0406">
              <w:rPr>
                <w:b/>
              </w:rPr>
              <w:t>Hlavní témata a výsledky učení</w:t>
            </w:r>
          </w:p>
        </w:tc>
        <w:tc>
          <w:tcPr>
            <w:tcW w:w="6420" w:type="dxa"/>
            <w:gridSpan w:val="11"/>
            <w:tcBorders>
              <w:bottom w:val="nil"/>
            </w:tcBorders>
          </w:tcPr>
          <w:p w14:paraId="02D69F26" w14:textId="77777777" w:rsidR="009F1539" w:rsidRPr="005A0406" w:rsidRDefault="009F1539" w:rsidP="00892117">
            <w:pPr>
              <w:jc w:val="both"/>
            </w:pPr>
          </w:p>
        </w:tc>
      </w:tr>
      <w:tr w:rsidR="009F1539" w14:paraId="64944462" w14:textId="77777777" w:rsidTr="00892117">
        <w:trPr>
          <w:gridAfter w:val="1"/>
          <w:wAfter w:w="41" w:type="dxa"/>
          <w:trHeight w:val="2197"/>
        </w:trPr>
        <w:tc>
          <w:tcPr>
            <w:tcW w:w="9855" w:type="dxa"/>
            <w:gridSpan w:val="16"/>
            <w:tcBorders>
              <w:top w:val="nil"/>
              <w:bottom w:val="single" w:sz="4" w:space="0" w:color="auto"/>
            </w:tcBorders>
          </w:tcPr>
          <w:p w14:paraId="7A036B54" w14:textId="77777777" w:rsidR="009F1539" w:rsidRPr="00546E08" w:rsidRDefault="009F1539" w:rsidP="00892117">
            <w:pPr>
              <w:jc w:val="both"/>
            </w:pPr>
            <w:r w:rsidRPr="00546E08">
              <w:t>Cílem předmětu je</w:t>
            </w:r>
            <w:r w:rsidRPr="00546E08">
              <w:rPr>
                <w:rFonts w:ascii="Calibri" w:eastAsia="Calibri" w:hAnsi="Calibri"/>
                <w:lang w:eastAsia="en-US"/>
              </w:rPr>
              <w:t xml:space="preserve"> </w:t>
            </w:r>
            <w:r w:rsidRPr="00546E08">
              <w:t xml:space="preserve">seznámit studenty s hlavními typy látek s biologickým účinkem a jejich zdroji. Dále je obeznámit s biotechnologickými procesy, pomocí kterých jsou tyto látky produkovány. </w:t>
            </w:r>
            <w:r w:rsidRPr="00E24E16">
              <w:rPr>
                <w:b/>
                <w:bCs/>
              </w:rPr>
              <w:t>Obsah předmětu tvoří tyto tematické celky:</w:t>
            </w:r>
          </w:p>
          <w:p w14:paraId="70396ED2" w14:textId="77777777" w:rsidR="009F1539" w:rsidRPr="00546E08" w:rsidRDefault="009F1539" w:rsidP="00E6629A">
            <w:pPr>
              <w:pStyle w:val="Odstavecseseznamem"/>
              <w:numPr>
                <w:ilvl w:val="0"/>
                <w:numId w:val="8"/>
              </w:numPr>
              <w:ind w:left="170" w:hanging="170"/>
              <w:jc w:val="both"/>
            </w:pPr>
            <w:r w:rsidRPr="00546E08">
              <w:t>Biologicky aktivní látky – charakteristika přírodních látek s významným biologickým účinkem, zdroje biologicky aktivních látek.</w:t>
            </w:r>
          </w:p>
          <w:p w14:paraId="665D717D" w14:textId="77777777" w:rsidR="009F1539" w:rsidRPr="00546E08" w:rsidRDefault="009F1539" w:rsidP="00E6629A">
            <w:pPr>
              <w:pStyle w:val="Odstavecseseznamem"/>
              <w:numPr>
                <w:ilvl w:val="0"/>
                <w:numId w:val="8"/>
              </w:numPr>
              <w:ind w:left="170" w:hanging="170"/>
              <w:jc w:val="both"/>
            </w:pPr>
            <w:r w:rsidRPr="00546E08">
              <w:t>Potravinářské odpady jako zdroj biologicky aktivních látek.</w:t>
            </w:r>
          </w:p>
          <w:p w14:paraId="29D7A459" w14:textId="77777777" w:rsidR="009F1539" w:rsidRPr="00546E08" w:rsidRDefault="009F1539" w:rsidP="00E6629A">
            <w:pPr>
              <w:pStyle w:val="Odstavecseseznamem"/>
              <w:numPr>
                <w:ilvl w:val="0"/>
                <w:numId w:val="8"/>
              </w:numPr>
              <w:ind w:left="170" w:hanging="170"/>
              <w:jc w:val="both"/>
            </w:pPr>
            <w:r w:rsidRPr="00546E08">
              <w:t>Biotechnologická produkce vitamínů – charakteristika, produkční organizmy, technologické procesy.</w:t>
            </w:r>
          </w:p>
          <w:p w14:paraId="50C8BF4D" w14:textId="77777777" w:rsidR="009F1539" w:rsidRPr="00546E08" w:rsidRDefault="009F1539" w:rsidP="00E6629A">
            <w:pPr>
              <w:pStyle w:val="Odstavecseseznamem"/>
              <w:numPr>
                <w:ilvl w:val="0"/>
                <w:numId w:val="8"/>
              </w:numPr>
              <w:ind w:left="170" w:hanging="170"/>
              <w:jc w:val="both"/>
            </w:pPr>
            <w:r w:rsidRPr="00546E08">
              <w:t>Biotechnologická produkce aminokyselin a peptidů s biologickým účinkem I.</w:t>
            </w:r>
          </w:p>
          <w:p w14:paraId="405FC610" w14:textId="77777777" w:rsidR="009F1539" w:rsidRPr="00546E08" w:rsidRDefault="009F1539" w:rsidP="00E6629A">
            <w:pPr>
              <w:pStyle w:val="Odstavecseseznamem"/>
              <w:numPr>
                <w:ilvl w:val="0"/>
                <w:numId w:val="8"/>
              </w:numPr>
              <w:ind w:left="170" w:hanging="170"/>
              <w:jc w:val="both"/>
            </w:pPr>
            <w:r w:rsidRPr="00546E08">
              <w:t>Biotechnologická produkce aminokyselin a peptidů s biologickým účinkem II.</w:t>
            </w:r>
          </w:p>
          <w:p w14:paraId="353E2C87" w14:textId="77777777" w:rsidR="009F1539" w:rsidRPr="00546E08" w:rsidRDefault="009F1539" w:rsidP="00E6629A">
            <w:pPr>
              <w:pStyle w:val="Odstavecseseznamem"/>
              <w:numPr>
                <w:ilvl w:val="0"/>
                <w:numId w:val="8"/>
              </w:numPr>
              <w:ind w:left="170" w:hanging="170"/>
              <w:jc w:val="both"/>
            </w:pPr>
            <w:r w:rsidRPr="00546E08">
              <w:t>Mikrobiální produkce polysacharidů s významným biologickým účinkem.</w:t>
            </w:r>
          </w:p>
          <w:p w14:paraId="2D3F1348" w14:textId="77777777" w:rsidR="009F1539" w:rsidRPr="00546E08" w:rsidRDefault="009F1539" w:rsidP="00E6629A">
            <w:pPr>
              <w:pStyle w:val="Odstavecseseznamem"/>
              <w:numPr>
                <w:ilvl w:val="0"/>
                <w:numId w:val="8"/>
              </w:numPr>
              <w:ind w:left="170" w:hanging="170"/>
              <w:jc w:val="both"/>
            </w:pPr>
            <w:r w:rsidRPr="00546E08">
              <w:t>Mikrobiální produkce omega-3 polynenasycených mastných kyselin.</w:t>
            </w:r>
          </w:p>
          <w:p w14:paraId="67D37BA2" w14:textId="77777777" w:rsidR="009F1539" w:rsidRPr="00546E08" w:rsidRDefault="009F1539" w:rsidP="00E6629A">
            <w:pPr>
              <w:pStyle w:val="Odstavecseseznamem"/>
              <w:numPr>
                <w:ilvl w:val="0"/>
                <w:numId w:val="8"/>
              </w:numPr>
              <w:ind w:left="170" w:hanging="170"/>
              <w:jc w:val="both"/>
            </w:pPr>
            <w:r w:rsidRPr="00546E08">
              <w:t>Mikrobiální produkce enzymů.</w:t>
            </w:r>
          </w:p>
          <w:p w14:paraId="373AE4D2" w14:textId="77777777" w:rsidR="009F1539" w:rsidRPr="00546E08" w:rsidRDefault="009F1539" w:rsidP="00E6629A">
            <w:pPr>
              <w:pStyle w:val="Odstavecseseznamem"/>
              <w:numPr>
                <w:ilvl w:val="0"/>
                <w:numId w:val="8"/>
              </w:numPr>
              <w:ind w:left="170" w:hanging="170"/>
              <w:jc w:val="both"/>
            </w:pPr>
            <w:r w:rsidRPr="00546E08">
              <w:t>Biotechnologická produkce antibiotik.</w:t>
            </w:r>
          </w:p>
          <w:p w14:paraId="69692680" w14:textId="77777777" w:rsidR="009F1539" w:rsidRPr="00546E08" w:rsidRDefault="009F1539" w:rsidP="00E6629A">
            <w:pPr>
              <w:pStyle w:val="Odstavecseseznamem"/>
              <w:numPr>
                <w:ilvl w:val="0"/>
                <w:numId w:val="8"/>
              </w:numPr>
              <w:ind w:left="170" w:hanging="170"/>
              <w:jc w:val="both"/>
            </w:pPr>
            <w:r w:rsidRPr="00546E08">
              <w:t xml:space="preserve">Biosyntéza a průmyslová výroba </w:t>
            </w:r>
            <w:proofErr w:type="spellStart"/>
            <w:r w:rsidRPr="00546E08">
              <w:t>androsteroidů</w:t>
            </w:r>
            <w:proofErr w:type="spellEnd"/>
            <w:r w:rsidRPr="00546E08">
              <w:t>.</w:t>
            </w:r>
          </w:p>
          <w:p w14:paraId="01F6F105" w14:textId="77777777" w:rsidR="009F1539" w:rsidRPr="00546E08" w:rsidRDefault="009F1539" w:rsidP="00E6629A">
            <w:pPr>
              <w:pStyle w:val="Odstavecseseznamem"/>
              <w:numPr>
                <w:ilvl w:val="0"/>
                <w:numId w:val="8"/>
              </w:numPr>
              <w:ind w:left="170" w:hanging="170"/>
              <w:jc w:val="both"/>
            </w:pPr>
            <w:r w:rsidRPr="00546E08">
              <w:t>Alkaloidy – obecné vlastnosti, produkční organizmy.</w:t>
            </w:r>
          </w:p>
          <w:p w14:paraId="7988EB3C" w14:textId="77777777" w:rsidR="009F1539" w:rsidRPr="00546E08" w:rsidRDefault="009F1539" w:rsidP="00E6629A">
            <w:pPr>
              <w:pStyle w:val="Odstavecseseznamem"/>
              <w:numPr>
                <w:ilvl w:val="0"/>
                <w:numId w:val="8"/>
              </w:numPr>
              <w:ind w:left="170" w:hanging="170"/>
              <w:jc w:val="both"/>
            </w:pPr>
            <w:r w:rsidRPr="00546E08">
              <w:t xml:space="preserve">Cytostatika a </w:t>
            </w:r>
            <w:proofErr w:type="spellStart"/>
            <w:r w:rsidRPr="00546E08">
              <w:t>kancerostatika</w:t>
            </w:r>
            <w:proofErr w:type="spellEnd"/>
            <w:r w:rsidRPr="00546E08">
              <w:t>.</w:t>
            </w:r>
          </w:p>
          <w:p w14:paraId="14B55344" w14:textId="77777777" w:rsidR="009F1539" w:rsidRDefault="009F1539" w:rsidP="00E6629A">
            <w:pPr>
              <w:pStyle w:val="Odstavecseseznamem"/>
              <w:numPr>
                <w:ilvl w:val="0"/>
                <w:numId w:val="8"/>
              </w:numPr>
              <w:ind w:left="170" w:hanging="170"/>
              <w:jc w:val="both"/>
            </w:pPr>
            <w:r w:rsidRPr="00546E08">
              <w:t xml:space="preserve">Biotechnologická produkce mikrobiálních barviv. </w:t>
            </w:r>
          </w:p>
          <w:p w14:paraId="4395242E" w14:textId="77777777" w:rsidR="009F1539" w:rsidRDefault="009F1539" w:rsidP="00E6629A">
            <w:pPr>
              <w:pStyle w:val="Odstavecseseznamem"/>
              <w:numPr>
                <w:ilvl w:val="0"/>
                <w:numId w:val="8"/>
              </w:numPr>
              <w:ind w:left="170" w:hanging="170"/>
              <w:jc w:val="both"/>
            </w:pPr>
            <w:r>
              <w:t>F</w:t>
            </w:r>
            <w:r w:rsidRPr="00546E08">
              <w:t>enolické látky – charakteristika, zdroje.</w:t>
            </w:r>
          </w:p>
          <w:p w14:paraId="6979A283" w14:textId="77777777" w:rsidR="007328F8" w:rsidRDefault="007328F8" w:rsidP="007328F8">
            <w:pPr>
              <w:pStyle w:val="Odstavecseseznamem"/>
              <w:ind w:left="170"/>
              <w:jc w:val="both"/>
            </w:pPr>
          </w:p>
          <w:p w14:paraId="7A5C5846" w14:textId="6A5D606E" w:rsidR="007328F8" w:rsidRPr="003745D6" w:rsidRDefault="007328F8" w:rsidP="007328F8">
            <w:pPr>
              <w:jc w:val="both"/>
              <w:rPr>
                <w:b/>
                <w:bCs/>
              </w:rPr>
            </w:pPr>
            <w:r w:rsidRPr="003745D6">
              <w:rPr>
                <w:b/>
                <w:bCs/>
              </w:rPr>
              <w:t xml:space="preserve">Očekávané výsledky </w:t>
            </w:r>
            <w:r w:rsidR="00196DC0" w:rsidRPr="003745D6">
              <w:rPr>
                <w:b/>
                <w:bCs/>
              </w:rPr>
              <w:t>učení</w:t>
            </w:r>
            <w:r w:rsidRPr="003745D6">
              <w:rPr>
                <w:b/>
                <w:bCs/>
              </w:rPr>
              <w:t xml:space="preserve"> </w:t>
            </w:r>
            <w:r w:rsidRPr="003745D6">
              <w:rPr>
                <w:b/>
                <w:color w:val="000000" w:themeColor="text1"/>
              </w:rPr>
              <w:t>– po absolvování předmětu student prokazuje:</w:t>
            </w:r>
          </w:p>
          <w:p w14:paraId="43B369B8" w14:textId="77777777" w:rsidR="007328F8" w:rsidRPr="003745D6" w:rsidRDefault="007328F8" w:rsidP="007328F8">
            <w:pPr>
              <w:tabs>
                <w:tab w:val="left" w:pos="328"/>
              </w:tabs>
              <w:rPr>
                <w:b/>
                <w:color w:val="000000" w:themeColor="text1"/>
              </w:rPr>
            </w:pPr>
            <w:r w:rsidRPr="003745D6">
              <w:rPr>
                <w:b/>
              </w:rPr>
              <w:t>Odborné z</w:t>
            </w:r>
            <w:r w:rsidRPr="003745D6">
              <w:rPr>
                <w:b/>
                <w:color w:val="000000" w:themeColor="text1"/>
              </w:rPr>
              <w:t xml:space="preserve">nalosti: </w:t>
            </w:r>
          </w:p>
          <w:p w14:paraId="23A1B9F4" w14:textId="77777777" w:rsidR="003745D6" w:rsidRPr="003745D6" w:rsidRDefault="003745D6" w:rsidP="003745D6">
            <w:pPr>
              <w:pStyle w:val="Default"/>
              <w:numPr>
                <w:ilvl w:val="0"/>
                <w:numId w:val="12"/>
              </w:numPr>
              <w:ind w:left="170" w:hanging="170"/>
              <w:jc w:val="both"/>
              <w:rPr>
                <w:sz w:val="20"/>
                <w:szCs w:val="20"/>
              </w:rPr>
            </w:pPr>
            <w:r w:rsidRPr="003745D6">
              <w:rPr>
                <w:sz w:val="20"/>
                <w:szCs w:val="20"/>
              </w:rPr>
              <w:t>vyjmenovat a charakterizovat přírodní látky s významným biologickým účinkem</w:t>
            </w:r>
          </w:p>
          <w:p w14:paraId="0E678436" w14:textId="5EF7A001" w:rsidR="003745D6" w:rsidRPr="003745D6" w:rsidRDefault="003745D6" w:rsidP="003745D6">
            <w:pPr>
              <w:pStyle w:val="Default"/>
              <w:numPr>
                <w:ilvl w:val="0"/>
                <w:numId w:val="12"/>
              </w:numPr>
              <w:ind w:left="170" w:hanging="170"/>
              <w:jc w:val="both"/>
              <w:rPr>
                <w:sz w:val="20"/>
                <w:szCs w:val="20"/>
              </w:rPr>
            </w:pPr>
            <w:r w:rsidRPr="003745D6">
              <w:rPr>
                <w:sz w:val="20"/>
                <w:szCs w:val="20"/>
              </w:rPr>
              <w:t>popsat zdroje biologick</w:t>
            </w:r>
            <w:r>
              <w:rPr>
                <w:sz w:val="20"/>
                <w:szCs w:val="20"/>
              </w:rPr>
              <w:t>y</w:t>
            </w:r>
            <w:r w:rsidRPr="003745D6">
              <w:rPr>
                <w:sz w:val="20"/>
                <w:szCs w:val="20"/>
              </w:rPr>
              <w:t xml:space="preserve"> aktivních látek</w:t>
            </w:r>
          </w:p>
          <w:p w14:paraId="3447B26E" w14:textId="77777777" w:rsidR="003745D6" w:rsidRPr="003745D6" w:rsidRDefault="003745D6" w:rsidP="003745D6">
            <w:pPr>
              <w:pStyle w:val="Default"/>
              <w:numPr>
                <w:ilvl w:val="0"/>
                <w:numId w:val="12"/>
              </w:numPr>
              <w:ind w:left="170" w:hanging="170"/>
              <w:jc w:val="both"/>
              <w:rPr>
                <w:sz w:val="20"/>
                <w:szCs w:val="20"/>
              </w:rPr>
            </w:pPr>
            <w:r w:rsidRPr="003745D6">
              <w:rPr>
                <w:sz w:val="20"/>
                <w:szCs w:val="20"/>
              </w:rPr>
              <w:t>vyjmenovat nejvýznamnější skupiny organizmů využívaných v biotechnologiích</w:t>
            </w:r>
          </w:p>
          <w:p w14:paraId="3D95033F" w14:textId="77777777" w:rsidR="003745D6" w:rsidRPr="003745D6" w:rsidRDefault="003745D6" w:rsidP="003745D6">
            <w:pPr>
              <w:pStyle w:val="Default"/>
              <w:numPr>
                <w:ilvl w:val="0"/>
                <w:numId w:val="12"/>
              </w:numPr>
              <w:ind w:left="170" w:hanging="170"/>
              <w:jc w:val="both"/>
              <w:rPr>
                <w:sz w:val="20"/>
                <w:szCs w:val="20"/>
              </w:rPr>
            </w:pPr>
            <w:r w:rsidRPr="003745D6">
              <w:rPr>
                <w:sz w:val="20"/>
                <w:szCs w:val="20"/>
              </w:rPr>
              <w:t>popsat substráty pro kultivaci organizmů využívaných v biotechnologiích</w:t>
            </w:r>
          </w:p>
          <w:p w14:paraId="18AA6733" w14:textId="77777777" w:rsidR="003745D6" w:rsidRPr="003745D6" w:rsidRDefault="003745D6" w:rsidP="003745D6">
            <w:pPr>
              <w:pStyle w:val="Default"/>
              <w:numPr>
                <w:ilvl w:val="0"/>
                <w:numId w:val="12"/>
              </w:numPr>
              <w:ind w:left="170" w:hanging="170"/>
              <w:jc w:val="both"/>
              <w:rPr>
                <w:sz w:val="20"/>
                <w:szCs w:val="20"/>
              </w:rPr>
            </w:pPr>
            <w:r w:rsidRPr="003745D6">
              <w:rPr>
                <w:sz w:val="20"/>
                <w:szCs w:val="20"/>
              </w:rPr>
              <w:t>popsat biotechnologickou produkci jednotlivých skupin látek s biologickým účinkem</w:t>
            </w:r>
          </w:p>
          <w:p w14:paraId="497A3666" w14:textId="77777777" w:rsidR="007328F8" w:rsidRPr="003745D6" w:rsidRDefault="007328F8" w:rsidP="007328F8">
            <w:pPr>
              <w:tabs>
                <w:tab w:val="left" w:pos="328"/>
              </w:tabs>
              <w:rPr>
                <w:b/>
                <w:color w:val="000000" w:themeColor="text1"/>
              </w:rPr>
            </w:pPr>
          </w:p>
          <w:p w14:paraId="7085BB32" w14:textId="77777777" w:rsidR="007328F8" w:rsidRPr="003745D6" w:rsidRDefault="007328F8" w:rsidP="007328F8">
            <w:pPr>
              <w:tabs>
                <w:tab w:val="left" w:pos="328"/>
              </w:tabs>
              <w:rPr>
                <w:b/>
                <w:color w:val="000000" w:themeColor="text1"/>
              </w:rPr>
            </w:pPr>
            <w:r w:rsidRPr="003745D6">
              <w:rPr>
                <w:b/>
                <w:color w:val="000000" w:themeColor="text1"/>
              </w:rPr>
              <w:t>Odborné dovednosti:</w:t>
            </w:r>
          </w:p>
          <w:p w14:paraId="1AE7B5D8" w14:textId="0A1B0716" w:rsidR="003745D6" w:rsidRPr="003745D6" w:rsidRDefault="003F1002" w:rsidP="003745D6">
            <w:pPr>
              <w:pStyle w:val="Default"/>
              <w:numPr>
                <w:ilvl w:val="0"/>
                <w:numId w:val="12"/>
              </w:numPr>
              <w:ind w:left="170" w:hanging="170"/>
              <w:jc w:val="both"/>
              <w:rPr>
                <w:sz w:val="20"/>
                <w:szCs w:val="20"/>
              </w:rPr>
            </w:pPr>
            <w:r>
              <w:rPr>
                <w:sz w:val="20"/>
                <w:szCs w:val="20"/>
              </w:rPr>
              <w:t xml:space="preserve">identifikovat </w:t>
            </w:r>
            <w:r w:rsidR="003745D6" w:rsidRPr="003745D6">
              <w:rPr>
                <w:sz w:val="20"/>
                <w:szCs w:val="20"/>
              </w:rPr>
              <w:t>potravinářské odpady vhodné pro extrakci biologicky aktivních látek</w:t>
            </w:r>
          </w:p>
          <w:p w14:paraId="4637DCE9" w14:textId="77777777" w:rsidR="003745D6" w:rsidRPr="003745D6" w:rsidRDefault="003745D6" w:rsidP="003745D6">
            <w:pPr>
              <w:pStyle w:val="Default"/>
              <w:numPr>
                <w:ilvl w:val="0"/>
                <w:numId w:val="12"/>
              </w:numPr>
              <w:ind w:left="170" w:hanging="170"/>
              <w:jc w:val="both"/>
              <w:rPr>
                <w:sz w:val="20"/>
                <w:szCs w:val="20"/>
              </w:rPr>
            </w:pPr>
            <w:r w:rsidRPr="003745D6">
              <w:rPr>
                <w:sz w:val="20"/>
                <w:szCs w:val="20"/>
              </w:rPr>
              <w:t>navrhnout postup výroby vybraných primárních metabolitů s biologickým účinkem</w:t>
            </w:r>
          </w:p>
          <w:p w14:paraId="6822AE62" w14:textId="77777777" w:rsidR="003745D6" w:rsidRPr="003745D6" w:rsidRDefault="003745D6" w:rsidP="003745D6">
            <w:pPr>
              <w:pStyle w:val="Default"/>
              <w:numPr>
                <w:ilvl w:val="0"/>
                <w:numId w:val="12"/>
              </w:numPr>
              <w:ind w:left="170" w:hanging="170"/>
              <w:jc w:val="both"/>
              <w:rPr>
                <w:sz w:val="20"/>
                <w:szCs w:val="20"/>
              </w:rPr>
            </w:pPr>
            <w:r w:rsidRPr="003745D6">
              <w:rPr>
                <w:sz w:val="20"/>
                <w:szCs w:val="20"/>
              </w:rPr>
              <w:t>navrhnout postup výroby vybraných sekundárních metabolitů s biologickým účinkem</w:t>
            </w:r>
          </w:p>
          <w:p w14:paraId="1588DA58" w14:textId="460DE3B7" w:rsidR="003745D6" w:rsidRPr="003745D6" w:rsidRDefault="009826BD" w:rsidP="003745D6">
            <w:pPr>
              <w:pStyle w:val="Default"/>
              <w:numPr>
                <w:ilvl w:val="0"/>
                <w:numId w:val="12"/>
              </w:numPr>
              <w:ind w:left="170" w:hanging="170"/>
              <w:jc w:val="both"/>
              <w:rPr>
                <w:sz w:val="20"/>
                <w:szCs w:val="20"/>
              </w:rPr>
            </w:pPr>
            <w:r>
              <w:rPr>
                <w:sz w:val="20"/>
                <w:szCs w:val="20"/>
              </w:rPr>
              <w:t xml:space="preserve">zhodnotit </w:t>
            </w:r>
            <w:r w:rsidR="003745D6" w:rsidRPr="003745D6">
              <w:rPr>
                <w:sz w:val="20"/>
                <w:szCs w:val="20"/>
              </w:rPr>
              <w:t>organizmy použitelné pro biotechnologickou výrobu přídatných látek využívaných v potravinářství</w:t>
            </w:r>
          </w:p>
          <w:p w14:paraId="0B48027E" w14:textId="611C1FE9" w:rsidR="003745D6" w:rsidRPr="003745D6" w:rsidRDefault="00370F6E" w:rsidP="003745D6">
            <w:pPr>
              <w:pStyle w:val="Default"/>
              <w:numPr>
                <w:ilvl w:val="0"/>
                <w:numId w:val="12"/>
              </w:numPr>
              <w:ind w:left="170" w:hanging="170"/>
              <w:jc w:val="both"/>
              <w:rPr>
                <w:sz w:val="20"/>
                <w:szCs w:val="20"/>
              </w:rPr>
            </w:pPr>
            <w:r>
              <w:rPr>
                <w:sz w:val="20"/>
                <w:szCs w:val="20"/>
              </w:rPr>
              <w:t>zhodnotit</w:t>
            </w:r>
            <w:r w:rsidR="003745D6" w:rsidRPr="003745D6">
              <w:rPr>
                <w:sz w:val="20"/>
                <w:szCs w:val="20"/>
              </w:rPr>
              <w:t xml:space="preserve"> organizmy použitelné pro biotechnologickou výrobu látek využívaných ve farmacii, medicíně nebo v ochraně životního prostředí</w:t>
            </w:r>
          </w:p>
        </w:tc>
      </w:tr>
      <w:tr w:rsidR="009F1539" w14:paraId="1E835A74" w14:textId="77777777" w:rsidTr="00BF2BD3">
        <w:trPr>
          <w:gridAfter w:val="1"/>
          <w:wAfter w:w="41" w:type="dxa"/>
          <w:trHeight w:val="283"/>
        </w:trPr>
        <w:tc>
          <w:tcPr>
            <w:tcW w:w="3435" w:type="dxa"/>
            <w:gridSpan w:val="5"/>
            <w:tcBorders>
              <w:top w:val="single" w:sz="4" w:space="0" w:color="auto"/>
              <w:bottom w:val="nil"/>
              <w:right w:val="single" w:sz="4" w:space="0" w:color="auto"/>
            </w:tcBorders>
            <w:shd w:val="clear" w:color="auto" w:fill="F7CAAC"/>
          </w:tcPr>
          <w:p w14:paraId="27104EAD" w14:textId="77777777" w:rsidR="009F1539" w:rsidRPr="005A0406" w:rsidRDefault="009F1539" w:rsidP="00892117">
            <w:pPr>
              <w:jc w:val="both"/>
            </w:pPr>
            <w:r w:rsidRPr="005A0406">
              <w:rPr>
                <w:b/>
              </w:rPr>
              <w:t>Metody výuky</w:t>
            </w:r>
          </w:p>
        </w:tc>
        <w:tc>
          <w:tcPr>
            <w:tcW w:w="6420" w:type="dxa"/>
            <w:gridSpan w:val="11"/>
            <w:tcBorders>
              <w:top w:val="single" w:sz="4" w:space="0" w:color="auto"/>
              <w:left w:val="single" w:sz="4" w:space="0" w:color="auto"/>
              <w:bottom w:val="nil"/>
              <w:right w:val="single" w:sz="4" w:space="0" w:color="auto"/>
            </w:tcBorders>
          </w:tcPr>
          <w:p w14:paraId="37A70BFA" w14:textId="77777777" w:rsidR="009F1539" w:rsidRDefault="009F1539" w:rsidP="00892117">
            <w:pPr>
              <w:jc w:val="both"/>
            </w:pPr>
          </w:p>
        </w:tc>
      </w:tr>
      <w:tr w:rsidR="009F1539" w14:paraId="00706DD3" w14:textId="77777777" w:rsidTr="00BF2BD3">
        <w:trPr>
          <w:gridAfter w:val="1"/>
          <w:wAfter w:w="41" w:type="dxa"/>
          <w:trHeight w:val="2046"/>
        </w:trPr>
        <w:tc>
          <w:tcPr>
            <w:tcW w:w="9855" w:type="dxa"/>
            <w:gridSpan w:val="16"/>
            <w:tcBorders>
              <w:top w:val="nil"/>
              <w:bottom w:val="single" w:sz="4" w:space="0" w:color="auto"/>
            </w:tcBorders>
          </w:tcPr>
          <w:p w14:paraId="47C74840" w14:textId="77777777" w:rsidR="002E1BC7" w:rsidRPr="003745D6" w:rsidRDefault="002E1BC7" w:rsidP="002E1BC7">
            <w:pPr>
              <w:jc w:val="both"/>
              <w:rPr>
                <w:b/>
                <w:bCs/>
                <w:u w:val="single"/>
              </w:rPr>
            </w:pPr>
            <w:r w:rsidRPr="003745D6">
              <w:rPr>
                <w:b/>
                <w:bCs/>
                <w:u w:val="single"/>
              </w:rPr>
              <w:t>Metody a přístupy používané ve výuce</w:t>
            </w:r>
          </w:p>
          <w:p w14:paraId="432BAD05" w14:textId="77777777" w:rsidR="002E1BC7" w:rsidRPr="003745D6" w:rsidRDefault="002E1BC7" w:rsidP="002E1BC7">
            <w:pPr>
              <w:pStyle w:val="Nadpis5"/>
              <w:spacing w:before="0"/>
              <w:rPr>
                <w:rFonts w:ascii="Times New Roman" w:eastAsia="Times New Roman" w:hAnsi="Times New Roman" w:cs="Times New Roman"/>
                <w:b/>
                <w:bCs/>
                <w:color w:val="auto"/>
              </w:rPr>
            </w:pPr>
            <w:r w:rsidRPr="003745D6">
              <w:rPr>
                <w:rFonts w:ascii="Times New Roman" w:eastAsia="Times New Roman" w:hAnsi="Times New Roman" w:cs="Times New Roman"/>
                <w:b/>
                <w:bCs/>
                <w:color w:val="auto"/>
              </w:rPr>
              <w:t>Pro dosažení odborných znalostí jsou užívány vyučovací metody:</w:t>
            </w:r>
          </w:p>
          <w:p w14:paraId="7D9976A0" w14:textId="296285D9" w:rsidR="002E1BC7" w:rsidRPr="003745D6" w:rsidRDefault="00517D73" w:rsidP="002E1BC7">
            <w:r w:rsidRPr="003745D6">
              <w:rPr>
                <w:color w:val="000000"/>
              </w:rPr>
              <w:t>Přednášení,</w:t>
            </w:r>
            <w:r w:rsidR="002E1BC7" w:rsidRPr="003745D6">
              <w:rPr>
                <w:color w:val="000000"/>
              </w:rPr>
              <w:t xml:space="preserve"> </w:t>
            </w:r>
            <w:r w:rsidR="00472F9A" w:rsidRPr="003745D6">
              <w:rPr>
                <w:color w:val="000000"/>
              </w:rPr>
              <w:t>Metody práce s textem (učebnicí, knihou)</w:t>
            </w:r>
          </w:p>
          <w:p w14:paraId="0368C1DA" w14:textId="77777777" w:rsidR="002E1BC7" w:rsidRDefault="002E1BC7" w:rsidP="002E1BC7">
            <w:pPr>
              <w:jc w:val="both"/>
            </w:pPr>
          </w:p>
          <w:p w14:paraId="64E1870F" w14:textId="77777777" w:rsidR="002E1BC7" w:rsidRPr="003745D6" w:rsidRDefault="002E1BC7" w:rsidP="002E1BC7">
            <w:pPr>
              <w:pStyle w:val="Nadpis5"/>
              <w:spacing w:before="0"/>
              <w:rPr>
                <w:rFonts w:ascii="Times New Roman" w:eastAsia="Times New Roman" w:hAnsi="Times New Roman" w:cs="Times New Roman"/>
                <w:b/>
                <w:bCs/>
                <w:color w:val="auto"/>
              </w:rPr>
            </w:pPr>
            <w:r w:rsidRPr="003745D6">
              <w:rPr>
                <w:rFonts w:ascii="Times New Roman" w:eastAsia="Times New Roman" w:hAnsi="Times New Roman" w:cs="Times New Roman"/>
                <w:b/>
                <w:bCs/>
                <w:color w:val="auto"/>
              </w:rPr>
              <w:t>Pro dosažení odborných dovedností jsou užívány vyučovací metody:</w:t>
            </w:r>
          </w:p>
          <w:p w14:paraId="3B073380" w14:textId="01688DED" w:rsidR="002E1BC7" w:rsidRDefault="003745D6" w:rsidP="002E1BC7">
            <w:r w:rsidRPr="003745D6">
              <w:rPr>
                <w:color w:val="000000"/>
              </w:rPr>
              <w:t xml:space="preserve">Analýza textu, Analýza překladu, </w:t>
            </w:r>
            <w:r w:rsidR="00472F9A" w:rsidRPr="003745D6">
              <w:rPr>
                <w:color w:val="000000"/>
              </w:rPr>
              <w:t xml:space="preserve">Dialogická (diskuze, rozhovor, brainstorming), </w:t>
            </w:r>
            <w:r w:rsidR="00472F9A" w:rsidRPr="003745D6">
              <w:t>Praktické procvičování</w:t>
            </w:r>
          </w:p>
          <w:p w14:paraId="1E4F824E" w14:textId="182FBBED" w:rsidR="002E1BC7" w:rsidRDefault="002E1BC7" w:rsidP="002E1BC7"/>
          <w:p w14:paraId="6B46A4C7" w14:textId="77777777" w:rsidR="002E1BC7" w:rsidRPr="00BD2DF1" w:rsidRDefault="002E1BC7" w:rsidP="002E1BC7">
            <w:pPr>
              <w:pStyle w:val="Nadpis5"/>
              <w:spacing w:before="0"/>
              <w:rPr>
                <w:rFonts w:ascii="Times New Roman" w:eastAsia="Times New Roman" w:hAnsi="Times New Roman" w:cs="Times New Roman"/>
                <w:b/>
                <w:bCs/>
                <w:color w:val="auto"/>
              </w:rPr>
            </w:pPr>
            <w:r w:rsidRPr="00BD2DF1">
              <w:rPr>
                <w:rFonts w:ascii="Times New Roman" w:eastAsia="Times New Roman" w:hAnsi="Times New Roman" w:cs="Times New Roman"/>
                <w:b/>
                <w:bCs/>
                <w:color w:val="auto"/>
              </w:rPr>
              <w:t>Očekávané výsledky učení dosažené studiem předmětu jsou ověřovány hodnoticími metodami:</w:t>
            </w:r>
          </w:p>
          <w:p w14:paraId="04940E27" w14:textId="77777777" w:rsidR="009F1539" w:rsidRDefault="002E1BC7" w:rsidP="002E1BC7">
            <w:pPr>
              <w:jc w:val="both"/>
              <w:rPr>
                <w:color w:val="000000"/>
              </w:rPr>
            </w:pPr>
            <w:r w:rsidRPr="00BD2DF1">
              <w:rPr>
                <w:color w:val="000000"/>
              </w:rPr>
              <w:t>Didaktický test, Písemná zkouška, Známkou</w:t>
            </w:r>
          </w:p>
          <w:p w14:paraId="08D1575C" w14:textId="77777777" w:rsidR="00E24E16" w:rsidRDefault="00E24E16" w:rsidP="002E1BC7">
            <w:pPr>
              <w:jc w:val="both"/>
              <w:rPr>
                <w:color w:val="000000"/>
              </w:rPr>
            </w:pPr>
          </w:p>
          <w:p w14:paraId="621120E3" w14:textId="77777777" w:rsidR="00E24E16" w:rsidRPr="00E24E16" w:rsidRDefault="00E24E16" w:rsidP="00E24E16">
            <w:pPr>
              <w:jc w:val="both"/>
              <w:rPr>
                <w:b/>
                <w:bCs/>
                <w:u w:val="single"/>
              </w:rPr>
            </w:pPr>
            <w:r w:rsidRPr="00BD2DF1">
              <w:rPr>
                <w:b/>
                <w:bCs/>
                <w:u w:val="single"/>
              </w:rPr>
              <w:t>Používané didaktické prostředky</w:t>
            </w:r>
          </w:p>
          <w:p w14:paraId="0C711FBF" w14:textId="3F7A7DAA" w:rsidR="007E0314" w:rsidRPr="0071371D" w:rsidRDefault="007E0314" w:rsidP="007E0314">
            <w:pPr>
              <w:jc w:val="both"/>
            </w:pPr>
            <w:r w:rsidRPr="00BD2DF1">
              <w:lastRenderedPageBreak/>
              <w:t>Při výuce</w:t>
            </w:r>
            <w:r w:rsidRPr="0071371D">
              <w:t xml:space="preserve"> jsou využívány technické výukové prostředky – vizuální/audiovizuální prostředky výpočetní a prezentační techniky, materiální vybavení poslucháren, </w:t>
            </w:r>
            <w:r w:rsidRPr="00BD2DF1">
              <w:t xml:space="preserve">seminárních a odborných učeben a laboratoří a moderní učební pomůcky, zejm. </w:t>
            </w:r>
            <w:proofErr w:type="spellStart"/>
            <w:r w:rsidRPr="00BD2DF1">
              <w:t>dataprojekce</w:t>
            </w:r>
            <w:proofErr w:type="spellEnd"/>
            <w:r w:rsidRPr="00BD2DF1">
              <w:t xml:space="preserve">, výukové počítačové programy, zdroje odborné literatury, prezentace, </w:t>
            </w:r>
            <w:r w:rsidR="00BD2DF1" w:rsidRPr="00BD2DF1">
              <w:t xml:space="preserve">videozáznamy a </w:t>
            </w:r>
            <w:r w:rsidRPr="00BD2DF1">
              <w:t>modely.</w:t>
            </w:r>
          </w:p>
          <w:p w14:paraId="6ADBA30C" w14:textId="77777777" w:rsidR="007E0314" w:rsidRPr="0071371D" w:rsidRDefault="007E0314" w:rsidP="007E0314">
            <w:pPr>
              <w:jc w:val="both"/>
            </w:pPr>
            <w:r w:rsidRPr="0071371D">
              <w:t> </w:t>
            </w:r>
          </w:p>
          <w:p w14:paraId="3031C572" w14:textId="02B0B012" w:rsidR="00E24E16" w:rsidRDefault="007E0314" w:rsidP="007E0314">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3A3D93" w:rsidRPr="0071371D">
              <w:t>M</w:t>
            </w:r>
            <w:r w:rsidR="003A3D93">
              <w:t>S</w:t>
            </w:r>
            <w:r w:rsidR="003A3D93"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52D07E9A" w14:textId="77777777" w:rsidTr="00892117">
        <w:trPr>
          <w:gridAfter w:val="1"/>
          <w:wAfter w:w="41" w:type="dxa"/>
          <w:trHeight w:val="265"/>
        </w:trPr>
        <w:tc>
          <w:tcPr>
            <w:tcW w:w="3435" w:type="dxa"/>
            <w:gridSpan w:val="5"/>
            <w:tcBorders>
              <w:top w:val="single" w:sz="4" w:space="0" w:color="auto"/>
            </w:tcBorders>
            <w:shd w:val="clear" w:color="auto" w:fill="F7CAAC"/>
          </w:tcPr>
          <w:p w14:paraId="7431EF19" w14:textId="77777777" w:rsidR="009F1539" w:rsidRDefault="009F1539" w:rsidP="00892117">
            <w:pPr>
              <w:jc w:val="both"/>
            </w:pPr>
            <w:r>
              <w:rPr>
                <w:b/>
              </w:rPr>
              <w:lastRenderedPageBreak/>
              <w:t>Studijní literatura a studijní pomůcky</w:t>
            </w:r>
          </w:p>
        </w:tc>
        <w:tc>
          <w:tcPr>
            <w:tcW w:w="6420" w:type="dxa"/>
            <w:gridSpan w:val="11"/>
            <w:tcBorders>
              <w:top w:val="single" w:sz="4" w:space="0" w:color="auto"/>
              <w:bottom w:val="nil"/>
            </w:tcBorders>
          </w:tcPr>
          <w:p w14:paraId="3AAE7BCF" w14:textId="77777777" w:rsidR="009F1539" w:rsidRDefault="009F1539" w:rsidP="00892117">
            <w:pPr>
              <w:jc w:val="both"/>
            </w:pPr>
          </w:p>
        </w:tc>
      </w:tr>
      <w:tr w:rsidR="009F1539" w14:paraId="6856D1FF" w14:textId="77777777" w:rsidTr="00892117">
        <w:trPr>
          <w:gridAfter w:val="1"/>
          <w:wAfter w:w="41" w:type="dxa"/>
          <w:trHeight w:val="411"/>
        </w:trPr>
        <w:tc>
          <w:tcPr>
            <w:tcW w:w="9855" w:type="dxa"/>
            <w:gridSpan w:val="16"/>
            <w:tcBorders>
              <w:top w:val="nil"/>
            </w:tcBorders>
          </w:tcPr>
          <w:p w14:paraId="2395C1F3" w14:textId="77777777" w:rsidR="009F1539" w:rsidRPr="00F855E4" w:rsidRDefault="009F1539" w:rsidP="00892117">
            <w:pPr>
              <w:jc w:val="both"/>
              <w:rPr>
                <w:u w:val="single"/>
              </w:rPr>
            </w:pPr>
            <w:r w:rsidRPr="00F855E4">
              <w:rPr>
                <w:u w:val="single"/>
              </w:rPr>
              <w:t>Povinná literatura:</w:t>
            </w:r>
          </w:p>
          <w:p w14:paraId="433E3F40" w14:textId="77777777" w:rsidR="009F1539" w:rsidRPr="00F855E4" w:rsidRDefault="009F1539" w:rsidP="00892117">
            <w:pPr>
              <w:jc w:val="both"/>
              <w:rPr>
                <w:rFonts w:eastAsia="Calibri"/>
                <w:bCs/>
                <w:lang w:eastAsia="en-US"/>
              </w:rPr>
            </w:pPr>
            <w:r w:rsidRPr="00F855E4">
              <w:rPr>
                <w:rFonts w:eastAsia="Calibri"/>
                <w:bCs/>
                <w:lang w:eastAsia="en-US"/>
              </w:rPr>
              <w:t xml:space="preserve">GUPTA, V.K., TUOHY, </w:t>
            </w:r>
            <w:r>
              <w:rPr>
                <w:rFonts w:eastAsia="Calibri"/>
                <w:bCs/>
                <w:lang w:eastAsia="en-US"/>
              </w:rPr>
              <w:t xml:space="preserve">M.G., </w:t>
            </w:r>
            <w:r w:rsidRPr="00F855E4">
              <w:rPr>
                <w:rFonts w:eastAsia="Calibri"/>
                <w:bCs/>
                <w:caps/>
                <w:lang w:eastAsia="en-US"/>
              </w:rPr>
              <w:t>O'Donovan</w:t>
            </w:r>
            <w:r>
              <w:rPr>
                <w:rFonts w:eastAsia="Calibri"/>
                <w:bCs/>
                <w:caps/>
                <w:lang w:eastAsia="en-US"/>
              </w:rPr>
              <w:t>,</w:t>
            </w:r>
            <w:r w:rsidRPr="00F855E4">
              <w:rPr>
                <w:rFonts w:eastAsia="Calibri"/>
                <w:bCs/>
                <w:lang w:eastAsia="en-US"/>
              </w:rPr>
              <w:t xml:space="preserve"> </w:t>
            </w:r>
            <w:r>
              <w:rPr>
                <w:rFonts w:eastAsia="Calibri"/>
                <w:bCs/>
                <w:lang w:eastAsia="en-US"/>
              </w:rPr>
              <w:t xml:space="preserve">A., </w:t>
            </w:r>
            <w:r w:rsidRPr="00F855E4">
              <w:rPr>
                <w:rFonts w:eastAsia="Calibri"/>
                <w:bCs/>
                <w:lang w:eastAsia="en-US"/>
              </w:rPr>
              <w:t>LOHANI</w:t>
            </w:r>
            <w:r>
              <w:rPr>
                <w:rFonts w:eastAsia="Calibri"/>
                <w:bCs/>
                <w:lang w:eastAsia="en-US"/>
              </w:rPr>
              <w:t>, M</w:t>
            </w:r>
            <w:r w:rsidRPr="00F855E4">
              <w:rPr>
                <w:rFonts w:eastAsia="Calibri"/>
                <w:bCs/>
                <w:lang w:eastAsia="en-US"/>
              </w:rPr>
              <w:t xml:space="preserve">. Biotechnology </w:t>
            </w:r>
            <w:proofErr w:type="spellStart"/>
            <w:r w:rsidRPr="00F855E4">
              <w:rPr>
                <w:rFonts w:eastAsia="Calibri"/>
                <w:bCs/>
                <w:lang w:eastAsia="en-US"/>
              </w:rPr>
              <w:t>of</w:t>
            </w:r>
            <w:proofErr w:type="spellEnd"/>
            <w:r w:rsidRPr="00F855E4">
              <w:rPr>
                <w:rFonts w:eastAsia="Calibri"/>
                <w:bCs/>
                <w:lang w:eastAsia="en-US"/>
              </w:rPr>
              <w:t xml:space="preserve"> </w:t>
            </w:r>
            <w:proofErr w:type="spellStart"/>
            <w:r w:rsidRPr="00F855E4">
              <w:rPr>
                <w:rFonts w:eastAsia="Calibri"/>
                <w:bCs/>
                <w:lang w:eastAsia="en-US"/>
              </w:rPr>
              <w:t>Bioactive</w:t>
            </w:r>
            <w:proofErr w:type="spellEnd"/>
            <w:r w:rsidRPr="00F855E4">
              <w:rPr>
                <w:rFonts w:eastAsia="Calibri"/>
                <w:bCs/>
                <w:lang w:eastAsia="en-US"/>
              </w:rPr>
              <w:t xml:space="preserve"> </w:t>
            </w:r>
            <w:proofErr w:type="spellStart"/>
            <w:r w:rsidRPr="00F855E4">
              <w:rPr>
                <w:rFonts w:eastAsia="Calibri"/>
                <w:bCs/>
                <w:lang w:eastAsia="en-US"/>
              </w:rPr>
              <w:t>Compounds</w:t>
            </w:r>
            <w:proofErr w:type="spellEnd"/>
            <w:r w:rsidRPr="00F855E4">
              <w:rPr>
                <w:rFonts w:eastAsia="Calibri"/>
                <w:bCs/>
                <w:lang w:eastAsia="en-US"/>
              </w:rPr>
              <w:t xml:space="preserve">: </w:t>
            </w:r>
            <w:proofErr w:type="spellStart"/>
            <w:r w:rsidRPr="00F855E4">
              <w:rPr>
                <w:rFonts w:eastAsia="Calibri"/>
                <w:bCs/>
                <w:lang w:eastAsia="en-US"/>
              </w:rPr>
              <w:t>Sources</w:t>
            </w:r>
            <w:proofErr w:type="spellEnd"/>
            <w:r w:rsidRPr="00F855E4">
              <w:rPr>
                <w:rFonts w:eastAsia="Calibri"/>
                <w:bCs/>
                <w:lang w:eastAsia="en-US"/>
              </w:rPr>
              <w:t xml:space="preserve"> and </w:t>
            </w:r>
            <w:proofErr w:type="spellStart"/>
            <w:r>
              <w:rPr>
                <w:rFonts w:eastAsia="Calibri"/>
                <w:bCs/>
                <w:lang w:eastAsia="en-US"/>
              </w:rPr>
              <w:t>A</w:t>
            </w:r>
            <w:r w:rsidRPr="00F855E4">
              <w:rPr>
                <w:rFonts w:eastAsia="Calibri"/>
                <w:bCs/>
                <w:lang w:eastAsia="en-US"/>
              </w:rPr>
              <w:t>pplications</w:t>
            </w:r>
            <w:proofErr w:type="spellEnd"/>
            <w:r w:rsidRPr="00F855E4">
              <w:rPr>
                <w:rFonts w:eastAsia="Calibri"/>
                <w:bCs/>
                <w:lang w:eastAsia="en-US"/>
              </w:rPr>
              <w:t xml:space="preserve">. </w:t>
            </w:r>
            <w:proofErr w:type="spellStart"/>
            <w:r w:rsidRPr="00F855E4">
              <w:rPr>
                <w:rFonts w:eastAsia="Calibri"/>
                <w:bCs/>
                <w:lang w:eastAsia="en-US"/>
              </w:rPr>
              <w:t>Hoboken</w:t>
            </w:r>
            <w:proofErr w:type="spellEnd"/>
            <w:r w:rsidRPr="00F855E4">
              <w:rPr>
                <w:rFonts w:eastAsia="Calibri"/>
                <w:bCs/>
                <w:lang w:eastAsia="en-US"/>
              </w:rPr>
              <w:t xml:space="preserve">: John </w:t>
            </w:r>
            <w:proofErr w:type="spellStart"/>
            <w:r w:rsidRPr="00F855E4">
              <w:rPr>
                <w:rFonts w:eastAsia="Calibri"/>
                <w:bCs/>
                <w:lang w:eastAsia="en-US"/>
              </w:rPr>
              <w:t>Wiley</w:t>
            </w:r>
            <w:proofErr w:type="spellEnd"/>
            <w:r w:rsidRPr="00F855E4">
              <w:rPr>
                <w:rFonts w:eastAsia="Calibri"/>
                <w:bCs/>
                <w:lang w:eastAsia="en-US"/>
              </w:rPr>
              <w:t xml:space="preserve"> &amp; </w:t>
            </w:r>
            <w:proofErr w:type="spellStart"/>
            <w:r w:rsidRPr="00F855E4">
              <w:rPr>
                <w:rFonts w:eastAsia="Calibri"/>
                <w:bCs/>
                <w:lang w:eastAsia="en-US"/>
              </w:rPr>
              <w:t>Sons</w:t>
            </w:r>
            <w:proofErr w:type="spellEnd"/>
            <w:r w:rsidRPr="00F855E4">
              <w:rPr>
                <w:rFonts w:eastAsia="Calibri"/>
                <w:bCs/>
                <w:lang w:eastAsia="en-US"/>
              </w:rPr>
              <w:t>, 2015</w:t>
            </w:r>
            <w:r>
              <w:rPr>
                <w:rFonts w:eastAsia="Calibri"/>
                <w:bCs/>
                <w:lang w:eastAsia="en-US"/>
              </w:rPr>
              <w:t>.</w:t>
            </w:r>
            <w:r w:rsidRPr="00F855E4">
              <w:rPr>
                <w:rFonts w:eastAsia="Calibri"/>
                <w:bCs/>
                <w:lang w:eastAsia="en-US"/>
              </w:rPr>
              <w:t xml:space="preserve"> 736 s. ISBN 9781118733103.</w:t>
            </w:r>
          </w:p>
          <w:p w14:paraId="460D4807" w14:textId="77777777" w:rsidR="009F1539" w:rsidRPr="00F855E4" w:rsidRDefault="009F1539" w:rsidP="00892117">
            <w:pPr>
              <w:jc w:val="both"/>
              <w:rPr>
                <w:rFonts w:eastAsia="Calibri"/>
                <w:caps/>
                <w:lang w:eastAsia="en-US"/>
              </w:rPr>
            </w:pPr>
            <w:r w:rsidRPr="00F855E4">
              <w:rPr>
                <w:rFonts w:eastAsia="Calibri"/>
                <w:caps/>
                <w:lang w:eastAsia="en-US"/>
              </w:rPr>
              <w:t>Shetty, K., Sarkar</w:t>
            </w:r>
            <w:r>
              <w:rPr>
                <w:rFonts w:eastAsia="Calibri"/>
                <w:caps/>
                <w:lang w:eastAsia="en-US"/>
              </w:rPr>
              <w:t>, D.</w:t>
            </w:r>
            <w:r w:rsidRPr="00F855E4">
              <w:rPr>
                <w:rFonts w:eastAsia="Calibri"/>
                <w:caps/>
                <w:lang w:eastAsia="en-US"/>
              </w:rPr>
              <w:t xml:space="preserve"> </w:t>
            </w:r>
            <w:proofErr w:type="spellStart"/>
            <w:r w:rsidRPr="00F855E4">
              <w:rPr>
                <w:rFonts w:eastAsia="Calibri"/>
                <w:lang w:eastAsia="en-US"/>
              </w:rPr>
              <w:t>Functional</w:t>
            </w:r>
            <w:proofErr w:type="spellEnd"/>
            <w:r w:rsidRPr="00F855E4">
              <w:rPr>
                <w:rFonts w:eastAsia="Calibri"/>
                <w:lang w:eastAsia="en-US"/>
              </w:rPr>
              <w:t xml:space="preserve"> </w:t>
            </w:r>
            <w:proofErr w:type="spellStart"/>
            <w:r w:rsidRPr="00F855E4">
              <w:rPr>
                <w:rFonts w:eastAsia="Calibri"/>
                <w:lang w:eastAsia="en-US"/>
              </w:rPr>
              <w:t>Foods</w:t>
            </w:r>
            <w:proofErr w:type="spellEnd"/>
            <w:r w:rsidRPr="00F855E4">
              <w:rPr>
                <w:rFonts w:eastAsia="Calibri"/>
                <w:lang w:eastAsia="en-US"/>
              </w:rPr>
              <w:t xml:space="preserve"> and Biotechnology: </w:t>
            </w:r>
            <w:proofErr w:type="spellStart"/>
            <w:r w:rsidRPr="00F855E4">
              <w:rPr>
                <w:rFonts w:eastAsia="Calibri"/>
                <w:lang w:eastAsia="en-US"/>
              </w:rPr>
              <w:t>Biotransformation</w:t>
            </w:r>
            <w:proofErr w:type="spellEnd"/>
            <w:r w:rsidRPr="00F855E4">
              <w:rPr>
                <w:rFonts w:eastAsia="Calibri"/>
                <w:lang w:eastAsia="en-US"/>
              </w:rPr>
              <w:t xml:space="preserve"> and </w:t>
            </w:r>
            <w:proofErr w:type="spellStart"/>
            <w:r w:rsidRPr="00F855E4">
              <w:rPr>
                <w:rFonts w:eastAsia="Calibri"/>
                <w:lang w:eastAsia="en-US"/>
              </w:rPr>
              <w:t>Analysis</w:t>
            </w:r>
            <w:proofErr w:type="spellEnd"/>
            <w:r w:rsidRPr="00F855E4">
              <w:rPr>
                <w:rFonts w:eastAsia="Calibri"/>
                <w:lang w:eastAsia="en-US"/>
              </w:rPr>
              <w:t xml:space="preserve"> </w:t>
            </w:r>
            <w:proofErr w:type="spellStart"/>
            <w:r w:rsidRPr="00F855E4">
              <w:rPr>
                <w:rFonts w:eastAsia="Calibri"/>
                <w:lang w:eastAsia="en-US"/>
              </w:rPr>
              <w:t>of</w:t>
            </w:r>
            <w:proofErr w:type="spellEnd"/>
            <w:r w:rsidRPr="00F855E4">
              <w:rPr>
                <w:rFonts w:eastAsia="Calibri"/>
                <w:lang w:eastAsia="en-US"/>
              </w:rPr>
              <w:t xml:space="preserve"> </w:t>
            </w:r>
            <w:proofErr w:type="spellStart"/>
            <w:r w:rsidRPr="00F855E4">
              <w:rPr>
                <w:rFonts w:eastAsia="Calibri"/>
                <w:lang w:eastAsia="en-US"/>
              </w:rPr>
              <w:t>Functional</w:t>
            </w:r>
            <w:proofErr w:type="spellEnd"/>
            <w:r w:rsidRPr="00F855E4">
              <w:rPr>
                <w:rFonts w:eastAsia="Calibri"/>
                <w:lang w:eastAsia="en-US"/>
              </w:rPr>
              <w:t xml:space="preserve"> </w:t>
            </w:r>
            <w:proofErr w:type="spellStart"/>
            <w:r w:rsidRPr="00F855E4">
              <w:rPr>
                <w:rFonts w:eastAsia="Calibri"/>
                <w:lang w:eastAsia="en-US"/>
              </w:rPr>
              <w:t>Foods</w:t>
            </w:r>
            <w:proofErr w:type="spellEnd"/>
            <w:r w:rsidRPr="00F855E4">
              <w:rPr>
                <w:rFonts w:eastAsia="Calibri"/>
                <w:lang w:eastAsia="en-US"/>
              </w:rPr>
              <w:t xml:space="preserve"> and </w:t>
            </w:r>
            <w:proofErr w:type="spellStart"/>
            <w:r w:rsidRPr="00F855E4">
              <w:rPr>
                <w:rFonts w:eastAsia="Calibri"/>
                <w:lang w:eastAsia="en-US"/>
              </w:rPr>
              <w:t>Ingredients</w:t>
            </w:r>
            <w:proofErr w:type="spellEnd"/>
            <w:r w:rsidRPr="00F855E4">
              <w:rPr>
                <w:rFonts w:eastAsia="Calibri"/>
                <w:lang w:eastAsia="en-US"/>
              </w:rPr>
              <w:t xml:space="preserve">. </w:t>
            </w:r>
            <w:proofErr w:type="spellStart"/>
            <w:r w:rsidRPr="00F855E4">
              <w:rPr>
                <w:rFonts w:eastAsia="Calibri"/>
                <w:lang w:eastAsia="en-US"/>
              </w:rPr>
              <w:t>Boca</w:t>
            </w:r>
            <w:proofErr w:type="spellEnd"/>
            <w:r w:rsidRPr="00F855E4">
              <w:rPr>
                <w:rFonts w:eastAsia="Calibri"/>
                <w:lang w:eastAsia="en-US"/>
              </w:rPr>
              <w:t xml:space="preserve"> </w:t>
            </w:r>
            <w:proofErr w:type="spellStart"/>
            <w:r w:rsidRPr="00F855E4">
              <w:rPr>
                <w:rFonts w:eastAsia="Calibri"/>
                <w:lang w:eastAsia="en-US"/>
              </w:rPr>
              <w:t>Raton</w:t>
            </w:r>
            <w:proofErr w:type="spellEnd"/>
            <w:r w:rsidRPr="00F855E4">
              <w:rPr>
                <w:rFonts w:eastAsia="Calibri"/>
                <w:lang w:eastAsia="en-US"/>
              </w:rPr>
              <w:t xml:space="preserve">: CRC </w:t>
            </w:r>
            <w:proofErr w:type="spellStart"/>
            <w:r w:rsidRPr="00F855E4">
              <w:rPr>
                <w:rFonts w:eastAsia="Calibri"/>
                <w:lang w:eastAsia="en-US"/>
              </w:rPr>
              <w:t>Press</w:t>
            </w:r>
            <w:proofErr w:type="spellEnd"/>
            <w:r w:rsidRPr="00F855E4">
              <w:rPr>
                <w:rFonts w:eastAsia="Calibri"/>
                <w:caps/>
                <w:lang w:eastAsia="en-US"/>
              </w:rPr>
              <w:t>, 2020</w:t>
            </w:r>
            <w:r>
              <w:rPr>
                <w:rFonts w:eastAsia="Calibri"/>
                <w:caps/>
                <w:lang w:eastAsia="en-US"/>
              </w:rPr>
              <w:t>.</w:t>
            </w:r>
            <w:r w:rsidRPr="00F855E4">
              <w:rPr>
                <w:rFonts w:eastAsia="Calibri"/>
                <w:caps/>
                <w:lang w:eastAsia="en-US"/>
              </w:rPr>
              <w:t xml:space="preserve"> 470 </w:t>
            </w:r>
            <w:r w:rsidRPr="00F855E4">
              <w:rPr>
                <w:rFonts w:eastAsia="Calibri"/>
                <w:lang w:eastAsia="en-US"/>
              </w:rPr>
              <w:t>s</w:t>
            </w:r>
            <w:r w:rsidRPr="00F855E4">
              <w:rPr>
                <w:rFonts w:eastAsia="Calibri"/>
                <w:caps/>
                <w:lang w:eastAsia="en-US"/>
              </w:rPr>
              <w:t>.</w:t>
            </w:r>
            <w:r>
              <w:rPr>
                <w:rFonts w:eastAsia="Calibri"/>
                <w:caps/>
                <w:lang w:eastAsia="en-US"/>
              </w:rPr>
              <w:t xml:space="preserve"> </w:t>
            </w:r>
            <w:r w:rsidRPr="00F855E4">
              <w:rPr>
                <w:rFonts w:eastAsia="Calibri"/>
                <w:caps/>
                <w:lang w:eastAsia="en-US"/>
              </w:rPr>
              <w:t>ISBN 9781003003793.</w:t>
            </w:r>
          </w:p>
          <w:p w14:paraId="0690FCDA" w14:textId="77777777" w:rsidR="009F1539" w:rsidRPr="00F855E4" w:rsidRDefault="009F1539" w:rsidP="00892117">
            <w:pPr>
              <w:jc w:val="both"/>
              <w:rPr>
                <w:rFonts w:eastAsia="Calibri"/>
                <w:lang w:eastAsia="en-US"/>
              </w:rPr>
            </w:pPr>
            <w:r w:rsidRPr="00F855E4">
              <w:rPr>
                <w:rFonts w:eastAsia="Calibri"/>
                <w:caps/>
                <w:lang w:eastAsia="en-US"/>
              </w:rPr>
              <w:t>Verma</w:t>
            </w:r>
            <w:r w:rsidRPr="00F855E4">
              <w:rPr>
                <w:rFonts w:eastAsia="Calibri"/>
                <w:lang w:eastAsia="en-US"/>
              </w:rPr>
              <w:t>, M.L.</w:t>
            </w:r>
            <w:r>
              <w:rPr>
                <w:rFonts w:eastAsia="Calibri"/>
                <w:lang w:eastAsia="en-US"/>
              </w:rPr>
              <w:t xml:space="preserve">, </w:t>
            </w:r>
            <w:r w:rsidRPr="00F855E4">
              <w:rPr>
                <w:rFonts w:eastAsia="Calibri"/>
                <w:caps/>
                <w:lang w:eastAsia="en-US"/>
              </w:rPr>
              <w:t>Chandel</w:t>
            </w:r>
            <w:r>
              <w:rPr>
                <w:rFonts w:eastAsia="Calibri"/>
                <w:caps/>
                <w:lang w:eastAsia="en-US"/>
              </w:rPr>
              <w:t>, A.K</w:t>
            </w:r>
            <w:r w:rsidRPr="00F855E4">
              <w:rPr>
                <w:rFonts w:eastAsia="Calibri"/>
                <w:lang w:eastAsia="en-US"/>
              </w:rPr>
              <w:t xml:space="preserve">. </w:t>
            </w:r>
            <w:proofErr w:type="spellStart"/>
            <w:r w:rsidRPr="00F855E4">
              <w:rPr>
                <w:rFonts w:eastAsia="Calibri"/>
                <w:lang w:eastAsia="en-US"/>
              </w:rPr>
              <w:t>Biotechnological</w:t>
            </w:r>
            <w:proofErr w:type="spellEnd"/>
            <w:r w:rsidRPr="00F855E4">
              <w:rPr>
                <w:rFonts w:eastAsia="Calibri"/>
                <w:lang w:eastAsia="en-US"/>
              </w:rPr>
              <w:t xml:space="preserve"> </w:t>
            </w:r>
            <w:proofErr w:type="spellStart"/>
            <w:r w:rsidRPr="00F855E4">
              <w:rPr>
                <w:rFonts w:eastAsia="Calibri"/>
                <w:lang w:eastAsia="en-US"/>
              </w:rPr>
              <w:t>Production</w:t>
            </w:r>
            <w:proofErr w:type="spellEnd"/>
            <w:r w:rsidRPr="00F855E4">
              <w:rPr>
                <w:rFonts w:eastAsia="Calibri"/>
                <w:lang w:eastAsia="en-US"/>
              </w:rPr>
              <w:t xml:space="preserve"> </w:t>
            </w:r>
            <w:proofErr w:type="spellStart"/>
            <w:r w:rsidRPr="00F855E4">
              <w:rPr>
                <w:rFonts w:eastAsia="Calibri"/>
                <w:lang w:eastAsia="en-US"/>
              </w:rPr>
              <w:t>of</w:t>
            </w:r>
            <w:proofErr w:type="spellEnd"/>
            <w:r w:rsidRPr="00F855E4">
              <w:rPr>
                <w:rFonts w:eastAsia="Calibri"/>
                <w:lang w:eastAsia="en-US"/>
              </w:rPr>
              <w:t xml:space="preserve"> </w:t>
            </w:r>
            <w:proofErr w:type="spellStart"/>
            <w:r w:rsidRPr="00F855E4">
              <w:rPr>
                <w:rFonts w:eastAsia="Calibri"/>
                <w:lang w:eastAsia="en-US"/>
              </w:rPr>
              <w:t>Bioactive</w:t>
            </w:r>
            <w:proofErr w:type="spellEnd"/>
            <w:r w:rsidRPr="00F855E4">
              <w:rPr>
                <w:rFonts w:eastAsia="Calibri"/>
                <w:lang w:eastAsia="en-US"/>
              </w:rPr>
              <w:t xml:space="preserve"> </w:t>
            </w:r>
            <w:proofErr w:type="spellStart"/>
            <w:r w:rsidRPr="00F855E4">
              <w:rPr>
                <w:rFonts w:eastAsia="Calibri"/>
                <w:lang w:eastAsia="en-US"/>
              </w:rPr>
              <w:t>Compounds</w:t>
            </w:r>
            <w:proofErr w:type="spellEnd"/>
            <w:r w:rsidRPr="00F855E4">
              <w:rPr>
                <w:rFonts w:eastAsia="Calibri"/>
                <w:lang w:eastAsia="en-US"/>
              </w:rPr>
              <w:t>. Amsterdam: Elsevier, 2019</w:t>
            </w:r>
            <w:r>
              <w:rPr>
                <w:rFonts w:eastAsia="Calibri"/>
                <w:lang w:eastAsia="en-US"/>
              </w:rPr>
              <w:t xml:space="preserve">. </w:t>
            </w:r>
            <w:r w:rsidRPr="00F855E4">
              <w:rPr>
                <w:rFonts w:eastAsia="Calibri"/>
                <w:lang w:eastAsia="en-US"/>
              </w:rPr>
              <w:t>508 s. ISBN 9780444643247.</w:t>
            </w:r>
          </w:p>
          <w:p w14:paraId="0340F58A" w14:textId="77777777" w:rsidR="009F1539" w:rsidRPr="00F855E4" w:rsidRDefault="009F1539" w:rsidP="00892117">
            <w:pPr>
              <w:jc w:val="both"/>
            </w:pPr>
          </w:p>
          <w:p w14:paraId="6E186767" w14:textId="77777777" w:rsidR="009F1539" w:rsidRPr="00F855E4" w:rsidRDefault="009F1539" w:rsidP="00892117">
            <w:pPr>
              <w:jc w:val="both"/>
              <w:rPr>
                <w:u w:val="single"/>
              </w:rPr>
            </w:pPr>
            <w:r w:rsidRPr="00F855E4">
              <w:rPr>
                <w:u w:val="single"/>
              </w:rPr>
              <w:t>Doporučená literatura:</w:t>
            </w:r>
          </w:p>
          <w:p w14:paraId="3943C412" w14:textId="77777777" w:rsidR="009F1539" w:rsidRPr="00F855E4" w:rsidRDefault="009F1539" w:rsidP="00892117">
            <w:pPr>
              <w:jc w:val="both"/>
              <w:rPr>
                <w:rFonts w:eastAsia="Calibri"/>
                <w:lang w:eastAsia="en-US"/>
              </w:rPr>
            </w:pPr>
            <w:r w:rsidRPr="00F855E4">
              <w:rPr>
                <w:rFonts w:eastAsia="Calibri"/>
                <w:caps/>
                <w:lang w:eastAsia="en-US"/>
              </w:rPr>
              <w:t xml:space="preserve">Benvenuto, M.A. </w:t>
            </w:r>
            <w:proofErr w:type="spellStart"/>
            <w:r w:rsidRPr="00F855E4">
              <w:rPr>
                <w:rFonts w:eastAsia="Calibri"/>
                <w:lang w:eastAsia="en-US"/>
              </w:rPr>
              <w:t>Industrial</w:t>
            </w:r>
            <w:proofErr w:type="spellEnd"/>
            <w:r w:rsidRPr="00F855E4">
              <w:rPr>
                <w:rFonts w:eastAsia="Calibri"/>
                <w:lang w:eastAsia="en-US"/>
              </w:rPr>
              <w:t xml:space="preserve"> Biotechnology. </w:t>
            </w:r>
            <w:proofErr w:type="spellStart"/>
            <w:r w:rsidRPr="00F855E4">
              <w:rPr>
                <w:rFonts w:eastAsia="Calibri"/>
                <w:lang w:eastAsia="en-US"/>
              </w:rPr>
              <w:t>Berlin</w:t>
            </w:r>
            <w:proofErr w:type="spellEnd"/>
            <w:r w:rsidRPr="00F855E4">
              <w:rPr>
                <w:rFonts w:eastAsia="Calibri"/>
                <w:lang w:eastAsia="en-US"/>
              </w:rPr>
              <w:t xml:space="preserve">, Boston: De </w:t>
            </w:r>
            <w:proofErr w:type="spellStart"/>
            <w:r w:rsidRPr="00F855E4">
              <w:rPr>
                <w:rFonts w:eastAsia="Calibri"/>
                <w:lang w:eastAsia="en-US"/>
              </w:rPr>
              <w:t>Gruyter</w:t>
            </w:r>
            <w:proofErr w:type="spellEnd"/>
            <w:r w:rsidRPr="00F855E4">
              <w:rPr>
                <w:rFonts w:eastAsia="Calibri"/>
                <w:lang w:eastAsia="en-US"/>
              </w:rPr>
              <w:t>, 2019</w:t>
            </w:r>
            <w:r>
              <w:rPr>
                <w:rFonts w:eastAsia="Calibri"/>
                <w:lang w:eastAsia="en-US"/>
              </w:rPr>
              <w:t>.</w:t>
            </w:r>
            <w:r w:rsidRPr="00F855E4">
              <w:rPr>
                <w:rFonts w:eastAsia="Calibri"/>
                <w:lang w:eastAsia="en-US"/>
              </w:rPr>
              <w:t xml:space="preserve"> 214 s. ISBN 9783110536393.</w:t>
            </w:r>
          </w:p>
          <w:p w14:paraId="77C5B56F" w14:textId="77777777" w:rsidR="009F1539" w:rsidRPr="00F855E4" w:rsidRDefault="009F1539" w:rsidP="00892117">
            <w:pPr>
              <w:jc w:val="both"/>
              <w:rPr>
                <w:rFonts w:eastAsia="Calibri"/>
                <w:lang w:eastAsia="en-US"/>
              </w:rPr>
            </w:pPr>
            <w:r w:rsidRPr="00F855E4">
              <w:rPr>
                <w:rFonts w:eastAsia="Calibri"/>
                <w:caps/>
                <w:lang w:eastAsia="en-US"/>
              </w:rPr>
              <w:t>Kück</w:t>
            </w:r>
            <w:r w:rsidRPr="00F855E4">
              <w:rPr>
                <w:rFonts w:eastAsia="Calibri"/>
                <w:lang w:eastAsia="en-US"/>
              </w:rPr>
              <w:t>, U.</w:t>
            </w:r>
            <w:r>
              <w:rPr>
                <w:rFonts w:eastAsia="Calibri"/>
                <w:lang w:eastAsia="en-US"/>
              </w:rPr>
              <w:t xml:space="preserve">, </w:t>
            </w:r>
            <w:r w:rsidRPr="00F855E4">
              <w:rPr>
                <w:rFonts w:eastAsia="Calibri"/>
                <w:caps/>
                <w:lang w:eastAsia="en-US"/>
              </w:rPr>
              <w:t>Frankenberg</w:t>
            </w:r>
            <w:r w:rsidRPr="00F855E4">
              <w:rPr>
                <w:rFonts w:eastAsia="Calibri"/>
                <w:lang w:eastAsia="en-US"/>
              </w:rPr>
              <w:t>-</w:t>
            </w:r>
            <w:r w:rsidRPr="00F855E4">
              <w:rPr>
                <w:rFonts w:eastAsia="Calibri"/>
                <w:caps/>
                <w:lang w:eastAsia="en-US"/>
              </w:rPr>
              <w:t>Dinkel</w:t>
            </w:r>
            <w:r>
              <w:rPr>
                <w:rFonts w:eastAsia="Calibri"/>
                <w:caps/>
                <w:lang w:eastAsia="en-US"/>
              </w:rPr>
              <w:t>, N</w:t>
            </w:r>
            <w:r w:rsidRPr="00F855E4">
              <w:rPr>
                <w:rFonts w:eastAsia="Calibri"/>
                <w:lang w:eastAsia="en-US"/>
              </w:rPr>
              <w:t xml:space="preserve">. Biotechnology. </w:t>
            </w:r>
            <w:proofErr w:type="spellStart"/>
            <w:r w:rsidRPr="00F855E4">
              <w:rPr>
                <w:rFonts w:eastAsia="Calibri"/>
                <w:lang w:eastAsia="en-US"/>
              </w:rPr>
              <w:t>Berlin</w:t>
            </w:r>
            <w:proofErr w:type="spellEnd"/>
            <w:r w:rsidRPr="00F855E4">
              <w:rPr>
                <w:rFonts w:eastAsia="Calibri"/>
                <w:lang w:eastAsia="en-US"/>
              </w:rPr>
              <w:t xml:space="preserve">, Boston: De </w:t>
            </w:r>
            <w:proofErr w:type="spellStart"/>
            <w:r w:rsidRPr="00F855E4">
              <w:rPr>
                <w:rFonts w:eastAsia="Calibri"/>
                <w:lang w:eastAsia="en-US"/>
              </w:rPr>
              <w:t>Gruyter</w:t>
            </w:r>
            <w:proofErr w:type="spellEnd"/>
            <w:r w:rsidRPr="00F855E4">
              <w:rPr>
                <w:rFonts w:eastAsia="Calibri"/>
                <w:lang w:eastAsia="en-US"/>
              </w:rPr>
              <w:t>, 2015</w:t>
            </w:r>
            <w:r>
              <w:rPr>
                <w:rFonts w:eastAsia="Calibri"/>
                <w:lang w:eastAsia="en-US"/>
              </w:rPr>
              <w:t>.</w:t>
            </w:r>
            <w:r w:rsidRPr="00F855E4">
              <w:rPr>
                <w:rFonts w:eastAsia="Calibri"/>
                <w:lang w:eastAsia="en-US"/>
              </w:rPr>
              <w:t xml:space="preserve"> 458 s. ISBN 9783110341102.</w:t>
            </w:r>
          </w:p>
          <w:p w14:paraId="76CE6DCA" w14:textId="77777777" w:rsidR="009F1539" w:rsidRDefault="009F1539" w:rsidP="00892117">
            <w:pPr>
              <w:jc w:val="both"/>
            </w:pPr>
            <w:r w:rsidRPr="00F855E4">
              <w:rPr>
                <w:rFonts w:eastAsia="Calibri"/>
                <w:caps/>
                <w:lang w:eastAsia="en-US"/>
              </w:rPr>
              <w:t>Renneberg</w:t>
            </w:r>
            <w:r w:rsidRPr="00F855E4">
              <w:rPr>
                <w:rFonts w:eastAsia="Calibri"/>
                <w:lang w:eastAsia="en-US"/>
              </w:rPr>
              <w:t xml:space="preserve">, R. </w:t>
            </w:r>
            <w:r w:rsidRPr="00F855E4">
              <w:rPr>
                <w:rFonts w:eastAsia="Calibri"/>
                <w:caps/>
                <w:lang w:eastAsia="en-US"/>
              </w:rPr>
              <w:t>Loroch</w:t>
            </w:r>
            <w:r>
              <w:rPr>
                <w:rFonts w:eastAsia="Calibri"/>
                <w:caps/>
                <w:lang w:eastAsia="en-US"/>
              </w:rPr>
              <w:t>, V</w:t>
            </w:r>
            <w:r w:rsidRPr="00F855E4">
              <w:rPr>
                <w:rFonts w:eastAsia="Calibri"/>
                <w:lang w:eastAsia="en-US"/>
              </w:rPr>
              <w:t xml:space="preserve">. Biotechnology </w:t>
            </w:r>
            <w:proofErr w:type="spellStart"/>
            <w:r w:rsidRPr="00F855E4">
              <w:rPr>
                <w:rFonts w:eastAsia="Calibri"/>
                <w:lang w:eastAsia="en-US"/>
              </w:rPr>
              <w:t>for</w:t>
            </w:r>
            <w:proofErr w:type="spellEnd"/>
            <w:r w:rsidRPr="00F855E4">
              <w:rPr>
                <w:rFonts w:eastAsia="Calibri"/>
                <w:lang w:eastAsia="en-US"/>
              </w:rPr>
              <w:t xml:space="preserve"> </w:t>
            </w:r>
            <w:proofErr w:type="spellStart"/>
            <w:r>
              <w:rPr>
                <w:rFonts w:eastAsia="Calibri"/>
                <w:lang w:eastAsia="en-US"/>
              </w:rPr>
              <w:t>B</w:t>
            </w:r>
            <w:r w:rsidRPr="00F855E4">
              <w:rPr>
                <w:rFonts w:eastAsia="Calibri"/>
                <w:lang w:eastAsia="en-US"/>
              </w:rPr>
              <w:t>eginners</w:t>
            </w:r>
            <w:proofErr w:type="spellEnd"/>
            <w:r w:rsidRPr="00F855E4">
              <w:rPr>
                <w:rFonts w:eastAsia="Calibri"/>
                <w:lang w:eastAsia="en-US"/>
              </w:rPr>
              <w:t>. Cambridge</w:t>
            </w:r>
            <w:r>
              <w:rPr>
                <w:rFonts w:eastAsia="Calibri"/>
                <w:lang w:eastAsia="en-US"/>
              </w:rPr>
              <w:t xml:space="preserve">, </w:t>
            </w:r>
            <w:r w:rsidRPr="00F855E4">
              <w:rPr>
                <w:rFonts w:eastAsia="Calibri"/>
                <w:lang w:eastAsia="en-US"/>
              </w:rPr>
              <w:t xml:space="preserve">Massachusetts: </w:t>
            </w:r>
            <w:proofErr w:type="spellStart"/>
            <w:r w:rsidRPr="00F855E4">
              <w:rPr>
                <w:rFonts w:eastAsia="Calibri"/>
                <w:lang w:eastAsia="en-US"/>
              </w:rPr>
              <w:t>Academic</w:t>
            </w:r>
            <w:proofErr w:type="spellEnd"/>
            <w:r w:rsidRPr="00F855E4">
              <w:rPr>
                <w:rFonts w:eastAsia="Calibri"/>
                <w:lang w:eastAsia="en-US"/>
              </w:rPr>
              <w:t xml:space="preserve"> </w:t>
            </w:r>
            <w:proofErr w:type="spellStart"/>
            <w:r w:rsidRPr="00F855E4">
              <w:rPr>
                <w:rFonts w:eastAsia="Calibri"/>
                <w:lang w:eastAsia="en-US"/>
              </w:rPr>
              <w:t>Press</w:t>
            </w:r>
            <w:proofErr w:type="spellEnd"/>
            <w:r w:rsidRPr="00F855E4">
              <w:rPr>
                <w:rFonts w:eastAsia="Calibri"/>
                <w:lang w:eastAsia="en-US"/>
              </w:rPr>
              <w:t>, 2016</w:t>
            </w:r>
            <w:r>
              <w:rPr>
                <w:rFonts w:eastAsia="Calibri"/>
                <w:lang w:eastAsia="en-US"/>
              </w:rPr>
              <w:t>.</w:t>
            </w:r>
            <w:r w:rsidRPr="00F855E4">
              <w:rPr>
                <w:rFonts w:eastAsia="Calibri"/>
                <w:lang w:eastAsia="en-US"/>
              </w:rPr>
              <w:t xml:space="preserve"> 464 s.</w:t>
            </w:r>
            <w:r w:rsidRPr="00F855E4">
              <w:rPr>
                <w:rFonts w:eastAsia="Calibri"/>
                <w:color w:val="000000"/>
                <w:spacing w:val="3"/>
                <w:shd w:val="clear" w:color="auto" w:fill="FFFFFF"/>
                <w:lang w:eastAsia="en-US"/>
              </w:rPr>
              <w:t xml:space="preserve"> </w:t>
            </w:r>
            <w:r w:rsidRPr="00F855E4">
              <w:rPr>
                <w:rFonts w:eastAsia="Calibri"/>
                <w:lang w:eastAsia="en-US"/>
              </w:rPr>
              <w:t>ISBN 9780128012734.</w:t>
            </w:r>
          </w:p>
        </w:tc>
      </w:tr>
      <w:tr w:rsidR="009F1539" w14:paraId="061570E4" w14:textId="77777777" w:rsidTr="00892117">
        <w:trPr>
          <w:gridAfter w:val="1"/>
          <w:wAfter w:w="41"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65C307F7" w14:textId="77777777" w:rsidR="009F1539" w:rsidRDefault="009F1539" w:rsidP="00892117">
            <w:pPr>
              <w:jc w:val="center"/>
              <w:rPr>
                <w:b/>
              </w:rPr>
            </w:pPr>
            <w:r>
              <w:rPr>
                <w:b/>
              </w:rPr>
              <w:t>Informace ke kombinované nebo distanční formě</w:t>
            </w:r>
          </w:p>
        </w:tc>
      </w:tr>
      <w:tr w:rsidR="009F1539" w14:paraId="1FDECDDB" w14:textId="77777777" w:rsidTr="00892117">
        <w:trPr>
          <w:gridAfter w:val="1"/>
          <w:wAfter w:w="41" w:type="dxa"/>
        </w:trPr>
        <w:tc>
          <w:tcPr>
            <w:tcW w:w="4787" w:type="dxa"/>
            <w:gridSpan w:val="8"/>
            <w:tcBorders>
              <w:top w:val="single" w:sz="2" w:space="0" w:color="auto"/>
            </w:tcBorders>
            <w:shd w:val="clear" w:color="auto" w:fill="F7CAAC"/>
          </w:tcPr>
          <w:p w14:paraId="7F988C5A" w14:textId="77777777" w:rsidR="009F1539" w:rsidRDefault="009F1539" w:rsidP="00892117">
            <w:pPr>
              <w:jc w:val="both"/>
            </w:pPr>
            <w:r>
              <w:rPr>
                <w:b/>
              </w:rPr>
              <w:t>Rozsah konzultací (soustředění)</w:t>
            </w:r>
          </w:p>
        </w:tc>
        <w:tc>
          <w:tcPr>
            <w:tcW w:w="889" w:type="dxa"/>
            <w:tcBorders>
              <w:top w:val="single" w:sz="2" w:space="0" w:color="auto"/>
            </w:tcBorders>
          </w:tcPr>
          <w:p w14:paraId="1A4D5B5F" w14:textId="77777777" w:rsidR="009F1539" w:rsidRDefault="009F1539" w:rsidP="00892117">
            <w:pPr>
              <w:jc w:val="both"/>
            </w:pPr>
          </w:p>
        </w:tc>
        <w:tc>
          <w:tcPr>
            <w:tcW w:w="4179" w:type="dxa"/>
            <w:gridSpan w:val="7"/>
            <w:tcBorders>
              <w:top w:val="single" w:sz="2" w:space="0" w:color="auto"/>
            </w:tcBorders>
            <w:shd w:val="clear" w:color="auto" w:fill="F7CAAC"/>
          </w:tcPr>
          <w:p w14:paraId="24B71CF6" w14:textId="77777777" w:rsidR="009F1539" w:rsidRDefault="009F1539" w:rsidP="00892117">
            <w:pPr>
              <w:jc w:val="both"/>
              <w:rPr>
                <w:b/>
              </w:rPr>
            </w:pPr>
            <w:r>
              <w:rPr>
                <w:b/>
              </w:rPr>
              <w:t xml:space="preserve">hodin </w:t>
            </w:r>
          </w:p>
        </w:tc>
      </w:tr>
      <w:tr w:rsidR="009F1539" w14:paraId="32BA2FA6" w14:textId="77777777" w:rsidTr="00892117">
        <w:trPr>
          <w:gridAfter w:val="1"/>
          <w:wAfter w:w="41" w:type="dxa"/>
        </w:trPr>
        <w:tc>
          <w:tcPr>
            <w:tcW w:w="9855" w:type="dxa"/>
            <w:gridSpan w:val="16"/>
            <w:shd w:val="clear" w:color="auto" w:fill="F7CAAC"/>
          </w:tcPr>
          <w:p w14:paraId="418BFEC9" w14:textId="77777777" w:rsidR="009F1539" w:rsidRDefault="009F1539" w:rsidP="00892117">
            <w:pPr>
              <w:jc w:val="both"/>
              <w:rPr>
                <w:b/>
              </w:rPr>
            </w:pPr>
            <w:r>
              <w:rPr>
                <w:b/>
              </w:rPr>
              <w:t>Informace o způsobu kontaktu s vyučujícím</w:t>
            </w:r>
          </w:p>
        </w:tc>
      </w:tr>
      <w:tr w:rsidR="009F1539" w14:paraId="6AC65BCD" w14:textId="77777777" w:rsidTr="00892117">
        <w:trPr>
          <w:gridAfter w:val="1"/>
          <w:wAfter w:w="41" w:type="dxa"/>
          <w:trHeight w:val="1373"/>
        </w:trPr>
        <w:tc>
          <w:tcPr>
            <w:tcW w:w="9855" w:type="dxa"/>
            <w:gridSpan w:val="16"/>
          </w:tcPr>
          <w:p w14:paraId="434653D7" w14:textId="77777777" w:rsidR="009F1539" w:rsidRDefault="009F1539" w:rsidP="00892117">
            <w:pPr>
              <w:jc w:val="both"/>
            </w:pPr>
          </w:p>
          <w:p w14:paraId="55A88CAE" w14:textId="77777777" w:rsidR="00BD2DF1" w:rsidRDefault="00BD2DF1" w:rsidP="00892117">
            <w:pPr>
              <w:jc w:val="both"/>
            </w:pPr>
          </w:p>
          <w:p w14:paraId="6571799D" w14:textId="77777777" w:rsidR="00BD2DF1" w:rsidRDefault="00BD2DF1" w:rsidP="00892117">
            <w:pPr>
              <w:jc w:val="both"/>
            </w:pPr>
          </w:p>
          <w:p w14:paraId="16258998" w14:textId="77777777" w:rsidR="00BD2DF1" w:rsidRDefault="00BD2DF1" w:rsidP="00892117">
            <w:pPr>
              <w:jc w:val="both"/>
            </w:pPr>
          </w:p>
          <w:p w14:paraId="0E4284A1" w14:textId="77777777" w:rsidR="00BD2DF1" w:rsidRDefault="00BD2DF1" w:rsidP="00892117">
            <w:pPr>
              <w:jc w:val="both"/>
            </w:pPr>
          </w:p>
          <w:p w14:paraId="39611717" w14:textId="77777777" w:rsidR="00BD2DF1" w:rsidRDefault="00BD2DF1" w:rsidP="00892117">
            <w:pPr>
              <w:jc w:val="both"/>
            </w:pPr>
          </w:p>
          <w:p w14:paraId="40F3AA06" w14:textId="77777777" w:rsidR="00BD2DF1" w:rsidRDefault="00BD2DF1" w:rsidP="00892117">
            <w:pPr>
              <w:jc w:val="both"/>
            </w:pPr>
          </w:p>
          <w:p w14:paraId="338149F0" w14:textId="77777777" w:rsidR="00BD2DF1" w:rsidRDefault="00BD2DF1" w:rsidP="00892117">
            <w:pPr>
              <w:jc w:val="both"/>
            </w:pPr>
          </w:p>
          <w:p w14:paraId="137C7022" w14:textId="77777777" w:rsidR="00BD2DF1" w:rsidRDefault="00BD2DF1" w:rsidP="00892117">
            <w:pPr>
              <w:jc w:val="both"/>
            </w:pPr>
          </w:p>
          <w:p w14:paraId="53373983" w14:textId="77777777" w:rsidR="00BD2DF1" w:rsidRDefault="00BD2DF1" w:rsidP="00892117">
            <w:pPr>
              <w:jc w:val="both"/>
            </w:pPr>
          </w:p>
          <w:p w14:paraId="6DAD7A53" w14:textId="77777777" w:rsidR="00BD2DF1" w:rsidRDefault="00BD2DF1" w:rsidP="00892117">
            <w:pPr>
              <w:jc w:val="both"/>
            </w:pPr>
          </w:p>
          <w:p w14:paraId="6E4DA540" w14:textId="77777777" w:rsidR="00BD2DF1" w:rsidRDefault="00BD2DF1" w:rsidP="00892117">
            <w:pPr>
              <w:jc w:val="both"/>
            </w:pPr>
          </w:p>
          <w:p w14:paraId="5525C03B" w14:textId="77777777" w:rsidR="00BD2DF1" w:rsidRDefault="00BD2DF1" w:rsidP="00892117">
            <w:pPr>
              <w:jc w:val="both"/>
            </w:pPr>
          </w:p>
          <w:p w14:paraId="230A02F5" w14:textId="77777777" w:rsidR="00BD2DF1" w:rsidRDefault="00BD2DF1" w:rsidP="00892117">
            <w:pPr>
              <w:jc w:val="both"/>
            </w:pPr>
          </w:p>
          <w:p w14:paraId="3A0F8739" w14:textId="77777777" w:rsidR="00BD2DF1" w:rsidRDefault="00BD2DF1" w:rsidP="00892117">
            <w:pPr>
              <w:jc w:val="both"/>
            </w:pPr>
          </w:p>
          <w:p w14:paraId="61B860C4" w14:textId="77777777" w:rsidR="00BD2DF1" w:rsidRDefault="00BD2DF1" w:rsidP="00892117">
            <w:pPr>
              <w:jc w:val="both"/>
            </w:pPr>
          </w:p>
          <w:p w14:paraId="39EB50B0" w14:textId="77777777" w:rsidR="00BD2DF1" w:rsidRDefault="00BD2DF1" w:rsidP="00892117">
            <w:pPr>
              <w:jc w:val="both"/>
            </w:pPr>
          </w:p>
          <w:p w14:paraId="2EC927EE" w14:textId="77777777" w:rsidR="00BD2DF1" w:rsidRDefault="00BD2DF1" w:rsidP="00892117">
            <w:pPr>
              <w:jc w:val="both"/>
            </w:pPr>
          </w:p>
          <w:p w14:paraId="06C8A61D" w14:textId="77777777" w:rsidR="00BD2DF1" w:rsidRDefault="00BD2DF1" w:rsidP="00892117">
            <w:pPr>
              <w:jc w:val="both"/>
            </w:pPr>
          </w:p>
          <w:p w14:paraId="47897D7D" w14:textId="77777777" w:rsidR="00BD2DF1" w:rsidRDefault="00BD2DF1" w:rsidP="00892117">
            <w:pPr>
              <w:jc w:val="both"/>
            </w:pPr>
          </w:p>
          <w:p w14:paraId="12770B1E" w14:textId="77777777" w:rsidR="00BD2DF1" w:rsidRDefault="00BD2DF1" w:rsidP="00892117">
            <w:pPr>
              <w:jc w:val="both"/>
            </w:pPr>
          </w:p>
          <w:p w14:paraId="17B2F227" w14:textId="77777777" w:rsidR="00BD2DF1" w:rsidRDefault="00BD2DF1" w:rsidP="00892117">
            <w:pPr>
              <w:jc w:val="both"/>
            </w:pPr>
          </w:p>
          <w:p w14:paraId="77D64ACD" w14:textId="77777777" w:rsidR="00BD2DF1" w:rsidRDefault="00BD2DF1" w:rsidP="00892117">
            <w:pPr>
              <w:jc w:val="both"/>
            </w:pPr>
          </w:p>
          <w:p w14:paraId="7643D2BC" w14:textId="77777777" w:rsidR="00BD2DF1" w:rsidRDefault="00BD2DF1" w:rsidP="00892117">
            <w:pPr>
              <w:jc w:val="both"/>
            </w:pPr>
          </w:p>
          <w:p w14:paraId="2E34FD49" w14:textId="77777777" w:rsidR="00BD2DF1" w:rsidRDefault="00BD2DF1" w:rsidP="00892117">
            <w:pPr>
              <w:jc w:val="both"/>
            </w:pPr>
          </w:p>
          <w:p w14:paraId="23D6C554" w14:textId="77777777" w:rsidR="00BD2DF1" w:rsidRDefault="00BD2DF1" w:rsidP="00892117">
            <w:pPr>
              <w:jc w:val="both"/>
            </w:pPr>
          </w:p>
          <w:p w14:paraId="6629C753" w14:textId="77777777" w:rsidR="00BD2DF1" w:rsidRDefault="00BD2DF1" w:rsidP="00892117">
            <w:pPr>
              <w:jc w:val="both"/>
            </w:pPr>
          </w:p>
          <w:p w14:paraId="414613FB" w14:textId="77777777" w:rsidR="00BD2DF1" w:rsidRDefault="00BD2DF1" w:rsidP="00892117">
            <w:pPr>
              <w:jc w:val="both"/>
            </w:pPr>
          </w:p>
          <w:p w14:paraId="21B46DE4" w14:textId="77777777" w:rsidR="00BD2DF1" w:rsidRDefault="00BD2DF1" w:rsidP="00892117">
            <w:pPr>
              <w:jc w:val="both"/>
            </w:pPr>
          </w:p>
          <w:p w14:paraId="6FFBE892" w14:textId="77777777" w:rsidR="00BD2DF1" w:rsidRDefault="00BD2DF1" w:rsidP="00892117">
            <w:pPr>
              <w:jc w:val="both"/>
            </w:pPr>
          </w:p>
          <w:p w14:paraId="2350003D" w14:textId="77777777" w:rsidR="00BD2DF1" w:rsidRDefault="00BD2DF1" w:rsidP="00892117">
            <w:pPr>
              <w:jc w:val="both"/>
            </w:pPr>
          </w:p>
          <w:p w14:paraId="7B976552" w14:textId="5911128E" w:rsidR="00BD2DF1" w:rsidRDefault="00BD2DF1" w:rsidP="00892117">
            <w:pPr>
              <w:jc w:val="both"/>
            </w:pPr>
          </w:p>
          <w:p w14:paraId="7F01BFF4" w14:textId="012DE2D7" w:rsidR="004F6D4C" w:rsidRDefault="004F6D4C" w:rsidP="00892117">
            <w:pPr>
              <w:jc w:val="both"/>
            </w:pPr>
          </w:p>
          <w:p w14:paraId="5863F47F" w14:textId="77777777" w:rsidR="004F6D4C" w:rsidRDefault="004F6D4C" w:rsidP="00892117">
            <w:pPr>
              <w:jc w:val="both"/>
            </w:pPr>
          </w:p>
          <w:p w14:paraId="5E209A06" w14:textId="77777777" w:rsidR="00BD2DF1" w:rsidRDefault="00BD2DF1" w:rsidP="00892117">
            <w:pPr>
              <w:jc w:val="both"/>
            </w:pPr>
          </w:p>
          <w:p w14:paraId="5910B8E7" w14:textId="77777777" w:rsidR="00BD2DF1" w:rsidRDefault="00BD2DF1" w:rsidP="00892117">
            <w:pPr>
              <w:jc w:val="both"/>
            </w:pPr>
          </w:p>
          <w:p w14:paraId="2BC2C9D9" w14:textId="23C1B385" w:rsidR="00BD2DF1" w:rsidRDefault="00BD2DF1" w:rsidP="00892117">
            <w:pPr>
              <w:jc w:val="both"/>
            </w:pPr>
          </w:p>
        </w:tc>
      </w:tr>
      <w:tr w:rsidR="009F1539" w14:paraId="4033F644" w14:textId="77777777" w:rsidTr="00892117">
        <w:trPr>
          <w:gridAfter w:val="1"/>
          <w:wAfter w:w="41" w:type="dxa"/>
        </w:trPr>
        <w:tc>
          <w:tcPr>
            <w:tcW w:w="9855" w:type="dxa"/>
            <w:gridSpan w:val="16"/>
            <w:tcBorders>
              <w:bottom w:val="double" w:sz="4" w:space="0" w:color="auto"/>
            </w:tcBorders>
            <w:shd w:val="clear" w:color="auto" w:fill="BDD6EE"/>
          </w:tcPr>
          <w:p w14:paraId="4665888A" w14:textId="77777777" w:rsidR="009F1539" w:rsidRDefault="009F1539" w:rsidP="00892117">
            <w:pPr>
              <w:jc w:val="both"/>
              <w:rPr>
                <w:b/>
                <w:sz w:val="28"/>
              </w:rPr>
            </w:pPr>
            <w:bookmarkStart w:id="29" w:name="_Hlk172547391"/>
            <w:bookmarkEnd w:id="27"/>
            <w:r>
              <w:lastRenderedPageBreak/>
              <w:br w:type="page"/>
            </w:r>
            <w:r>
              <w:rPr>
                <w:b/>
                <w:sz w:val="28"/>
              </w:rPr>
              <w:t>B-III – Charakteristika studijního předmětu</w:t>
            </w:r>
          </w:p>
        </w:tc>
      </w:tr>
      <w:tr w:rsidR="009F1539" w14:paraId="35F0C47F" w14:textId="77777777" w:rsidTr="00892117">
        <w:trPr>
          <w:gridAfter w:val="1"/>
          <w:wAfter w:w="41" w:type="dxa"/>
        </w:trPr>
        <w:tc>
          <w:tcPr>
            <w:tcW w:w="3435" w:type="dxa"/>
            <w:gridSpan w:val="5"/>
            <w:tcBorders>
              <w:top w:val="double" w:sz="4" w:space="0" w:color="auto"/>
            </w:tcBorders>
            <w:shd w:val="clear" w:color="auto" w:fill="F7CAAC"/>
          </w:tcPr>
          <w:p w14:paraId="247B6A44" w14:textId="77777777" w:rsidR="009F1539" w:rsidRPr="00546E08" w:rsidRDefault="009F1539" w:rsidP="00892117">
            <w:pPr>
              <w:jc w:val="both"/>
              <w:rPr>
                <w:b/>
              </w:rPr>
            </w:pPr>
            <w:r w:rsidRPr="00546E08">
              <w:rPr>
                <w:b/>
              </w:rPr>
              <w:t>Název studijního předmětu</w:t>
            </w:r>
          </w:p>
        </w:tc>
        <w:tc>
          <w:tcPr>
            <w:tcW w:w="6420" w:type="dxa"/>
            <w:gridSpan w:val="11"/>
            <w:tcBorders>
              <w:top w:val="double" w:sz="4" w:space="0" w:color="auto"/>
            </w:tcBorders>
          </w:tcPr>
          <w:p w14:paraId="2DA88B32" w14:textId="77777777" w:rsidR="009F1539" w:rsidRPr="00546E08" w:rsidRDefault="009F1539" w:rsidP="00892117">
            <w:pPr>
              <w:jc w:val="both"/>
            </w:pPr>
            <w:bookmarkStart w:id="30" w:name="Biotech_zprac_vedl_potr_prod"/>
            <w:bookmarkEnd w:id="30"/>
            <w:r w:rsidRPr="00546E08">
              <w:rPr>
                <w:b/>
                <w:bCs/>
              </w:rPr>
              <w:t>Biotechnologické zpracování vedlejších potravinářských produktů</w:t>
            </w:r>
          </w:p>
        </w:tc>
      </w:tr>
      <w:tr w:rsidR="009F1539" w14:paraId="10C802D3" w14:textId="77777777" w:rsidTr="00892117">
        <w:trPr>
          <w:gridAfter w:val="1"/>
          <w:wAfter w:w="41" w:type="dxa"/>
        </w:trPr>
        <w:tc>
          <w:tcPr>
            <w:tcW w:w="3435" w:type="dxa"/>
            <w:gridSpan w:val="5"/>
            <w:shd w:val="clear" w:color="auto" w:fill="F7CAAC"/>
          </w:tcPr>
          <w:p w14:paraId="70AF12FA" w14:textId="77777777" w:rsidR="009F1539" w:rsidRPr="00546E08" w:rsidRDefault="009F1539" w:rsidP="00892117">
            <w:pPr>
              <w:jc w:val="both"/>
              <w:rPr>
                <w:b/>
              </w:rPr>
            </w:pPr>
            <w:r w:rsidRPr="00546E08">
              <w:rPr>
                <w:b/>
              </w:rPr>
              <w:t>Typ předmětu</w:t>
            </w:r>
          </w:p>
        </w:tc>
        <w:tc>
          <w:tcPr>
            <w:tcW w:w="3057" w:type="dxa"/>
            <w:gridSpan w:val="5"/>
          </w:tcPr>
          <w:p w14:paraId="0777EEAB" w14:textId="77777777" w:rsidR="009F1539" w:rsidRPr="00546E08" w:rsidRDefault="009F1539" w:rsidP="00892117">
            <w:pPr>
              <w:jc w:val="both"/>
            </w:pPr>
            <w:r w:rsidRPr="00546E08">
              <w:t>povinný, PZ</w:t>
            </w:r>
          </w:p>
        </w:tc>
        <w:tc>
          <w:tcPr>
            <w:tcW w:w="2695" w:type="dxa"/>
            <w:gridSpan w:val="4"/>
            <w:shd w:val="clear" w:color="auto" w:fill="F7CAAC"/>
          </w:tcPr>
          <w:p w14:paraId="1F0BD4B0" w14:textId="77777777" w:rsidR="009F1539" w:rsidRPr="00546E08" w:rsidRDefault="009F1539" w:rsidP="00892117">
            <w:pPr>
              <w:jc w:val="both"/>
            </w:pPr>
            <w:r w:rsidRPr="00546E08">
              <w:rPr>
                <w:b/>
              </w:rPr>
              <w:t>doporučený ročník / semestr</w:t>
            </w:r>
          </w:p>
        </w:tc>
        <w:tc>
          <w:tcPr>
            <w:tcW w:w="668" w:type="dxa"/>
            <w:gridSpan w:val="2"/>
          </w:tcPr>
          <w:p w14:paraId="23EB311E" w14:textId="77777777" w:rsidR="009F1539" w:rsidRPr="00546E08" w:rsidRDefault="009F1539" w:rsidP="00892117">
            <w:pPr>
              <w:jc w:val="both"/>
            </w:pPr>
            <w:r w:rsidRPr="00546E08">
              <w:t>1/LS</w:t>
            </w:r>
          </w:p>
        </w:tc>
      </w:tr>
      <w:tr w:rsidR="009F1539" w14:paraId="6D3E3CA2" w14:textId="77777777" w:rsidTr="00892117">
        <w:trPr>
          <w:gridAfter w:val="1"/>
          <w:wAfter w:w="41" w:type="dxa"/>
        </w:trPr>
        <w:tc>
          <w:tcPr>
            <w:tcW w:w="3435" w:type="dxa"/>
            <w:gridSpan w:val="5"/>
            <w:shd w:val="clear" w:color="auto" w:fill="F7CAAC"/>
          </w:tcPr>
          <w:p w14:paraId="64211199" w14:textId="77777777" w:rsidR="009F1539" w:rsidRPr="00546E08" w:rsidRDefault="009F1539" w:rsidP="00892117">
            <w:pPr>
              <w:jc w:val="both"/>
              <w:rPr>
                <w:b/>
              </w:rPr>
            </w:pPr>
            <w:r w:rsidRPr="00546E08">
              <w:rPr>
                <w:b/>
              </w:rPr>
              <w:t>Rozsah studijního předmětu</w:t>
            </w:r>
          </w:p>
        </w:tc>
        <w:tc>
          <w:tcPr>
            <w:tcW w:w="1352" w:type="dxa"/>
            <w:gridSpan w:val="3"/>
          </w:tcPr>
          <w:p w14:paraId="63ACF638" w14:textId="77777777" w:rsidR="009F1539" w:rsidRPr="00546E08" w:rsidRDefault="009F1539" w:rsidP="00892117">
            <w:pPr>
              <w:jc w:val="both"/>
            </w:pPr>
            <w:proofErr w:type="gramStart"/>
            <w:r w:rsidRPr="00546E08">
              <w:t>20p</w:t>
            </w:r>
            <w:proofErr w:type="gramEnd"/>
            <w:r w:rsidRPr="00546E08">
              <w:rPr>
                <w:lang w:val="en-GB"/>
              </w:rPr>
              <w:t>+0</w:t>
            </w:r>
            <w:r w:rsidRPr="00546E08">
              <w:t>s</w:t>
            </w:r>
            <w:r w:rsidRPr="00546E08">
              <w:rPr>
                <w:lang w:val="en-GB"/>
              </w:rPr>
              <w:t>+10</w:t>
            </w:r>
            <w:r w:rsidRPr="00546E08">
              <w:t>l</w:t>
            </w:r>
          </w:p>
        </w:tc>
        <w:tc>
          <w:tcPr>
            <w:tcW w:w="889" w:type="dxa"/>
            <w:shd w:val="clear" w:color="auto" w:fill="F7CAAC"/>
          </w:tcPr>
          <w:p w14:paraId="7D6EA1CD" w14:textId="77777777" w:rsidR="009F1539" w:rsidRPr="00546E08" w:rsidRDefault="009F1539" w:rsidP="00892117">
            <w:pPr>
              <w:jc w:val="both"/>
              <w:rPr>
                <w:b/>
              </w:rPr>
            </w:pPr>
            <w:r w:rsidRPr="00546E08">
              <w:rPr>
                <w:b/>
              </w:rPr>
              <w:t xml:space="preserve">hod. </w:t>
            </w:r>
          </w:p>
        </w:tc>
        <w:tc>
          <w:tcPr>
            <w:tcW w:w="816" w:type="dxa"/>
          </w:tcPr>
          <w:p w14:paraId="18421F0D" w14:textId="77777777" w:rsidR="009F1539" w:rsidRPr="00546E08" w:rsidRDefault="009F1539" w:rsidP="00892117">
            <w:pPr>
              <w:jc w:val="both"/>
            </w:pPr>
            <w:r w:rsidRPr="00546E08">
              <w:t>30</w:t>
            </w:r>
          </w:p>
        </w:tc>
        <w:tc>
          <w:tcPr>
            <w:tcW w:w="1479" w:type="dxa"/>
            <w:gridSpan w:val="2"/>
            <w:shd w:val="clear" w:color="auto" w:fill="F7CAAC"/>
          </w:tcPr>
          <w:p w14:paraId="3BADE6A7" w14:textId="77777777" w:rsidR="009F1539" w:rsidRPr="00546E08" w:rsidRDefault="009F1539" w:rsidP="00892117">
            <w:pPr>
              <w:jc w:val="both"/>
              <w:rPr>
                <w:b/>
              </w:rPr>
            </w:pPr>
            <w:r w:rsidRPr="00546E08">
              <w:rPr>
                <w:b/>
              </w:rPr>
              <w:t>kreditů</w:t>
            </w:r>
          </w:p>
        </w:tc>
        <w:tc>
          <w:tcPr>
            <w:tcW w:w="1884" w:type="dxa"/>
            <w:gridSpan w:val="4"/>
          </w:tcPr>
          <w:p w14:paraId="19765F99" w14:textId="77777777" w:rsidR="009F1539" w:rsidRPr="00546E08" w:rsidRDefault="009F1539" w:rsidP="00892117">
            <w:pPr>
              <w:jc w:val="both"/>
            </w:pPr>
            <w:r w:rsidRPr="00546E08">
              <w:t>4</w:t>
            </w:r>
          </w:p>
        </w:tc>
      </w:tr>
      <w:tr w:rsidR="009F1539" w14:paraId="2AB92A25" w14:textId="77777777" w:rsidTr="00892117">
        <w:trPr>
          <w:gridAfter w:val="1"/>
          <w:wAfter w:w="41" w:type="dxa"/>
        </w:trPr>
        <w:tc>
          <w:tcPr>
            <w:tcW w:w="3435" w:type="dxa"/>
            <w:gridSpan w:val="5"/>
            <w:shd w:val="clear" w:color="auto" w:fill="F7CAAC"/>
          </w:tcPr>
          <w:p w14:paraId="07A8FAB5" w14:textId="77777777" w:rsidR="009F1539" w:rsidRPr="00546E08" w:rsidRDefault="009F1539" w:rsidP="00892117">
            <w:pPr>
              <w:jc w:val="both"/>
              <w:rPr>
                <w:b/>
              </w:rPr>
            </w:pPr>
            <w:r w:rsidRPr="00546E08">
              <w:rPr>
                <w:b/>
              </w:rPr>
              <w:t xml:space="preserve">Prerekvizity, </w:t>
            </w:r>
            <w:proofErr w:type="spellStart"/>
            <w:r w:rsidRPr="00546E08">
              <w:rPr>
                <w:b/>
              </w:rPr>
              <w:t>korekvizity</w:t>
            </w:r>
            <w:proofErr w:type="spellEnd"/>
            <w:r w:rsidRPr="00546E08">
              <w:rPr>
                <w:b/>
              </w:rPr>
              <w:t>, ekvivalence</w:t>
            </w:r>
          </w:p>
        </w:tc>
        <w:tc>
          <w:tcPr>
            <w:tcW w:w="6420" w:type="dxa"/>
            <w:gridSpan w:val="11"/>
          </w:tcPr>
          <w:p w14:paraId="78A69BEF" w14:textId="77777777" w:rsidR="009F1539" w:rsidRPr="00546E08" w:rsidRDefault="009F1539" w:rsidP="00892117">
            <w:pPr>
              <w:jc w:val="both"/>
            </w:pPr>
          </w:p>
        </w:tc>
      </w:tr>
      <w:tr w:rsidR="009F1539" w14:paraId="2534B698" w14:textId="77777777" w:rsidTr="00892117">
        <w:trPr>
          <w:gridAfter w:val="1"/>
          <w:wAfter w:w="41" w:type="dxa"/>
        </w:trPr>
        <w:tc>
          <w:tcPr>
            <w:tcW w:w="3435" w:type="dxa"/>
            <w:gridSpan w:val="5"/>
            <w:shd w:val="clear" w:color="auto" w:fill="F7CAAC"/>
          </w:tcPr>
          <w:p w14:paraId="1C928CE8" w14:textId="77777777" w:rsidR="009F1539" w:rsidRPr="00546E08" w:rsidRDefault="009F1539" w:rsidP="00892117">
            <w:pPr>
              <w:jc w:val="both"/>
              <w:rPr>
                <w:b/>
              </w:rPr>
            </w:pPr>
            <w:r w:rsidRPr="00546E08">
              <w:rPr>
                <w:b/>
              </w:rPr>
              <w:t>Způsob ověření výsledků učení</w:t>
            </w:r>
          </w:p>
        </w:tc>
        <w:tc>
          <w:tcPr>
            <w:tcW w:w="3057" w:type="dxa"/>
            <w:gridSpan w:val="5"/>
            <w:tcBorders>
              <w:bottom w:val="single" w:sz="4" w:space="0" w:color="auto"/>
            </w:tcBorders>
          </w:tcPr>
          <w:p w14:paraId="3D34745A" w14:textId="77777777" w:rsidR="009F1539" w:rsidRPr="00546E08" w:rsidRDefault="009F1539" w:rsidP="00892117">
            <w:pPr>
              <w:jc w:val="both"/>
            </w:pPr>
            <w:r w:rsidRPr="00546E08">
              <w:t>zápočet, zkouška</w:t>
            </w:r>
          </w:p>
        </w:tc>
        <w:tc>
          <w:tcPr>
            <w:tcW w:w="1479" w:type="dxa"/>
            <w:gridSpan w:val="2"/>
            <w:tcBorders>
              <w:bottom w:val="single" w:sz="4" w:space="0" w:color="auto"/>
            </w:tcBorders>
            <w:shd w:val="clear" w:color="auto" w:fill="F7CAAC"/>
          </w:tcPr>
          <w:p w14:paraId="206072E5" w14:textId="77777777" w:rsidR="009F1539" w:rsidRPr="00546E08" w:rsidRDefault="009F1539" w:rsidP="00892117">
            <w:pPr>
              <w:jc w:val="both"/>
              <w:rPr>
                <w:b/>
              </w:rPr>
            </w:pPr>
            <w:r w:rsidRPr="00546E08">
              <w:rPr>
                <w:b/>
              </w:rPr>
              <w:t>Forma výuky</w:t>
            </w:r>
          </w:p>
        </w:tc>
        <w:tc>
          <w:tcPr>
            <w:tcW w:w="1884" w:type="dxa"/>
            <w:gridSpan w:val="4"/>
            <w:tcBorders>
              <w:bottom w:val="single" w:sz="4" w:space="0" w:color="auto"/>
            </w:tcBorders>
          </w:tcPr>
          <w:p w14:paraId="2F2478A2" w14:textId="77777777" w:rsidR="009F1539" w:rsidRPr="00546E08" w:rsidRDefault="009F1539" w:rsidP="00892117">
            <w:pPr>
              <w:jc w:val="both"/>
            </w:pPr>
            <w:r w:rsidRPr="00546E08">
              <w:t>přednášky, laboratorní cvičení</w:t>
            </w:r>
          </w:p>
        </w:tc>
      </w:tr>
      <w:tr w:rsidR="009F1539" w14:paraId="03B99FBF" w14:textId="77777777" w:rsidTr="00892117">
        <w:trPr>
          <w:gridAfter w:val="1"/>
          <w:wAfter w:w="41" w:type="dxa"/>
        </w:trPr>
        <w:tc>
          <w:tcPr>
            <w:tcW w:w="3435" w:type="dxa"/>
            <w:gridSpan w:val="5"/>
            <w:shd w:val="clear" w:color="auto" w:fill="F7CAAC"/>
          </w:tcPr>
          <w:p w14:paraId="724DB397" w14:textId="77777777" w:rsidR="009F1539" w:rsidRPr="00546E08" w:rsidRDefault="009F1539" w:rsidP="00892117">
            <w:pPr>
              <w:jc w:val="both"/>
              <w:rPr>
                <w:b/>
              </w:rPr>
            </w:pPr>
            <w:r w:rsidRPr="00546E08">
              <w:rPr>
                <w:b/>
              </w:rPr>
              <w:t>Forma způsobu ověření výsledků učení a další požadavky na studenta</w:t>
            </w:r>
          </w:p>
        </w:tc>
        <w:tc>
          <w:tcPr>
            <w:tcW w:w="6420" w:type="dxa"/>
            <w:gridSpan w:val="11"/>
            <w:tcBorders>
              <w:bottom w:val="single" w:sz="4" w:space="0" w:color="auto"/>
            </w:tcBorders>
          </w:tcPr>
          <w:p w14:paraId="29EFA7E9" w14:textId="08DCD21F" w:rsidR="009F1539" w:rsidRPr="00546E08" w:rsidRDefault="009F1539" w:rsidP="00892117">
            <w:pPr>
              <w:jc w:val="both"/>
              <w:rPr>
                <w:highlight w:val="yellow"/>
              </w:rPr>
            </w:pPr>
            <w:r w:rsidRPr="00546E08">
              <w:t>Zápočet:</w:t>
            </w:r>
            <w:r w:rsidR="00B43A7D">
              <w:t xml:space="preserve"> </w:t>
            </w:r>
            <w:r w:rsidR="00B43A7D">
              <w:rPr>
                <w:color w:val="000000"/>
                <w:shd w:val="clear" w:color="auto" w:fill="FFFFFF"/>
              </w:rPr>
              <w:t>a</w:t>
            </w:r>
            <w:r w:rsidR="00B43A7D" w:rsidRPr="00EC41B5">
              <w:rPr>
                <w:color w:val="000000"/>
                <w:shd w:val="clear" w:color="auto" w:fill="FFFFFF"/>
              </w:rPr>
              <w:t>bsolvování všech laboratorních cvičení</w:t>
            </w:r>
            <w:r w:rsidR="00B43A7D">
              <w:rPr>
                <w:color w:val="000000"/>
                <w:shd w:val="clear" w:color="auto" w:fill="FFFFFF"/>
              </w:rPr>
              <w:t xml:space="preserve">, </w:t>
            </w:r>
            <w:r w:rsidRPr="00546E08">
              <w:t>odevzdané a akceptované protokoly.</w:t>
            </w:r>
          </w:p>
          <w:p w14:paraId="6A095974" w14:textId="77777777" w:rsidR="009F1539" w:rsidRPr="00546E08" w:rsidRDefault="009F1539" w:rsidP="00892117">
            <w:pPr>
              <w:jc w:val="both"/>
            </w:pPr>
            <w:r w:rsidRPr="00546E08">
              <w:t>Zkouška: písemná, ústní.</w:t>
            </w:r>
          </w:p>
        </w:tc>
      </w:tr>
      <w:tr w:rsidR="009F1539" w14:paraId="2EABE074" w14:textId="77777777" w:rsidTr="00892117">
        <w:trPr>
          <w:gridAfter w:val="1"/>
          <w:wAfter w:w="41" w:type="dxa"/>
          <w:trHeight w:val="197"/>
        </w:trPr>
        <w:tc>
          <w:tcPr>
            <w:tcW w:w="3435" w:type="dxa"/>
            <w:gridSpan w:val="5"/>
            <w:tcBorders>
              <w:top w:val="nil"/>
            </w:tcBorders>
            <w:shd w:val="clear" w:color="auto" w:fill="F7CAAC"/>
          </w:tcPr>
          <w:p w14:paraId="03320562" w14:textId="77777777" w:rsidR="009F1539" w:rsidRPr="00546E08" w:rsidRDefault="009F1539" w:rsidP="00892117">
            <w:pPr>
              <w:jc w:val="both"/>
              <w:rPr>
                <w:b/>
              </w:rPr>
            </w:pPr>
            <w:r w:rsidRPr="00546E08">
              <w:rPr>
                <w:b/>
              </w:rPr>
              <w:t>Garant předmětu</w:t>
            </w:r>
          </w:p>
        </w:tc>
        <w:tc>
          <w:tcPr>
            <w:tcW w:w="6420" w:type="dxa"/>
            <w:gridSpan w:val="11"/>
            <w:tcBorders>
              <w:top w:val="single" w:sz="4" w:space="0" w:color="auto"/>
            </w:tcBorders>
          </w:tcPr>
          <w:p w14:paraId="31052D69" w14:textId="77777777" w:rsidR="009F1539" w:rsidRPr="00546E08" w:rsidRDefault="009F1539" w:rsidP="00892117">
            <w:pPr>
              <w:jc w:val="both"/>
            </w:pPr>
            <w:r w:rsidRPr="00546E08">
              <w:t>prof. Ing. Pavel Mokrejš, Ph.D.</w:t>
            </w:r>
          </w:p>
        </w:tc>
      </w:tr>
      <w:tr w:rsidR="009F1539" w14:paraId="1A8DFB9F" w14:textId="77777777" w:rsidTr="00892117">
        <w:trPr>
          <w:gridAfter w:val="1"/>
          <w:wAfter w:w="41" w:type="dxa"/>
          <w:trHeight w:val="243"/>
        </w:trPr>
        <w:tc>
          <w:tcPr>
            <w:tcW w:w="3435" w:type="dxa"/>
            <w:gridSpan w:val="5"/>
            <w:tcBorders>
              <w:top w:val="nil"/>
            </w:tcBorders>
            <w:shd w:val="clear" w:color="auto" w:fill="F7CAAC"/>
          </w:tcPr>
          <w:p w14:paraId="12CE7B50" w14:textId="77777777" w:rsidR="009F1539" w:rsidRPr="00546E08" w:rsidRDefault="009F1539" w:rsidP="00892117">
            <w:pPr>
              <w:jc w:val="both"/>
              <w:rPr>
                <w:b/>
              </w:rPr>
            </w:pPr>
            <w:r w:rsidRPr="00546E08">
              <w:rPr>
                <w:b/>
              </w:rPr>
              <w:t>Zapojení garanta do výuky předmětu</w:t>
            </w:r>
          </w:p>
        </w:tc>
        <w:tc>
          <w:tcPr>
            <w:tcW w:w="6420" w:type="dxa"/>
            <w:gridSpan w:val="11"/>
            <w:tcBorders>
              <w:top w:val="nil"/>
            </w:tcBorders>
          </w:tcPr>
          <w:p w14:paraId="165D763F" w14:textId="77777777" w:rsidR="009F1539" w:rsidRPr="00546E08" w:rsidRDefault="009F1539" w:rsidP="00892117">
            <w:pPr>
              <w:jc w:val="both"/>
            </w:pPr>
            <w:proofErr w:type="gramStart"/>
            <w:r w:rsidRPr="00546E08">
              <w:t>100%</w:t>
            </w:r>
            <w:proofErr w:type="gramEnd"/>
            <w:r w:rsidRPr="00546E08">
              <w:t xml:space="preserve"> p</w:t>
            </w:r>
          </w:p>
        </w:tc>
      </w:tr>
      <w:tr w:rsidR="009F1539" w14:paraId="729EBD2A" w14:textId="77777777" w:rsidTr="00892117">
        <w:trPr>
          <w:gridAfter w:val="1"/>
          <w:wAfter w:w="41" w:type="dxa"/>
        </w:trPr>
        <w:tc>
          <w:tcPr>
            <w:tcW w:w="3435" w:type="dxa"/>
            <w:gridSpan w:val="5"/>
            <w:shd w:val="clear" w:color="auto" w:fill="F7CAAC"/>
          </w:tcPr>
          <w:p w14:paraId="53FAC718" w14:textId="77777777" w:rsidR="009F1539" w:rsidRPr="00546E08" w:rsidRDefault="009F1539" w:rsidP="00892117">
            <w:pPr>
              <w:jc w:val="both"/>
              <w:rPr>
                <w:b/>
              </w:rPr>
            </w:pPr>
            <w:r w:rsidRPr="00546E08">
              <w:rPr>
                <w:b/>
              </w:rPr>
              <w:t>Vyučující</w:t>
            </w:r>
          </w:p>
        </w:tc>
        <w:tc>
          <w:tcPr>
            <w:tcW w:w="6420" w:type="dxa"/>
            <w:gridSpan w:val="11"/>
            <w:tcBorders>
              <w:bottom w:val="nil"/>
            </w:tcBorders>
          </w:tcPr>
          <w:p w14:paraId="56B4D6BC" w14:textId="77777777" w:rsidR="009F1539" w:rsidRPr="00546E08" w:rsidRDefault="009F1539" w:rsidP="00892117">
            <w:pPr>
              <w:jc w:val="both"/>
            </w:pPr>
          </w:p>
        </w:tc>
      </w:tr>
      <w:tr w:rsidR="009F1539" w14:paraId="00D2EB9A" w14:textId="77777777" w:rsidTr="00892117">
        <w:trPr>
          <w:gridAfter w:val="1"/>
          <w:wAfter w:w="41" w:type="dxa"/>
          <w:trHeight w:val="136"/>
        </w:trPr>
        <w:tc>
          <w:tcPr>
            <w:tcW w:w="9855" w:type="dxa"/>
            <w:gridSpan w:val="16"/>
            <w:tcBorders>
              <w:top w:val="nil"/>
            </w:tcBorders>
          </w:tcPr>
          <w:p w14:paraId="4ECBF06A" w14:textId="77777777" w:rsidR="009F1539" w:rsidRPr="00546E08" w:rsidRDefault="009F1539" w:rsidP="001A47D6">
            <w:pPr>
              <w:spacing w:before="60" w:after="60"/>
              <w:jc w:val="both"/>
            </w:pPr>
            <w:r w:rsidRPr="00546E08">
              <w:rPr>
                <w:b/>
                <w:bCs/>
              </w:rPr>
              <w:t xml:space="preserve">prof. Ing. Pavel Mokrejš, Ph.D. </w:t>
            </w:r>
            <w:r w:rsidRPr="00546E08">
              <w:t>(</w:t>
            </w:r>
            <w:proofErr w:type="gramStart"/>
            <w:r w:rsidRPr="00546E08">
              <w:t>100%</w:t>
            </w:r>
            <w:proofErr w:type="gramEnd"/>
            <w:r w:rsidRPr="00546E08">
              <w:t xml:space="preserve"> p)</w:t>
            </w:r>
          </w:p>
        </w:tc>
      </w:tr>
      <w:tr w:rsidR="009F1539" w14:paraId="7B514AC6" w14:textId="77777777" w:rsidTr="00892117">
        <w:trPr>
          <w:gridAfter w:val="1"/>
          <w:wAfter w:w="41" w:type="dxa"/>
        </w:trPr>
        <w:tc>
          <w:tcPr>
            <w:tcW w:w="3435" w:type="dxa"/>
            <w:gridSpan w:val="5"/>
            <w:shd w:val="clear" w:color="auto" w:fill="F7CAAC"/>
          </w:tcPr>
          <w:p w14:paraId="36A5254C" w14:textId="77777777" w:rsidR="009F1539" w:rsidRPr="005A0406" w:rsidRDefault="009F1539" w:rsidP="00892117">
            <w:pPr>
              <w:jc w:val="both"/>
              <w:rPr>
                <w:b/>
              </w:rPr>
            </w:pPr>
            <w:r w:rsidRPr="005A0406">
              <w:rPr>
                <w:b/>
              </w:rPr>
              <w:t>Hlavní témata a výsledky učení</w:t>
            </w:r>
          </w:p>
        </w:tc>
        <w:tc>
          <w:tcPr>
            <w:tcW w:w="6420" w:type="dxa"/>
            <w:gridSpan w:val="11"/>
            <w:tcBorders>
              <w:bottom w:val="nil"/>
            </w:tcBorders>
          </w:tcPr>
          <w:p w14:paraId="7894B0D8" w14:textId="77777777" w:rsidR="009F1539" w:rsidRPr="005A0406" w:rsidRDefault="009F1539" w:rsidP="00892117">
            <w:pPr>
              <w:jc w:val="both"/>
            </w:pPr>
          </w:p>
        </w:tc>
      </w:tr>
      <w:tr w:rsidR="009F1539" w14:paraId="409C32FC" w14:textId="77777777" w:rsidTr="00FF149F">
        <w:trPr>
          <w:gridAfter w:val="1"/>
          <w:wAfter w:w="41" w:type="dxa"/>
          <w:trHeight w:val="2197"/>
        </w:trPr>
        <w:tc>
          <w:tcPr>
            <w:tcW w:w="9855" w:type="dxa"/>
            <w:gridSpan w:val="16"/>
            <w:tcBorders>
              <w:top w:val="nil"/>
              <w:bottom w:val="single" w:sz="4" w:space="0" w:color="auto"/>
            </w:tcBorders>
            <w:shd w:val="clear" w:color="auto" w:fill="auto"/>
          </w:tcPr>
          <w:p w14:paraId="78AE74F4" w14:textId="77777777" w:rsidR="009F1539" w:rsidRPr="00546E08" w:rsidRDefault="009F1539" w:rsidP="00FF149F">
            <w:pPr>
              <w:jc w:val="both"/>
            </w:pPr>
            <w:r w:rsidRPr="00546E08">
              <w:t xml:space="preserve">Cílem předmětu je seznámit posluchače s využitím biotechnologických procesů při zpracování nevyužitých živočišných a rostlinných vedlejších produktů potravinářského průmyslu. Především pak o zpracování odpadů z masné výroby, mlékárenského průmyslu, rybích tkání, přeměnu rostlinné biomasy na energie či výrobu organických hnojiv. Posluchačům budou přednesy informace o současných trendech cirkulární bio-ekonomiky, výrobě bioaktivních peptidů a mikrobiálních enzymů. </w:t>
            </w:r>
            <w:r w:rsidRPr="00E24E16">
              <w:rPr>
                <w:b/>
                <w:bCs/>
              </w:rPr>
              <w:t>Obsah předmětu tvoří tyto tematické celky:</w:t>
            </w:r>
          </w:p>
          <w:p w14:paraId="57C9AB8D" w14:textId="77777777" w:rsidR="009F1539" w:rsidRPr="00546E08" w:rsidRDefault="009F1539" w:rsidP="00E6629A">
            <w:pPr>
              <w:pStyle w:val="Odstavecseseznamem"/>
              <w:numPr>
                <w:ilvl w:val="0"/>
                <w:numId w:val="8"/>
              </w:numPr>
              <w:ind w:left="170" w:hanging="170"/>
              <w:jc w:val="both"/>
            </w:pPr>
            <w:r w:rsidRPr="00546E08">
              <w:t xml:space="preserve">Cirkulární bio-ekonomika, využití odpadních vedlejších produktů biotechnologickým zpracováním: současný stav, příležitosti, výzvy. Faktory </w:t>
            </w:r>
            <w:proofErr w:type="spellStart"/>
            <w:r w:rsidRPr="00546E08">
              <w:t>minimalisující</w:t>
            </w:r>
            <w:proofErr w:type="spellEnd"/>
            <w:r w:rsidRPr="00546E08">
              <w:t xml:space="preserve"> množství potravinářských odpadů.</w:t>
            </w:r>
          </w:p>
          <w:p w14:paraId="6EC72440" w14:textId="77777777" w:rsidR="009F1539" w:rsidRPr="00546E08" w:rsidRDefault="009F1539" w:rsidP="00E6629A">
            <w:pPr>
              <w:pStyle w:val="Odstavecseseznamem"/>
              <w:numPr>
                <w:ilvl w:val="0"/>
                <w:numId w:val="8"/>
              </w:numPr>
              <w:ind w:left="170" w:hanging="170"/>
              <w:jc w:val="both"/>
            </w:pPr>
            <w:r w:rsidRPr="00546E08">
              <w:t>Význam biotechnologií v potravinářském průmyslu; enzymy, fermentace.</w:t>
            </w:r>
          </w:p>
          <w:p w14:paraId="68C697E5" w14:textId="77777777" w:rsidR="009F1539" w:rsidRPr="00546E08" w:rsidRDefault="009F1539" w:rsidP="00E6629A">
            <w:pPr>
              <w:pStyle w:val="Odstavecseseznamem"/>
              <w:numPr>
                <w:ilvl w:val="0"/>
                <w:numId w:val="8"/>
              </w:numPr>
              <w:ind w:left="170" w:hanging="170"/>
              <w:jc w:val="both"/>
            </w:pPr>
            <w:r w:rsidRPr="00546E08">
              <w:t>Vedlejší produkty vznikající při zpracování vepřového a hovězího dobytka: druhy, množství, složení, nevyužitý potenciál.</w:t>
            </w:r>
          </w:p>
          <w:p w14:paraId="25BE14B8" w14:textId="77777777" w:rsidR="009F1539" w:rsidRPr="00546E08" w:rsidRDefault="009F1539" w:rsidP="00E6629A">
            <w:pPr>
              <w:pStyle w:val="Odstavecseseznamem"/>
              <w:numPr>
                <w:ilvl w:val="0"/>
                <w:numId w:val="8"/>
              </w:numPr>
              <w:ind w:left="170" w:hanging="170"/>
              <w:jc w:val="both"/>
            </w:pPr>
            <w:r w:rsidRPr="00546E08">
              <w:t>Vedlejší produkty vznikající při zpracování drůbeže: druhy, množství, složení, nevyužitý potenciál.</w:t>
            </w:r>
          </w:p>
          <w:p w14:paraId="082D993C" w14:textId="77777777" w:rsidR="009F1539" w:rsidRPr="00546E08" w:rsidRDefault="009F1539" w:rsidP="00E6629A">
            <w:pPr>
              <w:pStyle w:val="Odstavecseseznamem"/>
              <w:numPr>
                <w:ilvl w:val="0"/>
                <w:numId w:val="8"/>
              </w:numPr>
              <w:ind w:left="170" w:hanging="170"/>
              <w:jc w:val="both"/>
            </w:pPr>
            <w:r w:rsidRPr="00546E08">
              <w:t>Vedlejší produkty mlékárenského průmyslu; vedlejší produkty vznikající při zpracování mléka a sýrů. Vedlejší produkty při zpracování vajec a jejich ekonomický potenciál.</w:t>
            </w:r>
          </w:p>
          <w:p w14:paraId="585C43B9" w14:textId="77777777" w:rsidR="009F1539" w:rsidRPr="00546E08" w:rsidRDefault="009F1539" w:rsidP="00E6629A">
            <w:pPr>
              <w:pStyle w:val="Odstavecseseznamem"/>
              <w:numPr>
                <w:ilvl w:val="0"/>
                <w:numId w:val="8"/>
              </w:numPr>
              <w:ind w:left="170" w:hanging="170"/>
              <w:jc w:val="both"/>
            </w:pPr>
            <w:r w:rsidRPr="00546E08">
              <w:t>Bioaktivní peptidy z rybích kolagenních vedlejších produktů; další bioaktivní sloučeniny z vedlejších živočišných produktů.</w:t>
            </w:r>
          </w:p>
          <w:p w14:paraId="669F017F" w14:textId="77777777" w:rsidR="009F1539" w:rsidRPr="00546E08" w:rsidRDefault="009F1539" w:rsidP="00E6629A">
            <w:pPr>
              <w:pStyle w:val="Odstavecseseznamem"/>
              <w:numPr>
                <w:ilvl w:val="0"/>
                <w:numId w:val="8"/>
              </w:numPr>
              <w:ind w:left="170" w:hanging="170"/>
              <w:jc w:val="both"/>
            </w:pPr>
            <w:r w:rsidRPr="00546E08">
              <w:t>Organická hnojiva a biopesticidy. Typy, vlastnosti, výroba, benefity a použití.</w:t>
            </w:r>
          </w:p>
          <w:p w14:paraId="7D09578C" w14:textId="77777777" w:rsidR="009F1539" w:rsidRPr="00546E08" w:rsidRDefault="009F1539" w:rsidP="00E6629A">
            <w:pPr>
              <w:pStyle w:val="Odstavecseseznamem"/>
              <w:numPr>
                <w:ilvl w:val="0"/>
                <w:numId w:val="8"/>
              </w:numPr>
              <w:ind w:left="170" w:hanging="170"/>
              <w:jc w:val="both"/>
            </w:pPr>
            <w:r w:rsidRPr="00546E08">
              <w:t>Zpracování vedlejších drůbežích kolagenních produktů na želatiny a hydrolysáty s využitím mikrobiálních enzymů.</w:t>
            </w:r>
          </w:p>
          <w:p w14:paraId="6A70A412" w14:textId="77777777" w:rsidR="009F1539" w:rsidRPr="00546E08" w:rsidRDefault="009F1539" w:rsidP="00E6629A">
            <w:pPr>
              <w:pStyle w:val="Odstavecseseznamem"/>
              <w:numPr>
                <w:ilvl w:val="0"/>
                <w:numId w:val="8"/>
              </w:numPr>
              <w:ind w:left="170" w:hanging="170"/>
              <w:jc w:val="both"/>
            </w:pPr>
            <w:r w:rsidRPr="00546E08">
              <w:t xml:space="preserve">Zpracování vedlejších rybích tkání technologií </w:t>
            </w:r>
            <w:proofErr w:type="spellStart"/>
            <w:r w:rsidRPr="00546E08">
              <w:t>demineralisace</w:t>
            </w:r>
            <w:proofErr w:type="spellEnd"/>
            <w:r w:rsidRPr="00546E08">
              <w:t xml:space="preserve"> a působení proteolytických enzymů na kolagenní produkty.</w:t>
            </w:r>
          </w:p>
          <w:p w14:paraId="7E533D72" w14:textId="77777777" w:rsidR="009F1539" w:rsidRPr="00546E08" w:rsidRDefault="009F1539" w:rsidP="00E6629A">
            <w:pPr>
              <w:pStyle w:val="Odstavecseseznamem"/>
              <w:numPr>
                <w:ilvl w:val="0"/>
                <w:numId w:val="8"/>
              </w:numPr>
              <w:ind w:left="170" w:hanging="170"/>
              <w:jc w:val="both"/>
            </w:pPr>
            <w:r w:rsidRPr="00546E08">
              <w:t>Enzymové technologie při zpracování nevyužitých keratinových částí (např. peří, ovčí vlna) zvířat na produkty s vysokou přidanou hodnotou.</w:t>
            </w:r>
          </w:p>
          <w:p w14:paraId="5A6948BB" w14:textId="77777777" w:rsidR="009F1539" w:rsidRPr="00546E08" w:rsidRDefault="009F1539" w:rsidP="00E6629A">
            <w:pPr>
              <w:pStyle w:val="Odstavecseseznamem"/>
              <w:numPr>
                <w:ilvl w:val="0"/>
                <w:numId w:val="8"/>
              </w:numPr>
              <w:ind w:left="170" w:hanging="170"/>
              <w:jc w:val="both"/>
            </w:pPr>
            <w:r w:rsidRPr="00546E08">
              <w:t xml:space="preserve">Využití plánovaných experimentů (DOE) v bioinženýrském výzkumu a průmyslové praxi pro </w:t>
            </w:r>
            <w:proofErr w:type="spellStart"/>
            <w:r w:rsidRPr="00546E08">
              <w:t>optimalisaci</w:t>
            </w:r>
            <w:proofErr w:type="spellEnd"/>
            <w:r w:rsidRPr="00546E08">
              <w:t xml:space="preserve"> procesů.</w:t>
            </w:r>
          </w:p>
          <w:p w14:paraId="141813C4" w14:textId="77777777" w:rsidR="009F1539" w:rsidRPr="00546E08" w:rsidRDefault="009F1539" w:rsidP="00E6629A">
            <w:pPr>
              <w:pStyle w:val="Odstavecseseznamem"/>
              <w:numPr>
                <w:ilvl w:val="0"/>
                <w:numId w:val="8"/>
              </w:numPr>
              <w:ind w:left="170" w:hanging="170"/>
              <w:jc w:val="both"/>
            </w:pPr>
            <w:r w:rsidRPr="00546E08">
              <w:t>Výroba bio-ethanolu z odpadů; současný stav, perspektivy, výzvy. Technologie zpracování odpadní rostlinné biomasy na energii.</w:t>
            </w:r>
          </w:p>
          <w:p w14:paraId="7ABAF3E8" w14:textId="77777777" w:rsidR="009F1539" w:rsidRPr="00546E08" w:rsidRDefault="009F1539" w:rsidP="00E6629A">
            <w:pPr>
              <w:pStyle w:val="Odstavecseseznamem"/>
              <w:numPr>
                <w:ilvl w:val="0"/>
                <w:numId w:val="8"/>
              </w:numPr>
              <w:ind w:left="170" w:hanging="170"/>
              <w:jc w:val="both"/>
            </w:pPr>
            <w:r w:rsidRPr="00546E08">
              <w:t>Mikrobiální enzymy získané z odpadů vznikajících při zpracování ryb.</w:t>
            </w:r>
          </w:p>
          <w:p w14:paraId="68536CEF" w14:textId="77777777" w:rsidR="009F1539" w:rsidRDefault="009F1539" w:rsidP="00E6629A">
            <w:pPr>
              <w:pStyle w:val="Odstavecseseznamem"/>
              <w:numPr>
                <w:ilvl w:val="0"/>
                <w:numId w:val="8"/>
              </w:numPr>
              <w:ind w:left="170" w:hanging="170"/>
              <w:jc w:val="both"/>
            </w:pPr>
            <w:r w:rsidRPr="00546E08">
              <w:t>Biologické a mikrobiální technologie pro zpracování odpadů z ovoce a zeleniny.</w:t>
            </w:r>
          </w:p>
          <w:p w14:paraId="4D9E87A4" w14:textId="77777777" w:rsidR="007328F8" w:rsidRDefault="007328F8" w:rsidP="007328F8">
            <w:pPr>
              <w:pStyle w:val="Odstavecseseznamem"/>
              <w:ind w:left="170"/>
              <w:jc w:val="both"/>
            </w:pPr>
          </w:p>
          <w:p w14:paraId="55C66A41" w14:textId="7067DF2F" w:rsidR="007328F8" w:rsidRPr="00FF149F" w:rsidRDefault="007328F8" w:rsidP="007328F8">
            <w:pPr>
              <w:jc w:val="both"/>
              <w:rPr>
                <w:b/>
                <w:bCs/>
              </w:rPr>
            </w:pPr>
            <w:r w:rsidRPr="00FF149F">
              <w:rPr>
                <w:b/>
                <w:bCs/>
              </w:rPr>
              <w:t xml:space="preserve">Očekávané výsledky </w:t>
            </w:r>
            <w:r w:rsidR="00196DC0" w:rsidRPr="00FF149F">
              <w:rPr>
                <w:b/>
                <w:bCs/>
              </w:rPr>
              <w:t>učení</w:t>
            </w:r>
            <w:r w:rsidRPr="00FF149F">
              <w:rPr>
                <w:b/>
                <w:bCs/>
              </w:rPr>
              <w:t xml:space="preserve"> </w:t>
            </w:r>
            <w:r w:rsidRPr="00FF149F">
              <w:rPr>
                <w:b/>
                <w:color w:val="000000" w:themeColor="text1"/>
              </w:rPr>
              <w:t>– po absolvování předmětu student prokazuje:</w:t>
            </w:r>
          </w:p>
          <w:p w14:paraId="37E72AFD" w14:textId="77777777" w:rsidR="007328F8" w:rsidRPr="00FF149F" w:rsidRDefault="007328F8" w:rsidP="007328F8">
            <w:pPr>
              <w:tabs>
                <w:tab w:val="left" w:pos="328"/>
              </w:tabs>
              <w:rPr>
                <w:b/>
                <w:color w:val="000000" w:themeColor="text1"/>
              </w:rPr>
            </w:pPr>
            <w:r w:rsidRPr="00FF149F">
              <w:rPr>
                <w:b/>
              </w:rPr>
              <w:t>Odborné z</w:t>
            </w:r>
            <w:r w:rsidRPr="00FF149F">
              <w:rPr>
                <w:b/>
                <w:color w:val="000000" w:themeColor="text1"/>
              </w:rPr>
              <w:t xml:space="preserve">nalosti: </w:t>
            </w:r>
          </w:p>
          <w:p w14:paraId="051E2A97" w14:textId="5EADD6E6" w:rsidR="00FF149F" w:rsidRPr="00FF149F" w:rsidRDefault="0020111E" w:rsidP="00FF149F">
            <w:pPr>
              <w:pStyle w:val="Default"/>
              <w:numPr>
                <w:ilvl w:val="0"/>
                <w:numId w:val="6"/>
              </w:numPr>
              <w:ind w:left="170" w:hanging="170"/>
              <w:jc w:val="both"/>
              <w:rPr>
                <w:sz w:val="20"/>
                <w:szCs w:val="20"/>
              </w:rPr>
            </w:pPr>
            <w:r>
              <w:rPr>
                <w:sz w:val="20"/>
                <w:szCs w:val="20"/>
              </w:rPr>
              <w:t>zhodnotit možnosti</w:t>
            </w:r>
            <w:r w:rsidR="00FF149F" w:rsidRPr="00FF149F">
              <w:rPr>
                <w:sz w:val="20"/>
                <w:szCs w:val="20"/>
              </w:rPr>
              <w:t xml:space="preserve"> využití biotechnologií v potravinářském průmyslu</w:t>
            </w:r>
          </w:p>
          <w:p w14:paraId="715485FF" w14:textId="258ECC5A" w:rsidR="00FF149F" w:rsidRPr="00FF149F" w:rsidRDefault="00FF149F" w:rsidP="00FF149F">
            <w:pPr>
              <w:pStyle w:val="Default"/>
              <w:numPr>
                <w:ilvl w:val="0"/>
                <w:numId w:val="6"/>
              </w:numPr>
              <w:ind w:left="170" w:hanging="170"/>
              <w:jc w:val="both"/>
              <w:rPr>
                <w:sz w:val="20"/>
                <w:szCs w:val="20"/>
              </w:rPr>
            </w:pPr>
            <w:r w:rsidRPr="00FF149F">
              <w:rPr>
                <w:sz w:val="20"/>
                <w:szCs w:val="20"/>
              </w:rPr>
              <w:t>vysvětl</w:t>
            </w:r>
            <w:r>
              <w:rPr>
                <w:sz w:val="20"/>
                <w:szCs w:val="20"/>
              </w:rPr>
              <w:t xml:space="preserve">it </w:t>
            </w:r>
            <w:r w:rsidRPr="00FF149F">
              <w:rPr>
                <w:sz w:val="20"/>
                <w:szCs w:val="20"/>
              </w:rPr>
              <w:t>význam mikrobiálních enzymů při zpracování živočišných a rostlinných produktů</w:t>
            </w:r>
          </w:p>
          <w:p w14:paraId="52A568BE" w14:textId="14A4C847" w:rsidR="00FF149F" w:rsidRPr="00FF149F" w:rsidRDefault="00FF149F" w:rsidP="00FF149F">
            <w:pPr>
              <w:pStyle w:val="Default"/>
              <w:numPr>
                <w:ilvl w:val="0"/>
                <w:numId w:val="6"/>
              </w:numPr>
              <w:ind w:left="170" w:hanging="170"/>
              <w:jc w:val="both"/>
              <w:rPr>
                <w:sz w:val="20"/>
                <w:szCs w:val="20"/>
              </w:rPr>
            </w:pPr>
            <w:r w:rsidRPr="00FF149F">
              <w:rPr>
                <w:sz w:val="20"/>
                <w:szCs w:val="20"/>
              </w:rPr>
              <w:t>zdůvodn</w:t>
            </w:r>
            <w:r>
              <w:rPr>
                <w:sz w:val="20"/>
                <w:szCs w:val="20"/>
              </w:rPr>
              <w:t>it</w:t>
            </w:r>
            <w:r w:rsidRPr="00FF149F">
              <w:rPr>
                <w:sz w:val="20"/>
                <w:szCs w:val="20"/>
              </w:rPr>
              <w:t xml:space="preserve"> výhody cirkulární bio-ekonomiky a zpracování odpadní rostlinné biomasy na energii</w:t>
            </w:r>
          </w:p>
          <w:p w14:paraId="2EB02A73" w14:textId="56C00B8F" w:rsidR="00FF149F" w:rsidRPr="00FF149F" w:rsidRDefault="00FF149F" w:rsidP="00FF149F">
            <w:pPr>
              <w:pStyle w:val="Default"/>
              <w:numPr>
                <w:ilvl w:val="0"/>
                <w:numId w:val="6"/>
              </w:numPr>
              <w:ind w:left="170" w:hanging="170"/>
              <w:jc w:val="both"/>
              <w:rPr>
                <w:sz w:val="20"/>
                <w:szCs w:val="20"/>
              </w:rPr>
            </w:pPr>
            <w:r w:rsidRPr="00FF149F">
              <w:rPr>
                <w:sz w:val="20"/>
                <w:szCs w:val="20"/>
              </w:rPr>
              <w:t>zhodnot</w:t>
            </w:r>
            <w:r>
              <w:rPr>
                <w:sz w:val="20"/>
                <w:szCs w:val="20"/>
              </w:rPr>
              <w:t>it</w:t>
            </w:r>
            <w:r w:rsidRPr="00FF149F">
              <w:rPr>
                <w:sz w:val="20"/>
                <w:szCs w:val="20"/>
              </w:rPr>
              <w:t xml:space="preserve"> vhodnost využití vedlejších živočišných produktů na výrobu bioaktivních peptidů a želatin</w:t>
            </w:r>
          </w:p>
          <w:p w14:paraId="3759470F" w14:textId="5BE12EE6" w:rsidR="00FF149F" w:rsidRPr="00FF149F" w:rsidRDefault="00FF149F" w:rsidP="00FF149F">
            <w:pPr>
              <w:pStyle w:val="Default"/>
              <w:numPr>
                <w:ilvl w:val="0"/>
                <w:numId w:val="6"/>
              </w:numPr>
              <w:ind w:left="170" w:hanging="170"/>
              <w:jc w:val="both"/>
              <w:rPr>
                <w:sz w:val="20"/>
                <w:szCs w:val="20"/>
              </w:rPr>
            </w:pPr>
            <w:r w:rsidRPr="00FF149F">
              <w:rPr>
                <w:sz w:val="20"/>
                <w:szCs w:val="20"/>
              </w:rPr>
              <w:t>pop</w:t>
            </w:r>
            <w:r>
              <w:rPr>
                <w:sz w:val="20"/>
                <w:szCs w:val="20"/>
              </w:rPr>
              <w:t>sat</w:t>
            </w:r>
            <w:r w:rsidRPr="00FF149F">
              <w:rPr>
                <w:sz w:val="20"/>
                <w:szCs w:val="20"/>
              </w:rPr>
              <w:t xml:space="preserve"> význam biotechnologií v potravinářském průmyslu</w:t>
            </w:r>
          </w:p>
          <w:p w14:paraId="104E68B8" w14:textId="77777777" w:rsidR="007328F8" w:rsidRPr="00FA5070" w:rsidRDefault="007328F8" w:rsidP="007328F8">
            <w:pPr>
              <w:tabs>
                <w:tab w:val="left" w:pos="328"/>
              </w:tabs>
              <w:rPr>
                <w:b/>
                <w:color w:val="000000" w:themeColor="text1"/>
              </w:rPr>
            </w:pPr>
          </w:p>
          <w:p w14:paraId="2B141FEE" w14:textId="65A47D9B" w:rsidR="007328F8" w:rsidRDefault="007328F8" w:rsidP="007328F8">
            <w:pPr>
              <w:tabs>
                <w:tab w:val="left" w:pos="328"/>
              </w:tabs>
              <w:rPr>
                <w:b/>
                <w:color w:val="000000" w:themeColor="text1"/>
              </w:rPr>
            </w:pPr>
            <w:r w:rsidRPr="00FF149F">
              <w:rPr>
                <w:b/>
                <w:color w:val="000000" w:themeColor="text1"/>
              </w:rPr>
              <w:t>Odborné dovednosti:</w:t>
            </w:r>
          </w:p>
          <w:p w14:paraId="55E511D6" w14:textId="77777777" w:rsidR="00FF149F" w:rsidRPr="00F52C94" w:rsidRDefault="00FF149F" w:rsidP="00FF149F">
            <w:pPr>
              <w:pStyle w:val="Default"/>
              <w:numPr>
                <w:ilvl w:val="0"/>
                <w:numId w:val="6"/>
              </w:numPr>
              <w:ind w:left="170" w:hanging="170"/>
              <w:jc w:val="both"/>
              <w:rPr>
                <w:sz w:val="20"/>
                <w:szCs w:val="20"/>
              </w:rPr>
            </w:pPr>
            <w:r w:rsidRPr="00F52C94">
              <w:rPr>
                <w:sz w:val="20"/>
                <w:szCs w:val="20"/>
              </w:rPr>
              <w:t>navrhnout enzymové technologie přeměny bílkovin na nízkomolekulární peptidy</w:t>
            </w:r>
          </w:p>
          <w:p w14:paraId="4FEA1330" w14:textId="77777777" w:rsidR="00FF149F" w:rsidRPr="00F52C94" w:rsidRDefault="00FF149F" w:rsidP="00FF149F">
            <w:pPr>
              <w:pStyle w:val="Default"/>
              <w:numPr>
                <w:ilvl w:val="0"/>
                <w:numId w:val="6"/>
              </w:numPr>
              <w:ind w:left="170" w:hanging="170"/>
              <w:jc w:val="both"/>
              <w:rPr>
                <w:sz w:val="20"/>
                <w:szCs w:val="20"/>
              </w:rPr>
            </w:pPr>
            <w:r w:rsidRPr="00F52C94">
              <w:rPr>
                <w:sz w:val="20"/>
                <w:szCs w:val="20"/>
              </w:rPr>
              <w:t>vyrobit a analyzovat želatiny připravené biotechnologickou cestou</w:t>
            </w:r>
          </w:p>
          <w:p w14:paraId="61EEE71C" w14:textId="77777777" w:rsidR="00FF149F" w:rsidRPr="00F52C94" w:rsidRDefault="00FF149F" w:rsidP="00FF149F">
            <w:pPr>
              <w:pStyle w:val="Default"/>
              <w:numPr>
                <w:ilvl w:val="0"/>
                <w:numId w:val="6"/>
              </w:numPr>
              <w:ind w:left="170" w:hanging="170"/>
              <w:jc w:val="both"/>
              <w:rPr>
                <w:sz w:val="20"/>
                <w:szCs w:val="20"/>
              </w:rPr>
            </w:pPr>
            <w:r w:rsidRPr="00F52C94">
              <w:rPr>
                <w:sz w:val="20"/>
                <w:szCs w:val="20"/>
              </w:rPr>
              <w:t>otestovat a upravit technologie pro zpracování keratinových tkání</w:t>
            </w:r>
          </w:p>
          <w:p w14:paraId="252512BC" w14:textId="77777777" w:rsidR="00FF149F" w:rsidRPr="00F52C94" w:rsidRDefault="00FF149F" w:rsidP="00FF149F">
            <w:pPr>
              <w:pStyle w:val="Default"/>
              <w:numPr>
                <w:ilvl w:val="0"/>
                <w:numId w:val="6"/>
              </w:numPr>
              <w:ind w:left="170" w:hanging="170"/>
              <w:jc w:val="both"/>
              <w:rPr>
                <w:sz w:val="20"/>
                <w:szCs w:val="20"/>
              </w:rPr>
            </w:pPr>
            <w:r w:rsidRPr="00F52C94">
              <w:rPr>
                <w:sz w:val="20"/>
                <w:szCs w:val="20"/>
              </w:rPr>
              <w:t>posoudit vhodnost aplikace organických hnojiv a biopesticidů</w:t>
            </w:r>
          </w:p>
          <w:p w14:paraId="712C03D7" w14:textId="0922F962" w:rsidR="00FF149F" w:rsidRPr="00FF149F" w:rsidRDefault="00FF149F" w:rsidP="00757B02">
            <w:pPr>
              <w:pStyle w:val="Default"/>
              <w:numPr>
                <w:ilvl w:val="0"/>
                <w:numId w:val="6"/>
              </w:numPr>
              <w:ind w:left="170" w:hanging="170"/>
              <w:jc w:val="both"/>
              <w:rPr>
                <w:sz w:val="20"/>
                <w:szCs w:val="20"/>
              </w:rPr>
            </w:pPr>
            <w:r w:rsidRPr="00757B02">
              <w:rPr>
                <w:sz w:val="20"/>
                <w:szCs w:val="20"/>
              </w:rPr>
              <w:t>zhodnotit vhodnost využití živočišných tkání na přípravu enzymů a bioaktivních peptidů</w:t>
            </w:r>
          </w:p>
        </w:tc>
      </w:tr>
      <w:tr w:rsidR="009F1539" w14:paraId="58E57D63" w14:textId="77777777" w:rsidTr="00892117">
        <w:trPr>
          <w:gridAfter w:val="1"/>
          <w:wAfter w:w="41" w:type="dxa"/>
          <w:trHeight w:val="283"/>
        </w:trPr>
        <w:tc>
          <w:tcPr>
            <w:tcW w:w="3435" w:type="dxa"/>
            <w:gridSpan w:val="5"/>
            <w:tcBorders>
              <w:top w:val="single" w:sz="4" w:space="0" w:color="auto"/>
              <w:bottom w:val="single" w:sz="4" w:space="0" w:color="auto"/>
              <w:right w:val="single" w:sz="4" w:space="0" w:color="auto"/>
            </w:tcBorders>
            <w:shd w:val="clear" w:color="auto" w:fill="F7CAAC"/>
          </w:tcPr>
          <w:p w14:paraId="435CCC55" w14:textId="77777777" w:rsidR="009F1539" w:rsidRPr="005A0406" w:rsidRDefault="009F1539" w:rsidP="00892117">
            <w:pPr>
              <w:jc w:val="both"/>
            </w:pPr>
            <w:r w:rsidRPr="005A0406">
              <w:rPr>
                <w:b/>
              </w:rPr>
              <w:t>Metody výuky</w:t>
            </w:r>
          </w:p>
        </w:tc>
        <w:tc>
          <w:tcPr>
            <w:tcW w:w="6420" w:type="dxa"/>
            <w:gridSpan w:val="11"/>
            <w:tcBorders>
              <w:top w:val="single" w:sz="4" w:space="0" w:color="auto"/>
              <w:left w:val="single" w:sz="4" w:space="0" w:color="auto"/>
              <w:bottom w:val="nil"/>
              <w:right w:val="single" w:sz="4" w:space="0" w:color="auto"/>
            </w:tcBorders>
          </w:tcPr>
          <w:p w14:paraId="5A17AA1A" w14:textId="77777777" w:rsidR="009F1539" w:rsidRDefault="009F1539" w:rsidP="00892117">
            <w:pPr>
              <w:jc w:val="both"/>
            </w:pPr>
          </w:p>
        </w:tc>
      </w:tr>
      <w:bookmarkEnd w:id="29"/>
      <w:tr w:rsidR="00757B02" w14:paraId="11444919" w14:textId="77777777" w:rsidTr="00757B02">
        <w:trPr>
          <w:gridAfter w:val="1"/>
          <w:wAfter w:w="41" w:type="dxa"/>
          <w:trHeight w:val="193"/>
        </w:trPr>
        <w:tc>
          <w:tcPr>
            <w:tcW w:w="9855" w:type="dxa"/>
            <w:gridSpan w:val="16"/>
            <w:tcBorders>
              <w:top w:val="nil"/>
              <w:bottom w:val="single" w:sz="4" w:space="0" w:color="auto"/>
            </w:tcBorders>
          </w:tcPr>
          <w:p w14:paraId="434BF2DA" w14:textId="77777777" w:rsidR="00757B02" w:rsidRPr="00FF149F" w:rsidRDefault="00757B02" w:rsidP="00757B02">
            <w:pPr>
              <w:jc w:val="both"/>
              <w:rPr>
                <w:b/>
                <w:bCs/>
                <w:u w:val="single"/>
              </w:rPr>
            </w:pPr>
            <w:r w:rsidRPr="00FF149F">
              <w:rPr>
                <w:b/>
                <w:bCs/>
                <w:u w:val="single"/>
              </w:rPr>
              <w:t>Metody a přístupy používané ve výuce</w:t>
            </w:r>
          </w:p>
          <w:p w14:paraId="53B06FEF" w14:textId="77777777" w:rsidR="00757B02" w:rsidRPr="00FF149F" w:rsidRDefault="00757B02" w:rsidP="00757B02">
            <w:pPr>
              <w:pStyle w:val="Nadpis5"/>
              <w:spacing w:before="0"/>
              <w:rPr>
                <w:rFonts w:ascii="Times New Roman" w:eastAsia="Times New Roman" w:hAnsi="Times New Roman" w:cs="Times New Roman"/>
                <w:b/>
                <w:bCs/>
                <w:color w:val="auto"/>
              </w:rPr>
            </w:pPr>
            <w:r w:rsidRPr="00FF149F">
              <w:rPr>
                <w:rFonts w:ascii="Times New Roman" w:eastAsia="Times New Roman" w:hAnsi="Times New Roman" w:cs="Times New Roman"/>
                <w:b/>
                <w:bCs/>
                <w:color w:val="auto"/>
              </w:rPr>
              <w:t>Pro dosažení odborných znalostí jsou užívány vyučovací metody:</w:t>
            </w:r>
          </w:p>
          <w:p w14:paraId="571A438B" w14:textId="77777777" w:rsidR="003C3662" w:rsidRDefault="00757B02" w:rsidP="003C3662">
            <w:pPr>
              <w:rPr>
                <w:color w:val="000000"/>
              </w:rPr>
            </w:pPr>
            <w:r w:rsidRPr="00FF149F">
              <w:rPr>
                <w:color w:val="000000"/>
                <w:shd w:val="clear" w:color="auto" w:fill="FFFFFF"/>
              </w:rPr>
              <w:t xml:space="preserve">Monologická (výklad, přednáška, instruktáž), </w:t>
            </w:r>
            <w:r w:rsidRPr="00FF149F">
              <w:rPr>
                <w:color w:val="000000"/>
              </w:rPr>
              <w:t>Dialogická (diskuze, rozhovor, brainstorming)</w:t>
            </w:r>
          </w:p>
          <w:p w14:paraId="3D3663C6" w14:textId="77777777" w:rsidR="003C3662" w:rsidRDefault="003C3662" w:rsidP="003C3662">
            <w:pPr>
              <w:rPr>
                <w:color w:val="000000"/>
              </w:rPr>
            </w:pPr>
          </w:p>
          <w:p w14:paraId="675D3135" w14:textId="259E191E" w:rsidR="00757B02" w:rsidRPr="00FF149F" w:rsidRDefault="00757B02" w:rsidP="003C3662">
            <w:pPr>
              <w:rPr>
                <w:b/>
                <w:bCs/>
              </w:rPr>
            </w:pPr>
            <w:r w:rsidRPr="00FF149F">
              <w:rPr>
                <w:b/>
                <w:bCs/>
              </w:rPr>
              <w:t>Pro dosažení odborných dovedností jsou užívány vyučovací metody:</w:t>
            </w:r>
          </w:p>
          <w:p w14:paraId="7D35AC78" w14:textId="77777777" w:rsidR="00757B02" w:rsidRDefault="00757B02" w:rsidP="00757B02">
            <w:r w:rsidRPr="00FF149F">
              <w:t>Laborování, Praktické procvičování</w:t>
            </w:r>
          </w:p>
          <w:p w14:paraId="0F267F38" w14:textId="77777777" w:rsidR="00757B02" w:rsidRDefault="00757B02" w:rsidP="00757B02"/>
          <w:p w14:paraId="52EB3221" w14:textId="77777777" w:rsidR="00757B02" w:rsidRPr="00FF149F" w:rsidRDefault="00757B02" w:rsidP="00757B02">
            <w:pPr>
              <w:pStyle w:val="Nadpis5"/>
              <w:spacing w:before="0"/>
              <w:rPr>
                <w:rFonts w:ascii="Times New Roman" w:eastAsia="Times New Roman" w:hAnsi="Times New Roman" w:cs="Times New Roman"/>
                <w:b/>
                <w:bCs/>
                <w:color w:val="auto"/>
              </w:rPr>
            </w:pPr>
            <w:r w:rsidRPr="00FF149F">
              <w:rPr>
                <w:rFonts w:ascii="Times New Roman" w:eastAsia="Times New Roman" w:hAnsi="Times New Roman" w:cs="Times New Roman"/>
                <w:b/>
                <w:bCs/>
                <w:color w:val="auto"/>
              </w:rPr>
              <w:t>Očekávané výsledky učení dosažené studiem předmětu jsou ověřovány hodnoticími metodami:</w:t>
            </w:r>
          </w:p>
          <w:p w14:paraId="23EEEAF7" w14:textId="77777777" w:rsidR="00757B02" w:rsidRDefault="00757B02" w:rsidP="00757B02">
            <w:pPr>
              <w:jc w:val="both"/>
              <w:rPr>
                <w:color w:val="000000"/>
              </w:rPr>
            </w:pPr>
            <w:r w:rsidRPr="00FF149F">
              <w:rPr>
                <w:color w:val="000000"/>
              </w:rPr>
              <w:t>Rozbor produktů pracovní činnosti studenta (technické práce), Písemná zkouška, Ústní zkouška, Známkou</w:t>
            </w:r>
          </w:p>
          <w:p w14:paraId="1FB8CA71" w14:textId="77777777" w:rsidR="00757B02" w:rsidRDefault="00757B02" w:rsidP="00757B02">
            <w:pPr>
              <w:jc w:val="both"/>
              <w:rPr>
                <w:color w:val="000000"/>
              </w:rPr>
            </w:pPr>
          </w:p>
          <w:p w14:paraId="0F3B1A2F" w14:textId="77777777" w:rsidR="00757B02" w:rsidRPr="00FF149F" w:rsidRDefault="00757B02" w:rsidP="00757B02">
            <w:pPr>
              <w:jc w:val="both"/>
              <w:rPr>
                <w:b/>
                <w:bCs/>
                <w:u w:val="single"/>
              </w:rPr>
            </w:pPr>
            <w:r w:rsidRPr="00FF149F">
              <w:rPr>
                <w:b/>
                <w:bCs/>
                <w:u w:val="single"/>
              </w:rPr>
              <w:t>Používané didaktické prostředky</w:t>
            </w:r>
          </w:p>
          <w:p w14:paraId="69683B56" w14:textId="77777777" w:rsidR="00757B02" w:rsidRPr="0071371D" w:rsidRDefault="00757B02" w:rsidP="00757B02">
            <w:pPr>
              <w:jc w:val="both"/>
            </w:pPr>
            <w:r w:rsidRPr="00FF149F">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FF149F">
              <w:t>dataprojekce</w:t>
            </w:r>
            <w:proofErr w:type="spellEnd"/>
            <w:r w:rsidRPr="00FF149F">
              <w:t>, výukové počítačové programy, zdroje odborné literatury, prezentace, modely.</w:t>
            </w:r>
          </w:p>
          <w:p w14:paraId="5EB95045" w14:textId="77777777" w:rsidR="00757B02" w:rsidRPr="0071371D" w:rsidRDefault="00757B02" w:rsidP="00757B02">
            <w:pPr>
              <w:jc w:val="both"/>
            </w:pPr>
            <w:r w:rsidRPr="0071371D">
              <w:t> </w:t>
            </w:r>
          </w:p>
          <w:p w14:paraId="1000FF06" w14:textId="4ADAFF86" w:rsidR="00757B02" w:rsidRDefault="00757B02" w:rsidP="00757B02">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3A3D93" w:rsidRPr="0071371D">
              <w:t>M</w:t>
            </w:r>
            <w:r w:rsidR="003A3D93">
              <w:t>S</w:t>
            </w:r>
            <w:r w:rsidR="003A3D93"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757B02" w14:paraId="7DD9AC8A" w14:textId="77777777" w:rsidTr="00892117">
        <w:trPr>
          <w:gridAfter w:val="1"/>
          <w:wAfter w:w="41" w:type="dxa"/>
          <w:trHeight w:val="265"/>
        </w:trPr>
        <w:tc>
          <w:tcPr>
            <w:tcW w:w="3435" w:type="dxa"/>
            <w:gridSpan w:val="5"/>
            <w:tcBorders>
              <w:top w:val="single" w:sz="4" w:space="0" w:color="auto"/>
            </w:tcBorders>
            <w:shd w:val="clear" w:color="auto" w:fill="F7CAAC"/>
          </w:tcPr>
          <w:p w14:paraId="03B4F53D" w14:textId="77777777" w:rsidR="00757B02" w:rsidRDefault="00757B02" w:rsidP="00757B02">
            <w:pPr>
              <w:jc w:val="both"/>
            </w:pPr>
            <w:r>
              <w:rPr>
                <w:b/>
              </w:rPr>
              <w:lastRenderedPageBreak/>
              <w:t>Studijní literatura a studijní pomůcky</w:t>
            </w:r>
          </w:p>
        </w:tc>
        <w:tc>
          <w:tcPr>
            <w:tcW w:w="6420" w:type="dxa"/>
            <w:gridSpan w:val="11"/>
            <w:tcBorders>
              <w:top w:val="single" w:sz="4" w:space="0" w:color="auto"/>
              <w:bottom w:val="nil"/>
            </w:tcBorders>
          </w:tcPr>
          <w:p w14:paraId="5030DEA1" w14:textId="77777777" w:rsidR="00757B02" w:rsidRDefault="00757B02" w:rsidP="00757B02">
            <w:pPr>
              <w:jc w:val="both"/>
            </w:pPr>
          </w:p>
        </w:tc>
      </w:tr>
      <w:tr w:rsidR="00757B02" w14:paraId="6E12015B" w14:textId="77777777" w:rsidTr="00892117">
        <w:trPr>
          <w:gridAfter w:val="1"/>
          <w:wAfter w:w="41" w:type="dxa"/>
          <w:trHeight w:val="1497"/>
        </w:trPr>
        <w:tc>
          <w:tcPr>
            <w:tcW w:w="9855" w:type="dxa"/>
            <w:gridSpan w:val="16"/>
            <w:tcBorders>
              <w:top w:val="nil"/>
            </w:tcBorders>
          </w:tcPr>
          <w:p w14:paraId="22BD131C" w14:textId="77777777" w:rsidR="00757B02" w:rsidRPr="00546E08" w:rsidRDefault="00757B02" w:rsidP="00757B02">
            <w:pPr>
              <w:jc w:val="both"/>
              <w:rPr>
                <w:u w:val="single"/>
              </w:rPr>
            </w:pPr>
            <w:r w:rsidRPr="00546E08">
              <w:rPr>
                <w:u w:val="single"/>
              </w:rPr>
              <w:t>Povinná literatura:</w:t>
            </w:r>
          </w:p>
          <w:p w14:paraId="4A92DF14" w14:textId="77777777" w:rsidR="00757B02" w:rsidRPr="00546E08" w:rsidRDefault="00757B02" w:rsidP="00757B02">
            <w:pPr>
              <w:jc w:val="both"/>
              <w:rPr>
                <w:color w:val="000000" w:themeColor="text1"/>
                <w:lang w:val="en-US"/>
              </w:rPr>
            </w:pPr>
            <w:r w:rsidRPr="00546E08">
              <w:rPr>
                <w:caps/>
                <w:color w:val="000000" w:themeColor="text1"/>
                <w:lang w:val="en-US"/>
              </w:rPr>
              <w:t>Singh, H.B., Vaishnav, A.</w:t>
            </w:r>
            <w:r w:rsidRPr="00546E08">
              <w:rPr>
                <w:color w:val="000000" w:themeColor="text1"/>
                <w:lang w:val="en-US"/>
              </w:rPr>
              <w:t xml:space="preserve"> New and Future Developments in Microbial Biotechnology and Bioengineering: Sustainable Agriculture. Amsterdam: Elsevier, 2022. ISBN 9780323855778.</w:t>
            </w:r>
          </w:p>
          <w:p w14:paraId="7F84EE29" w14:textId="77777777" w:rsidR="00757B02" w:rsidRPr="00546E08" w:rsidRDefault="00757B02" w:rsidP="00757B02">
            <w:pPr>
              <w:jc w:val="both"/>
              <w:rPr>
                <w:color w:val="000000" w:themeColor="text1"/>
                <w:lang w:val="en-US"/>
              </w:rPr>
            </w:pPr>
            <w:r w:rsidRPr="00546E08">
              <w:rPr>
                <w:caps/>
                <w:color w:val="000000" w:themeColor="text1"/>
                <w:lang w:val="en-US"/>
              </w:rPr>
              <w:t>Daugherty, E</w:t>
            </w:r>
            <w:r w:rsidRPr="00546E08">
              <w:rPr>
                <w:color w:val="000000" w:themeColor="text1"/>
                <w:lang w:val="en-US"/>
              </w:rPr>
              <w:t>. Biotechnology: Science for the New Millennium. St. Paul, MN: Paradigm Publishers, 2012. ISBN 9780763842857.</w:t>
            </w:r>
          </w:p>
          <w:p w14:paraId="29B18A51" w14:textId="77777777" w:rsidR="00757B02" w:rsidRPr="00546E08" w:rsidRDefault="00757B02" w:rsidP="00757B02">
            <w:pPr>
              <w:jc w:val="both"/>
              <w:rPr>
                <w:color w:val="000000" w:themeColor="text1"/>
                <w:lang w:val="en-US"/>
              </w:rPr>
            </w:pPr>
            <w:r w:rsidRPr="00546E08">
              <w:rPr>
                <w:caps/>
                <w:color w:val="000000" w:themeColor="text1"/>
                <w:lang w:val="en-US"/>
              </w:rPr>
              <w:t>Salar, R.K.</w:t>
            </w:r>
            <w:r w:rsidRPr="00546E08">
              <w:rPr>
                <w:color w:val="000000" w:themeColor="text1"/>
                <w:lang w:val="en-US"/>
              </w:rPr>
              <w:t xml:space="preserve"> Biotechnology: Prospects and Applications. New Delhi: Springer, 2013. ISBN 9788132216827.</w:t>
            </w:r>
          </w:p>
          <w:p w14:paraId="1B13FCCD" w14:textId="77777777" w:rsidR="00757B02" w:rsidRPr="00546E08" w:rsidRDefault="00757B02" w:rsidP="00757B02">
            <w:pPr>
              <w:jc w:val="both"/>
            </w:pPr>
            <w:r w:rsidRPr="00546E08">
              <w:rPr>
                <w:caps/>
                <w:color w:val="000000" w:themeColor="text1"/>
                <w:lang w:val="en-US"/>
              </w:rPr>
              <w:t>Simpson, B.K., Aryee, A.N.A., Toldrá, F</w:t>
            </w:r>
            <w:r w:rsidRPr="00546E08">
              <w:rPr>
                <w:color w:val="000000" w:themeColor="text1"/>
                <w:lang w:val="en-US"/>
              </w:rPr>
              <w:t>. Byproducts from Agriculture and Fisheries: Adding Value for Food, Feed, Pharma, and Fuels. Chichester: John Wiley &amp; Sons Ltd., 2020. ISBN 9781119383956.</w:t>
            </w:r>
          </w:p>
          <w:p w14:paraId="68D600DD" w14:textId="77777777" w:rsidR="00757B02" w:rsidRPr="00546E08" w:rsidRDefault="00757B02" w:rsidP="00757B02">
            <w:pPr>
              <w:jc w:val="both"/>
            </w:pPr>
          </w:p>
          <w:p w14:paraId="74EC078E" w14:textId="77777777" w:rsidR="00757B02" w:rsidRPr="00546E08" w:rsidRDefault="00757B02" w:rsidP="00757B02">
            <w:pPr>
              <w:jc w:val="both"/>
              <w:rPr>
                <w:u w:val="single"/>
              </w:rPr>
            </w:pPr>
            <w:r w:rsidRPr="00546E08">
              <w:rPr>
                <w:u w:val="single"/>
              </w:rPr>
              <w:t>Doporučená literatura:</w:t>
            </w:r>
          </w:p>
          <w:p w14:paraId="1DEADAA8" w14:textId="77777777" w:rsidR="00757B02" w:rsidRPr="00546E08" w:rsidRDefault="00757B02" w:rsidP="00757B02">
            <w:pPr>
              <w:jc w:val="both"/>
              <w:rPr>
                <w:color w:val="000000" w:themeColor="text1"/>
                <w:lang w:val="en-US"/>
              </w:rPr>
            </w:pPr>
            <w:r w:rsidRPr="00546E08">
              <w:rPr>
                <w:caps/>
                <w:color w:val="000000" w:themeColor="text1"/>
                <w:lang w:val="en-US"/>
              </w:rPr>
              <w:t>Singh, H.B., Vaishnav, A</w:t>
            </w:r>
            <w:r w:rsidRPr="00546E08">
              <w:rPr>
                <w:color w:val="000000" w:themeColor="text1"/>
                <w:lang w:val="en-US"/>
              </w:rPr>
              <w:t>. New and Future Developments in Microbial Biotechnology and Bioengineering: Sustainable Agriculture: Revisiting Green Chemicals. Amsterdam: Elsevier, 2022. ISBN 9780323855822.</w:t>
            </w:r>
          </w:p>
          <w:p w14:paraId="55D33379" w14:textId="77777777" w:rsidR="00757B02" w:rsidRPr="00546E08" w:rsidRDefault="00757B02" w:rsidP="00757B02">
            <w:pPr>
              <w:pStyle w:val="MDPI71References"/>
              <w:numPr>
                <w:ilvl w:val="0"/>
                <w:numId w:val="0"/>
              </w:numPr>
              <w:ind w:left="425" w:hanging="425"/>
              <w:rPr>
                <w:rFonts w:ascii="Times New Roman" w:hAnsi="Times New Roman"/>
                <w:color w:val="000000" w:themeColor="text1"/>
                <w:sz w:val="20"/>
              </w:rPr>
            </w:pPr>
            <w:r w:rsidRPr="00546E08">
              <w:rPr>
                <w:rFonts w:ascii="Times New Roman" w:hAnsi="Times New Roman"/>
                <w:caps/>
                <w:color w:val="000000" w:themeColor="text1"/>
                <w:sz w:val="20"/>
              </w:rPr>
              <w:t>Antony, J.</w:t>
            </w:r>
            <w:r w:rsidRPr="00546E08">
              <w:rPr>
                <w:rFonts w:ascii="Times New Roman" w:hAnsi="Times New Roman"/>
                <w:color w:val="000000" w:themeColor="text1"/>
                <w:sz w:val="20"/>
              </w:rPr>
              <w:t xml:space="preserve"> Design of Experiments for Engineers and Scientists. London: Elsevier, 2014. ISBN </w:t>
            </w:r>
            <w:r w:rsidRPr="00546E08">
              <w:rPr>
                <w:rStyle w:val="Zdraznn"/>
                <w:rFonts w:ascii="Times New Roman" w:hAnsi="Times New Roman"/>
                <w:i w:val="0"/>
                <w:iCs w:val="0"/>
                <w:color w:val="000000" w:themeColor="text1"/>
                <w:sz w:val="20"/>
                <w:shd w:val="clear" w:color="auto" w:fill="FFFFFF"/>
              </w:rPr>
              <w:t>9780080994178</w:t>
            </w:r>
            <w:r w:rsidRPr="00546E08">
              <w:rPr>
                <w:rFonts w:ascii="Times New Roman" w:hAnsi="Times New Roman"/>
                <w:color w:val="000000" w:themeColor="text1"/>
                <w:sz w:val="20"/>
              </w:rPr>
              <w:t>.</w:t>
            </w:r>
          </w:p>
          <w:p w14:paraId="226A9DFF" w14:textId="77777777" w:rsidR="00757B02" w:rsidRPr="00546E08" w:rsidRDefault="00757B02" w:rsidP="00757B02">
            <w:pPr>
              <w:pStyle w:val="MDPI71References"/>
              <w:numPr>
                <w:ilvl w:val="0"/>
                <w:numId w:val="0"/>
              </w:numPr>
              <w:rPr>
                <w:rFonts w:ascii="Times New Roman" w:hAnsi="Times New Roman"/>
                <w:color w:val="000000" w:themeColor="text1"/>
                <w:spacing w:val="5"/>
                <w:sz w:val="20"/>
                <w:shd w:val="clear" w:color="auto" w:fill="FFFFFF"/>
              </w:rPr>
            </w:pPr>
            <w:r w:rsidRPr="00546E08">
              <w:rPr>
                <w:rFonts w:ascii="Times New Roman" w:hAnsi="Times New Roman"/>
                <w:caps/>
                <w:color w:val="000000" w:themeColor="text1"/>
                <w:sz w:val="20"/>
              </w:rPr>
              <w:t>Ockerman, H.W., Hansen C.I.</w:t>
            </w:r>
            <w:r w:rsidRPr="00546E08">
              <w:rPr>
                <w:rFonts w:ascii="Times New Roman" w:hAnsi="Times New Roman"/>
                <w:color w:val="000000" w:themeColor="text1"/>
                <w:sz w:val="20"/>
              </w:rPr>
              <w:t xml:space="preserve"> Animal By-product Processing and Utilization. London: CRC Press, 2000. ISBN </w:t>
            </w:r>
            <w:r w:rsidRPr="00546E08">
              <w:rPr>
                <w:rFonts w:ascii="Times New Roman" w:hAnsi="Times New Roman"/>
                <w:color w:val="000000" w:themeColor="text1"/>
                <w:spacing w:val="5"/>
                <w:sz w:val="20"/>
                <w:shd w:val="clear" w:color="auto" w:fill="FFFFFF"/>
              </w:rPr>
              <w:t>9781482293920.</w:t>
            </w:r>
          </w:p>
          <w:p w14:paraId="6F3C0ED5" w14:textId="77777777" w:rsidR="00757B02" w:rsidRDefault="00757B02" w:rsidP="00757B02">
            <w:pPr>
              <w:jc w:val="both"/>
            </w:pPr>
            <w:r w:rsidRPr="00546E08">
              <w:rPr>
                <w:caps/>
                <w:color w:val="000000" w:themeColor="text1"/>
              </w:rPr>
              <w:t>Custers, R.</w:t>
            </w:r>
            <w:r w:rsidRPr="00546E08">
              <w:rPr>
                <w:color w:val="000000" w:themeColor="text1"/>
              </w:rPr>
              <w:t xml:space="preserve"> Průvodce biotechnologiemi: biotechnologie v zemědělství a potravinářství. Praha: Academia, 2006. ISBN 8020013504.</w:t>
            </w:r>
          </w:p>
        </w:tc>
      </w:tr>
      <w:tr w:rsidR="00757B02" w14:paraId="597A8E44" w14:textId="77777777" w:rsidTr="00892117">
        <w:trPr>
          <w:gridAfter w:val="1"/>
          <w:wAfter w:w="41"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43CAE330" w14:textId="77777777" w:rsidR="00757B02" w:rsidRDefault="00757B02" w:rsidP="00757B02">
            <w:pPr>
              <w:jc w:val="center"/>
              <w:rPr>
                <w:b/>
              </w:rPr>
            </w:pPr>
            <w:r>
              <w:rPr>
                <w:b/>
              </w:rPr>
              <w:t>Informace ke kombinované nebo distanční formě</w:t>
            </w:r>
          </w:p>
        </w:tc>
      </w:tr>
      <w:tr w:rsidR="00757B02" w14:paraId="30A9D6B4" w14:textId="77777777" w:rsidTr="00892117">
        <w:trPr>
          <w:gridAfter w:val="1"/>
          <w:wAfter w:w="41" w:type="dxa"/>
        </w:trPr>
        <w:tc>
          <w:tcPr>
            <w:tcW w:w="4787" w:type="dxa"/>
            <w:gridSpan w:val="8"/>
            <w:tcBorders>
              <w:top w:val="single" w:sz="2" w:space="0" w:color="auto"/>
            </w:tcBorders>
            <w:shd w:val="clear" w:color="auto" w:fill="F7CAAC"/>
          </w:tcPr>
          <w:p w14:paraId="4DB09AC6" w14:textId="77777777" w:rsidR="00757B02" w:rsidRDefault="00757B02" w:rsidP="00757B02">
            <w:pPr>
              <w:jc w:val="both"/>
            </w:pPr>
            <w:r>
              <w:rPr>
                <w:b/>
              </w:rPr>
              <w:t>Rozsah konzultací (soustředění)</w:t>
            </w:r>
          </w:p>
        </w:tc>
        <w:tc>
          <w:tcPr>
            <w:tcW w:w="889" w:type="dxa"/>
            <w:tcBorders>
              <w:top w:val="single" w:sz="2" w:space="0" w:color="auto"/>
            </w:tcBorders>
          </w:tcPr>
          <w:p w14:paraId="0B2E7021" w14:textId="77777777" w:rsidR="00757B02" w:rsidRDefault="00757B02" w:rsidP="00757B02">
            <w:pPr>
              <w:jc w:val="both"/>
            </w:pPr>
          </w:p>
        </w:tc>
        <w:tc>
          <w:tcPr>
            <w:tcW w:w="4179" w:type="dxa"/>
            <w:gridSpan w:val="7"/>
            <w:tcBorders>
              <w:top w:val="single" w:sz="2" w:space="0" w:color="auto"/>
            </w:tcBorders>
            <w:shd w:val="clear" w:color="auto" w:fill="F7CAAC"/>
          </w:tcPr>
          <w:p w14:paraId="0F905F6F" w14:textId="77777777" w:rsidR="00757B02" w:rsidRDefault="00757B02" w:rsidP="00757B02">
            <w:pPr>
              <w:jc w:val="both"/>
              <w:rPr>
                <w:b/>
              </w:rPr>
            </w:pPr>
            <w:r>
              <w:rPr>
                <w:b/>
              </w:rPr>
              <w:t xml:space="preserve">hodin </w:t>
            </w:r>
          </w:p>
        </w:tc>
      </w:tr>
      <w:tr w:rsidR="00757B02" w14:paraId="227E89E5" w14:textId="77777777" w:rsidTr="00892117">
        <w:trPr>
          <w:gridAfter w:val="1"/>
          <w:wAfter w:w="41" w:type="dxa"/>
        </w:trPr>
        <w:tc>
          <w:tcPr>
            <w:tcW w:w="9855" w:type="dxa"/>
            <w:gridSpan w:val="16"/>
            <w:shd w:val="clear" w:color="auto" w:fill="F7CAAC"/>
          </w:tcPr>
          <w:p w14:paraId="7E9E85C3" w14:textId="77777777" w:rsidR="00757B02" w:rsidRDefault="00757B02" w:rsidP="00757B02">
            <w:pPr>
              <w:jc w:val="both"/>
              <w:rPr>
                <w:b/>
              </w:rPr>
            </w:pPr>
            <w:r>
              <w:rPr>
                <w:b/>
              </w:rPr>
              <w:t>Informace o způsobu kontaktu s vyučujícím</w:t>
            </w:r>
          </w:p>
        </w:tc>
      </w:tr>
      <w:tr w:rsidR="00757B02" w14:paraId="2FC41A9A" w14:textId="77777777" w:rsidTr="00892117">
        <w:trPr>
          <w:gridAfter w:val="1"/>
          <w:wAfter w:w="41" w:type="dxa"/>
          <w:trHeight w:val="1373"/>
        </w:trPr>
        <w:tc>
          <w:tcPr>
            <w:tcW w:w="9855" w:type="dxa"/>
            <w:gridSpan w:val="16"/>
          </w:tcPr>
          <w:p w14:paraId="0FE7FB5B" w14:textId="77777777" w:rsidR="00757B02" w:rsidRDefault="00757B02" w:rsidP="00757B02">
            <w:pPr>
              <w:jc w:val="both"/>
            </w:pPr>
          </w:p>
          <w:p w14:paraId="639EC24B" w14:textId="77777777" w:rsidR="00757B02" w:rsidRDefault="00757B02" w:rsidP="00757B02">
            <w:pPr>
              <w:jc w:val="both"/>
            </w:pPr>
          </w:p>
          <w:p w14:paraId="325F9C0D" w14:textId="77777777" w:rsidR="00757B02" w:rsidRDefault="00757B02" w:rsidP="00757B02">
            <w:pPr>
              <w:jc w:val="both"/>
            </w:pPr>
          </w:p>
          <w:p w14:paraId="282AA7F2" w14:textId="77777777" w:rsidR="00757B02" w:rsidRDefault="00757B02" w:rsidP="00757B02">
            <w:pPr>
              <w:jc w:val="both"/>
            </w:pPr>
          </w:p>
          <w:p w14:paraId="61D5F6CC" w14:textId="77777777" w:rsidR="00757B02" w:rsidRDefault="00757B02" w:rsidP="00757B02">
            <w:pPr>
              <w:jc w:val="both"/>
            </w:pPr>
          </w:p>
          <w:p w14:paraId="417D3285" w14:textId="77777777" w:rsidR="00757B02" w:rsidRDefault="00757B02" w:rsidP="00757B02">
            <w:pPr>
              <w:jc w:val="both"/>
            </w:pPr>
          </w:p>
          <w:p w14:paraId="7D517E23" w14:textId="77777777" w:rsidR="00757B02" w:rsidRDefault="00757B02" w:rsidP="00757B02">
            <w:pPr>
              <w:jc w:val="both"/>
            </w:pPr>
          </w:p>
          <w:p w14:paraId="352F1254" w14:textId="77777777" w:rsidR="00757B02" w:rsidRDefault="00757B02" w:rsidP="00757B02">
            <w:pPr>
              <w:jc w:val="both"/>
            </w:pPr>
          </w:p>
          <w:p w14:paraId="28FDF4D4" w14:textId="6F5F6C41" w:rsidR="00757B02" w:rsidRDefault="00757B02" w:rsidP="00757B02">
            <w:pPr>
              <w:jc w:val="both"/>
            </w:pPr>
          </w:p>
          <w:p w14:paraId="3AC8F0FA" w14:textId="49D167EF" w:rsidR="00757B02" w:rsidRDefault="00757B02" w:rsidP="00757B02">
            <w:pPr>
              <w:jc w:val="both"/>
            </w:pPr>
          </w:p>
          <w:p w14:paraId="018D0FBF" w14:textId="1BA1D6A6" w:rsidR="00757B02" w:rsidRDefault="00757B02" w:rsidP="00757B02">
            <w:pPr>
              <w:jc w:val="both"/>
            </w:pPr>
          </w:p>
          <w:p w14:paraId="2AB463FE" w14:textId="656CC367" w:rsidR="00757B02" w:rsidRDefault="00757B02" w:rsidP="00757B02">
            <w:pPr>
              <w:jc w:val="both"/>
            </w:pPr>
          </w:p>
          <w:p w14:paraId="18912A7D" w14:textId="1417B3F6" w:rsidR="00757B02" w:rsidRDefault="00757B02" w:rsidP="00757B02">
            <w:pPr>
              <w:jc w:val="both"/>
            </w:pPr>
          </w:p>
          <w:p w14:paraId="6C5FA0D5" w14:textId="2BA9FBA0" w:rsidR="00757B02" w:rsidRDefault="00757B02" w:rsidP="00757B02">
            <w:pPr>
              <w:jc w:val="both"/>
            </w:pPr>
          </w:p>
          <w:p w14:paraId="3326E080" w14:textId="77777777" w:rsidR="00757B02" w:rsidRDefault="00757B02" w:rsidP="00757B02">
            <w:pPr>
              <w:jc w:val="both"/>
            </w:pPr>
          </w:p>
          <w:p w14:paraId="50A21146" w14:textId="77777777" w:rsidR="00757B02" w:rsidRDefault="00757B02" w:rsidP="00757B02">
            <w:pPr>
              <w:jc w:val="both"/>
            </w:pPr>
          </w:p>
          <w:p w14:paraId="11F41274" w14:textId="77777777" w:rsidR="00757B02" w:rsidRDefault="00757B02" w:rsidP="00757B02">
            <w:pPr>
              <w:jc w:val="both"/>
            </w:pPr>
          </w:p>
          <w:p w14:paraId="23530B20" w14:textId="77777777" w:rsidR="00757B02" w:rsidRDefault="00757B02" w:rsidP="00757B02">
            <w:pPr>
              <w:jc w:val="both"/>
            </w:pPr>
          </w:p>
          <w:p w14:paraId="4C83DB7E" w14:textId="77777777" w:rsidR="00757B02" w:rsidRDefault="00757B02" w:rsidP="00757B02">
            <w:pPr>
              <w:jc w:val="both"/>
            </w:pPr>
          </w:p>
          <w:p w14:paraId="7CF976D3" w14:textId="77777777" w:rsidR="00757B02" w:rsidRDefault="00757B02" w:rsidP="00757B02">
            <w:pPr>
              <w:jc w:val="both"/>
            </w:pPr>
          </w:p>
          <w:p w14:paraId="6E79BED2" w14:textId="77777777" w:rsidR="00757B02" w:rsidRDefault="00757B02" w:rsidP="00757B02">
            <w:pPr>
              <w:jc w:val="both"/>
            </w:pPr>
          </w:p>
          <w:p w14:paraId="754C9595" w14:textId="77777777" w:rsidR="00757B02" w:rsidRDefault="00757B02" w:rsidP="00757B02">
            <w:pPr>
              <w:jc w:val="both"/>
            </w:pPr>
          </w:p>
          <w:p w14:paraId="03A8AE48" w14:textId="0DA7944B" w:rsidR="00757B02" w:rsidRDefault="00757B02" w:rsidP="00757B02">
            <w:pPr>
              <w:jc w:val="both"/>
            </w:pPr>
          </w:p>
          <w:p w14:paraId="70F0AC41" w14:textId="5C0D1D7E" w:rsidR="004F6D4C" w:rsidRDefault="004F6D4C" w:rsidP="00757B02">
            <w:pPr>
              <w:jc w:val="both"/>
            </w:pPr>
          </w:p>
          <w:p w14:paraId="7E31498E" w14:textId="43DFC42C" w:rsidR="004F6D4C" w:rsidRDefault="004F6D4C" w:rsidP="00757B02">
            <w:pPr>
              <w:jc w:val="both"/>
            </w:pPr>
          </w:p>
          <w:p w14:paraId="7A75A1ED" w14:textId="77777777" w:rsidR="004F6D4C" w:rsidRDefault="004F6D4C" w:rsidP="00757B02">
            <w:pPr>
              <w:jc w:val="both"/>
            </w:pPr>
          </w:p>
          <w:p w14:paraId="427745DF" w14:textId="77777777" w:rsidR="00757B02" w:rsidRDefault="00757B02" w:rsidP="00757B02">
            <w:pPr>
              <w:jc w:val="both"/>
            </w:pPr>
          </w:p>
          <w:p w14:paraId="6B7CDA00" w14:textId="1D2EBEF4" w:rsidR="00757B02" w:rsidRDefault="00757B02" w:rsidP="00757B02">
            <w:pPr>
              <w:jc w:val="both"/>
            </w:pPr>
          </w:p>
        </w:tc>
      </w:tr>
      <w:tr w:rsidR="00757B02" w14:paraId="284B35FE" w14:textId="77777777" w:rsidTr="00892117">
        <w:trPr>
          <w:gridAfter w:val="1"/>
          <w:wAfter w:w="41" w:type="dxa"/>
        </w:trPr>
        <w:tc>
          <w:tcPr>
            <w:tcW w:w="9855" w:type="dxa"/>
            <w:gridSpan w:val="16"/>
            <w:tcBorders>
              <w:bottom w:val="double" w:sz="4" w:space="0" w:color="auto"/>
            </w:tcBorders>
            <w:shd w:val="clear" w:color="auto" w:fill="BDD6EE"/>
          </w:tcPr>
          <w:p w14:paraId="4E3026BE" w14:textId="77777777" w:rsidR="00757B02" w:rsidRDefault="00757B02" w:rsidP="00757B02">
            <w:pPr>
              <w:jc w:val="both"/>
              <w:rPr>
                <w:b/>
                <w:sz w:val="28"/>
              </w:rPr>
            </w:pPr>
            <w:bookmarkStart w:id="31" w:name="_Hlk172548019"/>
            <w:r>
              <w:lastRenderedPageBreak/>
              <w:br w:type="page"/>
            </w:r>
            <w:r>
              <w:rPr>
                <w:b/>
                <w:sz w:val="28"/>
              </w:rPr>
              <w:t>B-III – Charakteristika studijního předmětu</w:t>
            </w:r>
          </w:p>
        </w:tc>
      </w:tr>
      <w:tr w:rsidR="00757B02" w14:paraId="6588E118" w14:textId="77777777" w:rsidTr="00892117">
        <w:trPr>
          <w:gridAfter w:val="1"/>
          <w:wAfter w:w="41" w:type="dxa"/>
        </w:trPr>
        <w:tc>
          <w:tcPr>
            <w:tcW w:w="3435" w:type="dxa"/>
            <w:gridSpan w:val="5"/>
            <w:tcBorders>
              <w:top w:val="double" w:sz="4" w:space="0" w:color="auto"/>
            </w:tcBorders>
            <w:shd w:val="clear" w:color="auto" w:fill="F7CAAC"/>
          </w:tcPr>
          <w:p w14:paraId="68632B7C" w14:textId="77777777" w:rsidR="00757B02" w:rsidRPr="00064BFF" w:rsidRDefault="00757B02" w:rsidP="00757B02">
            <w:pPr>
              <w:jc w:val="both"/>
              <w:rPr>
                <w:b/>
              </w:rPr>
            </w:pPr>
            <w:r w:rsidRPr="00064BFF">
              <w:rPr>
                <w:b/>
              </w:rPr>
              <w:t>Název studijního předmětu</w:t>
            </w:r>
          </w:p>
        </w:tc>
        <w:tc>
          <w:tcPr>
            <w:tcW w:w="6420" w:type="dxa"/>
            <w:gridSpan w:val="11"/>
            <w:tcBorders>
              <w:top w:val="double" w:sz="4" w:space="0" w:color="auto"/>
            </w:tcBorders>
          </w:tcPr>
          <w:p w14:paraId="3F882890" w14:textId="77777777" w:rsidR="00757B02" w:rsidRPr="00064BFF" w:rsidRDefault="00757B02" w:rsidP="00757B02">
            <w:pPr>
              <w:jc w:val="both"/>
            </w:pPr>
            <w:bookmarkStart w:id="32" w:name="Ang_v_biotechnol"/>
            <w:bookmarkEnd w:id="32"/>
            <w:r w:rsidRPr="00064BFF">
              <w:rPr>
                <w:b/>
                <w:bCs/>
              </w:rPr>
              <w:t>Angličtina v biotechnologiích</w:t>
            </w:r>
          </w:p>
        </w:tc>
      </w:tr>
      <w:tr w:rsidR="00757B02" w14:paraId="2F2F0A67" w14:textId="77777777" w:rsidTr="00892117">
        <w:trPr>
          <w:gridAfter w:val="1"/>
          <w:wAfter w:w="41" w:type="dxa"/>
        </w:trPr>
        <w:tc>
          <w:tcPr>
            <w:tcW w:w="3435" w:type="dxa"/>
            <w:gridSpan w:val="5"/>
            <w:shd w:val="clear" w:color="auto" w:fill="F7CAAC"/>
          </w:tcPr>
          <w:p w14:paraId="4F304C2E" w14:textId="77777777" w:rsidR="00757B02" w:rsidRPr="00064BFF" w:rsidRDefault="00757B02" w:rsidP="00757B02">
            <w:pPr>
              <w:jc w:val="both"/>
              <w:rPr>
                <w:b/>
              </w:rPr>
            </w:pPr>
            <w:r w:rsidRPr="00064BFF">
              <w:rPr>
                <w:b/>
              </w:rPr>
              <w:t>Typ předmětu</w:t>
            </w:r>
          </w:p>
        </w:tc>
        <w:tc>
          <w:tcPr>
            <w:tcW w:w="3057" w:type="dxa"/>
            <w:gridSpan w:val="5"/>
          </w:tcPr>
          <w:p w14:paraId="0AE76139" w14:textId="77777777" w:rsidR="00757B02" w:rsidRPr="00064BFF" w:rsidRDefault="00757B02" w:rsidP="00757B02">
            <w:pPr>
              <w:jc w:val="both"/>
            </w:pPr>
            <w:r w:rsidRPr="00064BFF">
              <w:t>povinný</w:t>
            </w:r>
          </w:p>
        </w:tc>
        <w:tc>
          <w:tcPr>
            <w:tcW w:w="2695" w:type="dxa"/>
            <w:gridSpan w:val="4"/>
            <w:shd w:val="clear" w:color="auto" w:fill="F7CAAC"/>
          </w:tcPr>
          <w:p w14:paraId="69897962" w14:textId="77777777" w:rsidR="00757B02" w:rsidRPr="00064BFF" w:rsidRDefault="00757B02" w:rsidP="00757B02">
            <w:pPr>
              <w:jc w:val="both"/>
            </w:pPr>
            <w:r w:rsidRPr="00064BFF">
              <w:rPr>
                <w:b/>
              </w:rPr>
              <w:t>doporučený ročník / semestr</w:t>
            </w:r>
          </w:p>
        </w:tc>
        <w:tc>
          <w:tcPr>
            <w:tcW w:w="668" w:type="dxa"/>
            <w:gridSpan w:val="2"/>
          </w:tcPr>
          <w:p w14:paraId="5A028ED9" w14:textId="77777777" w:rsidR="00757B02" w:rsidRPr="00064BFF" w:rsidRDefault="00757B02" w:rsidP="00757B02">
            <w:pPr>
              <w:jc w:val="both"/>
            </w:pPr>
            <w:r w:rsidRPr="00064BFF">
              <w:t>1/LS</w:t>
            </w:r>
          </w:p>
        </w:tc>
      </w:tr>
      <w:tr w:rsidR="00757B02" w14:paraId="200D3738" w14:textId="77777777" w:rsidTr="00892117">
        <w:trPr>
          <w:gridAfter w:val="1"/>
          <w:wAfter w:w="41" w:type="dxa"/>
        </w:trPr>
        <w:tc>
          <w:tcPr>
            <w:tcW w:w="3435" w:type="dxa"/>
            <w:gridSpan w:val="5"/>
            <w:shd w:val="clear" w:color="auto" w:fill="F7CAAC"/>
          </w:tcPr>
          <w:p w14:paraId="3AAED6A7" w14:textId="77777777" w:rsidR="00757B02" w:rsidRPr="00064BFF" w:rsidRDefault="00757B02" w:rsidP="00757B02">
            <w:pPr>
              <w:jc w:val="both"/>
              <w:rPr>
                <w:b/>
              </w:rPr>
            </w:pPr>
            <w:r w:rsidRPr="00064BFF">
              <w:rPr>
                <w:b/>
              </w:rPr>
              <w:t>Rozsah studijního předmětu</w:t>
            </w:r>
          </w:p>
        </w:tc>
        <w:tc>
          <w:tcPr>
            <w:tcW w:w="1352" w:type="dxa"/>
            <w:gridSpan w:val="3"/>
          </w:tcPr>
          <w:p w14:paraId="606D9836" w14:textId="77777777" w:rsidR="00757B02" w:rsidRPr="00064BFF" w:rsidRDefault="00757B02" w:rsidP="00757B02">
            <w:pPr>
              <w:jc w:val="both"/>
            </w:pPr>
            <w:proofErr w:type="gramStart"/>
            <w:r w:rsidRPr="00064BFF">
              <w:t>0p</w:t>
            </w:r>
            <w:proofErr w:type="gramEnd"/>
            <w:r w:rsidRPr="00064BFF">
              <w:t>+20s+0l</w:t>
            </w:r>
          </w:p>
        </w:tc>
        <w:tc>
          <w:tcPr>
            <w:tcW w:w="889" w:type="dxa"/>
            <w:shd w:val="clear" w:color="auto" w:fill="F7CAAC"/>
          </w:tcPr>
          <w:p w14:paraId="67753DC2" w14:textId="77777777" w:rsidR="00757B02" w:rsidRPr="00064BFF" w:rsidRDefault="00757B02" w:rsidP="00757B02">
            <w:pPr>
              <w:jc w:val="both"/>
              <w:rPr>
                <w:b/>
              </w:rPr>
            </w:pPr>
            <w:r w:rsidRPr="00064BFF">
              <w:rPr>
                <w:b/>
              </w:rPr>
              <w:t xml:space="preserve">hod. </w:t>
            </w:r>
          </w:p>
        </w:tc>
        <w:tc>
          <w:tcPr>
            <w:tcW w:w="816" w:type="dxa"/>
          </w:tcPr>
          <w:p w14:paraId="17CF3C22" w14:textId="77777777" w:rsidR="00757B02" w:rsidRPr="00064BFF" w:rsidRDefault="00757B02" w:rsidP="00757B02">
            <w:pPr>
              <w:jc w:val="both"/>
            </w:pPr>
            <w:r w:rsidRPr="00064BFF">
              <w:t>20</w:t>
            </w:r>
          </w:p>
        </w:tc>
        <w:tc>
          <w:tcPr>
            <w:tcW w:w="1479" w:type="dxa"/>
            <w:gridSpan w:val="2"/>
            <w:shd w:val="clear" w:color="auto" w:fill="F7CAAC"/>
          </w:tcPr>
          <w:p w14:paraId="0442931C" w14:textId="77777777" w:rsidR="00757B02" w:rsidRPr="00064BFF" w:rsidRDefault="00757B02" w:rsidP="00757B02">
            <w:pPr>
              <w:jc w:val="both"/>
              <w:rPr>
                <w:b/>
              </w:rPr>
            </w:pPr>
            <w:r w:rsidRPr="00064BFF">
              <w:rPr>
                <w:b/>
              </w:rPr>
              <w:t>kreditů</w:t>
            </w:r>
          </w:p>
        </w:tc>
        <w:tc>
          <w:tcPr>
            <w:tcW w:w="1884" w:type="dxa"/>
            <w:gridSpan w:val="4"/>
          </w:tcPr>
          <w:p w14:paraId="091259D7" w14:textId="77777777" w:rsidR="00757B02" w:rsidRPr="00064BFF" w:rsidRDefault="00757B02" w:rsidP="00757B02">
            <w:pPr>
              <w:jc w:val="both"/>
            </w:pPr>
            <w:r w:rsidRPr="00064BFF">
              <w:t>2</w:t>
            </w:r>
          </w:p>
        </w:tc>
      </w:tr>
      <w:tr w:rsidR="00757B02" w14:paraId="6B6FBD2A" w14:textId="77777777" w:rsidTr="00892117">
        <w:trPr>
          <w:gridAfter w:val="1"/>
          <w:wAfter w:w="41" w:type="dxa"/>
        </w:trPr>
        <w:tc>
          <w:tcPr>
            <w:tcW w:w="3435" w:type="dxa"/>
            <w:gridSpan w:val="5"/>
            <w:shd w:val="clear" w:color="auto" w:fill="F7CAAC"/>
          </w:tcPr>
          <w:p w14:paraId="360C15F8" w14:textId="77777777" w:rsidR="00757B02" w:rsidRPr="00064BFF" w:rsidRDefault="00757B02" w:rsidP="00757B02">
            <w:pPr>
              <w:jc w:val="both"/>
              <w:rPr>
                <w:b/>
              </w:rPr>
            </w:pPr>
            <w:r w:rsidRPr="00064BFF">
              <w:rPr>
                <w:b/>
              </w:rPr>
              <w:t xml:space="preserve">Prerekvizity, </w:t>
            </w:r>
            <w:proofErr w:type="spellStart"/>
            <w:r w:rsidRPr="00064BFF">
              <w:rPr>
                <w:b/>
              </w:rPr>
              <w:t>korekvizity</w:t>
            </w:r>
            <w:proofErr w:type="spellEnd"/>
            <w:r w:rsidRPr="00064BFF">
              <w:rPr>
                <w:b/>
              </w:rPr>
              <w:t>, ekvivalence</w:t>
            </w:r>
          </w:p>
        </w:tc>
        <w:tc>
          <w:tcPr>
            <w:tcW w:w="6420" w:type="dxa"/>
            <w:gridSpan w:val="11"/>
          </w:tcPr>
          <w:p w14:paraId="08B38E88" w14:textId="77777777" w:rsidR="00757B02" w:rsidRPr="00064BFF" w:rsidRDefault="00757B02" w:rsidP="00757B02">
            <w:pPr>
              <w:jc w:val="both"/>
            </w:pPr>
          </w:p>
        </w:tc>
      </w:tr>
      <w:tr w:rsidR="00757B02" w14:paraId="21052CBE" w14:textId="77777777" w:rsidTr="00892117">
        <w:trPr>
          <w:gridAfter w:val="1"/>
          <w:wAfter w:w="41" w:type="dxa"/>
        </w:trPr>
        <w:tc>
          <w:tcPr>
            <w:tcW w:w="3435" w:type="dxa"/>
            <w:gridSpan w:val="5"/>
            <w:shd w:val="clear" w:color="auto" w:fill="F7CAAC"/>
          </w:tcPr>
          <w:p w14:paraId="38B8D238" w14:textId="77777777" w:rsidR="00757B02" w:rsidRPr="00064BFF" w:rsidRDefault="00757B02" w:rsidP="00757B02">
            <w:pPr>
              <w:jc w:val="both"/>
              <w:rPr>
                <w:b/>
              </w:rPr>
            </w:pPr>
            <w:r w:rsidRPr="00064BFF">
              <w:rPr>
                <w:b/>
              </w:rPr>
              <w:t>Způsob ověření výsledků učení</w:t>
            </w:r>
          </w:p>
        </w:tc>
        <w:tc>
          <w:tcPr>
            <w:tcW w:w="3057" w:type="dxa"/>
            <w:gridSpan w:val="5"/>
            <w:tcBorders>
              <w:bottom w:val="single" w:sz="4" w:space="0" w:color="auto"/>
            </w:tcBorders>
          </w:tcPr>
          <w:p w14:paraId="25657FCB" w14:textId="77777777" w:rsidR="00757B02" w:rsidRPr="00064BFF" w:rsidRDefault="00757B02" w:rsidP="00757B02">
            <w:pPr>
              <w:jc w:val="both"/>
            </w:pPr>
            <w:r w:rsidRPr="00064BFF">
              <w:t>klasifikovaný zápočet</w:t>
            </w:r>
          </w:p>
        </w:tc>
        <w:tc>
          <w:tcPr>
            <w:tcW w:w="1479" w:type="dxa"/>
            <w:gridSpan w:val="2"/>
            <w:tcBorders>
              <w:bottom w:val="single" w:sz="4" w:space="0" w:color="auto"/>
            </w:tcBorders>
            <w:shd w:val="clear" w:color="auto" w:fill="F7CAAC"/>
          </w:tcPr>
          <w:p w14:paraId="41E4533B" w14:textId="77777777" w:rsidR="00757B02" w:rsidRPr="00064BFF" w:rsidRDefault="00757B02" w:rsidP="00757B02">
            <w:pPr>
              <w:jc w:val="both"/>
              <w:rPr>
                <w:b/>
              </w:rPr>
            </w:pPr>
            <w:r w:rsidRPr="00064BFF">
              <w:rPr>
                <w:b/>
              </w:rPr>
              <w:t>Forma výuky</w:t>
            </w:r>
          </w:p>
        </w:tc>
        <w:tc>
          <w:tcPr>
            <w:tcW w:w="1884" w:type="dxa"/>
            <w:gridSpan w:val="4"/>
            <w:tcBorders>
              <w:bottom w:val="single" w:sz="4" w:space="0" w:color="auto"/>
            </w:tcBorders>
          </w:tcPr>
          <w:p w14:paraId="6F59D905" w14:textId="77777777" w:rsidR="00757B02" w:rsidRPr="00064BFF" w:rsidRDefault="00757B02" w:rsidP="00757B02">
            <w:pPr>
              <w:jc w:val="both"/>
            </w:pPr>
            <w:r w:rsidRPr="00064BFF">
              <w:t>semináře</w:t>
            </w:r>
          </w:p>
          <w:p w14:paraId="64E785CE" w14:textId="77777777" w:rsidR="00757B02" w:rsidRPr="00064BFF" w:rsidRDefault="00757B02" w:rsidP="00757B02">
            <w:pPr>
              <w:jc w:val="both"/>
            </w:pPr>
          </w:p>
        </w:tc>
      </w:tr>
      <w:tr w:rsidR="00757B02" w14:paraId="61FDD293" w14:textId="77777777" w:rsidTr="00892117">
        <w:trPr>
          <w:gridAfter w:val="1"/>
          <w:wAfter w:w="41" w:type="dxa"/>
        </w:trPr>
        <w:tc>
          <w:tcPr>
            <w:tcW w:w="3435" w:type="dxa"/>
            <w:gridSpan w:val="5"/>
            <w:shd w:val="clear" w:color="auto" w:fill="F7CAAC"/>
          </w:tcPr>
          <w:p w14:paraId="5E9246FE" w14:textId="77777777" w:rsidR="00757B02" w:rsidRPr="00064BFF" w:rsidRDefault="00757B02" w:rsidP="00757B02">
            <w:pPr>
              <w:jc w:val="both"/>
              <w:rPr>
                <w:b/>
              </w:rPr>
            </w:pPr>
            <w:r w:rsidRPr="00064BFF">
              <w:rPr>
                <w:b/>
              </w:rPr>
              <w:t>Forma způsobu ověření výsledků učení a další požadavky na studenta</w:t>
            </w:r>
          </w:p>
        </w:tc>
        <w:tc>
          <w:tcPr>
            <w:tcW w:w="6420" w:type="dxa"/>
            <w:gridSpan w:val="11"/>
            <w:tcBorders>
              <w:bottom w:val="single" w:sz="4" w:space="0" w:color="auto"/>
            </w:tcBorders>
          </w:tcPr>
          <w:p w14:paraId="2CBA738A" w14:textId="77777777" w:rsidR="00757B02" w:rsidRPr="00812D8A" w:rsidRDefault="00757B02" w:rsidP="00757B02">
            <w:pPr>
              <w:jc w:val="both"/>
              <w:rPr>
                <w:sz w:val="19"/>
                <w:szCs w:val="19"/>
              </w:rPr>
            </w:pPr>
            <w:r w:rsidRPr="00812D8A">
              <w:rPr>
                <w:sz w:val="19"/>
                <w:szCs w:val="19"/>
              </w:rPr>
              <w:t>Požadavky k úspěšnému zakončení předmětu:</w:t>
            </w:r>
          </w:p>
          <w:p w14:paraId="07EF32E1" w14:textId="77777777" w:rsidR="00757B02" w:rsidRPr="00812D8A" w:rsidRDefault="00757B02" w:rsidP="00757B02">
            <w:pPr>
              <w:jc w:val="both"/>
              <w:rPr>
                <w:sz w:val="19"/>
                <w:szCs w:val="19"/>
              </w:rPr>
            </w:pPr>
            <w:r w:rsidRPr="00812D8A">
              <w:rPr>
                <w:sz w:val="19"/>
                <w:szCs w:val="19"/>
              </w:rPr>
              <w:t>1. Docházka (minimum: 80 %).</w:t>
            </w:r>
          </w:p>
          <w:p w14:paraId="7E7F889F" w14:textId="77777777" w:rsidR="00757B02" w:rsidRPr="00812D8A" w:rsidRDefault="00757B02" w:rsidP="00757B02">
            <w:pPr>
              <w:jc w:val="both"/>
              <w:rPr>
                <w:sz w:val="19"/>
                <w:szCs w:val="19"/>
              </w:rPr>
            </w:pPr>
            <w:r w:rsidRPr="00812D8A">
              <w:rPr>
                <w:sz w:val="19"/>
                <w:szCs w:val="19"/>
              </w:rPr>
              <w:t xml:space="preserve">2. Aktivní účast v semináři a plnění kurzu v programu </w:t>
            </w:r>
            <w:proofErr w:type="spellStart"/>
            <w:r w:rsidRPr="00812D8A">
              <w:rPr>
                <w:sz w:val="19"/>
                <w:szCs w:val="19"/>
              </w:rPr>
              <w:t>Moodle</w:t>
            </w:r>
            <w:proofErr w:type="spellEnd"/>
            <w:r w:rsidRPr="00812D8A">
              <w:rPr>
                <w:sz w:val="19"/>
                <w:szCs w:val="19"/>
              </w:rPr>
              <w:t>.</w:t>
            </w:r>
          </w:p>
          <w:p w14:paraId="7DA94660" w14:textId="77777777" w:rsidR="00757B02" w:rsidRPr="00064BFF" w:rsidRDefault="00757B02" w:rsidP="00757B02">
            <w:pPr>
              <w:jc w:val="both"/>
            </w:pPr>
            <w:r w:rsidRPr="00064BFF">
              <w:t xml:space="preserve">3. </w:t>
            </w:r>
            <w:r w:rsidRPr="00812D8A">
              <w:rPr>
                <w:sz w:val="19"/>
                <w:szCs w:val="19"/>
              </w:rPr>
              <w:t>Dvě prezentace jednoduchého technického tématu a písemný test na min. 60 %.</w:t>
            </w:r>
          </w:p>
        </w:tc>
      </w:tr>
      <w:tr w:rsidR="00757B02" w14:paraId="7F329EEF" w14:textId="77777777" w:rsidTr="00892117">
        <w:trPr>
          <w:gridAfter w:val="1"/>
          <w:wAfter w:w="41" w:type="dxa"/>
          <w:trHeight w:val="197"/>
        </w:trPr>
        <w:tc>
          <w:tcPr>
            <w:tcW w:w="3435" w:type="dxa"/>
            <w:gridSpan w:val="5"/>
            <w:tcBorders>
              <w:top w:val="nil"/>
            </w:tcBorders>
            <w:shd w:val="clear" w:color="auto" w:fill="F7CAAC"/>
          </w:tcPr>
          <w:p w14:paraId="61843B6D" w14:textId="77777777" w:rsidR="00757B02" w:rsidRPr="00064BFF" w:rsidRDefault="00757B02" w:rsidP="00757B02">
            <w:pPr>
              <w:jc w:val="both"/>
              <w:rPr>
                <w:b/>
              </w:rPr>
            </w:pPr>
            <w:r w:rsidRPr="00064BFF">
              <w:rPr>
                <w:b/>
              </w:rPr>
              <w:t>Garant předmětu</w:t>
            </w:r>
          </w:p>
        </w:tc>
        <w:tc>
          <w:tcPr>
            <w:tcW w:w="6420" w:type="dxa"/>
            <w:gridSpan w:val="11"/>
            <w:tcBorders>
              <w:top w:val="single" w:sz="4" w:space="0" w:color="auto"/>
            </w:tcBorders>
          </w:tcPr>
          <w:p w14:paraId="28E89F43" w14:textId="77777777" w:rsidR="00757B02" w:rsidRPr="00064BFF" w:rsidRDefault="00757B02" w:rsidP="00757B02">
            <w:pPr>
              <w:jc w:val="both"/>
            </w:pPr>
          </w:p>
        </w:tc>
      </w:tr>
      <w:tr w:rsidR="00757B02" w14:paraId="6CE5F931" w14:textId="77777777" w:rsidTr="00892117">
        <w:trPr>
          <w:gridAfter w:val="1"/>
          <w:wAfter w:w="41" w:type="dxa"/>
          <w:trHeight w:val="243"/>
        </w:trPr>
        <w:tc>
          <w:tcPr>
            <w:tcW w:w="3435" w:type="dxa"/>
            <w:gridSpan w:val="5"/>
            <w:tcBorders>
              <w:top w:val="nil"/>
            </w:tcBorders>
            <w:shd w:val="clear" w:color="auto" w:fill="F7CAAC"/>
          </w:tcPr>
          <w:p w14:paraId="54082F9C" w14:textId="77777777" w:rsidR="00757B02" w:rsidRPr="00064BFF" w:rsidRDefault="00757B02" w:rsidP="00757B02">
            <w:pPr>
              <w:jc w:val="both"/>
              <w:rPr>
                <w:b/>
              </w:rPr>
            </w:pPr>
            <w:r w:rsidRPr="00064BFF">
              <w:rPr>
                <w:b/>
              </w:rPr>
              <w:t>Zapojení garanta do výuky předmětu</w:t>
            </w:r>
          </w:p>
        </w:tc>
        <w:tc>
          <w:tcPr>
            <w:tcW w:w="6420" w:type="dxa"/>
            <w:gridSpan w:val="11"/>
            <w:tcBorders>
              <w:top w:val="nil"/>
            </w:tcBorders>
          </w:tcPr>
          <w:p w14:paraId="59174604" w14:textId="77777777" w:rsidR="00757B02" w:rsidRPr="00064BFF" w:rsidRDefault="00757B02" w:rsidP="00757B02">
            <w:pPr>
              <w:jc w:val="both"/>
            </w:pPr>
          </w:p>
        </w:tc>
      </w:tr>
      <w:tr w:rsidR="00757B02" w14:paraId="5F990A9E" w14:textId="77777777" w:rsidTr="00892117">
        <w:trPr>
          <w:gridAfter w:val="1"/>
          <w:wAfter w:w="41" w:type="dxa"/>
        </w:trPr>
        <w:tc>
          <w:tcPr>
            <w:tcW w:w="3435" w:type="dxa"/>
            <w:gridSpan w:val="5"/>
            <w:shd w:val="clear" w:color="auto" w:fill="F7CAAC"/>
          </w:tcPr>
          <w:p w14:paraId="4D95C2AA" w14:textId="77777777" w:rsidR="00757B02" w:rsidRPr="00064BFF" w:rsidRDefault="00757B02" w:rsidP="00757B02">
            <w:pPr>
              <w:jc w:val="both"/>
              <w:rPr>
                <w:b/>
              </w:rPr>
            </w:pPr>
            <w:r w:rsidRPr="00064BFF">
              <w:rPr>
                <w:b/>
              </w:rPr>
              <w:t>Vyučující</w:t>
            </w:r>
          </w:p>
        </w:tc>
        <w:tc>
          <w:tcPr>
            <w:tcW w:w="6420" w:type="dxa"/>
            <w:gridSpan w:val="11"/>
            <w:tcBorders>
              <w:bottom w:val="nil"/>
            </w:tcBorders>
          </w:tcPr>
          <w:p w14:paraId="0559C2F6" w14:textId="77777777" w:rsidR="00757B02" w:rsidRPr="00064BFF" w:rsidRDefault="00757B02" w:rsidP="00757B02">
            <w:pPr>
              <w:jc w:val="both"/>
            </w:pPr>
          </w:p>
        </w:tc>
      </w:tr>
      <w:tr w:rsidR="00757B02" w14:paraId="66544ACB" w14:textId="77777777" w:rsidTr="00892117">
        <w:trPr>
          <w:gridAfter w:val="1"/>
          <w:wAfter w:w="41" w:type="dxa"/>
          <w:trHeight w:val="136"/>
        </w:trPr>
        <w:tc>
          <w:tcPr>
            <w:tcW w:w="9855" w:type="dxa"/>
            <w:gridSpan w:val="16"/>
            <w:tcBorders>
              <w:top w:val="nil"/>
            </w:tcBorders>
          </w:tcPr>
          <w:p w14:paraId="0D393288" w14:textId="77777777" w:rsidR="00757B02" w:rsidRPr="00064BFF" w:rsidRDefault="00757B02" w:rsidP="00757B02">
            <w:pPr>
              <w:spacing w:before="60" w:after="60"/>
              <w:jc w:val="both"/>
            </w:pPr>
            <w:r w:rsidRPr="00064BFF">
              <w:t>Mgr. Jana Orsavová, Ph.D. (</w:t>
            </w:r>
            <w:proofErr w:type="gramStart"/>
            <w:r w:rsidRPr="00064BFF">
              <w:t>100%</w:t>
            </w:r>
            <w:proofErr w:type="gramEnd"/>
            <w:r w:rsidRPr="00064BFF">
              <w:t xml:space="preserve"> s)</w:t>
            </w:r>
          </w:p>
        </w:tc>
      </w:tr>
      <w:tr w:rsidR="00757B02" w14:paraId="1F9ED642" w14:textId="77777777" w:rsidTr="00892117">
        <w:trPr>
          <w:gridAfter w:val="1"/>
          <w:wAfter w:w="41" w:type="dxa"/>
        </w:trPr>
        <w:tc>
          <w:tcPr>
            <w:tcW w:w="3435" w:type="dxa"/>
            <w:gridSpan w:val="5"/>
            <w:shd w:val="clear" w:color="auto" w:fill="F7CAAC"/>
          </w:tcPr>
          <w:p w14:paraId="4AC64136" w14:textId="77777777" w:rsidR="00757B02" w:rsidRPr="00546E08" w:rsidRDefault="00757B02" w:rsidP="00757B02">
            <w:pPr>
              <w:jc w:val="both"/>
              <w:rPr>
                <w:b/>
              </w:rPr>
            </w:pPr>
            <w:r w:rsidRPr="00546E08">
              <w:rPr>
                <w:b/>
              </w:rPr>
              <w:t>Hlavní témata a výsledky učení</w:t>
            </w:r>
          </w:p>
        </w:tc>
        <w:tc>
          <w:tcPr>
            <w:tcW w:w="6420" w:type="dxa"/>
            <w:gridSpan w:val="11"/>
            <w:tcBorders>
              <w:bottom w:val="nil"/>
            </w:tcBorders>
          </w:tcPr>
          <w:p w14:paraId="32C08AF0" w14:textId="77777777" w:rsidR="00757B02" w:rsidRPr="00546E08" w:rsidRDefault="00757B02" w:rsidP="00757B02">
            <w:pPr>
              <w:jc w:val="both"/>
            </w:pPr>
          </w:p>
        </w:tc>
      </w:tr>
      <w:tr w:rsidR="00757B02" w14:paraId="576E96B6" w14:textId="77777777" w:rsidTr="00892117">
        <w:trPr>
          <w:gridAfter w:val="1"/>
          <w:wAfter w:w="41" w:type="dxa"/>
          <w:trHeight w:val="2197"/>
        </w:trPr>
        <w:tc>
          <w:tcPr>
            <w:tcW w:w="9855" w:type="dxa"/>
            <w:gridSpan w:val="16"/>
            <w:tcBorders>
              <w:top w:val="nil"/>
              <w:bottom w:val="single" w:sz="4" w:space="0" w:color="auto"/>
            </w:tcBorders>
          </w:tcPr>
          <w:p w14:paraId="2B8E56E1" w14:textId="77777777" w:rsidR="00757B02" w:rsidRPr="00E24E16" w:rsidRDefault="00757B02" w:rsidP="00757B02">
            <w:pPr>
              <w:jc w:val="both"/>
              <w:rPr>
                <w:b/>
                <w:bCs/>
              </w:rPr>
            </w:pPr>
            <w:r w:rsidRPr="00546E08">
              <w:t xml:space="preserve">Cílem předmětu je naučit studenty pracovat s odbornými tématy, písemně i ústně prezentovat technické informace v angličtině. Zabývá se rozvojem komunikačních schopností studentů i v obecné oblasti a profesních situacích. </w:t>
            </w:r>
            <w:r w:rsidRPr="00E24E16">
              <w:rPr>
                <w:b/>
                <w:bCs/>
              </w:rPr>
              <w:t>Obsah předmětu tvoří tyto tematické celky:</w:t>
            </w:r>
          </w:p>
          <w:p w14:paraId="0EA7B25C" w14:textId="77777777" w:rsidR="00757B02" w:rsidRPr="00546E08" w:rsidRDefault="00757B02" w:rsidP="00757B02">
            <w:pPr>
              <w:pStyle w:val="Odstavecseseznamem"/>
              <w:numPr>
                <w:ilvl w:val="0"/>
                <w:numId w:val="8"/>
              </w:numPr>
              <w:ind w:left="170" w:hanging="170"/>
              <w:jc w:val="both"/>
            </w:pPr>
            <w:r w:rsidRPr="00546E08">
              <w:t>Základní gramatické struktury.</w:t>
            </w:r>
          </w:p>
          <w:p w14:paraId="527224E0" w14:textId="77777777" w:rsidR="00757B02" w:rsidRPr="00546E08" w:rsidRDefault="00757B02" w:rsidP="00757B02">
            <w:pPr>
              <w:pStyle w:val="Odstavecseseznamem"/>
              <w:numPr>
                <w:ilvl w:val="0"/>
                <w:numId w:val="8"/>
              </w:numPr>
              <w:ind w:left="170" w:hanging="170"/>
              <w:jc w:val="both"/>
            </w:pPr>
            <w:r w:rsidRPr="00546E08">
              <w:t>Struktura odborných textů.</w:t>
            </w:r>
          </w:p>
          <w:p w14:paraId="7FFD7AB7" w14:textId="77777777" w:rsidR="00757B02" w:rsidRPr="00546E08" w:rsidRDefault="00757B02" w:rsidP="00757B02">
            <w:pPr>
              <w:pStyle w:val="Odstavecseseznamem"/>
              <w:numPr>
                <w:ilvl w:val="0"/>
                <w:numId w:val="8"/>
              </w:numPr>
              <w:ind w:left="170" w:hanging="170"/>
              <w:jc w:val="both"/>
            </w:pPr>
            <w:r w:rsidRPr="00546E08">
              <w:t>Specifika prezentace v angličtině.</w:t>
            </w:r>
          </w:p>
          <w:p w14:paraId="3A59BA6A" w14:textId="77777777" w:rsidR="00757B02" w:rsidRPr="00546E08" w:rsidRDefault="00757B02" w:rsidP="00757B02">
            <w:pPr>
              <w:pStyle w:val="Odstavecseseznamem"/>
              <w:numPr>
                <w:ilvl w:val="0"/>
                <w:numId w:val="8"/>
              </w:numPr>
              <w:ind w:left="170" w:hanging="170"/>
              <w:jc w:val="both"/>
            </w:pPr>
            <w:r w:rsidRPr="00546E08">
              <w:t>Biotechnologie v lékařství.</w:t>
            </w:r>
          </w:p>
          <w:p w14:paraId="1F5138C5" w14:textId="77777777" w:rsidR="00757B02" w:rsidRPr="00546E08" w:rsidRDefault="00757B02" w:rsidP="00757B02">
            <w:pPr>
              <w:pStyle w:val="Odstavecseseznamem"/>
              <w:numPr>
                <w:ilvl w:val="0"/>
                <w:numId w:val="8"/>
              </w:numPr>
              <w:ind w:left="170" w:hanging="170"/>
              <w:jc w:val="both"/>
            </w:pPr>
            <w:r w:rsidRPr="00546E08">
              <w:t>Biotechnologie ve farmacii.</w:t>
            </w:r>
          </w:p>
          <w:p w14:paraId="09FBA341" w14:textId="77777777" w:rsidR="00757B02" w:rsidRPr="00546E08" w:rsidRDefault="00757B02" w:rsidP="00757B02">
            <w:pPr>
              <w:pStyle w:val="Odstavecseseznamem"/>
              <w:numPr>
                <w:ilvl w:val="0"/>
                <w:numId w:val="8"/>
              </w:numPr>
              <w:ind w:left="170" w:hanging="170"/>
              <w:jc w:val="both"/>
            </w:pPr>
            <w:r w:rsidRPr="00546E08">
              <w:t>Biotechnologie ve výrobě chemických látek.</w:t>
            </w:r>
          </w:p>
          <w:p w14:paraId="15B2A53F" w14:textId="77777777" w:rsidR="00757B02" w:rsidRPr="00546E08" w:rsidRDefault="00757B02" w:rsidP="00757B02">
            <w:pPr>
              <w:pStyle w:val="Odstavecseseznamem"/>
              <w:numPr>
                <w:ilvl w:val="0"/>
                <w:numId w:val="8"/>
              </w:numPr>
              <w:ind w:left="170" w:hanging="170"/>
              <w:jc w:val="both"/>
            </w:pPr>
            <w:r w:rsidRPr="00546E08">
              <w:t>Biotechnologie v zemědělství.</w:t>
            </w:r>
          </w:p>
          <w:p w14:paraId="017A10F2" w14:textId="77777777" w:rsidR="00757B02" w:rsidRPr="00546E08" w:rsidRDefault="00757B02" w:rsidP="00757B02">
            <w:pPr>
              <w:pStyle w:val="Odstavecseseznamem"/>
              <w:numPr>
                <w:ilvl w:val="0"/>
                <w:numId w:val="8"/>
              </w:numPr>
              <w:ind w:left="170" w:hanging="170"/>
              <w:jc w:val="both"/>
            </w:pPr>
            <w:r w:rsidRPr="00546E08">
              <w:t>Využití enzymů v biotechnologiích.</w:t>
            </w:r>
          </w:p>
          <w:p w14:paraId="42E8CA16" w14:textId="77777777" w:rsidR="00757B02" w:rsidRPr="00546E08" w:rsidRDefault="00757B02" w:rsidP="00757B02">
            <w:pPr>
              <w:pStyle w:val="Odstavecseseznamem"/>
              <w:numPr>
                <w:ilvl w:val="0"/>
                <w:numId w:val="8"/>
              </w:numPr>
              <w:ind w:left="170" w:hanging="170"/>
              <w:jc w:val="both"/>
            </w:pPr>
            <w:r w:rsidRPr="00546E08">
              <w:t>Využití bakterií v biotechnologiích.</w:t>
            </w:r>
          </w:p>
          <w:p w14:paraId="779D9458" w14:textId="77777777" w:rsidR="00757B02" w:rsidRPr="00546E08" w:rsidRDefault="00757B02" w:rsidP="00757B02">
            <w:pPr>
              <w:pStyle w:val="Odstavecseseznamem"/>
              <w:numPr>
                <w:ilvl w:val="0"/>
                <w:numId w:val="8"/>
              </w:numPr>
              <w:ind w:left="170" w:hanging="170"/>
              <w:jc w:val="both"/>
            </w:pPr>
            <w:r w:rsidRPr="00546E08">
              <w:t>Využití organizmů v biotechnologiích.</w:t>
            </w:r>
          </w:p>
          <w:p w14:paraId="7350DDEA" w14:textId="77777777" w:rsidR="00757B02" w:rsidRPr="00546E08" w:rsidRDefault="00757B02" w:rsidP="00757B02">
            <w:pPr>
              <w:pStyle w:val="Odstavecseseznamem"/>
              <w:numPr>
                <w:ilvl w:val="0"/>
                <w:numId w:val="8"/>
              </w:numPr>
              <w:ind w:left="170" w:hanging="170"/>
              <w:jc w:val="both"/>
            </w:pPr>
            <w:r w:rsidRPr="00546E08">
              <w:t>Transgenní potraviny.</w:t>
            </w:r>
          </w:p>
          <w:p w14:paraId="005E5438" w14:textId="77777777" w:rsidR="00757B02" w:rsidRPr="00546E08" w:rsidRDefault="00757B02" w:rsidP="00757B02">
            <w:pPr>
              <w:pStyle w:val="Odstavecseseznamem"/>
              <w:numPr>
                <w:ilvl w:val="0"/>
                <w:numId w:val="8"/>
              </w:numPr>
              <w:ind w:left="170" w:hanging="170"/>
              <w:jc w:val="both"/>
            </w:pPr>
            <w:r w:rsidRPr="00546E08">
              <w:t>Genetická manipulace.</w:t>
            </w:r>
          </w:p>
          <w:p w14:paraId="3DD1A5B6" w14:textId="77777777" w:rsidR="00757B02" w:rsidRPr="00546E08" w:rsidRDefault="00757B02" w:rsidP="00757B02">
            <w:pPr>
              <w:pStyle w:val="Odstavecseseznamem"/>
              <w:numPr>
                <w:ilvl w:val="0"/>
                <w:numId w:val="8"/>
              </w:numPr>
              <w:ind w:left="170" w:hanging="170"/>
              <w:jc w:val="both"/>
            </w:pPr>
            <w:r w:rsidRPr="00546E08">
              <w:t>Biotechnologie v odpadovém hospodářství.</w:t>
            </w:r>
          </w:p>
          <w:p w14:paraId="3F1772A1" w14:textId="77777777" w:rsidR="00757B02" w:rsidRDefault="00757B02" w:rsidP="00757B02">
            <w:pPr>
              <w:pStyle w:val="Odstavecseseznamem"/>
              <w:numPr>
                <w:ilvl w:val="0"/>
                <w:numId w:val="8"/>
              </w:numPr>
              <w:ind w:left="170" w:hanging="170"/>
              <w:jc w:val="both"/>
            </w:pPr>
            <w:r w:rsidRPr="00546E08">
              <w:t>Prezentace vlastní odborné práce.</w:t>
            </w:r>
          </w:p>
          <w:p w14:paraId="5BFA3364" w14:textId="77777777" w:rsidR="00757B02" w:rsidRDefault="00757B02" w:rsidP="00757B02">
            <w:pPr>
              <w:pStyle w:val="Odstavecseseznamem"/>
              <w:ind w:left="170"/>
              <w:jc w:val="both"/>
            </w:pPr>
          </w:p>
          <w:p w14:paraId="28927765" w14:textId="4CFD7967" w:rsidR="00757B02" w:rsidRPr="00FF0616" w:rsidRDefault="00757B02" w:rsidP="00757B02">
            <w:pPr>
              <w:jc w:val="both"/>
              <w:rPr>
                <w:b/>
                <w:bCs/>
              </w:rPr>
            </w:pPr>
            <w:r w:rsidRPr="00FF0616">
              <w:rPr>
                <w:b/>
                <w:bCs/>
              </w:rPr>
              <w:t xml:space="preserve">Očekávané výsledky učení </w:t>
            </w:r>
            <w:r w:rsidRPr="00FF0616">
              <w:rPr>
                <w:b/>
                <w:color w:val="000000" w:themeColor="text1"/>
              </w:rPr>
              <w:t>– po absolvování předmětu student prokazuje:</w:t>
            </w:r>
          </w:p>
          <w:p w14:paraId="15FB2A7F" w14:textId="77777777" w:rsidR="00757B02" w:rsidRPr="00FF0616" w:rsidRDefault="00757B02" w:rsidP="00757B02">
            <w:pPr>
              <w:tabs>
                <w:tab w:val="left" w:pos="328"/>
              </w:tabs>
              <w:rPr>
                <w:b/>
                <w:color w:val="000000" w:themeColor="text1"/>
              </w:rPr>
            </w:pPr>
            <w:r w:rsidRPr="00FF0616">
              <w:rPr>
                <w:b/>
              </w:rPr>
              <w:t>Odborné z</w:t>
            </w:r>
            <w:r w:rsidRPr="00FF0616">
              <w:rPr>
                <w:b/>
                <w:color w:val="000000" w:themeColor="text1"/>
              </w:rPr>
              <w:t xml:space="preserve">nalosti: </w:t>
            </w:r>
          </w:p>
          <w:p w14:paraId="193509D9" w14:textId="77777777" w:rsidR="00757B02" w:rsidRPr="00FF0616" w:rsidRDefault="00757B02" w:rsidP="00757B02">
            <w:pPr>
              <w:pStyle w:val="Odstavecseseznamem"/>
              <w:numPr>
                <w:ilvl w:val="0"/>
                <w:numId w:val="8"/>
              </w:numPr>
              <w:ind w:left="170" w:hanging="170"/>
              <w:jc w:val="both"/>
            </w:pPr>
            <w:r w:rsidRPr="00FF0616">
              <w:t>identifikovat specifika technického jazyka</w:t>
            </w:r>
          </w:p>
          <w:p w14:paraId="22C78CAC" w14:textId="77777777" w:rsidR="00757B02" w:rsidRPr="00FF0616" w:rsidRDefault="00757B02" w:rsidP="00757B02">
            <w:pPr>
              <w:pStyle w:val="Odstavecseseznamem"/>
              <w:numPr>
                <w:ilvl w:val="0"/>
                <w:numId w:val="8"/>
              </w:numPr>
              <w:ind w:left="170" w:hanging="170"/>
              <w:jc w:val="both"/>
            </w:pPr>
            <w:r w:rsidRPr="00FF0616">
              <w:t>aplikovat slovní zásobu specifickou pro daný obor na odpovídající jazykové úrovni</w:t>
            </w:r>
          </w:p>
          <w:p w14:paraId="5C6C56DC" w14:textId="77777777" w:rsidR="00757B02" w:rsidRPr="00FF0616" w:rsidRDefault="00757B02" w:rsidP="00757B02">
            <w:pPr>
              <w:pStyle w:val="Odstavecseseznamem"/>
              <w:numPr>
                <w:ilvl w:val="0"/>
                <w:numId w:val="8"/>
              </w:numPr>
              <w:ind w:left="170" w:hanging="170"/>
              <w:jc w:val="both"/>
            </w:pPr>
            <w:r w:rsidRPr="00FF0616">
              <w:t>aplikovat formální členění odborné prezentace</w:t>
            </w:r>
          </w:p>
          <w:p w14:paraId="434D0E7D" w14:textId="77777777" w:rsidR="00757B02" w:rsidRPr="00FF0616" w:rsidRDefault="00757B02" w:rsidP="00757B02">
            <w:pPr>
              <w:pStyle w:val="Odstavecseseznamem"/>
              <w:numPr>
                <w:ilvl w:val="0"/>
                <w:numId w:val="8"/>
              </w:numPr>
              <w:ind w:left="170" w:hanging="170"/>
              <w:jc w:val="both"/>
            </w:pPr>
            <w:r w:rsidRPr="00FF0616">
              <w:t>aplikovat formální členění pro shrnutí odborného textu</w:t>
            </w:r>
          </w:p>
          <w:p w14:paraId="7E319FB5" w14:textId="77777777" w:rsidR="00757B02" w:rsidRPr="00FF0616" w:rsidRDefault="00757B02" w:rsidP="00757B02">
            <w:pPr>
              <w:pStyle w:val="Odstavecseseznamem"/>
              <w:numPr>
                <w:ilvl w:val="0"/>
                <w:numId w:val="8"/>
              </w:numPr>
              <w:ind w:left="170" w:hanging="170"/>
              <w:jc w:val="both"/>
            </w:pPr>
            <w:r w:rsidRPr="00FF0616">
              <w:t>identifikovat věrohodnost literárních zdrojů</w:t>
            </w:r>
          </w:p>
          <w:p w14:paraId="000A3987" w14:textId="77777777" w:rsidR="00757B02" w:rsidRPr="00FF0616" w:rsidRDefault="00757B02" w:rsidP="00757B02">
            <w:pPr>
              <w:tabs>
                <w:tab w:val="left" w:pos="328"/>
              </w:tabs>
              <w:rPr>
                <w:b/>
                <w:color w:val="000000" w:themeColor="text1"/>
              </w:rPr>
            </w:pPr>
          </w:p>
          <w:p w14:paraId="234D94D6" w14:textId="77777777" w:rsidR="00757B02" w:rsidRPr="00FA5070" w:rsidRDefault="00757B02" w:rsidP="00757B02">
            <w:pPr>
              <w:tabs>
                <w:tab w:val="left" w:pos="328"/>
              </w:tabs>
              <w:rPr>
                <w:b/>
                <w:color w:val="000000" w:themeColor="text1"/>
              </w:rPr>
            </w:pPr>
            <w:r w:rsidRPr="00FF0616">
              <w:rPr>
                <w:b/>
                <w:color w:val="000000" w:themeColor="text1"/>
              </w:rPr>
              <w:t>Odborné dovednosti:</w:t>
            </w:r>
          </w:p>
          <w:p w14:paraId="4393F1B6" w14:textId="77777777" w:rsidR="00757B02" w:rsidRPr="008016DA" w:rsidRDefault="00757B02" w:rsidP="00757B02">
            <w:pPr>
              <w:pStyle w:val="Odstavecseseznamem"/>
              <w:numPr>
                <w:ilvl w:val="0"/>
                <w:numId w:val="8"/>
              </w:numPr>
              <w:ind w:left="170" w:hanging="170"/>
              <w:jc w:val="both"/>
            </w:pPr>
            <w:r w:rsidRPr="00635D92">
              <w:t>napsat srozumitelné podrobné texty na velké množství témat, předat informace, obhajovat názor</w:t>
            </w:r>
          </w:p>
          <w:p w14:paraId="1DACBD25" w14:textId="1D30A0F9" w:rsidR="00757B02" w:rsidRPr="008016DA" w:rsidRDefault="00A4463C" w:rsidP="00757B02">
            <w:pPr>
              <w:pStyle w:val="Odstavecseseznamem"/>
              <w:numPr>
                <w:ilvl w:val="0"/>
                <w:numId w:val="8"/>
              </w:numPr>
              <w:ind w:left="170" w:hanging="170"/>
              <w:jc w:val="both"/>
            </w:pPr>
            <w:r>
              <w:t>r</w:t>
            </w:r>
            <w:r w:rsidR="00757B02" w:rsidRPr="00635D92">
              <w:t>ozlišit a použít vhodný registr v rámci své studijní specializace</w:t>
            </w:r>
          </w:p>
          <w:p w14:paraId="06E0E8BF" w14:textId="49645CCB" w:rsidR="00757B02" w:rsidRPr="008016DA" w:rsidRDefault="00757B02" w:rsidP="00757B02">
            <w:pPr>
              <w:pStyle w:val="Odstavecseseznamem"/>
              <w:numPr>
                <w:ilvl w:val="0"/>
                <w:numId w:val="8"/>
              </w:numPr>
              <w:ind w:left="170" w:hanging="170"/>
              <w:jc w:val="both"/>
            </w:pPr>
            <w:r w:rsidRPr="00635D92">
              <w:t>analyzovat obsah odborného textu v rámci své studijní specializace</w:t>
            </w:r>
          </w:p>
          <w:p w14:paraId="7D4D929E" w14:textId="77777777" w:rsidR="00757B02" w:rsidRPr="008016DA" w:rsidRDefault="00757B02" w:rsidP="00757B02">
            <w:pPr>
              <w:pStyle w:val="Odstavecseseznamem"/>
              <w:numPr>
                <w:ilvl w:val="0"/>
                <w:numId w:val="8"/>
              </w:numPr>
              <w:ind w:left="170" w:hanging="170"/>
              <w:jc w:val="both"/>
            </w:pPr>
            <w:r w:rsidRPr="00635D92">
              <w:t>zvládat řečové dovednosti čtení, psaní, poslech a mluvení na jazykové úrovni B2 podle SERRJ 2020</w:t>
            </w:r>
          </w:p>
          <w:p w14:paraId="2ECF07E5" w14:textId="413C4F7A" w:rsidR="00757B02" w:rsidRPr="008016DA" w:rsidRDefault="00757B02" w:rsidP="00757B02">
            <w:pPr>
              <w:pStyle w:val="Odstavecseseznamem"/>
              <w:numPr>
                <w:ilvl w:val="0"/>
                <w:numId w:val="8"/>
              </w:numPr>
              <w:ind w:left="170" w:hanging="170"/>
              <w:jc w:val="both"/>
            </w:pPr>
            <w:r w:rsidRPr="00635D92">
              <w:t>vyjádřit základní znalosti z oboru podle zapsaného studijního programu v anglickém jazyce</w:t>
            </w:r>
          </w:p>
        </w:tc>
      </w:tr>
      <w:tr w:rsidR="00757B02" w14:paraId="0F8A1501" w14:textId="77777777" w:rsidTr="00892117">
        <w:trPr>
          <w:gridAfter w:val="1"/>
          <w:wAfter w:w="41" w:type="dxa"/>
          <w:trHeight w:val="283"/>
        </w:trPr>
        <w:tc>
          <w:tcPr>
            <w:tcW w:w="3435" w:type="dxa"/>
            <w:gridSpan w:val="5"/>
            <w:tcBorders>
              <w:top w:val="single" w:sz="4" w:space="0" w:color="auto"/>
              <w:bottom w:val="single" w:sz="4" w:space="0" w:color="auto"/>
              <w:right w:val="single" w:sz="4" w:space="0" w:color="auto"/>
            </w:tcBorders>
            <w:shd w:val="clear" w:color="auto" w:fill="F7CAAC"/>
          </w:tcPr>
          <w:p w14:paraId="489898A3" w14:textId="77777777" w:rsidR="00757B02" w:rsidRPr="005A0406" w:rsidRDefault="00757B02" w:rsidP="00757B02">
            <w:pPr>
              <w:jc w:val="both"/>
            </w:pPr>
            <w:r w:rsidRPr="005A0406">
              <w:rPr>
                <w:b/>
              </w:rPr>
              <w:t>Metody výuky</w:t>
            </w:r>
          </w:p>
        </w:tc>
        <w:tc>
          <w:tcPr>
            <w:tcW w:w="6420" w:type="dxa"/>
            <w:gridSpan w:val="11"/>
            <w:tcBorders>
              <w:top w:val="single" w:sz="4" w:space="0" w:color="auto"/>
              <w:left w:val="single" w:sz="4" w:space="0" w:color="auto"/>
              <w:bottom w:val="nil"/>
              <w:right w:val="single" w:sz="4" w:space="0" w:color="auto"/>
            </w:tcBorders>
          </w:tcPr>
          <w:p w14:paraId="21247ADC" w14:textId="77777777" w:rsidR="00757B02" w:rsidRDefault="00757B02" w:rsidP="00757B02">
            <w:pPr>
              <w:jc w:val="both"/>
            </w:pPr>
          </w:p>
        </w:tc>
      </w:tr>
      <w:tr w:rsidR="00757B02" w14:paraId="26FF1B85" w14:textId="77777777" w:rsidTr="00305DBF">
        <w:trPr>
          <w:gridAfter w:val="1"/>
          <w:wAfter w:w="41" w:type="dxa"/>
          <w:trHeight w:val="1195"/>
        </w:trPr>
        <w:tc>
          <w:tcPr>
            <w:tcW w:w="9855" w:type="dxa"/>
            <w:gridSpan w:val="16"/>
            <w:tcBorders>
              <w:top w:val="nil"/>
              <w:bottom w:val="single" w:sz="4" w:space="0" w:color="auto"/>
            </w:tcBorders>
          </w:tcPr>
          <w:p w14:paraId="5F4B35BC" w14:textId="77777777" w:rsidR="00757B02" w:rsidRPr="00305DBF" w:rsidRDefault="00757B02" w:rsidP="00757B02">
            <w:pPr>
              <w:jc w:val="both"/>
              <w:rPr>
                <w:b/>
                <w:bCs/>
                <w:u w:val="single"/>
              </w:rPr>
            </w:pPr>
            <w:r w:rsidRPr="00305DBF">
              <w:rPr>
                <w:b/>
                <w:bCs/>
                <w:u w:val="single"/>
              </w:rPr>
              <w:t>Metody a přístupy používané ve výuce</w:t>
            </w:r>
          </w:p>
          <w:p w14:paraId="63595406" w14:textId="77777777" w:rsidR="00757B02" w:rsidRPr="00305DBF" w:rsidRDefault="00757B02" w:rsidP="00757B02">
            <w:pPr>
              <w:pStyle w:val="Nadpis5"/>
              <w:spacing w:before="0"/>
              <w:rPr>
                <w:rFonts w:ascii="Times New Roman" w:eastAsia="Times New Roman" w:hAnsi="Times New Roman" w:cs="Times New Roman"/>
                <w:b/>
                <w:bCs/>
                <w:color w:val="auto"/>
              </w:rPr>
            </w:pPr>
            <w:r w:rsidRPr="00305DBF">
              <w:rPr>
                <w:rFonts w:ascii="Times New Roman" w:eastAsia="Times New Roman" w:hAnsi="Times New Roman" w:cs="Times New Roman"/>
                <w:b/>
                <w:bCs/>
                <w:color w:val="auto"/>
              </w:rPr>
              <w:t>Pro dosažení odborných znalostí jsou užívány vyučovací metody:</w:t>
            </w:r>
          </w:p>
          <w:p w14:paraId="74F94524" w14:textId="77777777" w:rsidR="00757B02" w:rsidRPr="00305DBF" w:rsidRDefault="00757B02" w:rsidP="00757B02">
            <w:pPr>
              <w:jc w:val="both"/>
              <w:rPr>
                <w:color w:val="000000"/>
              </w:rPr>
            </w:pPr>
            <w:r w:rsidRPr="00305DBF">
              <w:rPr>
                <w:color w:val="000000"/>
              </w:rPr>
              <w:t>Analýza prezentace, Dialogická (diskuze, rozhovor, brainstorming), E-learning, Metody práce s textem (učebnicí, knihou), Monologická (výklad, přednáška, instruktáž)</w:t>
            </w:r>
          </w:p>
          <w:p w14:paraId="19DE638D" w14:textId="77777777" w:rsidR="00757B02" w:rsidRPr="00305DBF" w:rsidRDefault="00757B02" w:rsidP="00757B02">
            <w:pPr>
              <w:jc w:val="both"/>
            </w:pPr>
          </w:p>
          <w:p w14:paraId="039DDA3D" w14:textId="77777777" w:rsidR="00757B02" w:rsidRPr="00305DBF" w:rsidRDefault="00757B02" w:rsidP="00757B02">
            <w:pPr>
              <w:pStyle w:val="Nadpis5"/>
              <w:spacing w:before="0"/>
              <w:rPr>
                <w:rFonts w:ascii="Times New Roman" w:eastAsia="Times New Roman" w:hAnsi="Times New Roman" w:cs="Times New Roman"/>
                <w:b/>
                <w:bCs/>
                <w:color w:val="auto"/>
              </w:rPr>
            </w:pPr>
            <w:r w:rsidRPr="00305DBF">
              <w:rPr>
                <w:rFonts w:ascii="Times New Roman" w:eastAsia="Times New Roman" w:hAnsi="Times New Roman" w:cs="Times New Roman"/>
                <w:b/>
                <w:bCs/>
                <w:color w:val="auto"/>
              </w:rPr>
              <w:t>Pro dosažení odborných dovedností jsou užívány vyučovací metody:</w:t>
            </w:r>
          </w:p>
          <w:p w14:paraId="59CA0A9C" w14:textId="77777777" w:rsidR="00757B02" w:rsidRDefault="00757B02" w:rsidP="00757B02">
            <w:pPr>
              <w:jc w:val="both"/>
              <w:rPr>
                <w:color w:val="000000"/>
              </w:rPr>
            </w:pPr>
            <w:r w:rsidRPr="00305DBF">
              <w:rPr>
                <w:color w:val="000000"/>
              </w:rPr>
              <w:t>Analýza prezentace, Individuální práce studentů, Práce studentů ve dvojicích, Praktické procvičování, Řešení situačních problematik – učení se v situacích, Týmová práce</w:t>
            </w:r>
          </w:p>
          <w:p w14:paraId="3705E235" w14:textId="77777777" w:rsidR="00757B02" w:rsidRDefault="00757B02" w:rsidP="00757B02">
            <w:pPr>
              <w:jc w:val="both"/>
              <w:rPr>
                <w:b/>
                <w:bCs/>
              </w:rPr>
            </w:pPr>
          </w:p>
          <w:p w14:paraId="77C3D56E" w14:textId="77777777" w:rsidR="00757B02" w:rsidRPr="00305DBF" w:rsidRDefault="00757B02" w:rsidP="00757B02">
            <w:pPr>
              <w:pStyle w:val="Nadpis5"/>
              <w:spacing w:before="0"/>
              <w:rPr>
                <w:rFonts w:ascii="Times New Roman" w:eastAsia="Times New Roman" w:hAnsi="Times New Roman" w:cs="Times New Roman"/>
                <w:b/>
                <w:bCs/>
                <w:color w:val="auto"/>
              </w:rPr>
            </w:pPr>
            <w:r w:rsidRPr="00305DBF">
              <w:rPr>
                <w:rFonts w:ascii="Times New Roman" w:eastAsia="Times New Roman" w:hAnsi="Times New Roman" w:cs="Times New Roman"/>
                <w:b/>
                <w:bCs/>
                <w:color w:val="auto"/>
              </w:rPr>
              <w:lastRenderedPageBreak/>
              <w:t>Očekávané výsledky učení dosažené studiem předmětu jsou ověřovány hodnoticími metodami:</w:t>
            </w:r>
          </w:p>
          <w:p w14:paraId="2EDFD66C" w14:textId="77777777" w:rsidR="00757B02" w:rsidRDefault="00757B02" w:rsidP="00757B02">
            <w:pPr>
              <w:jc w:val="both"/>
              <w:rPr>
                <w:color w:val="000000"/>
              </w:rPr>
            </w:pPr>
            <w:r w:rsidRPr="00305DBF">
              <w:rPr>
                <w:color w:val="000000"/>
              </w:rPr>
              <w:t>Analýza prezentace studenta, Analýza výkonů studenta, Příprava a přednes prezentace, Systematické pozorování studenta, Zpracování prezentace, Kombinovaná zkouška (písemná část + ústní část), Známkou</w:t>
            </w:r>
          </w:p>
          <w:p w14:paraId="5C31B1A4" w14:textId="77777777" w:rsidR="00757B02" w:rsidRDefault="00757B02" w:rsidP="00757B02">
            <w:pPr>
              <w:rPr>
                <w:color w:val="000000"/>
              </w:rPr>
            </w:pPr>
          </w:p>
          <w:p w14:paraId="7978DA8F" w14:textId="77777777" w:rsidR="00757B02" w:rsidRPr="00305DBF" w:rsidRDefault="00757B02" w:rsidP="00757B02">
            <w:pPr>
              <w:jc w:val="both"/>
              <w:rPr>
                <w:b/>
                <w:bCs/>
                <w:u w:val="single"/>
              </w:rPr>
            </w:pPr>
            <w:r w:rsidRPr="00305DBF">
              <w:rPr>
                <w:b/>
                <w:bCs/>
                <w:u w:val="single"/>
              </w:rPr>
              <w:t>Používané didaktické prostředky</w:t>
            </w:r>
          </w:p>
          <w:p w14:paraId="2C659510" w14:textId="77777777" w:rsidR="00757B02" w:rsidRPr="0071371D" w:rsidRDefault="00757B02" w:rsidP="00757B02">
            <w:pPr>
              <w:jc w:val="both"/>
            </w:pPr>
            <w:r w:rsidRPr="00305DBF">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305DBF">
              <w:t>dataprojekce</w:t>
            </w:r>
            <w:proofErr w:type="spellEnd"/>
            <w:r w:rsidRPr="00305DBF">
              <w:t>, výukové počítačové programy, zdroje odborné literatury, prezentace.</w:t>
            </w:r>
          </w:p>
          <w:p w14:paraId="50145D0E" w14:textId="77777777" w:rsidR="00757B02" w:rsidRPr="0071371D" w:rsidRDefault="00757B02" w:rsidP="00757B02">
            <w:pPr>
              <w:jc w:val="both"/>
            </w:pPr>
            <w:r w:rsidRPr="0071371D">
              <w:t> </w:t>
            </w:r>
          </w:p>
          <w:p w14:paraId="3F547AFD" w14:textId="4E8991D1" w:rsidR="00757B02" w:rsidRDefault="00757B02" w:rsidP="00757B02">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3A3D93" w:rsidRPr="0071371D">
              <w:t>M</w:t>
            </w:r>
            <w:r w:rsidR="003A3D93">
              <w:t>S</w:t>
            </w:r>
            <w:r w:rsidR="003A3D93"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757B02" w14:paraId="4D5AC7F6" w14:textId="77777777" w:rsidTr="00892117">
        <w:trPr>
          <w:gridAfter w:val="1"/>
          <w:wAfter w:w="41" w:type="dxa"/>
          <w:trHeight w:val="265"/>
        </w:trPr>
        <w:tc>
          <w:tcPr>
            <w:tcW w:w="3435" w:type="dxa"/>
            <w:gridSpan w:val="5"/>
            <w:tcBorders>
              <w:top w:val="single" w:sz="4" w:space="0" w:color="auto"/>
            </w:tcBorders>
            <w:shd w:val="clear" w:color="auto" w:fill="F7CAAC"/>
          </w:tcPr>
          <w:p w14:paraId="23CF8E77" w14:textId="77777777" w:rsidR="00757B02" w:rsidRDefault="00757B02" w:rsidP="00757B02">
            <w:pPr>
              <w:jc w:val="both"/>
            </w:pPr>
            <w:r>
              <w:rPr>
                <w:b/>
              </w:rPr>
              <w:lastRenderedPageBreak/>
              <w:t>Studijní literatura a studijní pomůcky</w:t>
            </w:r>
          </w:p>
        </w:tc>
        <w:tc>
          <w:tcPr>
            <w:tcW w:w="6420" w:type="dxa"/>
            <w:gridSpan w:val="11"/>
            <w:tcBorders>
              <w:top w:val="single" w:sz="4" w:space="0" w:color="auto"/>
              <w:bottom w:val="nil"/>
            </w:tcBorders>
          </w:tcPr>
          <w:p w14:paraId="6C993A34" w14:textId="77777777" w:rsidR="00757B02" w:rsidRDefault="00757B02" w:rsidP="00757B02">
            <w:pPr>
              <w:jc w:val="both"/>
            </w:pPr>
          </w:p>
        </w:tc>
      </w:tr>
      <w:tr w:rsidR="00757B02" w14:paraId="6DADA4BF" w14:textId="77777777" w:rsidTr="00892117">
        <w:trPr>
          <w:gridAfter w:val="1"/>
          <w:wAfter w:w="41" w:type="dxa"/>
          <w:trHeight w:val="1497"/>
        </w:trPr>
        <w:tc>
          <w:tcPr>
            <w:tcW w:w="9855" w:type="dxa"/>
            <w:gridSpan w:val="16"/>
            <w:tcBorders>
              <w:top w:val="nil"/>
            </w:tcBorders>
          </w:tcPr>
          <w:p w14:paraId="2EB617F0" w14:textId="77777777" w:rsidR="00757B02" w:rsidRPr="006E663F" w:rsidRDefault="00757B02" w:rsidP="00757B02">
            <w:pPr>
              <w:jc w:val="both"/>
              <w:rPr>
                <w:u w:val="single"/>
              </w:rPr>
            </w:pPr>
            <w:r w:rsidRPr="006E663F">
              <w:rPr>
                <w:u w:val="single"/>
              </w:rPr>
              <w:t>Povinná literatura:</w:t>
            </w:r>
          </w:p>
          <w:p w14:paraId="1AC1176D" w14:textId="77777777" w:rsidR="00757B02" w:rsidRDefault="00757B02" w:rsidP="00757B02">
            <w:pPr>
              <w:jc w:val="both"/>
            </w:pPr>
            <w:r w:rsidRPr="00963A83">
              <w:rPr>
                <w:caps/>
              </w:rPr>
              <w:t>Glendinning, E.H., Lansford, L</w:t>
            </w:r>
            <w:r>
              <w:rPr>
                <w:caps/>
              </w:rPr>
              <w:t>.</w:t>
            </w:r>
            <w:r w:rsidRPr="00963A83">
              <w:rPr>
                <w:caps/>
              </w:rPr>
              <w:t>, Pohl, A.</w:t>
            </w:r>
            <w:r>
              <w:t xml:space="preserve"> Oxford </w:t>
            </w:r>
            <w:proofErr w:type="spellStart"/>
            <w:r>
              <w:t>English</w:t>
            </w:r>
            <w:proofErr w:type="spellEnd"/>
            <w:r>
              <w:t xml:space="preserve"> </w:t>
            </w:r>
            <w:proofErr w:type="spellStart"/>
            <w:r>
              <w:t>for</w:t>
            </w:r>
            <w:proofErr w:type="spellEnd"/>
            <w:r>
              <w:t xml:space="preserve"> </w:t>
            </w:r>
            <w:proofErr w:type="spellStart"/>
            <w:r>
              <w:t>Careers</w:t>
            </w:r>
            <w:proofErr w:type="spellEnd"/>
            <w:r>
              <w:t xml:space="preserve">: Technology </w:t>
            </w:r>
            <w:proofErr w:type="spellStart"/>
            <w:r>
              <w:t>for</w:t>
            </w:r>
            <w:proofErr w:type="spellEnd"/>
            <w:r>
              <w:t xml:space="preserve"> </w:t>
            </w:r>
            <w:proofErr w:type="spellStart"/>
            <w:r>
              <w:t>Engineering</w:t>
            </w:r>
            <w:proofErr w:type="spellEnd"/>
            <w:r>
              <w:t xml:space="preserve"> &amp; </w:t>
            </w:r>
            <w:proofErr w:type="spellStart"/>
            <w:r>
              <w:t>Applied</w:t>
            </w:r>
            <w:proofErr w:type="spellEnd"/>
            <w:r>
              <w:t xml:space="preserve"> </w:t>
            </w:r>
            <w:proofErr w:type="spellStart"/>
            <w:r>
              <w:t>Sciences</w:t>
            </w:r>
            <w:proofErr w:type="spellEnd"/>
            <w:r>
              <w:t xml:space="preserve">. </w:t>
            </w:r>
            <w:r w:rsidRPr="00A0432F">
              <w:t xml:space="preserve">Oxford: Oxford University </w:t>
            </w:r>
            <w:proofErr w:type="spellStart"/>
            <w:r w:rsidRPr="00A0432F">
              <w:t>Press</w:t>
            </w:r>
            <w:proofErr w:type="spellEnd"/>
            <w:r w:rsidRPr="00A0432F">
              <w:t>, 2013.</w:t>
            </w:r>
            <w:r>
              <w:t xml:space="preserve"> ISBN 9780194569712.</w:t>
            </w:r>
          </w:p>
          <w:p w14:paraId="7CAC5DC7" w14:textId="77777777" w:rsidR="00757B02" w:rsidRDefault="00757B02" w:rsidP="00757B02">
            <w:pPr>
              <w:jc w:val="both"/>
            </w:pPr>
            <w:r>
              <w:t>Vlastní e-learningové materiály.</w:t>
            </w:r>
          </w:p>
          <w:p w14:paraId="7B96896F" w14:textId="77777777" w:rsidR="00757B02" w:rsidRDefault="00757B02" w:rsidP="00757B02">
            <w:pPr>
              <w:jc w:val="both"/>
            </w:pPr>
          </w:p>
          <w:p w14:paraId="59236820" w14:textId="77777777" w:rsidR="00757B02" w:rsidRDefault="00757B02" w:rsidP="00757B02">
            <w:pPr>
              <w:jc w:val="both"/>
              <w:rPr>
                <w:u w:val="single"/>
              </w:rPr>
            </w:pPr>
            <w:r w:rsidRPr="006E663F">
              <w:rPr>
                <w:u w:val="single"/>
              </w:rPr>
              <w:t>Doporučená literatura:</w:t>
            </w:r>
          </w:p>
          <w:p w14:paraId="3E5E76C1" w14:textId="77777777" w:rsidR="00757B02" w:rsidRDefault="00757B02" w:rsidP="00757B02">
            <w:pPr>
              <w:jc w:val="both"/>
            </w:pPr>
            <w:r w:rsidRPr="00963A83">
              <w:rPr>
                <w:caps/>
              </w:rPr>
              <w:t>Powell, M</w:t>
            </w:r>
            <w:r>
              <w:t xml:space="preserve">. </w:t>
            </w:r>
            <w:proofErr w:type="spellStart"/>
            <w:r>
              <w:t>Dynamic</w:t>
            </w:r>
            <w:proofErr w:type="spellEnd"/>
            <w:r>
              <w:t xml:space="preserve"> </w:t>
            </w:r>
            <w:proofErr w:type="spellStart"/>
            <w:r w:rsidRPr="00915C37">
              <w:t>Presentations</w:t>
            </w:r>
            <w:proofErr w:type="spellEnd"/>
            <w:r w:rsidRPr="00915C37">
              <w:t xml:space="preserve">. Cambridge: Cambridge University </w:t>
            </w:r>
            <w:proofErr w:type="spellStart"/>
            <w:r w:rsidRPr="00915C37">
              <w:t>Press</w:t>
            </w:r>
            <w:proofErr w:type="spellEnd"/>
            <w:r w:rsidRPr="00915C37">
              <w:t>, 2010</w:t>
            </w:r>
            <w:r>
              <w:t>. ISBN 9780521150040.</w:t>
            </w:r>
          </w:p>
          <w:p w14:paraId="48FEAFDE" w14:textId="77777777" w:rsidR="00757B02" w:rsidRDefault="00757B02" w:rsidP="00757B02">
            <w:pPr>
              <w:jc w:val="both"/>
            </w:pPr>
            <w:r w:rsidRPr="00963A83">
              <w:rPr>
                <w:caps/>
              </w:rPr>
              <w:t>Brieger, N</w:t>
            </w:r>
            <w:r>
              <w:t xml:space="preserve">. </w:t>
            </w:r>
            <w:proofErr w:type="spellStart"/>
            <w:r>
              <w:t>Technical</w:t>
            </w:r>
            <w:proofErr w:type="spellEnd"/>
            <w:r>
              <w:t xml:space="preserve"> </w:t>
            </w:r>
            <w:proofErr w:type="spellStart"/>
            <w:r>
              <w:t>English</w:t>
            </w:r>
            <w:proofErr w:type="spellEnd"/>
            <w:r>
              <w:t xml:space="preserve">: </w:t>
            </w:r>
            <w:proofErr w:type="spellStart"/>
            <w:r>
              <w:t>Vocabulary</w:t>
            </w:r>
            <w:proofErr w:type="spellEnd"/>
            <w:r>
              <w:t xml:space="preserve"> and </w:t>
            </w:r>
            <w:proofErr w:type="spellStart"/>
            <w:r>
              <w:t>Grammar</w:t>
            </w:r>
            <w:proofErr w:type="spellEnd"/>
            <w:r>
              <w:t xml:space="preserve">. 1st Ed. Oxford: </w:t>
            </w:r>
            <w:proofErr w:type="spellStart"/>
            <w:r>
              <w:t>Summertown</w:t>
            </w:r>
            <w:proofErr w:type="spellEnd"/>
            <w:r>
              <w:t xml:space="preserve"> </w:t>
            </w:r>
            <w:proofErr w:type="spellStart"/>
            <w:r>
              <w:t>Publishing</w:t>
            </w:r>
            <w:proofErr w:type="spellEnd"/>
            <w:r>
              <w:t>, 2002. ISBN 1902741765.</w:t>
            </w:r>
          </w:p>
        </w:tc>
      </w:tr>
      <w:tr w:rsidR="00757B02" w14:paraId="51BEDF9B" w14:textId="77777777" w:rsidTr="00892117">
        <w:trPr>
          <w:gridAfter w:val="1"/>
          <w:wAfter w:w="41"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39963011" w14:textId="77777777" w:rsidR="00757B02" w:rsidRDefault="00757B02" w:rsidP="00757B02">
            <w:pPr>
              <w:jc w:val="center"/>
              <w:rPr>
                <w:b/>
              </w:rPr>
            </w:pPr>
            <w:r>
              <w:rPr>
                <w:b/>
              </w:rPr>
              <w:t>Informace ke kombinované nebo distanční formě</w:t>
            </w:r>
          </w:p>
        </w:tc>
      </w:tr>
      <w:tr w:rsidR="00757B02" w14:paraId="18285333" w14:textId="77777777" w:rsidTr="00892117">
        <w:trPr>
          <w:gridAfter w:val="1"/>
          <w:wAfter w:w="41" w:type="dxa"/>
        </w:trPr>
        <w:tc>
          <w:tcPr>
            <w:tcW w:w="4787" w:type="dxa"/>
            <w:gridSpan w:val="8"/>
            <w:tcBorders>
              <w:top w:val="single" w:sz="2" w:space="0" w:color="auto"/>
            </w:tcBorders>
            <w:shd w:val="clear" w:color="auto" w:fill="F7CAAC"/>
          </w:tcPr>
          <w:p w14:paraId="22951893" w14:textId="77777777" w:rsidR="00757B02" w:rsidRDefault="00757B02" w:rsidP="00757B02">
            <w:pPr>
              <w:jc w:val="both"/>
            </w:pPr>
            <w:r>
              <w:rPr>
                <w:b/>
              </w:rPr>
              <w:t>Rozsah konzultací (soustředění)</w:t>
            </w:r>
          </w:p>
        </w:tc>
        <w:tc>
          <w:tcPr>
            <w:tcW w:w="889" w:type="dxa"/>
            <w:tcBorders>
              <w:top w:val="single" w:sz="2" w:space="0" w:color="auto"/>
            </w:tcBorders>
          </w:tcPr>
          <w:p w14:paraId="4CDC7C05" w14:textId="77777777" w:rsidR="00757B02" w:rsidRDefault="00757B02" w:rsidP="00757B02">
            <w:pPr>
              <w:jc w:val="both"/>
            </w:pPr>
          </w:p>
        </w:tc>
        <w:tc>
          <w:tcPr>
            <w:tcW w:w="4179" w:type="dxa"/>
            <w:gridSpan w:val="7"/>
            <w:tcBorders>
              <w:top w:val="single" w:sz="2" w:space="0" w:color="auto"/>
            </w:tcBorders>
            <w:shd w:val="clear" w:color="auto" w:fill="F7CAAC"/>
          </w:tcPr>
          <w:p w14:paraId="418EA3A2" w14:textId="77777777" w:rsidR="00757B02" w:rsidRDefault="00757B02" w:rsidP="00757B02">
            <w:pPr>
              <w:jc w:val="both"/>
              <w:rPr>
                <w:b/>
              </w:rPr>
            </w:pPr>
            <w:r>
              <w:rPr>
                <w:b/>
              </w:rPr>
              <w:t xml:space="preserve">hodin </w:t>
            </w:r>
          </w:p>
        </w:tc>
      </w:tr>
      <w:tr w:rsidR="00757B02" w14:paraId="1FCD4269" w14:textId="77777777" w:rsidTr="00892117">
        <w:trPr>
          <w:gridAfter w:val="1"/>
          <w:wAfter w:w="41" w:type="dxa"/>
        </w:trPr>
        <w:tc>
          <w:tcPr>
            <w:tcW w:w="9855" w:type="dxa"/>
            <w:gridSpan w:val="16"/>
            <w:shd w:val="clear" w:color="auto" w:fill="F7CAAC"/>
          </w:tcPr>
          <w:p w14:paraId="5E0C7ABB" w14:textId="77777777" w:rsidR="00757B02" w:rsidRDefault="00757B02" w:rsidP="00757B02">
            <w:pPr>
              <w:jc w:val="both"/>
              <w:rPr>
                <w:b/>
              </w:rPr>
            </w:pPr>
            <w:r>
              <w:rPr>
                <w:b/>
              </w:rPr>
              <w:t>Informace o způsobu kontaktu s vyučujícím</w:t>
            </w:r>
          </w:p>
        </w:tc>
      </w:tr>
      <w:tr w:rsidR="00757B02" w14:paraId="6D79A30F" w14:textId="77777777" w:rsidTr="00892117">
        <w:trPr>
          <w:gridAfter w:val="1"/>
          <w:wAfter w:w="41" w:type="dxa"/>
          <w:trHeight w:val="1373"/>
        </w:trPr>
        <w:tc>
          <w:tcPr>
            <w:tcW w:w="9855" w:type="dxa"/>
            <w:gridSpan w:val="16"/>
          </w:tcPr>
          <w:p w14:paraId="2D941666" w14:textId="77777777" w:rsidR="00757B02" w:rsidRDefault="00757B02" w:rsidP="00757B02">
            <w:pPr>
              <w:jc w:val="both"/>
            </w:pPr>
          </w:p>
          <w:p w14:paraId="2969BDB1" w14:textId="77777777" w:rsidR="00757B02" w:rsidRDefault="00757B02" w:rsidP="00757B02">
            <w:pPr>
              <w:jc w:val="both"/>
            </w:pPr>
          </w:p>
          <w:p w14:paraId="6668502E" w14:textId="77777777" w:rsidR="00757B02" w:rsidRDefault="00757B02" w:rsidP="00757B02">
            <w:pPr>
              <w:jc w:val="both"/>
            </w:pPr>
          </w:p>
          <w:p w14:paraId="7FFF0943" w14:textId="77777777" w:rsidR="00757B02" w:rsidRDefault="00757B02" w:rsidP="00757B02">
            <w:pPr>
              <w:jc w:val="both"/>
            </w:pPr>
          </w:p>
          <w:p w14:paraId="5EA89030" w14:textId="77777777" w:rsidR="00757B02" w:rsidRDefault="00757B02" w:rsidP="00757B02">
            <w:pPr>
              <w:jc w:val="both"/>
            </w:pPr>
          </w:p>
          <w:p w14:paraId="236A9946" w14:textId="77777777" w:rsidR="00757B02" w:rsidRDefault="00757B02" w:rsidP="00757B02">
            <w:pPr>
              <w:jc w:val="both"/>
            </w:pPr>
          </w:p>
          <w:p w14:paraId="0D041FB7" w14:textId="77777777" w:rsidR="00757B02" w:rsidRDefault="00757B02" w:rsidP="00757B02">
            <w:pPr>
              <w:jc w:val="both"/>
            </w:pPr>
          </w:p>
          <w:p w14:paraId="5155E47C" w14:textId="77777777" w:rsidR="00757B02" w:rsidRDefault="00757B02" w:rsidP="00757B02">
            <w:pPr>
              <w:jc w:val="both"/>
            </w:pPr>
          </w:p>
          <w:p w14:paraId="04862F8D" w14:textId="77777777" w:rsidR="00757B02" w:rsidRDefault="00757B02" w:rsidP="00757B02">
            <w:pPr>
              <w:jc w:val="both"/>
            </w:pPr>
          </w:p>
          <w:p w14:paraId="2A7ED522" w14:textId="77777777" w:rsidR="00757B02" w:rsidRDefault="00757B02" w:rsidP="00757B02">
            <w:pPr>
              <w:jc w:val="both"/>
            </w:pPr>
          </w:p>
          <w:p w14:paraId="037B7196" w14:textId="77777777" w:rsidR="00757B02" w:rsidRDefault="00757B02" w:rsidP="00757B02">
            <w:pPr>
              <w:jc w:val="both"/>
            </w:pPr>
          </w:p>
          <w:p w14:paraId="5A0EEFA6" w14:textId="77777777" w:rsidR="00757B02" w:rsidRDefault="00757B02" w:rsidP="00757B02">
            <w:pPr>
              <w:jc w:val="both"/>
            </w:pPr>
          </w:p>
          <w:p w14:paraId="1F530D52" w14:textId="77777777" w:rsidR="00757B02" w:rsidRDefault="00757B02" w:rsidP="00757B02">
            <w:pPr>
              <w:jc w:val="both"/>
            </w:pPr>
          </w:p>
          <w:p w14:paraId="4875331C" w14:textId="77777777" w:rsidR="00757B02" w:rsidRDefault="00757B02" w:rsidP="00757B02">
            <w:pPr>
              <w:jc w:val="both"/>
            </w:pPr>
          </w:p>
          <w:p w14:paraId="71F191E5" w14:textId="77777777" w:rsidR="00757B02" w:rsidRDefault="00757B02" w:rsidP="00757B02">
            <w:pPr>
              <w:jc w:val="both"/>
            </w:pPr>
          </w:p>
          <w:p w14:paraId="7C301B49" w14:textId="77777777" w:rsidR="00757B02" w:rsidRDefault="00757B02" w:rsidP="00757B02">
            <w:pPr>
              <w:jc w:val="both"/>
            </w:pPr>
          </w:p>
          <w:p w14:paraId="280CF1F6" w14:textId="77777777" w:rsidR="00757B02" w:rsidRDefault="00757B02" w:rsidP="00757B02">
            <w:pPr>
              <w:jc w:val="both"/>
            </w:pPr>
          </w:p>
          <w:p w14:paraId="2C2819A5" w14:textId="77777777" w:rsidR="00757B02" w:rsidRDefault="00757B02" w:rsidP="00757B02">
            <w:pPr>
              <w:jc w:val="both"/>
            </w:pPr>
          </w:p>
          <w:p w14:paraId="743B6460" w14:textId="77777777" w:rsidR="00757B02" w:rsidRDefault="00757B02" w:rsidP="00757B02">
            <w:pPr>
              <w:jc w:val="both"/>
            </w:pPr>
          </w:p>
          <w:p w14:paraId="39A38930" w14:textId="77777777" w:rsidR="00757B02" w:rsidRDefault="00757B02" w:rsidP="00757B02">
            <w:pPr>
              <w:jc w:val="both"/>
            </w:pPr>
          </w:p>
          <w:p w14:paraId="1CCCC527" w14:textId="77777777" w:rsidR="00757B02" w:rsidRDefault="00757B02" w:rsidP="00757B02">
            <w:pPr>
              <w:jc w:val="both"/>
            </w:pPr>
          </w:p>
          <w:p w14:paraId="787F034E" w14:textId="77777777" w:rsidR="00757B02" w:rsidRDefault="00757B02" w:rsidP="00757B02">
            <w:pPr>
              <w:jc w:val="both"/>
            </w:pPr>
          </w:p>
          <w:p w14:paraId="3BE1C29A" w14:textId="77777777" w:rsidR="00757B02" w:rsidRDefault="00757B02" w:rsidP="00757B02">
            <w:pPr>
              <w:jc w:val="both"/>
            </w:pPr>
          </w:p>
          <w:p w14:paraId="3C93682A" w14:textId="77777777" w:rsidR="00757B02" w:rsidRDefault="00757B02" w:rsidP="00757B02">
            <w:pPr>
              <w:jc w:val="both"/>
            </w:pPr>
          </w:p>
          <w:p w14:paraId="42B19925" w14:textId="77777777" w:rsidR="00757B02" w:rsidRDefault="00757B02" w:rsidP="00757B02">
            <w:pPr>
              <w:jc w:val="both"/>
            </w:pPr>
          </w:p>
          <w:p w14:paraId="4CDCFCD4" w14:textId="77777777" w:rsidR="00757B02" w:rsidRDefault="00757B02" w:rsidP="00757B02">
            <w:pPr>
              <w:jc w:val="both"/>
            </w:pPr>
          </w:p>
          <w:p w14:paraId="1FFA077D" w14:textId="77777777" w:rsidR="00757B02" w:rsidRDefault="00757B02" w:rsidP="00757B02">
            <w:pPr>
              <w:jc w:val="both"/>
            </w:pPr>
          </w:p>
          <w:p w14:paraId="0D063884" w14:textId="77777777" w:rsidR="00757B02" w:rsidRDefault="00757B02" w:rsidP="00757B02">
            <w:pPr>
              <w:jc w:val="both"/>
            </w:pPr>
          </w:p>
          <w:p w14:paraId="6462923B" w14:textId="77777777" w:rsidR="00757B02" w:rsidRDefault="00757B02" w:rsidP="00757B02">
            <w:pPr>
              <w:jc w:val="both"/>
            </w:pPr>
          </w:p>
          <w:p w14:paraId="31CEA2B0" w14:textId="77777777" w:rsidR="00757B02" w:rsidRDefault="00757B02" w:rsidP="00757B02">
            <w:pPr>
              <w:jc w:val="both"/>
            </w:pPr>
          </w:p>
          <w:p w14:paraId="4D33FEF4" w14:textId="77777777" w:rsidR="00757B02" w:rsidRDefault="00757B02" w:rsidP="00757B02">
            <w:pPr>
              <w:jc w:val="both"/>
            </w:pPr>
          </w:p>
          <w:p w14:paraId="552424F9" w14:textId="77777777" w:rsidR="00757B02" w:rsidRDefault="00757B02" w:rsidP="00757B02">
            <w:pPr>
              <w:jc w:val="both"/>
            </w:pPr>
          </w:p>
          <w:p w14:paraId="559557D8" w14:textId="77777777" w:rsidR="00757B02" w:rsidRDefault="00757B02" w:rsidP="00757B02">
            <w:pPr>
              <w:jc w:val="both"/>
            </w:pPr>
          </w:p>
          <w:p w14:paraId="1082AAA5" w14:textId="77777777" w:rsidR="00757B02" w:rsidRDefault="00757B02" w:rsidP="00757B02">
            <w:pPr>
              <w:jc w:val="both"/>
            </w:pPr>
          </w:p>
          <w:p w14:paraId="08C6A718" w14:textId="77777777" w:rsidR="00757B02" w:rsidRDefault="00757B02" w:rsidP="00757B02">
            <w:pPr>
              <w:jc w:val="both"/>
            </w:pPr>
          </w:p>
          <w:p w14:paraId="20796DE5" w14:textId="59EA3380" w:rsidR="00757B02" w:rsidRDefault="00757B02" w:rsidP="00757B02">
            <w:pPr>
              <w:jc w:val="both"/>
            </w:pPr>
          </w:p>
        </w:tc>
      </w:tr>
      <w:tr w:rsidR="00757B02" w14:paraId="3BBA1A86" w14:textId="77777777" w:rsidTr="00892117">
        <w:trPr>
          <w:gridAfter w:val="1"/>
          <w:wAfter w:w="41" w:type="dxa"/>
        </w:trPr>
        <w:tc>
          <w:tcPr>
            <w:tcW w:w="9855" w:type="dxa"/>
            <w:gridSpan w:val="16"/>
            <w:tcBorders>
              <w:bottom w:val="double" w:sz="4" w:space="0" w:color="auto"/>
            </w:tcBorders>
            <w:shd w:val="clear" w:color="auto" w:fill="BDD6EE"/>
          </w:tcPr>
          <w:p w14:paraId="6228365B" w14:textId="77777777" w:rsidR="00757B02" w:rsidRDefault="00757B02" w:rsidP="00757B02">
            <w:pPr>
              <w:jc w:val="both"/>
              <w:rPr>
                <w:b/>
                <w:sz w:val="28"/>
              </w:rPr>
            </w:pPr>
            <w:bookmarkStart w:id="33" w:name="_Hlk172548743"/>
            <w:bookmarkEnd w:id="31"/>
            <w:r>
              <w:lastRenderedPageBreak/>
              <w:br w:type="page"/>
            </w:r>
            <w:r>
              <w:rPr>
                <w:b/>
                <w:sz w:val="28"/>
              </w:rPr>
              <w:t>B-III – Charakteristika studijního předmětu</w:t>
            </w:r>
          </w:p>
        </w:tc>
      </w:tr>
      <w:tr w:rsidR="00757B02" w14:paraId="48E7E114" w14:textId="77777777" w:rsidTr="00892117">
        <w:trPr>
          <w:gridAfter w:val="1"/>
          <w:wAfter w:w="41" w:type="dxa"/>
        </w:trPr>
        <w:tc>
          <w:tcPr>
            <w:tcW w:w="3435" w:type="dxa"/>
            <w:gridSpan w:val="5"/>
            <w:tcBorders>
              <w:top w:val="double" w:sz="4" w:space="0" w:color="auto"/>
            </w:tcBorders>
            <w:shd w:val="clear" w:color="auto" w:fill="F7CAAC"/>
          </w:tcPr>
          <w:p w14:paraId="6D985BDF" w14:textId="77777777" w:rsidR="00757B02" w:rsidRDefault="00757B02" w:rsidP="00757B02">
            <w:pPr>
              <w:jc w:val="both"/>
              <w:rPr>
                <w:b/>
              </w:rPr>
            </w:pPr>
            <w:r>
              <w:rPr>
                <w:b/>
              </w:rPr>
              <w:t>Název studijního předmětu</w:t>
            </w:r>
          </w:p>
        </w:tc>
        <w:tc>
          <w:tcPr>
            <w:tcW w:w="6420" w:type="dxa"/>
            <w:gridSpan w:val="11"/>
            <w:tcBorders>
              <w:top w:val="double" w:sz="4" w:space="0" w:color="auto"/>
            </w:tcBorders>
          </w:tcPr>
          <w:p w14:paraId="09096803" w14:textId="77777777" w:rsidR="00757B02" w:rsidRDefault="00757B02" w:rsidP="00757B02">
            <w:pPr>
              <w:jc w:val="both"/>
            </w:pPr>
            <w:bookmarkStart w:id="34" w:name="Indiv_proj_I"/>
            <w:bookmarkEnd w:id="34"/>
            <w:r>
              <w:rPr>
                <w:b/>
                <w:bCs/>
              </w:rPr>
              <w:t>Individuální projekt I</w:t>
            </w:r>
          </w:p>
        </w:tc>
      </w:tr>
      <w:tr w:rsidR="00757B02" w14:paraId="425FBA61" w14:textId="77777777" w:rsidTr="00892117">
        <w:trPr>
          <w:gridAfter w:val="1"/>
          <w:wAfter w:w="41" w:type="dxa"/>
        </w:trPr>
        <w:tc>
          <w:tcPr>
            <w:tcW w:w="3435" w:type="dxa"/>
            <w:gridSpan w:val="5"/>
            <w:shd w:val="clear" w:color="auto" w:fill="F7CAAC"/>
          </w:tcPr>
          <w:p w14:paraId="02B299A1" w14:textId="77777777" w:rsidR="00757B02" w:rsidRDefault="00757B02" w:rsidP="00757B02">
            <w:pPr>
              <w:jc w:val="both"/>
              <w:rPr>
                <w:b/>
              </w:rPr>
            </w:pPr>
            <w:r>
              <w:rPr>
                <w:b/>
              </w:rPr>
              <w:t>Typ předmětu</w:t>
            </w:r>
          </w:p>
        </w:tc>
        <w:tc>
          <w:tcPr>
            <w:tcW w:w="3057" w:type="dxa"/>
            <w:gridSpan w:val="5"/>
          </w:tcPr>
          <w:p w14:paraId="18BC7568" w14:textId="77777777" w:rsidR="00757B02" w:rsidRDefault="00757B02" w:rsidP="00757B02">
            <w:pPr>
              <w:jc w:val="both"/>
            </w:pPr>
            <w:r>
              <w:t>povinný</w:t>
            </w:r>
          </w:p>
        </w:tc>
        <w:tc>
          <w:tcPr>
            <w:tcW w:w="2695" w:type="dxa"/>
            <w:gridSpan w:val="4"/>
            <w:shd w:val="clear" w:color="auto" w:fill="F7CAAC"/>
          </w:tcPr>
          <w:p w14:paraId="10F0C7F1" w14:textId="77777777" w:rsidR="00757B02" w:rsidRDefault="00757B02" w:rsidP="00757B02">
            <w:pPr>
              <w:jc w:val="both"/>
            </w:pPr>
            <w:r>
              <w:rPr>
                <w:b/>
              </w:rPr>
              <w:t>doporučený ročník / semestr</w:t>
            </w:r>
          </w:p>
        </w:tc>
        <w:tc>
          <w:tcPr>
            <w:tcW w:w="668" w:type="dxa"/>
            <w:gridSpan w:val="2"/>
          </w:tcPr>
          <w:p w14:paraId="003312AA" w14:textId="77777777" w:rsidR="00757B02" w:rsidRDefault="00757B02" w:rsidP="00757B02">
            <w:pPr>
              <w:jc w:val="both"/>
            </w:pPr>
            <w:r>
              <w:t>1/LS</w:t>
            </w:r>
          </w:p>
        </w:tc>
      </w:tr>
      <w:tr w:rsidR="00757B02" w14:paraId="333B1D81" w14:textId="77777777" w:rsidTr="00892117">
        <w:trPr>
          <w:gridAfter w:val="1"/>
          <w:wAfter w:w="41" w:type="dxa"/>
        </w:trPr>
        <w:tc>
          <w:tcPr>
            <w:tcW w:w="3435" w:type="dxa"/>
            <w:gridSpan w:val="5"/>
            <w:shd w:val="clear" w:color="auto" w:fill="F7CAAC"/>
          </w:tcPr>
          <w:p w14:paraId="6D7E0509" w14:textId="77777777" w:rsidR="00757B02" w:rsidRDefault="00757B02" w:rsidP="00757B02">
            <w:pPr>
              <w:jc w:val="both"/>
              <w:rPr>
                <w:b/>
              </w:rPr>
            </w:pPr>
            <w:r>
              <w:rPr>
                <w:b/>
              </w:rPr>
              <w:t>Rozsah studijního předmětu</w:t>
            </w:r>
          </w:p>
        </w:tc>
        <w:tc>
          <w:tcPr>
            <w:tcW w:w="1352" w:type="dxa"/>
            <w:gridSpan w:val="3"/>
          </w:tcPr>
          <w:p w14:paraId="169424C8" w14:textId="749BA6DC" w:rsidR="00757B02" w:rsidRDefault="00757B02" w:rsidP="00757B02">
            <w:pPr>
              <w:jc w:val="both"/>
            </w:pPr>
            <w:proofErr w:type="gramStart"/>
            <w:r w:rsidRPr="00280F9E">
              <w:t>0p</w:t>
            </w:r>
            <w:proofErr w:type="gramEnd"/>
            <w:r w:rsidRPr="00280F9E">
              <w:t>+</w:t>
            </w:r>
            <w:r w:rsidR="00B24A2F">
              <w:t>2</w:t>
            </w:r>
            <w:r w:rsidR="00B24A2F" w:rsidRPr="00280F9E">
              <w:t>s</w:t>
            </w:r>
            <w:r w:rsidRPr="00280F9E">
              <w:t>+</w:t>
            </w:r>
            <w:r>
              <w:t>104</w:t>
            </w:r>
            <w:r w:rsidRPr="00280F9E">
              <w:t>l</w:t>
            </w:r>
          </w:p>
        </w:tc>
        <w:tc>
          <w:tcPr>
            <w:tcW w:w="889" w:type="dxa"/>
            <w:shd w:val="clear" w:color="auto" w:fill="F7CAAC"/>
          </w:tcPr>
          <w:p w14:paraId="4C53BF88" w14:textId="77777777" w:rsidR="00757B02" w:rsidRDefault="00757B02" w:rsidP="00757B02">
            <w:pPr>
              <w:jc w:val="both"/>
              <w:rPr>
                <w:b/>
              </w:rPr>
            </w:pPr>
            <w:r>
              <w:rPr>
                <w:b/>
              </w:rPr>
              <w:t xml:space="preserve">hod. </w:t>
            </w:r>
          </w:p>
        </w:tc>
        <w:tc>
          <w:tcPr>
            <w:tcW w:w="816" w:type="dxa"/>
          </w:tcPr>
          <w:p w14:paraId="43E7AB0F" w14:textId="125D3C03" w:rsidR="00757B02" w:rsidRDefault="00B24A2F" w:rsidP="00757B02">
            <w:pPr>
              <w:jc w:val="both"/>
            </w:pPr>
            <w:r>
              <w:t>106</w:t>
            </w:r>
          </w:p>
        </w:tc>
        <w:tc>
          <w:tcPr>
            <w:tcW w:w="1479" w:type="dxa"/>
            <w:gridSpan w:val="2"/>
            <w:shd w:val="clear" w:color="auto" w:fill="F7CAAC"/>
          </w:tcPr>
          <w:p w14:paraId="299A3272" w14:textId="77777777" w:rsidR="00757B02" w:rsidRDefault="00757B02" w:rsidP="00757B02">
            <w:pPr>
              <w:jc w:val="both"/>
              <w:rPr>
                <w:b/>
              </w:rPr>
            </w:pPr>
            <w:r>
              <w:rPr>
                <w:b/>
              </w:rPr>
              <w:t>kreditů</w:t>
            </w:r>
          </w:p>
        </w:tc>
        <w:tc>
          <w:tcPr>
            <w:tcW w:w="1884" w:type="dxa"/>
            <w:gridSpan w:val="4"/>
          </w:tcPr>
          <w:p w14:paraId="1B8E0AA5" w14:textId="77777777" w:rsidR="00757B02" w:rsidRDefault="00757B02" w:rsidP="00757B02">
            <w:pPr>
              <w:jc w:val="both"/>
            </w:pPr>
            <w:r>
              <w:t>2</w:t>
            </w:r>
          </w:p>
        </w:tc>
      </w:tr>
      <w:tr w:rsidR="00757B02" w14:paraId="1F9C06E3" w14:textId="77777777" w:rsidTr="00892117">
        <w:trPr>
          <w:gridAfter w:val="1"/>
          <w:wAfter w:w="41" w:type="dxa"/>
        </w:trPr>
        <w:tc>
          <w:tcPr>
            <w:tcW w:w="3435" w:type="dxa"/>
            <w:gridSpan w:val="5"/>
            <w:shd w:val="clear" w:color="auto" w:fill="F7CAAC"/>
          </w:tcPr>
          <w:p w14:paraId="7DE7B53A" w14:textId="77777777" w:rsidR="00757B02" w:rsidRDefault="00757B02" w:rsidP="00757B02">
            <w:pPr>
              <w:jc w:val="both"/>
              <w:rPr>
                <w:b/>
                <w:sz w:val="22"/>
              </w:rPr>
            </w:pPr>
            <w:r>
              <w:rPr>
                <w:b/>
              </w:rPr>
              <w:t xml:space="preserve">Prerekvizity, </w:t>
            </w:r>
            <w:proofErr w:type="spellStart"/>
            <w:r>
              <w:rPr>
                <w:b/>
              </w:rPr>
              <w:t>korekvizity</w:t>
            </w:r>
            <w:proofErr w:type="spellEnd"/>
            <w:r>
              <w:rPr>
                <w:b/>
              </w:rPr>
              <w:t>, ekvivalence</w:t>
            </w:r>
          </w:p>
        </w:tc>
        <w:tc>
          <w:tcPr>
            <w:tcW w:w="6420" w:type="dxa"/>
            <w:gridSpan w:val="11"/>
          </w:tcPr>
          <w:p w14:paraId="3D206A55" w14:textId="77777777" w:rsidR="00757B02" w:rsidRDefault="00757B02" w:rsidP="00757B02">
            <w:pPr>
              <w:jc w:val="both"/>
            </w:pPr>
          </w:p>
        </w:tc>
      </w:tr>
      <w:tr w:rsidR="00757B02" w14:paraId="20744D75" w14:textId="77777777" w:rsidTr="00892117">
        <w:trPr>
          <w:gridAfter w:val="1"/>
          <w:wAfter w:w="41" w:type="dxa"/>
        </w:trPr>
        <w:tc>
          <w:tcPr>
            <w:tcW w:w="3435" w:type="dxa"/>
            <w:gridSpan w:val="5"/>
            <w:shd w:val="clear" w:color="auto" w:fill="F7CAAC"/>
          </w:tcPr>
          <w:p w14:paraId="3FC0FB4C" w14:textId="77777777" w:rsidR="00757B02" w:rsidRPr="005A0406" w:rsidRDefault="00757B02" w:rsidP="00757B02">
            <w:pPr>
              <w:jc w:val="both"/>
              <w:rPr>
                <w:b/>
              </w:rPr>
            </w:pPr>
            <w:r w:rsidRPr="005A0406">
              <w:rPr>
                <w:b/>
              </w:rPr>
              <w:t>Způsob ověření výsledků učení</w:t>
            </w:r>
          </w:p>
        </w:tc>
        <w:tc>
          <w:tcPr>
            <w:tcW w:w="3057" w:type="dxa"/>
            <w:gridSpan w:val="5"/>
            <w:tcBorders>
              <w:bottom w:val="single" w:sz="4" w:space="0" w:color="auto"/>
            </w:tcBorders>
          </w:tcPr>
          <w:p w14:paraId="69755B5D" w14:textId="77777777" w:rsidR="00757B02" w:rsidRDefault="00757B02" w:rsidP="00757B02">
            <w:pPr>
              <w:jc w:val="both"/>
            </w:pPr>
            <w:r>
              <w:t>zápočet</w:t>
            </w:r>
          </w:p>
        </w:tc>
        <w:tc>
          <w:tcPr>
            <w:tcW w:w="1479" w:type="dxa"/>
            <w:gridSpan w:val="2"/>
            <w:tcBorders>
              <w:bottom w:val="single" w:sz="4" w:space="0" w:color="auto"/>
            </w:tcBorders>
            <w:shd w:val="clear" w:color="auto" w:fill="F7CAAC"/>
          </w:tcPr>
          <w:p w14:paraId="563EE6EF" w14:textId="77777777" w:rsidR="00757B02" w:rsidRDefault="00757B02" w:rsidP="00757B02">
            <w:pPr>
              <w:jc w:val="both"/>
              <w:rPr>
                <w:b/>
              </w:rPr>
            </w:pPr>
            <w:r>
              <w:rPr>
                <w:b/>
              </w:rPr>
              <w:t>Forma výuky</w:t>
            </w:r>
          </w:p>
        </w:tc>
        <w:tc>
          <w:tcPr>
            <w:tcW w:w="1884" w:type="dxa"/>
            <w:gridSpan w:val="4"/>
            <w:tcBorders>
              <w:bottom w:val="single" w:sz="4" w:space="0" w:color="auto"/>
            </w:tcBorders>
          </w:tcPr>
          <w:p w14:paraId="462E4B18" w14:textId="77777777" w:rsidR="00757B02" w:rsidRDefault="00757B02" w:rsidP="00757B02">
            <w:pPr>
              <w:jc w:val="both"/>
            </w:pPr>
            <w:r>
              <w:t>laboratorní cvičení</w:t>
            </w:r>
          </w:p>
          <w:p w14:paraId="7903C39D" w14:textId="77777777" w:rsidR="00757B02" w:rsidRDefault="00757B02" w:rsidP="00757B02">
            <w:pPr>
              <w:jc w:val="both"/>
            </w:pPr>
          </w:p>
        </w:tc>
      </w:tr>
      <w:tr w:rsidR="00757B02" w14:paraId="45EFA70C" w14:textId="77777777" w:rsidTr="00892117">
        <w:trPr>
          <w:gridAfter w:val="1"/>
          <w:wAfter w:w="41" w:type="dxa"/>
        </w:trPr>
        <w:tc>
          <w:tcPr>
            <w:tcW w:w="3435" w:type="dxa"/>
            <w:gridSpan w:val="5"/>
            <w:shd w:val="clear" w:color="auto" w:fill="F7CAAC"/>
          </w:tcPr>
          <w:p w14:paraId="28CC38E1" w14:textId="77777777" w:rsidR="00757B02" w:rsidRPr="005A0406" w:rsidRDefault="00757B02" w:rsidP="00757B02">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3DAECC22" w14:textId="77777777" w:rsidR="00757B02" w:rsidRPr="00F60AF2" w:rsidRDefault="00757B02" w:rsidP="00757B02">
            <w:pPr>
              <w:jc w:val="both"/>
            </w:pPr>
            <w:r>
              <w:t>Odevzdání a úspěšné obhájení zprávy s výsledky experimentální práce (min. rozsah zprávy 5 normostran).</w:t>
            </w:r>
          </w:p>
          <w:p w14:paraId="75D9F742" w14:textId="77777777" w:rsidR="00757B02" w:rsidRDefault="00757B02" w:rsidP="00757B02">
            <w:pPr>
              <w:jc w:val="both"/>
            </w:pPr>
          </w:p>
        </w:tc>
      </w:tr>
      <w:tr w:rsidR="00757B02" w14:paraId="1D6E2CCB" w14:textId="77777777" w:rsidTr="00892117">
        <w:trPr>
          <w:gridAfter w:val="1"/>
          <w:wAfter w:w="41" w:type="dxa"/>
          <w:trHeight w:val="197"/>
        </w:trPr>
        <w:tc>
          <w:tcPr>
            <w:tcW w:w="3435" w:type="dxa"/>
            <w:gridSpan w:val="5"/>
            <w:tcBorders>
              <w:top w:val="nil"/>
            </w:tcBorders>
            <w:shd w:val="clear" w:color="auto" w:fill="F7CAAC"/>
          </w:tcPr>
          <w:p w14:paraId="15E84BCE" w14:textId="77777777" w:rsidR="00757B02" w:rsidRDefault="00757B02" w:rsidP="00757B02">
            <w:pPr>
              <w:jc w:val="both"/>
              <w:rPr>
                <w:b/>
              </w:rPr>
            </w:pPr>
            <w:r>
              <w:rPr>
                <w:b/>
              </w:rPr>
              <w:t>Garant předmětu</w:t>
            </w:r>
          </w:p>
        </w:tc>
        <w:tc>
          <w:tcPr>
            <w:tcW w:w="6420" w:type="dxa"/>
            <w:gridSpan w:val="11"/>
            <w:tcBorders>
              <w:top w:val="single" w:sz="4" w:space="0" w:color="auto"/>
            </w:tcBorders>
          </w:tcPr>
          <w:p w14:paraId="0BB0EC84" w14:textId="77777777" w:rsidR="00757B02" w:rsidRDefault="00757B02" w:rsidP="00757B02">
            <w:pPr>
              <w:jc w:val="both"/>
            </w:pPr>
          </w:p>
        </w:tc>
      </w:tr>
      <w:tr w:rsidR="00757B02" w14:paraId="07F7C3F6" w14:textId="77777777" w:rsidTr="00892117">
        <w:trPr>
          <w:gridAfter w:val="1"/>
          <w:wAfter w:w="41" w:type="dxa"/>
          <w:trHeight w:val="243"/>
        </w:trPr>
        <w:tc>
          <w:tcPr>
            <w:tcW w:w="3435" w:type="dxa"/>
            <w:gridSpan w:val="5"/>
            <w:tcBorders>
              <w:top w:val="nil"/>
            </w:tcBorders>
            <w:shd w:val="clear" w:color="auto" w:fill="F7CAAC"/>
          </w:tcPr>
          <w:p w14:paraId="26B91B00" w14:textId="77777777" w:rsidR="00757B02" w:rsidRDefault="00757B02" w:rsidP="00757B02">
            <w:pPr>
              <w:jc w:val="both"/>
              <w:rPr>
                <w:b/>
              </w:rPr>
            </w:pPr>
            <w:r>
              <w:rPr>
                <w:b/>
              </w:rPr>
              <w:t>Zapojení garanta do výuky předmětu</w:t>
            </w:r>
          </w:p>
        </w:tc>
        <w:tc>
          <w:tcPr>
            <w:tcW w:w="6420" w:type="dxa"/>
            <w:gridSpan w:val="11"/>
            <w:tcBorders>
              <w:top w:val="nil"/>
            </w:tcBorders>
          </w:tcPr>
          <w:p w14:paraId="264D8BC5" w14:textId="77777777" w:rsidR="00757B02" w:rsidRDefault="00757B02" w:rsidP="00757B02">
            <w:pPr>
              <w:jc w:val="both"/>
            </w:pPr>
          </w:p>
        </w:tc>
      </w:tr>
      <w:tr w:rsidR="00757B02" w14:paraId="47433C0E" w14:textId="77777777" w:rsidTr="00892117">
        <w:trPr>
          <w:gridAfter w:val="1"/>
          <w:wAfter w:w="41" w:type="dxa"/>
        </w:trPr>
        <w:tc>
          <w:tcPr>
            <w:tcW w:w="3435" w:type="dxa"/>
            <w:gridSpan w:val="5"/>
            <w:shd w:val="clear" w:color="auto" w:fill="F7CAAC"/>
          </w:tcPr>
          <w:p w14:paraId="47255B1B" w14:textId="77777777" w:rsidR="00757B02" w:rsidRDefault="00757B02" w:rsidP="00757B02">
            <w:pPr>
              <w:jc w:val="both"/>
              <w:rPr>
                <w:b/>
              </w:rPr>
            </w:pPr>
            <w:r>
              <w:rPr>
                <w:b/>
              </w:rPr>
              <w:t>Vyučující</w:t>
            </w:r>
          </w:p>
        </w:tc>
        <w:tc>
          <w:tcPr>
            <w:tcW w:w="6420" w:type="dxa"/>
            <w:gridSpan w:val="11"/>
            <w:tcBorders>
              <w:bottom w:val="nil"/>
            </w:tcBorders>
          </w:tcPr>
          <w:p w14:paraId="7F24F11F" w14:textId="77777777" w:rsidR="00757B02" w:rsidRDefault="00757B02" w:rsidP="00757B02">
            <w:pPr>
              <w:jc w:val="both"/>
            </w:pPr>
          </w:p>
        </w:tc>
      </w:tr>
      <w:tr w:rsidR="00757B02" w14:paraId="7A6DB3EA" w14:textId="77777777" w:rsidTr="00892117">
        <w:trPr>
          <w:gridAfter w:val="1"/>
          <w:wAfter w:w="41" w:type="dxa"/>
          <w:trHeight w:val="136"/>
        </w:trPr>
        <w:tc>
          <w:tcPr>
            <w:tcW w:w="9855" w:type="dxa"/>
            <w:gridSpan w:val="16"/>
            <w:tcBorders>
              <w:top w:val="nil"/>
            </w:tcBorders>
          </w:tcPr>
          <w:p w14:paraId="7963C06C" w14:textId="689464C2" w:rsidR="00757B02" w:rsidRDefault="00B24A2F" w:rsidP="00757B02">
            <w:pPr>
              <w:spacing w:before="60" w:after="60"/>
              <w:jc w:val="both"/>
            </w:pPr>
            <w:r w:rsidRPr="00B24A2F">
              <w:t>prof. RNDr. Leona Buňková, Ph.D.</w:t>
            </w:r>
            <w:r w:rsidRPr="00B24A2F" w:rsidDel="00B24A2F">
              <w:t xml:space="preserve"> </w:t>
            </w:r>
            <w:r w:rsidR="00757B02">
              <w:t>(</w:t>
            </w:r>
            <w:proofErr w:type="gramStart"/>
            <w:r w:rsidR="00757B02">
              <w:t>100%</w:t>
            </w:r>
            <w:proofErr w:type="gramEnd"/>
            <w:r w:rsidR="00757B02">
              <w:t xml:space="preserve"> </w:t>
            </w:r>
            <w:r>
              <w:t>s</w:t>
            </w:r>
            <w:r w:rsidR="00757B02">
              <w:t>)</w:t>
            </w:r>
          </w:p>
          <w:p w14:paraId="02D9D930" w14:textId="77777777" w:rsidR="00757B02" w:rsidRDefault="00757B02" w:rsidP="00757B02">
            <w:pPr>
              <w:spacing w:before="60" w:after="60"/>
              <w:jc w:val="both"/>
            </w:pPr>
            <w:r>
              <w:t>vedoucí individuálních projektů (</w:t>
            </w:r>
            <w:proofErr w:type="gramStart"/>
            <w:r>
              <w:t>100%</w:t>
            </w:r>
            <w:proofErr w:type="gramEnd"/>
            <w:r>
              <w:t xml:space="preserve"> l)</w:t>
            </w:r>
          </w:p>
        </w:tc>
      </w:tr>
      <w:tr w:rsidR="00757B02" w14:paraId="230AF51E" w14:textId="77777777" w:rsidTr="00892117">
        <w:trPr>
          <w:gridAfter w:val="1"/>
          <w:wAfter w:w="41" w:type="dxa"/>
        </w:trPr>
        <w:tc>
          <w:tcPr>
            <w:tcW w:w="3435" w:type="dxa"/>
            <w:gridSpan w:val="5"/>
            <w:shd w:val="clear" w:color="auto" w:fill="F7CAAC"/>
          </w:tcPr>
          <w:p w14:paraId="5D9C2207" w14:textId="77777777" w:rsidR="00757B02" w:rsidRPr="005A0406" w:rsidRDefault="00757B02" w:rsidP="00757B02">
            <w:pPr>
              <w:jc w:val="both"/>
              <w:rPr>
                <w:b/>
              </w:rPr>
            </w:pPr>
            <w:r w:rsidRPr="005A0406">
              <w:rPr>
                <w:b/>
              </w:rPr>
              <w:t>Hlavní témata a výsledky učení</w:t>
            </w:r>
          </w:p>
        </w:tc>
        <w:tc>
          <w:tcPr>
            <w:tcW w:w="6420" w:type="dxa"/>
            <w:gridSpan w:val="11"/>
            <w:tcBorders>
              <w:bottom w:val="nil"/>
            </w:tcBorders>
          </w:tcPr>
          <w:p w14:paraId="49D2476D" w14:textId="77777777" w:rsidR="00757B02" w:rsidRPr="005A0406" w:rsidRDefault="00757B02" w:rsidP="00757B02">
            <w:pPr>
              <w:jc w:val="both"/>
            </w:pPr>
          </w:p>
        </w:tc>
      </w:tr>
      <w:tr w:rsidR="00757B02" w14:paraId="2B398F08" w14:textId="77777777" w:rsidTr="00892117">
        <w:trPr>
          <w:gridAfter w:val="1"/>
          <w:wAfter w:w="41" w:type="dxa"/>
          <w:trHeight w:val="2197"/>
        </w:trPr>
        <w:tc>
          <w:tcPr>
            <w:tcW w:w="9855" w:type="dxa"/>
            <w:gridSpan w:val="16"/>
            <w:tcBorders>
              <w:top w:val="nil"/>
              <w:bottom w:val="single" w:sz="4" w:space="0" w:color="auto"/>
            </w:tcBorders>
          </w:tcPr>
          <w:p w14:paraId="766A558A" w14:textId="77777777" w:rsidR="00757B02" w:rsidRPr="000141BF" w:rsidRDefault="00757B02" w:rsidP="00757B02">
            <w:pPr>
              <w:jc w:val="both"/>
              <w:rPr>
                <w:b/>
                <w:bCs/>
              </w:rPr>
            </w:pPr>
            <w:r w:rsidRPr="000141BF">
              <w:rPr>
                <w:color w:val="000000"/>
                <w:shd w:val="clear" w:color="auto" w:fill="FFFFFF"/>
              </w:rPr>
              <w:t xml:space="preserve">Cílem předmětu je zajistit studentovi individuální rozvoj a umožnit mu využití znalostí získaných během studia při řešení konkrétního praktického úkolu. Student dostává individuální zadání, které řeší pod vedením vedoucího. V rámci předmětu student vypracuje experimentální práci v laboratořích Univerzity Tomáše Bati, ve vybrané firmě nebo v rámci zahraničního výjezdu na zvolenou univerzitu. Tuto práci shrne do krátké zprávy a následně výsledky odprezentuje. Náplň práce studenta zpravidla souvisí s vědeckovýzkumnými aktivitami konkrétního vedoucího či pracoviště, kde bude student individuální projekt zpracovávat. Práce musí obsahovat nové poznatky v dané vědecké oblasti. </w:t>
            </w:r>
            <w:r w:rsidRPr="000141BF">
              <w:rPr>
                <w:b/>
                <w:bCs/>
              </w:rPr>
              <w:t>Obsah předmětu tvoří tyto tematické celky:</w:t>
            </w:r>
          </w:p>
          <w:p w14:paraId="68608092" w14:textId="77777777" w:rsidR="00757B02" w:rsidRPr="000141BF" w:rsidRDefault="00757B02" w:rsidP="00757B02">
            <w:pPr>
              <w:pStyle w:val="Odstavecseseznamem"/>
              <w:numPr>
                <w:ilvl w:val="0"/>
                <w:numId w:val="8"/>
              </w:numPr>
              <w:ind w:left="170" w:hanging="170"/>
              <w:jc w:val="both"/>
            </w:pPr>
            <w:r w:rsidRPr="000141BF">
              <w:t>Úvod, organizace, zadání témat projektů, diskuze.</w:t>
            </w:r>
          </w:p>
          <w:p w14:paraId="5931618A" w14:textId="77777777" w:rsidR="00757B02" w:rsidRPr="000141BF" w:rsidRDefault="00757B02" w:rsidP="00757B02">
            <w:pPr>
              <w:pStyle w:val="Odstavecseseznamem"/>
              <w:numPr>
                <w:ilvl w:val="0"/>
                <w:numId w:val="8"/>
              </w:numPr>
              <w:ind w:left="170" w:hanging="170"/>
              <w:jc w:val="both"/>
            </w:pPr>
            <w:r w:rsidRPr="000141BF">
              <w:t>Řešení projektu, laboratorní analýzy, konzultace.</w:t>
            </w:r>
          </w:p>
          <w:p w14:paraId="5677D8AD" w14:textId="77777777" w:rsidR="00757B02" w:rsidRPr="000141BF" w:rsidRDefault="00757B02" w:rsidP="00757B02">
            <w:pPr>
              <w:pStyle w:val="Odstavecseseznamem"/>
              <w:numPr>
                <w:ilvl w:val="0"/>
                <w:numId w:val="8"/>
              </w:numPr>
              <w:ind w:left="170" w:hanging="170"/>
              <w:jc w:val="both"/>
            </w:pPr>
            <w:r w:rsidRPr="000141BF">
              <w:t>Průběžné hodnocení a konzultace probíhajícího projektu, korekce.</w:t>
            </w:r>
          </w:p>
          <w:p w14:paraId="4EC0541E" w14:textId="77777777" w:rsidR="00757B02" w:rsidRPr="000141BF" w:rsidRDefault="00757B02" w:rsidP="00757B02">
            <w:pPr>
              <w:pStyle w:val="Odstavecseseznamem"/>
              <w:numPr>
                <w:ilvl w:val="0"/>
                <w:numId w:val="8"/>
              </w:numPr>
              <w:ind w:left="170" w:hanging="170"/>
              <w:jc w:val="both"/>
            </w:pPr>
            <w:r w:rsidRPr="000141BF">
              <w:t>Zpracování a analýza výsledků řešeného projektu.</w:t>
            </w:r>
          </w:p>
          <w:p w14:paraId="4367D29F" w14:textId="77777777" w:rsidR="00757B02" w:rsidRPr="000141BF" w:rsidRDefault="00757B02" w:rsidP="00757B02">
            <w:pPr>
              <w:pStyle w:val="Odstavecseseznamem"/>
              <w:numPr>
                <w:ilvl w:val="0"/>
                <w:numId w:val="8"/>
              </w:numPr>
              <w:ind w:left="170" w:hanging="170"/>
              <w:jc w:val="both"/>
            </w:pPr>
            <w:r w:rsidRPr="000141BF">
              <w:t>Příprava prezentace projektu, konzultace.</w:t>
            </w:r>
          </w:p>
          <w:p w14:paraId="38639A49" w14:textId="77777777" w:rsidR="00757B02" w:rsidRPr="000141BF" w:rsidRDefault="00757B02" w:rsidP="00757B02">
            <w:pPr>
              <w:pStyle w:val="Odstavecseseznamem"/>
              <w:numPr>
                <w:ilvl w:val="0"/>
                <w:numId w:val="8"/>
              </w:numPr>
              <w:ind w:left="170" w:hanging="170"/>
              <w:jc w:val="both"/>
            </w:pPr>
            <w:r w:rsidRPr="000141BF">
              <w:t>Prezentace konečných výsledků projektu.</w:t>
            </w:r>
          </w:p>
          <w:p w14:paraId="2C342E8A" w14:textId="77777777" w:rsidR="00757B02" w:rsidRPr="000141BF" w:rsidRDefault="00757B02" w:rsidP="00757B02">
            <w:pPr>
              <w:pStyle w:val="Odstavecseseznamem"/>
              <w:ind w:left="170"/>
              <w:jc w:val="both"/>
            </w:pPr>
          </w:p>
          <w:p w14:paraId="68EA3474" w14:textId="65BEE16F" w:rsidR="00757B02" w:rsidRPr="000141BF" w:rsidRDefault="00757B02" w:rsidP="00757B02">
            <w:pPr>
              <w:jc w:val="both"/>
              <w:rPr>
                <w:b/>
                <w:bCs/>
              </w:rPr>
            </w:pPr>
            <w:r w:rsidRPr="000141BF">
              <w:rPr>
                <w:b/>
                <w:bCs/>
              </w:rPr>
              <w:t xml:space="preserve">Očekávané výsledky učení </w:t>
            </w:r>
            <w:r w:rsidRPr="000141BF">
              <w:rPr>
                <w:b/>
                <w:color w:val="000000" w:themeColor="text1"/>
              </w:rPr>
              <w:t>– po absolvování předmětu student prokazuje:</w:t>
            </w:r>
          </w:p>
          <w:p w14:paraId="7BEB3B8D" w14:textId="77777777" w:rsidR="00757B02" w:rsidRPr="000141BF" w:rsidRDefault="00757B02" w:rsidP="00757B02">
            <w:pPr>
              <w:tabs>
                <w:tab w:val="left" w:pos="328"/>
              </w:tabs>
              <w:rPr>
                <w:b/>
                <w:color w:val="000000" w:themeColor="text1"/>
              </w:rPr>
            </w:pPr>
            <w:r w:rsidRPr="000141BF">
              <w:rPr>
                <w:b/>
              </w:rPr>
              <w:t>Odborné z</w:t>
            </w:r>
            <w:r w:rsidRPr="000141BF">
              <w:rPr>
                <w:b/>
                <w:color w:val="000000" w:themeColor="text1"/>
              </w:rPr>
              <w:t xml:space="preserve">nalosti: </w:t>
            </w:r>
          </w:p>
          <w:p w14:paraId="23BA8E4C" w14:textId="77777777" w:rsidR="00757B02" w:rsidRPr="000141BF" w:rsidRDefault="00757B02" w:rsidP="00757B02">
            <w:pPr>
              <w:pStyle w:val="Odstavecseseznamem"/>
              <w:numPr>
                <w:ilvl w:val="0"/>
                <w:numId w:val="8"/>
              </w:numPr>
              <w:ind w:left="170" w:hanging="170"/>
              <w:jc w:val="both"/>
            </w:pPr>
            <w:r w:rsidRPr="000141BF">
              <w:t>aplikovat znalosti z absolvovaného studia a vypracovat samostatnou práci na zadané téma včetně realizace a vyhodnocení výsledků experimentu</w:t>
            </w:r>
          </w:p>
          <w:p w14:paraId="46F1BC25" w14:textId="77777777" w:rsidR="00757B02" w:rsidRPr="000141BF" w:rsidRDefault="00757B02" w:rsidP="00757B02">
            <w:pPr>
              <w:pStyle w:val="Odstavecseseznamem"/>
              <w:numPr>
                <w:ilvl w:val="0"/>
                <w:numId w:val="8"/>
              </w:numPr>
              <w:ind w:left="170" w:hanging="170"/>
              <w:jc w:val="both"/>
            </w:pPr>
            <w:r w:rsidRPr="000141BF">
              <w:t>ovládat pravidla pro tvorbu odborného textu</w:t>
            </w:r>
          </w:p>
          <w:p w14:paraId="42CBBCAB" w14:textId="77777777" w:rsidR="00757B02" w:rsidRPr="000141BF" w:rsidRDefault="00757B02" w:rsidP="00757B02">
            <w:pPr>
              <w:pStyle w:val="Odstavecseseznamem"/>
              <w:numPr>
                <w:ilvl w:val="0"/>
                <w:numId w:val="8"/>
              </w:numPr>
              <w:ind w:left="170" w:hanging="170"/>
              <w:jc w:val="both"/>
            </w:pPr>
            <w:r w:rsidRPr="000141BF">
              <w:t>popsat teorie, metody a aplikace v rámci řešeného tématu projektu</w:t>
            </w:r>
          </w:p>
          <w:p w14:paraId="1D11D52C" w14:textId="77777777" w:rsidR="00757B02" w:rsidRPr="000141BF" w:rsidRDefault="00757B02" w:rsidP="00757B02">
            <w:pPr>
              <w:pStyle w:val="Odstavecseseznamem"/>
              <w:numPr>
                <w:ilvl w:val="0"/>
                <w:numId w:val="8"/>
              </w:numPr>
              <w:ind w:left="170" w:hanging="170"/>
              <w:jc w:val="both"/>
            </w:pPr>
            <w:r w:rsidRPr="000141BF">
              <w:t>popsat principy použitých experimentálních technik</w:t>
            </w:r>
          </w:p>
          <w:p w14:paraId="502BC5C9" w14:textId="77777777" w:rsidR="00757B02" w:rsidRPr="000141BF" w:rsidRDefault="00757B02" w:rsidP="00757B02">
            <w:pPr>
              <w:pStyle w:val="Odstavecseseznamem"/>
              <w:numPr>
                <w:ilvl w:val="0"/>
                <w:numId w:val="8"/>
              </w:numPr>
              <w:ind w:left="170" w:hanging="170"/>
              <w:jc w:val="both"/>
            </w:pPr>
            <w:r w:rsidRPr="000141BF">
              <w:t>vysvětlit možná řešení problémů týkajících se řešeného projektu</w:t>
            </w:r>
          </w:p>
          <w:p w14:paraId="3A4F90D4" w14:textId="77777777" w:rsidR="00757B02" w:rsidRPr="000141BF" w:rsidRDefault="00757B02" w:rsidP="00757B02">
            <w:pPr>
              <w:pStyle w:val="Odstavecseseznamem"/>
              <w:numPr>
                <w:ilvl w:val="0"/>
                <w:numId w:val="8"/>
              </w:numPr>
              <w:ind w:left="170" w:hanging="170"/>
              <w:jc w:val="both"/>
            </w:pPr>
            <w:r w:rsidRPr="000141BF">
              <w:t>popsat pravidla citační a publikační etiky a správně uvádět použitou literaturu</w:t>
            </w:r>
          </w:p>
          <w:p w14:paraId="6DF9CB8C" w14:textId="77777777" w:rsidR="00757B02" w:rsidRPr="000141BF" w:rsidRDefault="00757B02" w:rsidP="00757B02">
            <w:pPr>
              <w:tabs>
                <w:tab w:val="left" w:pos="328"/>
              </w:tabs>
              <w:rPr>
                <w:b/>
                <w:color w:val="000000" w:themeColor="text1"/>
              </w:rPr>
            </w:pPr>
          </w:p>
          <w:p w14:paraId="2302A4C9" w14:textId="77777777" w:rsidR="00757B02" w:rsidRPr="000141BF" w:rsidRDefault="00757B02" w:rsidP="00757B02">
            <w:pPr>
              <w:tabs>
                <w:tab w:val="left" w:pos="328"/>
              </w:tabs>
              <w:rPr>
                <w:b/>
                <w:color w:val="000000" w:themeColor="text1"/>
              </w:rPr>
            </w:pPr>
            <w:r w:rsidRPr="000141BF">
              <w:rPr>
                <w:b/>
                <w:color w:val="000000" w:themeColor="text1"/>
              </w:rPr>
              <w:t>Odborné dovednosti:</w:t>
            </w:r>
          </w:p>
          <w:p w14:paraId="3868DD84" w14:textId="104966C7" w:rsidR="00757B02" w:rsidRPr="000141BF" w:rsidRDefault="00757B02" w:rsidP="00757B02">
            <w:pPr>
              <w:pStyle w:val="Odstavecseseznamem"/>
              <w:numPr>
                <w:ilvl w:val="0"/>
                <w:numId w:val="8"/>
              </w:numPr>
              <w:ind w:left="170" w:hanging="170"/>
              <w:jc w:val="both"/>
            </w:pPr>
            <w:r w:rsidRPr="000141BF">
              <w:t>formulovat hypotézy vzhledem k tématu řešeného projektu</w:t>
            </w:r>
          </w:p>
          <w:p w14:paraId="2A06D703" w14:textId="77777777" w:rsidR="00757B02" w:rsidRPr="000141BF" w:rsidRDefault="00757B02" w:rsidP="00757B02">
            <w:pPr>
              <w:pStyle w:val="Odstavecseseznamem"/>
              <w:numPr>
                <w:ilvl w:val="0"/>
                <w:numId w:val="8"/>
              </w:numPr>
              <w:ind w:left="170" w:hanging="170"/>
              <w:jc w:val="both"/>
            </w:pPr>
            <w:r w:rsidRPr="000141BF">
              <w:t>použít a kriticky hodnotit odborné zdroje</w:t>
            </w:r>
          </w:p>
          <w:p w14:paraId="6373618F" w14:textId="77777777" w:rsidR="00757B02" w:rsidRPr="000141BF" w:rsidRDefault="00757B02" w:rsidP="00757B02">
            <w:pPr>
              <w:pStyle w:val="Odstavecseseznamem"/>
              <w:numPr>
                <w:ilvl w:val="0"/>
                <w:numId w:val="8"/>
              </w:numPr>
              <w:ind w:left="170" w:hanging="170"/>
              <w:jc w:val="both"/>
            </w:pPr>
            <w:r w:rsidRPr="000141BF">
              <w:t>volit odpovídající výzkumné metody</w:t>
            </w:r>
          </w:p>
          <w:p w14:paraId="5C729220" w14:textId="77777777" w:rsidR="00757B02" w:rsidRPr="000141BF" w:rsidRDefault="00757B02" w:rsidP="00757B02">
            <w:pPr>
              <w:pStyle w:val="Odstavecseseznamem"/>
              <w:numPr>
                <w:ilvl w:val="0"/>
                <w:numId w:val="8"/>
              </w:numPr>
              <w:ind w:left="170" w:hanging="170"/>
              <w:jc w:val="both"/>
            </w:pPr>
            <w:r w:rsidRPr="000141BF">
              <w:t>správně interpretovat zjištěné výsledky</w:t>
            </w:r>
          </w:p>
          <w:p w14:paraId="010801CC" w14:textId="3ADAA302" w:rsidR="00757B02" w:rsidRPr="000141BF" w:rsidRDefault="00757B02" w:rsidP="00757B02">
            <w:pPr>
              <w:pStyle w:val="Odstavecseseznamem"/>
              <w:numPr>
                <w:ilvl w:val="0"/>
                <w:numId w:val="8"/>
              </w:numPr>
              <w:ind w:left="170" w:hanging="170"/>
              <w:jc w:val="both"/>
            </w:pPr>
            <w:r w:rsidRPr="000141BF">
              <w:t>sumarizovat a samostatně formulovat závěry</w:t>
            </w:r>
          </w:p>
        </w:tc>
      </w:tr>
      <w:tr w:rsidR="00757B02" w14:paraId="63E00FB8" w14:textId="77777777" w:rsidTr="00892117">
        <w:trPr>
          <w:gridAfter w:val="1"/>
          <w:wAfter w:w="41" w:type="dxa"/>
          <w:trHeight w:val="283"/>
        </w:trPr>
        <w:tc>
          <w:tcPr>
            <w:tcW w:w="3435" w:type="dxa"/>
            <w:gridSpan w:val="5"/>
            <w:tcBorders>
              <w:top w:val="single" w:sz="4" w:space="0" w:color="auto"/>
              <w:bottom w:val="single" w:sz="4" w:space="0" w:color="auto"/>
              <w:right w:val="single" w:sz="4" w:space="0" w:color="auto"/>
            </w:tcBorders>
            <w:shd w:val="clear" w:color="auto" w:fill="F7CAAC"/>
          </w:tcPr>
          <w:p w14:paraId="5A30E7EB" w14:textId="77777777" w:rsidR="00757B02" w:rsidRPr="000141BF" w:rsidRDefault="00757B02" w:rsidP="00757B02">
            <w:pPr>
              <w:jc w:val="both"/>
            </w:pPr>
            <w:r w:rsidRPr="000141BF">
              <w:rPr>
                <w:b/>
              </w:rPr>
              <w:t>Metody výuky</w:t>
            </w:r>
          </w:p>
        </w:tc>
        <w:tc>
          <w:tcPr>
            <w:tcW w:w="6420" w:type="dxa"/>
            <w:gridSpan w:val="11"/>
            <w:tcBorders>
              <w:top w:val="single" w:sz="4" w:space="0" w:color="auto"/>
              <w:left w:val="single" w:sz="4" w:space="0" w:color="auto"/>
              <w:bottom w:val="nil"/>
              <w:right w:val="single" w:sz="4" w:space="0" w:color="auto"/>
            </w:tcBorders>
          </w:tcPr>
          <w:p w14:paraId="213E08B0" w14:textId="77777777" w:rsidR="00757B02" w:rsidRPr="000141BF" w:rsidRDefault="00757B02" w:rsidP="00757B02">
            <w:pPr>
              <w:jc w:val="both"/>
            </w:pPr>
          </w:p>
        </w:tc>
      </w:tr>
      <w:tr w:rsidR="00757B02" w14:paraId="7FEE4D77" w14:textId="77777777" w:rsidTr="00D66D6A">
        <w:trPr>
          <w:gridAfter w:val="1"/>
          <w:wAfter w:w="41" w:type="dxa"/>
          <w:trHeight w:val="1351"/>
        </w:trPr>
        <w:tc>
          <w:tcPr>
            <w:tcW w:w="9855" w:type="dxa"/>
            <w:gridSpan w:val="16"/>
            <w:tcBorders>
              <w:top w:val="nil"/>
              <w:bottom w:val="single" w:sz="4" w:space="0" w:color="auto"/>
            </w:tcBorders>
          </w:tcPr>
          <w:p w14:paraId="55AB4734" w14:textId="77777777" w:rsidR="00757B02" w:rsidRPr="000141BF" w:rsidRDefault="00757B02" w:rsidP="00757B02">
            <w:pPr>
              <w:jc w:val="both"/>
              <w:rPr>
                <w:b/>
                <w:bCs/>
                <w:u w:val="single"/>
              </w:rPr>
            </w:pPr>
            <w:r w:rsidRPr="000141BF">
              <w:rPr>
                <w:b/>
                <w:bCs/>
                <w:u w:val="single"/>
              </w:rPr>
              <w:t>Metody a přístupy používané ve výuce</w:t>
            </w:r>
          </w:p>
          <w:p w14:paraId="26D78B3B" w14:textId="77777777" w:rsidR="00757B02" w:rsidRPr="000141BF" w:rsidRDefault="00757B02" w:rsidP="00757B02">
            <w:pPr>
              <w:pStyle w:val="Nadpis5"/>
              <w:spacing w:before="0"/>
              <w:rPr>
                <w:rFonts w:ascii="Times New Roman" w:eastAsia="Times New Roman" w:hAnsi="Times New Roman" w:cs="Times New Roman"/>
                <w:b/>
                <w:bCs/>
                <w:color w:val="auto"/>
              </w:rPr>
            </w:pPr>
            <w:r w:rsidRPr="000141BF">
              <w:rPr>
                <w:rFonts w:ascii="Times New Roman" w:eastAsia="Times New Roman" w:hAnsi="Times New Roman" w:cs="Times New Roman"/>
                <w:b/>
                <w:bCs/>
                <w:color w:val="auto"/>
              </w:rPr>
              <w:t>Pro dosažení odborných znalostí jsou užívány vyučovací metody:</w:t>
            </w:r>
          </w:p>
          <w:p w14:paraId="36051B25" w14:textId="2ED64BB7" w:rsidR="00757B02" w:rsidRPr="000141BF" w:rsidRDefault="00757B02" w:rsidP="00757B02">
            <w:r w:rsidRPr="000141BF">
              <w:rPr>
                <w:color w:val="000000"/>
              </w:rPr>
              <w:t>Metody práce s textem (učebnicí, knihou), Dialogická (diskuze, rozhovor, brainstorming)</w:t>
            </w:r>
          </w:p>
          <w:p w14:paraId="7CEF2391" w14:textId="77777777" w:rsidR="00757B02" w:rsidRPr="000141BF" w:rsidRDefault="00757B02" w:rsidP="00757B02">
            <w:pPr>
              <w:jc w:val="both"/>
            </w:pPr>
          </w:p>
          <w:p w14:paraId="7D347CAA" w14:textId="77777777" w:rsidR="00757B02" w:rsidRPr="000141BF" w:rsidRDefault="00757B02" w:rsidP="00757B02">
            <w:pPr>
              <w:pStyle w:val="Nadpis5"/>
              <w:spacing w:before="0"/>
              <w:rPr>
                <w:rFonts w:ascii="Times New Roman" w:eastAsia="Times New Roman" w:hAnsi="Times New Roman" w:cs="Times New Roman"/>
                <w:b/>
                <w:bCs/>
                <w:color w:val="auto"/>
              </w:rPr>
            </w:pPr>
            <w:r w:rsidRPr="000141BF">
              <w:rPr>
                <w:rFonts w:ascii="Times New Roman" w:eastAsia="Times New Roman" w:hAnsi="Times New Roman" w:cs="Times New Roman"/>
                <w:b/>
                <w:bCs/>
                <w:color w:val="auto"/>
              </w:rPr>
              <w:t>Pro dosažení odborných dovedností jsou užívány vyučovací metody:</w:t>
            </w:r>
          </w:p>
          <w:p w14:paraId="619F83DC" w14:textId="419DD5D6" w:rsidR="00757B02" w:rsidRPr="000141BF" w:rsidRDefault="00757B02" w:rsidP="00757B02">
            <w:pPr>
              <w:rPr>
                <w:color w:val="000000"/>
                <w:shd w:val="clear" w:color="auto" w:fill="FFFFFF"/>
              </w:rPr>
            </w:pPr>
            <w:r w:rsidRPr="000141BF">
              <w:t xml:space="preserve">Laborování, </w:t>
            </w:r>
            <w:r w:rsidRPr="000141BF">
              <w:rPr>
                <w:color w:val="000000"/>
                <w:shd w:val="clear" w:color="auto" w:fill="FFFFFF"/>
              </w:rPr>
              <w:t>Individuální práce studentů</w:t>
            </w:r>
          </w:p>
          <w:p w14:paraId="2ED05E12" w14:textId="24C3C36B" w:rsidR="00757B02" w:rsidRPr="000141BF" w:rsidRDefault="00757B02" w:rsidP="00757B02"/>
          <w:p w14:paraId="72D4A3F4" w14:textId="0BEF047C" w:rsidR="00757B02" w:rsidRPr="000141BF" w:rsidRDefault="00757B02" w:rsidP="00757B02">
            <w:pPr>
              <w:pStyle w:val="Nadpis5"/>
              <w:spacing w:before="0"/>
              <w:rPr>
                <w:rFonts w:ascii="Times New Roman" w:eastAsia="Times New Roman" w:hAnsi="Times New Roman" w:cs="Times New Roman"/>
                <w:b/>
                <w:bCs/>
                <w:color w:val="auto"/>
              </w:rPr>
            </w:pPr>
            <w:r w:rsidRPr="000141BF">
              <w:rPr>
                <w:rFonts w:ascii="Times New Roman" w:eastAsia="Times New Roman" w:hAnsi="Times New Roman" w:cs="Times New Roman"/>
                <w:b/>
                <w:bCs/>
                <w:color w:val="auto"/>
              </w:rPr>
              <w:t>Očekávané výsledky učení dosažené studiem předmětu jsou ověřovány hodnoticími metodami:</w:t>
            </w:r>
          </w:p>
          <w:p w14:paraId="7FF86038" w14:textId="27DF1BC8" w:rsidR="00757B02" w:rsidRPr="000141BF" w:rsidRDefault="00757B02" w:rsidP="00757B02">
            <w:pPr>
              <w:jc w:val="both"/>
              <w:rPr>
                <w:color w:val="000000"/>
              </w:rPr>
            </w:pPr>
            <w:r w:rsidRPr="000141BF">
              <w:rPr>
                <w:color w:val="000000"/>
              </w:rPr>
              <w:t>Příprava a přednes prezentace, Zpracování prezentace</w:t>
            </w:r>
          </w:p>
          <w:p w14:paraId="3539901D" w14:textId="77777777" w:rsidR="00757B02" w:rsidRPr="000141BF" w:rsidRDefault="00757B02" w:rsidP="00757B02">
            <w:pPr>
              <w:jc w:val="both"/>
              <w:rPr>
                <w:color w:val="000000"/>
              </w:rPr>
            </w:pPr>
          </w:p>
          <w:p w14:paraId="4424D0F4" w14:textId="77777777" w:rsidR="00757B02" w:rsidRPr="000141BF" w:rsidRDefault="00757B02" w:rsidP="00757B02">
            <w:pPr>
              <w:jc w:val="both"/>
              <w:rPr>
                <w:b/>
                <w:bCs/>
                <w:u w:val="single"/>
              </w:rPr>
            </w:pPr>
            <w:r w:rsidRPr="000141BF">
              <w:rPr>
                <w:b/>
                <w:bCs/>
                <w:u w:val="single"/>
              </w:rPr>
              <w:t>Používané didaktické prostředky</w:t>
            </w:r>
          </w:p>
          <w:p w14:paraId="7B72F923" w14:textId="77777777" w:rsidR="00757B02" w:rsidRPr="000141BF" w:rsidRDefault="00757B02" w:rsidP="00757B02">
            <w:pPr>
              <w:jc w:val="both"/>
            </w:pPr>
            <w:r w:rsidRPr="000141BF">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0141BF">
              <w:t>dataprojekce</w:t>
            </w:r>
            <w:proofErr w:type="spellEnd"/>
            <w:r w:rsidRPr="000141BF">
              <w:t>, výukové počítačové programy, zdroje odborné literatury, prezentace, modely.</w:t>
            </w:r>
          </w:p>
          <w:p w14:paraId="04CCA71C" w14:textId="77777777" w:rsidR="00757B02" w:rsidRPr="000141BF" w:rsidRDefault="00757B02" w:rsidP="00757B02">
            <w:pPr>
              <w:jc w:val="both"/>
            </w:pPr>
            <w:r w:rsidRPr="000141BF">
              <w:lastRenderedPageBreak/>
              <w:t> </w:t>
            </w:r>
          </w:p>
          <w:p w14:paraId="25C7E022" w14:textId="1FEA4EDB" w:rsidR="00757B02" w:rsidRPr="000141BF" w:rsidRDefault="00757B02" w:rsidP="00757B02">
            <w:pPr>
              <w:jc w:val="both"/>
            </w:pPr>
            <w:r w:rsidRPr="000141BF">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3A3D93" w:rsidRPr="000141BF">
              <w:t>M</w:t>
            </w:r>
            <w:r w:rsidR="003A3D93">
              <w:t>S</w:t>
            </w:r>
            <w:r w:rsidR="003A3D93" w:rsidRPr="000141BF">
              <w:t xml:space="preserve"> </w:t>
            </w:r>
            <w:r w:rsidRPr="000141BF">
              <w:t xml:space="preserve">Teams a </w:t>
            </w:r>
            <w:proofErr w:type="spellStart"/>
            <w:r w:rsidRPr="000141BF">
              <w:t>Moodle</w:t>
            </w:r>
            <w:proofErr w:type="spellEnd"/>
            <w:r w:rsidRPr="000141BF">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757B02" w14:paraId="40A941BB" w14:textId="77777777" w:rsidTr="00892117">
        <w:trPr>
          <w:gridAfter w:val="1"/>
          <w:wAfter w:w="41" w:type="dxa"/>
          <w:trHeight w:val="265"/>
        </w:trPr>
        <w:tc>
          <w:tcPr>
            <w:tcW w:w="3435" w:type="dxa"/>
            <w:gridSpan w:val="5"/>
            <w:tcBorders>
              <w:top w:val="single" w:sz="4" w:space="0" w:color="auto"/>
            </w:tcBorders>
            <w:shd w:val="clear" w:color="auto" w:fill="F7CAAC"/>
          </w:tcPr>
          <w:p w14:paraId="741EDB9E" w14:textId="77777777" w:rsidR="00757B02" w:rsidRDefault="00757B02" w:rsidP="00757B02">
            <w:pPr>
              <w:jc w:val="both"/>
            </w:pPr>
            <w:r>
              <w:rPr>
                <w:b/>
              </w:rPr>
              <w:lastRenderedPageBreak/>
              <w:t>Studijní literatura a studijní pomůcky</w:t>
            </w:r>
          </w:p>
        </w:tc>
        <w:tc>
          <w:tcPr>
            <w:tcW w:w="6420" w:type="dxa"/>
            <w:gridSpan w:val="11"/>
            <w:tcBorders>
              <w:top w:val="single" w:sz="4" w:space="0" w:color="auto"/>
              <w:bottom w:val="nil"/>
            </w:tcBorders>
          </w:tcPr>
          <w:p w14:paraId="5EDC334F" w14:textId="77777777" w:rsidR="00757B02" w:rsidRDefault="00757B02" w:rsidP="00757B02">
            <w:pPr>
              <w:jc w:val="both"/>
            </w:pPr>
          </w:p>
        </w:tc>
      </w:tr>
      <w:tr w:rsidR="00757B02" w14:paraId="433FAB72" w14:textId="77777777" w:rsidTr="00372F58">
        <w:trPr>
          <w:gridAfter w:val="1"/>
          <w:wAfter w:w="41" w:type="dxa"/>
          <w:trHeight w:val="642"/>
        </w:trPr>
        <w:tc>
          <w:tcPr>
            <w:tcW w:w="9855" w:type="dxa"/>
            <w:gridSpan w:val="16"/>
            <w:tcBorders>
              <w:top w:val="nil"/>
            </w:tcBorders>
          </w:tcPr>
          <w:p w14:paraId="384B6938" w14:textId="77777777" w:rsidR="00757B02" w:rsidRPr="00AE3BA6" w:rsidRDefault="00757B02" w:rsidP="00757B02">
            <w:pPr>
              <w:jc w:val="both"/>
              <w:rPr>
                <w:u w:val="single"/>
              </w:rPr>
            </w:pPr>
            <w:r w:rsidRPr="00AE3BA6">
              <w:rPr>
                <w:u w:val="single"/>
              </w:rPr>
              <w:t>Povinná literatura:</w:t>
            </w:r>
          </w:p>
          <w:p w14:paraId="40104B5B" w14:textId="77777777" w:rsidR="00757B02" w:rsidRPr="00AE3BA6" w:rsidRDefault="00757B02" w:rsidP="00757B02">
            <w:pPr>
              <w:jc w:val="both"/>
            </w:pPr>
            <w:r w:rsidRPr="00AE3BA6">
              <w:t>Odborná literatura dle doporučení vedoucího.</w:t>
            </w:r>
          </w:p>
          <w:p w14:paraId="4C27BCDF" w14:textId="77777777" w:rsidR="00757B02" w:rsidRPr="00AE3BA6" w:rsidRDefault="00757B02" w:rsidP="00757B02">
            <w:pPr>
              <w:jc w:val="both"/>
            </w:pPr>
            <w:r w:rsidRPr="00AE3BA6">
              <w:t>ČSN ISO 690 (01 0197) Informace a dokumentace – Pravidla pro bibliografické odkazy a citace informačních zdrojů. 3. vyd. Praha: Úřad pro technickou normalizaci, metrologii a státní zkušebnictví, 2011. Česká technická norma.</w:t>
            </w:r>
          </w:p>
          <w:p w14:paraId="2B85968C" w14:textId="77777777" w:rsidR="00757B02" w:rsidRPr="00AE3BA6" w:rsidRDefault="00757B02" w:rsidP="00757B02">
            <w:pPr>
              <w:shd w:val="clear" w:color="auto" w:fill="FFFFFF"/>
              <w:jc w:val="both"/>
            </w:pPr>
          </w:p>
          <w:p w14:paraId="3EED430A" w14:textId="77777777" w:rsidR="00757B02" w:rsidRPr="00AE3BA6" w:rsidRDefault="00757B02" w:rsidP="00757B02">
            <w:pPr>
              <w:jc w:val="both"/>
              <w:rPr>
                <w:u w:val="single"/>
              </w:rPr>
            </w:pPr>
            <w:r w:rsidRPr="00AE3BA6">
              <w:rPr>
                <w:u w:val="single"/>
              </w:rPr>
              <w:t>Doporučená literatura:</w:t>
            </w:r>
          </w:p>
          <w:p w14:paraId="2F31A9BB" w14:textId="77777777" w:rsidR="00757B02" w:rsidRPr="005D550A" w:rsidRDefault="00757B02" w:rsidP="00757B02">
            <w:pPr>
              <w:jc w:val="both"/>
            </w:pPr>
            <w:r w:rsidRPr="005D550A">
              <w:t xml:space="preserve">Individuální studijní literatura dle doporučení </w:t>
            </w:r>
            <w:r>
              <w:t>vedoucího</w:t>
            </w:r>
            <w:r w:rsidRPr="005D550A">
              <w:t>.</w:t>
            </w:r>
          </w:p>
          <w:p w14:paraId="1F492F45" w14:textId="77777777" w:rsidR="00757B02" w:rsidRPr="005D550A" w:rsidRDefault="00757B02" w:rsidP="00757B02">
            <w:pPr>
              <w:jc w:val="both"/>
            </w:pPr>
            <w:r w:rsidRPr="005D550A">
              <w:t xml:space="preserve">RUSSEY, W.E., EBEL, H.F., BLIEFERT, C. </w:t>
            </w:r>
            <w:proofErr w:type="spellStart"/>
            <w:r w:rsidRPr="005D550A">
              <w:t>How</w:t>
            </w:r>
            <w:proofErr w:type="spellEnd"/>
            <w:r w:rsidRPr="005D550A">
              <w:t xml:space="preserve"> to </w:t>
            </w:r>
            <w:proofErr w:type="spellStart"/>
            <w:r w:rsidRPr="005D550A">
              <w:t>Write</w:t>
            </w:r>
            <w:proofErr w:type="spellEnd"/>
            <w:r w:rsidRPr="005D550A">
              <w:t xml:space="preserve"> a </w:t>
            </w:r>
            <w:proofErr w:type="spellStart"/>
            <w:r w:rsidRPr="005D550A">
              <w:t>Successful</w:t>
            </w:r>
            <w:proofErr w:type="spellEnd"/>
            <w:r w:rsidRPr="005D550A">
              <w:t xml:space="preserve"> Science Thesis: </w:t>
            </w:r>
            <w:proofErr w:type="spellStart"/>
            <w:r w:rsidRPr="005D550A">
              <w:t>The</w:t>
            </w:r>
            <w:proofErr w:type="spellEnd"/>
            <w:r w:rsidRPr="005D550A">
              <w:t xml:space="preserve"> </w:t>
            </w:r>
            <w:proofErr w:type="spellStart"/>
            <w:r w:rsidRPr="005D550A">
              <w:t>Concise</w:t>
            </w:r>
            <w:proofErr w:type="spellEnd"/>
            <w:r w:rsidRPr="005D550A">
              <w:t xml:space="preserve"> </w:t>
            </w:r>
            <w:proofErr w:type="spellStart"/>
            <w:r w:rsidRPr="005D550A">
              <w:t>Guide</w:t>
            </w:r>
            <w:proofErr w:type="spellEnd"/>
            <w:r w:rsidRPr="005D550A">
              <w:t xml:space="preserve"> </w:t>
            </w:r>
            <w:proofErr w:type="spellStart"/>
            <w:r w:rsidRPr="005D550A">
              <w:t>for</w:t>
            </w:r>
            <w:proofErr w:type="spellEnd"/>
            <w:r w:rsidRPr="005D550A">
              <w:t xml:space="preserve"> </w:t>
            </w:r>
            <w:proofErr w:type="spellStart"/>
            <w:r w:rsidRPr="005D550A">
              <w:t>Students</w:t>
            </w:r>
            <w:proofErr w:type="spellEnd"/>
            <w:r w:rsidRPr="005D550A">
              <w:t>.</w:t>
            </w:r>
          </w:p>
          <w:p w14:paraId="55A736B8" w14:textId="77777777" w:rsidR="00757B02" w:rsidRPr="005D550A" w:rsidRDefault="00757B02" w:rsidP="00757B02">
            <w:pPr>
              <w:jc w:val="both"/>
            </w:pPr>
            <w:proofErr w:type="spellStart"/>
            <w:r w:rsidRPr="005D550A">
              <w:t>Weinheim</w:t>
            </w:r>
            <w:proofErr w:type="spellEnd"/>
            <w:r w:rsidRPr="005D550A">
              <w:t xml:space="preserve">: </w:t>
            </w:r>
            <w:proofErr w:type="spellStart"/>
            <w:r w:rsidRPr="005D550A">
              <w:t>Wiley</w:t>
            </w:r>
            <w:proofErr w:type="spellEnd"/>
            <w:r w:rsidRPr="005D550A">
              <w:t xml:space="preserve">-VCH, 2006. </w:t>
            </w:r>
            <w:proofErr w:type="spellStart"/>
            <w:r w:rsidRPr="005D550A">
              <w:t>vii</w:t>
            </w:r>
            <w:proofErr w:type="spellEnd"/>
            <w:r w:rsidRPr="005D550A">
              <w:t>, 223 s. ISBN 3527312986.</w:t>
            </w:r>
          </w:p>
          <w:p w14:paraId="0AEB03B8" w14:textId="77777777" w:rsidR="00757B02" w:rsidRPr="005D550A" w:rsidRDefault="00757B02" w:rsidP="00757B02">
            <w:pPr>
              <w:jc w:val="both"/>
            </w:pPr>
            <w:r w:rsidRPr="005D550A">
              <w:t xml:space="preserve">LENGÁLOVÁ, A. </w:t>
            </w:r>
            <w:proofErr w:type="spellStart"/>
            <w:r w:rsidRPr="005D550A">
              <w:t>Guide</w:t>
            </w:r>
            <w:proofErr w:type="spellEnd"/>
            <w:r w:rsidRPr="005D550A">
              <w:t xml:space="preserve"> to </w:t>
            </w:r>
            <w:proofErr w:type="spellStart"/>
            <w:r w:rsidRPr="005D550A">
              <w:t>Writing</w:t>
            </w:r>
            <w:proofErr w:type="spellEnd"/>
            <w:r w:rsidRPr="005D550A">
              <w:t xml:space="preserve"> Master Thesis in </w:t>
            </w:r>
            <w:proofErr w:type="spellStart"/>
            <w:r w:rsidRPr="005D550A">
              <w:t>English</w:t>
            </w:r>
            <w:proofErr w:type="spellEnd"/>
            <w:r w:rsidRPr="005D550A">
              <w:t>. Zlín: UTB, 2010. ISBN 978-80-7318-952-5. Dostupné z:</w:t>
            </w:r>
          </w:p>
          <w:p w14:paraId="74FA5945" w14:textId="77777777" w:rsidR="00757B02" w:rsidRDefault="00031A7B" w:rsidP="00757B02">
            <w:pPr>
              <w:jc w:val="both"/>
            </w:pPr>
            <w:hyperlink r:id="rId27" w:history="1">
              <w:r w:rsidR="00757B02" w:rsidRPr="00DF578B">
                <w:rPr>
                  <w:rStyle w:val="Hypertextovodkaz"/>
                </w:rPr>
                <w:t>http://digilib.k.utb.cz/handle/10563/26214</w:t>
              </w:r>
            </w:hyperlink>
            <w:r w:rsidR="00757B02" w:rsidRPr="005D550A">
              <w:rPr>
                <w:u w:val="single"/>
              </w:rPr>
              <w:t>.</w:t>
            </w:r>
          </w:p>
        </w:tc>
      </w:tr>
      <w:tr w:rsidR="00757B02" w14:paraId="48763341" w14:textId="77777777" w:rsidTr="00892117">
        <w:trPr>
          <w:gridAfter w:val="1"/>
          <w:wAfter w:w="41"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7CA10628" w14:textId="77777777" w:rsidR="00757B02" w:rsidRDefault="00757B02" w:rsidP="00757B02">
            <w:pPr>
              <w:jc w:val="center"/>
              <w:rPr>
                <w:b/>
              </w:rPr>
            </w:pPr>
            <w:r>
              <w:rPr>
                <w:b/>
              </w:rPr>
              <w:t>Informace ke kombinované nebo distanční formě</w:t>
            </w:r>
          </w:p>
        </w:tc>
      </w:tr>
      <w:tr w:rsidR="00757B02" w14:paraId="31960982" w14:textId="77777777" w:rsidTr="00892117">
        <w:trPr>
          <w:gridAfter w:val="1"/>
          <w:wAfter w:w="41" w:type="dxa"/>
        </w:trPr>
        <w:tc>
          <w:tcPr>
            <w:tcW w:w="4787" w:type="dxa"/>
            <w:gridSpan w:val="8"/>
            <w:tcBorders>
              <w:top w:val="single" w:sz="2" w:space="0" w:color="auto"/>
            </w:tcBorders>
            <w:shd w:val="clear" w:color="auto" w:fill="F7CAAC"/>
          </w:tcPr>
          <w:p w14:paraId="79990EDD" w14:textId="77777777" w:rsidR="00757B02" w:rsidRDefault="00757B02" w:rsidP="00757B02">
            <w:pPr>
              <w:jc w:val="both"/>
            </w:pPr>
            <w:r>
              <w:rPr>
                <w:b/>
              </w:rPr>
              <w:t>Rozsah konzultací (soustředění)</w:t>
            </w:r>
          </w:p>
        </w:tc>
        <w:tc>
          <w:tcPr>
            <w:tcW w:w="889" w:type="dxa"/>
            <w:tcBorders>
              <w:top w:val="single" w:sz="2" w:space="0" w:color="auto"/>
            </w:tcBorders>
          </w:tcPr>
          <w:p w14:paraId="7FDC34B5" w14:textId="77777777" w:rsidR="00757B02" w:rsidRDefault="00757B02" w:rsidP="00757B02">
            <w:pPr>
              <w:jc w:val="both"/>
            </w:pPr>
          </w:p>
        </w:tc>
        <w:tc>
          <w:tcPr>
            <w:tcW w:w="4179" w:type="dxa"/>
            <w:gridSpan w:val="7"/>
            <w:tcBorders>
              <w:top w:val="single" w:sz="2" w:space="0" w:color="auto"/>
            </w:tcBorders>
            <w:shd w:val="clear" w:color="auto" w:fill="F7CAAC"/>
          </w:tcPr>
          <w:p w14:paraId="3DDF10D8" w14:textId="77777777" w:rsidR="00757B02" w:rsidRDefault="00757B02" w:rsidP="00757B02">
            <w:pPr>
              <w:jc w:val="both"/>
              <w:rPr>
                <w:b/>
              </w:rPr>
            </w:pPr>
            <w:r>
              <w:rPr>
                <w:b/>
              </w:rPr>
              <w:t xml:space="preserve">hodin </w:t>
            </w:r>
          </w:p>
        </w:tc>
      </w:tr>
      <w:tr w:rsidR="00757B02" w14:paraId="2B1B0427" w14:textId="77777777" w:rsidTr="00892117">
        <w:trPr>
          <w:gridAfter w:val="1"/>
          <w:wAfter w:w="41" w:type="dxa"/>
        </w:trPr>
        <w:tc>
          <w:tcPr>
            <w:tcW w:w="9855" w:type="dxa"/>
            <w:gridSpan w:val="16"/>
            <w:shd w:val="clear" w:color="auto" w:fill="F7CAAC"/>
          </w:tcPr>
          <w:p w14:paraId="63F78E4D" w14:textId="77777777" w:rsidR="00757B02" w:rsidRDefault="00757B02" w:rsidP="00757B02">
            <w:pPr>
              <w:jc w:val="both"/>
              <w:rPr>
                <w:b/>
              </w:rPr>
            </w:pPr>
            <w:r>
              <w:rPr>
                <w:b/>
              </w:rPr>
              <w:t>Informace o způsobu kontaktu s vyučujícím</w:t>
            </w:r>
          </w:p>
        </w:tc>
      </w:tr>
      <w:tr w:rsidR="00757B02" w14:paraId="7C965618" w14:textId="77777777" w:rsidTr="00892117">
        <w:trPr>
          <w:gridAfter w:val="1"/>
          <w:wAfter w:w="41" w:type="dxa"/>
          <w:trHeight w:val="1373"/>
        </w:trPr>
        <w:tc>
          <w:tcPr>
            <w:tcW w:w="9855" w:type="dxa"/>
            <w:gridSpan w:val="16"/>
          </w:tcPr>
          <w:p w14:paraId="41E97F1B" w14:textId="77777777" w:rsidR="00757B02" w:rsidRDefault="00757B02" w:rsidP="00757B02">
            <w:pPr>
              <w:jc w:val="both"/>
            </w:pPr>
          </w:p>
          <w:p w14:paraId="5681186C" w14:textId="77777777" w:rsidR="00757B02" w:rsidRDefault="00757B02" w:rsidP="00757B02">
            <w:pPr>
              <w:jc w:val="both"/>
            </w:pPr>
          </w:p>
          <w:p w14:paraId="6A0AD946" w14:textId="77777777" w:rsidR="00757B02" w:rsidRDefault="00757B02" w:rsidP="00757B02">
            <w:pPr>
              <w:jc w:val="both"/>
            </w:pPr>
          </w:p>
          <w:p w14:paraId="18430190" w14:textId="77777777" w:rsidR="00757B02" w:rsidRDefault="00757B02" w:rsidP="00757B02">
            <w:pPr>
              <w:jc w:val="both"/>
            </w:pPr>
          </w:p>
          <w:p w14:paraId="54EE3819" w14:textId="77777777" w:rsidR="00757B02" w:rsidRDefault="00757B02" w:rsidP="00757B02">
            <w:pPr>
              <w:jc w:val="both"/>
            </w:pPr>
          </w:p>
          <w:p w14:paraId="40FAB370" w14:textId="77777777" w:rsidR="00757B02" w:rsidRDefault="00757B02" w:rsidP="00757B02">
            <w:pPr>
              <w:jc w:val="both"/>
            </w:pPr>
          </w:p>
          <w:p w14:paraId="7FDAD526" w14:textId="77777777" w:rsidR="00757B02" w:rsidRDefault="00757B02" w:rsidP="00757B02">
            <w:pPr>
              <w:jc w:val="both"/>
            </w:pPr>
          </w:p>
          <w:p w14:paraId="11032BC2" w14:textId="77777777" w:rsidR="00757B02" w:rsidRDefault="00757B02" w:rsidP="00757B02">
            <w:pPr>
              <w:jc w:val="both"/>
            </w:pPr>
          </w:p>
          <w:p w14:paraId="73A6D882" w14:textId="77777777" w:rsidR="00757B02" w:rsidRDefault="00757B02" w:rsidP="00757B02">
            <w:pPr>
              <w:jc w:val="both"/>
            </w:pPr>
          </w:p>
          <w:p w14:paraId="6A9280EB" w14:textId="77777777" w:rsidR="00757B02" w:rsidRDefault="00757B02" w:rsidP="00757B02">
            <w:pPr>
              <w:jc w:val="both"/>
            </w:pPr>
          </w:p>
          <w:p w14:paraId="74B4297C" w14:textId="77777777" w:rsidR="00757B02" w:rsidRDefault="00757B02" w:rsidP="00757B02">
            <w:pPr>
              <w:jc w:val="both"/>
            </w:pPr>
          </w:p>
          <w:p w14:paraId="5CAF45BA" w14:textId="77777777" w:rsidR="00757B02" w:rsidRDefault="00757B02" w:rsidP="00757B02">
            <w:pPr>
              <w:jc w:val="both"/>
            </w:pPr>
          </w:p>
          <w:p w14:paraId="2E0DEBBC" w14:textId="77777777" w:rsidR="00757B02" w:rsidRDefault="00757B02" w:rsidP="00757B02">
            <w:pPr>
              <w:jc w:val="both"/>
            </w:pPr>
          </w:p>
          <w:p w14:paraId="5463A039" w14:textId="77777777" w:rsidR="00757B02" w:rsidRDefault="00757B02" w:rsidP="00757B02">
            <w:pPr>
              <w:jc w:val="both"/>
            </w:pPr>
          </w:p>
          <w:p w14:paraId="4E375F1C" w14:textId="77777777" w:rsidR="00757B02" w:rsidRDefault="00757B02" w:rsidP="00757B02">
            <w:pPr>
              <w:jc w:val="both"/>
            </w:pPr>
          </w:p>
          <w:p w14:paraId="2286A491" w14:textId="77777777" w:rsidR="00757B02" w:rsidRDefault="00757B02" w:rsidP="00757B02">
            <w:pPr>
              <w:jc w:val="both"/>
            </w:pPr>
          </w:p>
          <w:p w14:paraId="75485A95" w14:textId="77777777" w:rsidR="00757B02" w:rsidRDefault="00757B02" w:rsidP="00757B02">
            <w:pPr>
              <w:jc w:val="both"/>
            </w:pPr>
          </w:p>
          <w:p w14:paraId="5A0CAF0B" w14:textId="77777777" w:rsidR="00757B02" w:rsidRDefault="00757B02" w:rsidP="00757B02">
            <w:pPr>
              <w:jc w:val="both"/>
            </w:pPr>
          </w:p>
          <w:p w14:paraId="3A78D623" w14:textId="77777777" w:rsidR="00757B02" w:rsidRDefault="00757B02" w:rsidP="00757B02">
            <w:pPr>
              <w:jc w:val="both"/>
            </w:pPr>
          </w:p>
          <w:p w14:paraId="67232E47" w14:textId="77777777" w:rsidR="00757B02" w:rsidRDefault="00757B02" w:rsidP="00757B02">
            <w:pPr>
              <w:jc w:val="both"/>
            </w:pPr>
          </w:p>
          <w:p w14:paraId="35719848" w14:textId="77777777" w:rsidR="00757B02" w:rsidRDefault="00757B02" w:rsidP="00757B02">
            <w:pPr>
              <w:jc w:val="both"/>
            </w:pPr>
          </w:p>
          <w:p w14:paraId="303B591F" w14:textId="77777777" w:rsidR="00757B02" w:rsidRDefault="00757B02" w:rsidP="00757B02">
            <w:pPr>
              <w:jc w:val="both"/>
            </w:pPr>
          </w:p>
          <w:p w14:paraId="1CA85CBF" w14:textId="77777777" w:rsidR="00757B02" w:rsidRDefault="00757B02" w:rsidP="00757B02">
            <w:pPr>
              <w:jc w:val="both"/>
            </w:pPr>
          </w:p>
          <w:p w14:paraId="0B05FB22" w14:textId="77777777" w:rsidR="00757B02" w:rsidRDefault="00757B02" w:rsidP="00757B02">
            <w:pPr>
              <w:jc w:val="both"/>
            </w:pPr>
          </w:p>
          <w:p w14:paraId="6D6A2CCC" w14:textId="77777777" w:rsidR="00757B02" w:rsidRDefault="00757B02" w:rsidP="00757B02">
            <w:pPr>
              <w:jc w:val="both"/>
            </w:pPr>
          </w:p>
          <w:p w14:paraId="0E8E7A8A" w14:textId="77777777" w:rsidR="00757B02" w:rsidRDefault="00757B02" w:rsidP="00757B02">
            <w:pPr>
              <w:jc w:val="both"/>
            </w:pPr>
          </w:p>
          <w:p w14:paraId="0FD94AFE" w14:textId="77777777" w:rsidR="00757B02" w:rsidRDefault="00757B02" w:rsidP="00757B02">
            <w:pPr>
              <w:jc w:val="both"/>
            </w:pPr>
          </w:p>
          <w:p w14:paraId="19286428" w14:textId="77777777" w:rsidR="00757B02" w:rsidRDefault="00757B02" w:rsidP="00757B02">
            <w:pPr>
              <w:jc w:val="both"/>
            </w:pPr>
          </w:p>
          <w:p w14:paraId="685ACF0A" w14:textId="77777777" w:rsidR="00757B02" w:rsidRDefault="00757B02" w:rsidP="00757B02">
            <w:pPr>
              <w:jc w:val="both"/>
            </w:pPr>
          </w:p>
          <w:p w14:paraId="7F2307AA" w14:textId="77777777" w:rsidR="00757B02" w:rsidRDefault="00757B02" w:rsidP="00757B02">
            <w:pPr>
              <w:jc w:val="both"/>
            </w:pPr>
          </w:p>
          <w:p w14:paraId="14A23091" w14:textId="77777777" w:rsidR="00757B02" w:rsidRDefault="00757B02" w:rsidP="00757B02">
            <w:pPr>
              <w:jc w:val="both"/>
            </w:pPr>
          </w:p>
          <w:p w14:paraId="403D2E0D" w14:textId="77777777" w:rsidR="00757B02" w:rsidRDefault="00757B02" w:rsidP="00757B02">
            <w:pPr>
              <w:jc w:val="both"/>
            </w:pPr>
          </w:p>
          <w:p w14:paraId="0BC742A6" w14:textId="77777777" w:rsidR="00757B02" w:rsidRDefault="00757B02" w:rsidP="00757B02">
            <w:pPr>
              <w:jc w:val="both"/>
            </w:pPr>
          </w:p>
          <w:p w14:paraId="23885213" w14:textId="77777777" w:rsidR="00757B02" w:rsidRDefault="00757B02" w:rsidP="00757B02">
            <w:pPr>
              <w:jc w:val="both"/>
            </w:pPr>
          </w:p>
          <w:p w14:paraId="78748963" w14:textId="77777777" w:rsidR="00757B02" w:rsidRDefault="00757B02" w:rsidP="00757B02">
            <w:pPr>
              <w:jc w:val="both"/>
            </w:pPr>
          </w:p>
          <w:p w14:paraId="6A284BE6" w14:textId="77777777" w:rsidR="00757B02" w:rsidRDefault="00757B02" w:rsidP="00757B02">
            <w:pPr>
              <w:jc w:val="both"/>
            </w:pPr>
          </w:p>
          <w:p w14:paraId="13EBEF79" w14:textId="6EB41826" w:rsidR="00757B02" w:rsidRDefault="00757B02" w:rsidP="00757B02">
            <w:pPr>
              <w:jc w:val="both"/>
            </w:pPr>
          </w:p>
          <w:p w14:paraId="0E0F6C55" w14:textId="00BBBC8B" w:rsidR="00D66D6A" w:rsidRDefault="00D66D6A" w:rsidP="00757B02">
            <w:pPr>
              <w:jc w:val="both"/>
            </w:pPr>
          </w:p>
          <w:p w14:paraId="3D3CD4CC" w14:textId="61BC67B5" w:rsidR="00D66D6A" w:rsidRDefault="00D66D6A" w:rsidP="00757B02">
            <w:pPr>
              <w:jc w:val="both"/>
            </w:pPr>
          </w:p>
          <w:p w14:paraId="13E368A4" w14:textId="77777777" w:rsidR="00D66D6A" w:rsidRDefault="00D66D6A" w:rsidP="00757B02">
            <w:pPr>
              <w:jc w:val="both"/>
            </w:pPr>
          </w:p>
          <w:p w14:paraId="2DEE1881" w14:textId="77777777" w:rsidR="00757B02" w:rsidRDefault="00757B02" w:rsidP="00757B02">
            <w:pPr>
              <w:jc w:val="both"/>
            </w:pPr>
          </w:p>
          <w:p w14:paraId="467B2063" w14:textId="5D4EAA74" w:rsidR="00757B02" w:rsidRDefault="00757B02" w:rsidP="00757B02">
            <w:pPr>
              <w:jc w:val="both"/>
            </w:pPr>
          </w:p>
        </w:tc>
      </w:tr>
      <w:tr w:rsidR="00757B02" w14:paraId="0B3AD6A8" w14:textId="77777777" w:rsidTr="00892117">
        <w:trPr>
          <w:gridAfter w:val="1"/>
          <w:wAfter w:w="41" w:type="dxa"/>
        </w:trPr>
        <w:tc>
          <w:tcPr>
            <w:tcW w:w="9855" w:type="dxa"/>
            <w:gridSpan w:val="16"/>
            <w:tcBorders>
              <w:bottom w:val="double" w:sz="4" w:space="0" w:color="auto"/>
            </w:tcBorders>
            <w:shd w:val="clear" w:color="auto" w:fill="BDD6EE"/>
          </w:tcPr>
          <w:p w14:paraId="374FCB66" w14:textId="77777777" w:rsidR="00757B02" w:rsidRDefault="00757B02" w:rsidP="00757B02">
            <w:pPr>
              <w:jc w:val="both"/>
              <w:rPr>
                <w:b/>
                <w:sz w:val="28"/>
              </w:rPr>
            </w:pPr>
            <w:bookmarkStart w:id="35" w:name="_Hlk172549095"/>
            <w:bookmarkEnd w:id="33"/>
            <w:r>
              <w:lastRenderedPageBreak/>
              <w:br w:type="page"/>
            </w:r>
            <w:r>
              <w:rPr>
                <w:b/>
                <w:sz w:val="28"/>
              </w:rPr>
              <w:t>B-III – Charakteristika studijního předmětu</w:t>
            </w:r>
          </w:p>
        </w:tc>
      </w:tr>
      <w:tr w:rsidR="00757B02" w14:paraId="0BD68EBC" w14:textId="77777777" w:rsidTr="00892117">
        <w:trPr>
          <w:gridAfter w:val="1"/>
          <w:wAfter w:w="41" w:type="dxa"/>
        </w:trPr>
        <w:tc>
          <w:tcPr>
            <w:tcW w:w="3435" w:type="dxa"/>
            <w:gridSpan w:val="5"/>
            <w:tcBorders>
              <w:top w:val="double" w:sz="4" w:space="0" w:color="auto"/>
            </w:tcBorders>
            <w:shd w:val="clear" w:color="auto" w:fill="F7CAAC"/>
          </w:tcPr>
          <w:p w14:paraId="6B49B343" w14:textId="77777777" w:rsidR="00757B02" w:rsidRPr="00546E08" w:rsidRDefault="00757B02" w:rsidP="00757B02">
            <w:pPr>
              <w:jc w:val="both"/>
              <w:rPr>
                <w:b/>
              </w:rPr>
            </w:pPr>
            <w:r w:rsidRPr="00546E08">
              <w:rPr>
                <w:b/>
              </w:rPr>
              <w:t>Název studijního předmětu</w:t>
            </w:r>
          </w:p>
        </w:tc>
        <w:tc>
          <w:tcPr>
            <w:tcW w:w="6420" w:type="dxa"/>
            <w:gridSpan w:val="11"/>
            <w:tcBorders>
              <w:top w:val="double" w:sz="4" w:space="0" w:color="auto"/>
            </w:tcBorders>
          </w:tcPr>
          <w:p w14:paraId="056EEF14" w14:textId="77777777" w:rsidR="00757B02" w:rsidRPr="00546E08" w:rsidRDefault="00757B02" w:rsidP="00757B02">
            <w:pPr>
              <w:jc w:val="both"/>
            </w:pPr>
            <w:bookmarkStart w:id="36" w:name="Hyg_klin_mikrobiologie"/>
            <w:bookmarkEnd w:id="36"/>
            <w:r w:rsidRPr="00546E08">
              <w:rPr>
                <w:b/>
                <w:bCs/>
              </w:rPr>
              <w:t>Hygienicko-klinická mikrobiologie</w:t>
            </w:r>
          </w:p>
        </w:tc>
      </w:tr>
      <w:tr w:rsidR="00757B02" w14:paraId="7240AAAC" w14:textId="77777777" w:rsidTr="00892117">
        <w:trPr>
          <w:gridAfter w:val="1"/>
          <w:wAfter w:w="41" w:type="dxa"/>
        </w:trPr>
        <w:tc>
          <w:tcPr>
            <w:tcW w:w="3435" w:type="dxa"/>
            <w:gridSpan w:val="5"/>
            <w:shd w:val="clear" w:color="auto" w:fill="F7CAAC"/>
          </w:tcPr>
          <w:p w14:paraId="412E8C2D" w14:textId="77777777" w:rsidR="00757B02" w:rsidRPr="00546E08" w:rsidRDefault="00757B02" w:rsidP="00757B02">
            <w:pPr>
              <w:jc w:val="both"/>
              <w:rPr>
                <w:b/>
              </w:rPr>
            </w:pPr>
            <w:r w:rsidRPr="00546E08">
              <w:rPr>
                <w:b/>
              </w:rPr>
              <w:t>Typ předmětu</w:t>
            </w:r>
          </w:p>
        </w:tc>
        <w:tc>
          <w:tcPr>
            <w:tcW w:w="3057" w:type="dxa"/>
            <w:gridSpan w:val="5"/>
          </w:tcPr>
          <w:p w14:paraId="31C477EF" w14:textId="77777777" w:rsidR="00757B02" w:rsidRPr="00546E08" w:rsidRDefault="00757B02" w:rsidP="00757B02">
            <w:pPr>
              <w:jc w:val="both"/>
            </w:pPr>
            <w:r w:rsidRPr="00546E08">
              <w:t>povinný, PZ</w:t>
            </w:r>
          </w:p>
        </w:tc>
        <w:tc>
          <w:tcPr>
            <w:tcW w:w="2695" w:type="dxa"/>
            <w:gridSpan w:val="4"/>
            <w:shd w:val="clear" w:color="auto" w:fill="F7CAAC"/>
          </w:tcPr>
          <w:p w14:paraId="5939E0A4" w14:textId="77777777" w:rsidR="00757B02" w:rsidRPr="00546E08" w:rsidRDefault="00757B02" w:rsidP="00757B02">
            <w:pPr>
              <w:jc w:val="both"/>
            </w:pPr>
            <w:r w:rsidRPr="00546E08">
              <w:rPr>
                <w:b/>
              </w:rPr>
              <w:t>doporučený ročník / semestr</w:t>
            </w:r>
          </w:p>
        </w:tc>
        <w:tc>
          <w:tcPr>
            <w:tcW w:w="668" w:type="dxa"/>
            <w:gridSpan w:val="2"/>
          </w:tcPr>
          <w:p w14:paraId="1C6BE519" w14:textId="77777777" w:rsidR="00757B02" w:rsidRPr="00546E08" w:rsidRDefault="00757B02" w:rsidP="00757B02">
            <w:pPr>
              <w:jc w:val="both"/>
            </w:pPr>
            <w:r w:rsidRPr="00546E08">
              <w:t>2/ZS</w:t>
            </w:r>
          </w:p>
        </w:tc>
      </w:tr>
      <w:tr w:rsidR="00757B02" w14:paraId="3BE2041E" w14:textId="77777777" w:rsidTr="00892117">
        <w:trPr>
          <w:gridAfter w:val="1"/>
          <w:wAfter w:w="41" w:type="dxa"/>
        </w:trPr>
        <w:tc>
          <w:tcPr>
            <w:tcW w:w="3435" w:type="dxa"/>
            <w:gridSpan w:val="5"/>
            <w:shd w:val="clear" w:color="auto" w:fill="F7CAAC"/>
          </w:tcPr>
          <w:p w14:paraId="35E08A56" w14:textId="77777777" w:rsidR="00757B02" w:rsidRPr="00546E08" w:rsidRDefault="00757B02" w:rsidP="00757B02">
            <w:pPr>
              <w:jc w:val="both"/>
              <w:rPr>
                <w:b/>
              </w:rPr>
            </w:pPr>
            <w:r w:rsidRPr="00546E08">
              <w:rPr>
                <w:b/>
              </w:rPr>
              <w:t>Rozsah studijního předmětu</w:t>
            </w:r>
          </w:p>
        </w:tc>
        <w:tc>
          <w:tcPr>
            <w:tcW w:w="1352" w:type="dxa"/>
            <w:gridSpan w:val="3"/>
          </w:tcPr>
          <w:p w14:paraId="0227D6D8" w14:textId="77777777" w:rsidR="00757B02" w:rsidRPr="00546E08" w:rsidRDefault="00757B02" w:rsidP="00757B02">
            <w:pPr>
              <w:jc w:val="both"/>
            </w:pPr>
            <w:proofErr w:type="gramStart"/>
            <w:r w:rsidRPr="00546E08">
              <w:t>20p</w:t>
            </w:r>
            <w:proofErr w:type="gramEnd"/>
            <w:r w:rsidRPr="00546E08">
              <w:t>+20s+0l</w:t>
            </w:r>
          </w:p>
        </w:tc>
        <w:tc>
          <w:tcPr>
            <w:tcW w:w="889" w:type="dxa"/>
            <w:shd w:val="clear" w:color="auto" w:fill="F7CAAC"/>
          </w:tcPr>
          <w:p w14:paraId="4D69C887" w14:textId="77777777" w:rsidR="00757B02" w:rsidRPr="00546E08" w:rsidRDefault="00757B02" w:rsidP="00757B02">
            <w:pPr>
              <w:jc w:val="both"/>
              <w:rPr>
                <w:b/>
              </w:rPr>
            </w:pPr>
            <w:r w:rsidRPr="00546E08">
              <w:rPr>
                <w:b/>
              </w:rPr>
              <w:t xml:space="preserve">hod. </w:t>
            </w:r>
          </w:p>
        </w:tc>
        <w:tc>
          <w:tcPr>
            <w:tcW w:w="816" w:type="dxa"/>
          </w:tcPr>
          <w:p w14:paraId="6E3EB564" w14:textId="77777777" w:rsidR="00757B02" w:rsidRPr="00546E08" w:rsidRDefault="00757B02" w:rsidP="00757B02">
            <w:pPr>
              <w:jc w:val="both"/>
            </w:pPr>
            <w:r w:rsidRPr="00546E08">
              <w:t>40</w:t>
            </w:r>
          </w:p>
        </w:tc>
        <w:tc>
          <w:tcPr>
            <w:tcW w:w="1479" w:type="dxa"/>
            <w:gridSpan w:val="2"/>
            <w:shd w:val="clear" w:color="auto" w:fill="F7CAAC"/>
          </w:tcPr>
          <w:p w14:paraId="76C19FB5" w14:textId="77777777" w:rsidR="00757B02" w:rsidRPr="00546E08" w:rsidRDefault="00757B02" w:rsidP="00757B02">
            <w:pPr>
              <w:jc w:val="both"/>
              <w:rPr>
                <w:b/>
              </w:rPr>
            </w:pPr>
            <w:r w:rsidRPr="00546E08">
              <w:rPr>
                <w:b/>
              </w:rPr>
              <w:t>kreditů</w:t>
            </w:r>
          </w:p>
        </w:tc>
        <w:tc>
          <w:tcPr>
            <w:tcW w:w="1884" w:type="dxa"/>
            <w:gridSpan w:val="4"/>
          </w:tcPr>
          <w:p w14:paraId="7D18CF9F" w14:textId="77777777" w:rsidR="00757B02" w:rsidRPr="00546E08" w:rsidRDefault="00757B02" w:rsidP="00757B02">
            <w:pPr>
              <w:jc w:val="both"/>
            </w:pPr>
            <w:r w:rsidRPr="00546E08">
              <w:t>5</w:t>
            </w:r>
          </w:p>
        </w:tc>
      </w:tr>
      <w:tr w:rsidR="00757B02" w14:paraId="598FD89C" w14:textId="77777777" w:rsidTr="00892117">
        <w:trPr>
          <w:gridAfter w:val="1"/>
          <w:wAfter w:w="41" w:type="dxa"/>
        </w:trPr>
        <w:tc>
          <w:tcPr>
            <w:tcW w:w="3435" w:type="dxa"/>
            <w:gridSpan w:val="5"/>
            <w:shd w:val="clear" w:color="auto" w:fill="F7CAAC"/>
          </w:tcPr>
          <w:p w14:paraId="68C4C864" w14:textId="77777777" w:rsidR="00757B02" w:rsidRPr="00546E08" w:rsidRDefault="00757B02" w:rsidP="00757B02">
            <w:pPr>
              <w:jc w:val="both"/>
              <w:rPr>
                <w:b/>
              </w:rPr>
            </w:pPr>
            <w:r w:rsidRPr="00546E08">
              <w:rPr>
                <w:b/>
              </w:rPr>
              <w:t xml:space="preserve">Prerekvizity, </w:t>
            </w:r>
            <w:proofErr w:type="spellStart"/>
            <w:r w:rsidRPr="00546E08">
              <w:rPr>
                <w:b/>
              </w:rPr>
              <w:t>korekvizity</w:t>
            </w:r>
            <w:proofErr w:type="spellEnd"/>
            <w:r w:rsidRPr="00546E08">
              <w:rPr>
                <w:b/>
              </w:rPr>
              <w:t>, ekvivalence</w:t>
            </w:r>
          </w:p>
        </w:tc>
        <w:tc>
          <w:tcPr>
            <w:tcW w:w="6420" w:type="dxa"/>
            <w:gridSpan w:val="11"/>
          </w:tcPr>
          <w:p w14:paraId="604887D5" w14:textId="77777777" w:rsidR="00757B02" w:rsidRPr="00546E08" w:rsidRDefault="00757B02" w:rsidP="00757B02">
            <w:pPr>
              <w:jc w:val="both"/>
            </w:pPr>
          </w:p>
        </w:tc>
      </w:tr>
      <w:tr w:rsidR="00757B02" w14:paraId="6D843F37" w14:textId="77777777" w:rsidTr="00892117">
        <w:trPr>
          <w:gridAfter w:val="1"/>
          <w:wAfter w:w="41" w:type="dxa"/>
        </w:trPr>
        <w:tc>
          <w:tcPr>
            <w:tcW w:w="3435" w:type="dxa"/>
            <w:gridSpan w:val="5"/>
            <w:shd w:val="clear" w:color="auto" w:fill="F7CAAC"/>
          </w:tcPr>
          <w:p w14:paraId="7E75B787" w14:textId="77777777" w:rsidR="00757B02" w:rsidRPr="00546E08" w:rsidRDefault="00757B02" w:rsidP="00757B02">
            <w:pPr>
              <w:jc w:val="both"/>
              <w:rPr>
                <w:b/>
              </w:rPr>
            </w:pPr>
            <w:r w:rsidRPr="00546E08">
              <w:rPr>
                <w:b/>
              </w:rPr>
              <w:t>Způsob ověření výsledků učení</w:t>
            </w:r>
          </w:p>
        </w:tc>
        <w:tc>
          <w:tcPr>
            <w:tcW w:w="3057" w:type="dxa"/>
            <w:gridSpan w:val="5"/>
            <w:tcBorders>
              <w:bottom w:val="single" w:sz="4" w:space="0" w:color="auto"/>
            </w:tcBorders>
          </w:tcPr>
          <w:p w14:paraId="050EB49A" w14:textId="77777777" w:rsidR="00757B02" w:rsidRPr="00546E08" w:rsidRDefault="00757B02" w:rsidP="00757B02">
            <w:pPr>
              <w:jc w:val="both"/>
            </w:pPr>
            <w:r w:rsidRPr="00546E08">
              <w:t>zápočet, zkouška</w:t>
            </w:r>
          </w:p>
        </w:tc>
        <w:tc>
          <w:tcPr>
            <w:tcW w:w="1479" w:type="dxa"/>
            <w:gridSpan w:val="2"/>
            <w:tcBorders>
              <w:bottom w:val="single" w:sz="4" w:space="0" w:color="auto"/>
            </w:tcBorders>
            <w:shd w:val="clear" w:color="auto" w:fill="F7CAAC"/>
          </w:tcPr>
          <w:p w14:paraId="2033237B" w14:textId="77777777" w:rsidR="00757B02" w:rsidRPr="00546E08" w:rsidRDefault="00757B02" w:rsidP="00757B02">
            <w:pPr>
              <w:jc w:val="both"/>
              <w:rPr>
                <w:b/>
              </w:rPr>
            </w:pPr>
            <w:r w:rsidRPr="00546E08">
              <w:rPr>
                <w:b/>
              </w:rPr>
              <w:t>Forma výuky</w:t>
            </w:r>
          </w:p>
        </w:tc>
        <w:tc>
          <w:tcPr>
            <w:tcW w:w="1884" w:type="dxa"/>
            <w:gridSpan w:val="4"/>
            <w:tcBorders>
              <w:bottom w:val="single" w:sz="4" w:space="0" w:color="auto"/>
            </w:tcBorders>
          </w:tcPr>
          <w:p w14:paraId="64E4ED9D" w14:textId="77777777" w:rsidR="00757B02" w:rsidRPr="00546E08" w:rsidRDefault="00757B02" w:rsidP="00757B02">
            <w:pPr>
              <w:jc w:val="both"/>
            </w:pPr>
            <w:r w:rsidRPr="00546E08">
              <w:t xml:space="preserve">přednášky, semináře </w:t>
            </w:r>
          </w:p>
          <w:p w14:paraId="3D7C8843" w14:textId="77777777" w:rsidR="00757B02" w:rsidRPr="00546E08" w:rsidRDefault="00757B02" w:rsidP="00757B02">
            <w:pPr>
              <w:jc w:val="both"/>
            </w:pPr>
          </w:p>
        </w:tc>
      </w:tr>
      <w:tr w:rsidR="00757B02" w14:paraId="2451E14F" w14:textId="77777777" w:rsidTr="00892117">
        <w:trPr>
          <w:gridAfter w:val="1"/>
          <w:wAfter w:w="41" w:type="dxa"/>
        </w:trPr>
        <w:tc>
          <w:tcPr>
            <w:tcW w:w="3435" w:type="dxa"/>
            <w:gridSpan w:val="5"/>
            <w:shd w:val="clear" w:color="auto" w:fill="F7CAAC"/>
          </w:tcPr>
          <w:p w14:paraId="057A08C3" w14:textId="77777777" w:rsidR="00757B02" w:rsidRPr="00546E08" w:rsidRDefault="00757B02" w:rsidP="00757B02">
            <w:pPr>
              <w:jc w:val="both"/>
              <w:rPr>
                <w:b/>
              </w:rPr>
            </w:pPr>
            <w:r w:rsidRPr="00546E08">
              <w:rPr>
                <w:b/>
              </w:rPr>
              <w:t>Forma způsobu ověření výsledků učení a další požadavky na studenta</w:t>
            </w:r>
          </w:p>
        </w:tc>
        <w:tc>
          <w:tcPr>
            <w:tcW w:w="6420" w:type="dxa"/>
            <w:gridSpan w:val="11"/>
            <w:tcBorders>
              <w:bottom w:val="single" w:sz="4" w:space="0" w:color="auto"/>
            </w:tcBorders>
          </w:tcPr>
          <w:p w14:paraId="35AEC3FB" w14:textId="77777777" w:rsidR="00757B02" w:rsidRPr="00546E08" w:rsidRDefault="00757B02" w:rsidP="00757B02">
            <w:pPr>
              <w:jc w:val="both"/>
            </w:pPr>
            <w:r w:rsidRPr="00546E08">
              <w:t>Zápočet: docházka v semináři min. 80 %, průběžné testy během semestru (splnění na min. 70 %).</w:t>
            </w:r>
          </w:p>
          <w:p w14:paraId="0CA1554B" w14:textId="77777777" w:rsidR="00757B02" w:rsidRPr="00546E08" w:rsidRDefault="00757B02" w:rsidP="00757B02">
            <w:pPr>
              <w:jc w:val="both"/>
            </w:pPr>
            <w:r w:rsidRPr="00546E08">
              <w:t>Zkouška: písemná forma – test (min. úspěšnost 60 %).</w:t>
            </w:r>
          </w:p>
        </w:tc>
      </w:tr>
      <w:tr w:rsidR="00757B02" w14:paraId="2D1B0677" w14:textId="77777777" w:rsidTr="00892117">
        <w:trPr>
          <w:gridAfter w:val="1"/>
          <w:wAfter w:w="41" w:type="dxa"/>
          <w:trHeight w:val="197"/>
        </w:trPr>
        <w:tc>
          <w:tcPr>
            <w:tcW w:w="3435" w:type="dxa"/>
            <w:gridSpan w:val="5"/>
            <w:tcBorders>
              <w:top w:val="nil"/>
            </w:tcBorders>
            <w:shd w:val="clear" w:color="auto" w:fill="F7CAAC"/>
          </w:tcPr>
          <w:p w14:paraId="743D5CFA" w14:textId="77777777" w:rsidR="00757B02" w:rsidRPr="00546E08" w:rsidRDefault="00757B02" w:rsidP="00757B02">
            <w:pPr>
              <w:jc w:val="both"/>
              <w:rPr>
                <w:b/>
              </w:rPr>
            </w:pPr>
            <w:r w:rsidRPr="00546E08">
              <w:rPr>
                <w:b/>
              </w:rPr>
              <w:t>Garant předmětu</w:t>
            </w:r>
          </w:p>
        </w:tc>
        <w:tc>
          <w:tcPr>
            <w:tcW w:w="6420" w:type="dxa"/>
            <w:gridSpan w:val="11"/>
            <w:tcBorders>
              <w:top w:val="single" w:sz="4" w:space="0" w:color="auto"/>
            </w:tcBorders>
          </w:tcPr>
          <w:p w14:paraId="7124D562" w14:textId="77777777" w:rsidR="00757B02" w:rsidRPr="00546E08" w:rsidRDefault="00757B02" w:rsidP="00757B02">
            <w:pPr>
              <w:jc w:val="both"/>
            </w:pPr>
            <w:r w:rsidRPr="00546E08">
              <w:t>doc. Mgr. Magda Janalíková, Ph.D.</w:t>
            </w:r>
          </w:p>
        </w:tc>
      </w:tr>
      <w:tr w:rsidR="00757B02" w14:paraId="05C2AD8A" w14:textId="77777777" w:rsidTr="00892117">
        <w:trPr>
          <w:gridAfter w:val="1"/>
          <w:wAfter w:w="41" w:type="dxa"/>
          <w:trHeight w:val="243"/>
        </w:trPr>
        <w:tc>
          <w:tcPr>
            <w:tcW w:w="3435" w:type="dxa"/>
            <w:gridSpan w:val="5"/>
            <w:tcBorders>
              <w:top w:val="nil"/>
            </w:tcBorders>
            <w:shd w:val="clear" w:color="auto" w:fill="F7CAAC"/>
          </w:tcPr>
          <w:p w14:paraId="00D3D26F" w14:textId="77777777" w:rsidR="00757B02" w:rsidRPr="00546E08" w:rsidRDefault="00757B02" w:rsidP="00757B02">
            <w:pPr>
              <w:jc w:val="both"/>
              <w:rPr>
                <w:b/>
              </w:rPr>
            </w:pPr>
            <w:r w:rsidRPr="00546E08">
              <w:rPr>
                <w:b/>
              </w:rPr>
              <w:t>Zapojení garanta do výuky předmětu</w:t>
            </w:r>
          </w:p>
        </w:tc>
        <w:tc>
          <w:tcPr>
            <w:tcW w:w="6420" w:type="dxa"/>
            <w:gridSpan w:val="11"/>
            <w:tcBorders>
              <w:top w:val="nil"/>
            </w:tcBorders>
          </w:tcPr>
          <w:p w14:paraId="593C9F93" w14:textId="77777777" w:rsidR="00757B02" w:rsidRPr="00546E08" w:rsidRDefault="00757B02" w:rsidP="00757B02">
            <w:pPr>
              <w:jc w:val="both"/>
            </w:pPr>
            <w:proofErr w:type="gramStart"/>
            <w:r w:rsidRPr="00546E08">
              <w:t>100%</w:t>
            </w:r>
            <w:proofErr w:type="gramEnd"/>
            <w:r w:rsidRPr="00546E08">
              <w:t xml:space="preserve"> p</w:t>
            </w:r>
          </w:p>
        </w:tc>
      </w:tr>
      <w:tr w:rsidR="00757B02" w14:paraId="4B71033A" w14:textId="77777777" w:rsidTr="00892117">
        <w:trPr>
          <w:gridAfter w:val="1"/>
          <w:wAfter w:w="41" w:type="dxa"/>
        </w:trPr>
        <w:tc>
          <w:tcPr>
            <w:tcW w:w="3435" w:type="dxa"/>
            <w:gridSpan w:val="5"/>
            <w:shd w:val="clear" w:color="auto" w:fill="F7CAAC"/>
          </w:tcPr>
          <w:p w14:paraId="18882BA0" w14:textId="77777777" w:rsidR="00757B02" w:rsidRPr="00546E08" w:rsidRDefault="00757B02" w:rsidP="00757B02">
            <w:pPr>
              <w:jc w:val="both"/>
              <w:rPr>
                <w:b/>
              </w:rPr>
            </w:pPr>
            <w:r w:rsidRPr="00546E08">
              <w:rPr>
                <w:b/>
              </w:rPr>
              <w:t>Vyučující</w:t>
            </w:r>
          </w:p>
        </w:tc>
        <w:tc>
          <w:tcPr>
            <w:tcW w:w="6420" w:type="dxa"/>
            <w:gridSpan w:val="11"/>
            <w:tcBorders>
              <w:bottom w:val="nil"/>
            </w:tcBorders>
          </w:tcPr>
          <w:p w14:paraId="3AFE5E36" w14:textId="77777777" w:rsidR="00757B02" w:rsidRPr="00546E08" w:rsidRDefault="00757B02" w:rsidP="00757B02">
            <w:pPr>
              <w:jc w:val="both"/>
            </w:pPr>
          </w:p>
        </w:tc>
      </w:tr>
      <w:tr w:rsidR="00757B02" w14:paraId="0AF8AA43" w14:textId="77777777" w:rsidTr="00892117">
        <w:trPr>
          <w:gridAfter w:val="1"/>
          <w:wAfter w:w="41" w:type="dxa"/>
          <w:trHeight w:val="136"/>
        </w:trPr>
        <w:tc>
          <w:tcPr>
            <w:tcW w:w="9855" w:type="dxa"/>
            <w:gridSpan w:val="16"/>
            <w:tcBorders>
              <w:top w:val="nil"/>
            </w:tcBorders>
          </w:tcPr>
          <w:p w14:paraId="49959818" w14:textId="77777777" w:rsidR="00757B02" w:rsidRPr="00546E08" w:rsidRDefault="00757B02" w:rsidP="00757B02">
            <w:pPr>
              <w:spacing w:before="60" w:after="60"/>
              <w:jc w:val="both"/>
            </w:pPr>
            <w:r w:rsidRPr="00546E08">
              <w:rPr>
                <w:b/>
                <w:bCs/>
              </w:rPr>
              <w:t xml:space="preserve">doc. Mgr. Magda Janalíková, Ph.D. </w:t>
            </w:r>
            <w:r w:rsidRPr="00546E08">
              <w:t>(</w:t>
            </w:r>
            <w:proofErr w:type="gramStart"/>
            <w:r w:rsidRPr="00546E08">
              <w:t>100%</w:t>
            </w:r>
            <w:proofErr w:type="gramEnd"/>
            <w:r w:rsidRPr="00546E08">
              <w:t xml:space="preserve"> p)</w:t>
            </w:r>
          </w:p>
        </w:tc>
      </w:tr>
      <w:tr w:rsidR="00757B02" w14:paraId="0CF40796" w14:textId="77777777" w:rsidTr="00892117">
        <w:trPr>
          <w:gridAfter w:val="1"/>
          <w:wAfter w:w="41" w:type="dxa"/>
        </w:trPr>
        <w:tc>
          <w:tcPr>
            <w:tcW w:w="3435" w:type="dxa"/>
            <w:gridSpan w:val="5"/>
            <w:shd w:val="clear" w:color="auto" w:fill="F7CAAC"/>
          </w:tcPr>
          <w:p w14:paraId="00A88224" w14:textId="77777777" w:rsidR="00757B02" w:rsidRPr="00546E08" w:rsidRDefault="00757B02" w:rsidP="00757B02">
            <w:pPr>
              <w:jc w:val="both"/>
              <w:rPr>
                <w:b/>
              </w:rPr>
            </w:pPr>
            <w:r w:rsidRPr="00546E08">
              <w:rPr>
                <w:b/>
              </w:rPr>
              <w:t>Hlavní témata a výsledky učení</w:t>
            </w:r>
          </w:p>
        </w:tc>
        <w:tc>
          <w:tcPr>
            <w:tcW w:w="6420" w:type="dxa"/>
            <w:gridSpan w:val="11"/>
            <w:tcBorders>
              <w:bottom w:val="nil"/>
            </w:tcBorders>
          </w:tcPr>
          <w:p w14:paraId="5B956296" w14:textId="77777777" w:rsidR="00757B02" w:rsidRPr="00546E08" w:rsidRDefault="00757B02" w:rsidP="00757B02">
            <w:pPr>
              <w:jc w:val="both"/>
            </w:pPr>
          </w:p>
        </w:tc>
      </w:tr>
      <w:tr w:rsidR="00757B02" w14:paraId="779124BD" w14:textId="77777777" w:rsidTr="00892117">
        <w:trPr>
          <w:gridAfter w:val="1"/>
          <w:wAfter w:w="41" w:type="dxa"/>
          <w:trHeight w:val="2197"/>
        </w:trPr>
        <w:tc>
          <w:tcPr>
            <w:tcW w:w="9855" w:type="dxa"/>
            <w:gridSpan w:val="16"/>
            <w:tcBorders>
              <w:top w:val="nil"/>
              <w:bottom w:val="single" w:sz="4" w:space="0" w:color="auto"/>
            </w:tcBorders>
          </w:tcPr>
          <w:p w14:paraId="08D3C470" w14:textId="77777777" w:rsidR="00757B02" w:rsidRPr="00E24E16" w:rsidRDefault="00757B02" w:rsidP="00757B02">
            <w:pPr>
              <w:jc w:val="both"/>
              <w:rPr>
                <w:b/>
                <w:bCs/>
              </w:rPr>
            </w:pPr>
            <w:r w:rsidRPr="00546E08">
              <w:t xml:space="preserve">Cílem předmětu je získání teoretických znalostí v oblasti etiologie, epidemiologie a diagnostiky infekčních bakteriálních, virových, </w:t>
            </w:r>
            <w:proofErr w:type="spellStart"/>
            <w:r w:rsidRPr="00546E08">
              <w:t>prionových</w:t>
            </w:r>
            <w:proofErr w:type="spellEnd"/>
            <w:r w:rsidRPr="00546E08">
              <w:t xml:space="preserve">, mykotických a parazitárních onemocnění, zejména alimentárních. Seznamuje s fyziologickým </w:t>
            </w:r>
            <w:proofErr w:type="spellStart"/>
            <w:r w:rsidRPr="00546E08">
              <w:t>mikrobiomem</w:t>
            </w:r>
            <w:proofErr w:type="spellEnd"/>
            <w:r w:rsidRPr="00546E08">
              <w:t xml:space="preserve"> člověka, terapií antimikrobiálními přípravky a souvisejícími riziky a základy imunologie. </w:t>
            </w:r>
            <w:r w:rsidRPr="00E24E16">
              <w:rPr>
                <w:b/>
                <w:bCs/>
              </w:rPr>
              <w:t>Obsah předmětu tvoří tyto tematické celky:</w:t>
            </w:r>
          </w:p>
          <w:p w14:paraId="3F239FFB" w14:textId="77777777" w:rsidR="00757B02" w:rsidRPr="00546E08" w:rsidRDefault="00757B02" w:rsidP="00757B02">
            <w:pPr>
              <w:pStyle w:val="Odstavecseseznamem"/>
              <w:numPr>
                <w:ilvl w:val="0"/>
                <w:numId w:val="8"/>
              </w:numPr>
              <w:ind w:left="170" w:hanging="170"/>
              <w:jc w:val="both"/>
            </w:pPr>
            <w:r w:rsidRPr="00546E08">
              <w:t>Úvod do problematiky hygieny, klinické mikrobiologie a epidemiologie, související vztahy.</w:t>
            </w:r>
          </w:p>
          <w:p w14:paraId="54BD28DD" w14:textId="77777777" w:rsidR="00757B02" w:rsidRPr="00546E08" w:rsidRDefault="00757B02" w:rsidP="00757B02">
            <w:pPr>
              <w:pStyle w:val="Odstavecseseznamem"/>
              <w:numPr>
                <w:ilvl w:val="0"/>
                <w:numId w:val="8"/>
              </w:numPr>
              <w:ind w:left="170" w:hanging="170"/>
              <w:jc w:val="both"/>
            </w:pPr>
            <w:r w:rsidRPr="00546E08">
              <w:t xml:space="preserve">Fyziologický </w:t>
            </w:r>
            <w:proofErr w:type="spellStart"/>
            <w:r w:rsidRPr="00546E08">
              <w:t>mikrobiom</w:t>
            </w:r>
            <w:proofErr w:type="spellEnd"/>
            <w:r w:rsidRPr="00546E08">
              <w:t xml:space="preserve"> člověka.</w:t>
            </w:r>
          </w:p>
          <w:p w14:paraId="77D58777" w14:textId="77777777" w:rsidR="00757B02" w:rsidRPr="00546E08" w:rsidRDefault="00757B02" w:rsidP="00757B02">
            <w:pPr>
              <w:pStyle w:val="Odstavecseseznamem"/>
              <w:numPr>
                <w:ilvl w:val="0"/>
                <w:numId w:val="8"/>
              </w:numPr>
              <w:ind w:left="170" w:hanging="170"/>
              <w:jc w:val="both"/>
            </w:pPr>
            <w:r w:rsidRPr="00546E08">
              <w:t>Etiologické agens vs. hostitel, infekční onemocnění, způsoby šíření.</w:t>
            </w:r>
          </w:p>
          <w:p w14:paraId="55BAD09F" w14:textId="77777777" w:rsidR="00757B02" w:rsidRPr="00546E08" w:rsidRDefault="00757B02" w:rsidP="00757B02">
            <w:pPr>
              <w:pStyle w:val="Odstavecseseznamem"/>
              <w:numPr>
                <w:ilvl w:val="0"/>
                <w:numId w:val="8"/>
              </w:numPr>
              <w:ind w:left="170" w:hanging="170"/>
              <w:jc w:val="both"/>
            </w:pPr>
            <w:r w:rsidRPr="00546E08">
              <w:t>Patogenita a faktory virulence.</w:t>
            </w:r>
          </w:p>
          <w:p w14:paraId="7AE24F48" w14:textId="77777777" w:rsidR="00757B02" w:rsidRPr="00546E08" w:rsidRDefault="00757B02" w:rsidP="00757B02">
            <w:pPr>
              <w:pStyle w:val="Odstavecseseznamem"/>
              <w:numPr>
                <w:ilvl w:val="0"/>
                <w:numId w:val="8"/>
              </w:numPr>
              <w:ind w:left="170" w:hanging="170"/>
              <w:jc w:val="both"/>
            </w:pPr>
            <w:r w:rsidRPr="00546E08">
              <w:t xml:space="preserve">Přehled nebuněčných původců infekčních onemocnění – </w:t>
            </w:r>
            <w:proofErr w:type="spellStart"/>
            <w:r w:rsidRPr="00546E08">
              <w:t>priony</w:t>
            </w:r>
            <w:proofErr w:type="spellEnd"/>
            <w:r w:rsidRPr="00546E08">
              <w:t>, viry.</w:t>
            </w:r>
          </w:p>
          <w:p w14:paraId="57087018" w14:textId="77777777" w:rsidR="00757B02" w:rsidRPr="00546E08" w:rsidRDefault="00757B02" w:rsidP="00757B02">
            <w:pPr>
              <w:pStyle w:val="Odstavecseseznamem"/>
              <w:numPr>
                <w:ilvl w:val="0"/>
                <w:numId w:val="8"/>
              </w:numPr>
              <w:ind w:left="170" w:hanging="170"/>
              <w:jc w:val="both"/>
            </w:pPr>
            <w:r w:rsidRPr="00546E08">
              <w:t>Přehled prokaryotických původců infekčních onemocnění – gramnegativní bakterie I.</w:t>
            </w:r>
          </w:p>
          <w:p w14:paraId="79C13B22" w14:textId="77777777" w:rsidR="00757B02" w:rsidRPr="00546E08" w:rsidRDefault="00757B02" w:rsidP="00757B02">
            <w:pPr>
              <w:pStyle w:val="Odstavecseseznamem"/>
              <w:numPr>
                <w:ilvl w:val="0"/>
                <w:numId w:val="8"/>
              </w:numPr>
              <w:ind w:left="170" w:hanging="170"/>
              <w:jc w:val="both"/>
            </w:pPr>
            <w:r w:rsidRPr="00546E08">
              <w:t>Přehled prokaryotických původců infekčních onemocnění – gramnegativní bakterie II.</w:t>
            </w:r>
          </w:p>
          <w:p w14:paraId="05066F35" w14:textId="77777777" w:rsidR="00757B02" w:rsidRPr="00546E08" w:rsidRDefault="00757B02" w:rsidP="00757B02">
            <w:pPr>
              <w:pStyle w:val="Odstavecseseznamem"/>
              <w:numPr>
                <w:ilvl w:val="0"/>
                <w:numId w:val="8"/>
              </w:numPr>
              <w:ind w:left="170" w:hanging="170"/>
              <w:jc w:val="both"/>
            </w:pPr>
            <w:r w:rsidRPr="00546E08">
              <w:t>Přehled prokaryotických původců infekčních onemocnění – grampozitivní bakterie I.</w:t>
            </w:r>
          </w:p>
          <w:p w14:paraId="62E4EE70" w14:textId="77777777" w:rsidR="00757B02" w:rsidRPr="00546E08" w:rsidRDefault="00757B02" w:rsidP="00757B02">
            <w:pPr>
              <w:pStyle w:val="Odstavecseseznamem"/>
              <w:numPr>
                <w:ilvl w:val="0"/>
                <w:numId w:val="8"/>
              </w:numPr>
              <w:ind w:left="170" w:hanging="170"/>
              <w:jc w:val="both"/>
            </w:pPr>
            <w:r w:rsidRPr="00546E08">
              <w:t>Přehled prokaryotických původců infekčních onemocnění – grampozitivní bakterie II.</w:t>
            </w:r>
          </w:p>
          <w:p w14:paraId="039C22A5" w14:textId="77777777" w:rsidR="00757B02" w:rsidRPr="00546E08" w:rsidRDefault="00757B02" w:rsidP="00757B02">
            <w:pPr>
              <w:pStyle w:val="Odstavecseseznamem"/>
              <w:numPr>
                <w:ilvl w:val="0"/>
                <w:numId w:val="8"/>
              </w:numPr>
              <w:ind w:left="170" w:hanging="170"/>
              <w:jc w:val="both"/>
            </w:pPr>
            <w:r w:rsidRPr="00546E08">
              <w:t>Přehled eukaryotických původců infekčních onemocnění (houby, paraziti).</w:t>
            </w:r>
          </w:p>
          <w:p w14:paraId="17E9D342" w14:textId="77777777" w:rsidR="00757B02" w:rsidRPr="00546E08" w:rsidRDefault="00757B02" w:rsidP="00757B02">
            <w:pPr>
              <w:pStyle w:val="Odstavecseseznamem"/>
              <w:numPr>
                <w:ilvl w:val="0"/>
                <w:numId w:val="8"/>
              </w:numPr>
              <w:ind w:left="170" w:hanging="170"/>
              <w:jc w:val="both"/>
            </w:pPr>
            <w:r w:rsidRPr="00546E08">
              <w:t>Antimikrobiální látky v terapii infekčních onemocnění a antibiotická rezistence. Sterilizace a dezinfekce.</w:t>
            </w:r>
          </w:p>
          <w:p w14:paraId="005A511D" w14:textId="77777777" w:rsidR="00757B02" w:rsidRPr="00546E08" w:rsidRDefault="00757B02" w:rsidP="00757B02">
            <w:pPr>
              <w:pStyle w:val="Odstavecseseznamem"/>
              <w:numPr>
                <w:ilvl w:val="0"/>
                <w:numId w:val="8"/>
              </w:numPr>
              <w:ind w:left="170" w:hanging="170"/>
              <w:jc w:val="both"/>
            </w:pPr>
            <w:r w:rsidRPr="00546E08">
              <w:t>Klinická mikrobiologie.</w:t>
            </w:r>
          </w:p>
          <w:p w14:paraId="23E6799D" w14:textId="77777777" w:rsidR="00757B02" w:rsidRPr="00546E08" w:rsidRDefault="00757B02" w:rsidP="00757B02">
            <w:pPr>
              <w:pStyle w:val="Odstavecseseznamem"/>
              <w:numPr>
                <w:ilvl w:val="0"/>
                <w:numId w:val="8"/>
              </w:numPr>
              <w:ind w:left="170" w:hanging="170"/>
              <w:jc w:val="both"/>
            </w:pPr>
            <w:r w:rsidRPr="00546E08">
              <w:t>Diagnostika a vyšetřovací postupy.</w:t>
            </w:r>
          </w:p>
          <w:p w14:paraId="7AFA3062" w14:textId="77777777" w:rsidR="00757B02" w:rsidRDefault="00757B02" w:rsidP="00757B02">
            <w:pPr>
              <w:pStyle w:val="Odstavecseseznamem"/>
              <w:numPr>
                <w:ilvl w:val="0"/>
                <w:numId w:val="8"/>
              </w:numPr>
              <w:ind w:left="170" w:hanging="170"/>
              <w:jc w:val="both"/>
            </w:pPr>
            <w:r w:rsidRPr="00546E08">
              <w:t>Základy imunologie.</w:t>
            </w:r>
          </w:p>
          <w:p w14:paraId="215C52E2" w14:textId="77777777" w:rsidR="00757B02" w:rsidRDefault="00757B02" w:rsidP="00757B02">
            <w:pPr>
              <w:pStyle w:val="Odstavecseseznamem"/>
              <w:ind w:left="170"/>
              <w:jc w:val="both"/>
            </w:pPr>
          </w:p>
          <w:p w14:paraId="6DE46205" w14:textId="6230164F" w:rsidR="00757B02" w:rsidRPr="0012040E" w:rsidRDefault="00757B02" w:rsidP="00757B02">
            <w:pPr>
              <w:jc w:val="both"/>
              <w:rPr>
                <w:b/>
                <w:bCs/>
              </w:rPr>
            </w:pPr>
            <w:r w:rsidRPr="0012040E">
              <w:rPr>
                <w:b/>
                <w:bCs/>
              </w:rPr>
              <w:t xml:space="preserve">Očekávané výsledky učení </w:t>
            </w:r>
            <w:r w:rsidRPr="0012040E">
              <w:rPr>
                <w:b/>
                <w:color w:val="000000" w:themeColor="text1"/>
              </w:rPr>
              <w:t>– po absolvování předmětu student prokazuje:</w:t>
            </w:r>
          </w:p>
          <w:p w14:paraId="6D914350" w14:textId="77777777" w:rsidR="00757B02" w:rsidRPr="0012040E" w:rsidRDefault="00757B02" w:rsidP="00757B02">
            <w:pPr>
              <w:tabs>
                <w:tab w:val="left" w:pos="328"/>
              </w:tabs>
              <w:rPr>
                <w:b/>
                <w:color w:val="000000" w:themeColor="text1"/>
              </w:rPr>
            </w:pPr>
            <w:r w:rsidRPr="0012040E">
              <w:rPr>
                <w:b/>
              </w:rPr>
              <w:t>Odborné z</w:t>
            </w:r>
            <w:r w:rsidRPr="0012040E">
              <w:rPr>
                <w:b/>
                <w:color w:val="000000" w:themeColor="text1"/>
              </w:rPr>
              <w:t xml:space="preserve">nalosti: </w:t>
            </w:r>
          </w:p>
          <w:p w14:paraId="33E9FB40" w14:textId="77777777" w:rsidR="00757B02" w:rsidRPr="0012040E" w:rsidRDefault="00757B02" w:rsidP="00757B02">
            <w:pPr>
              <w:pStyle w:val="Odstavecseseznamem"/>
              <w:numPr>
                <w:ilvl w:val="0"/>
                <w:numId w:val="8"/>
              </w:numPr>
              <w:ind w:left="170" w:hanging="170"/>
              <w:jc w:val="both"/>
            </w:pPr>
            <w:r w:rsidRPr="0012040E">
              <w:t>vymezit základní pojmy v oblasti hygieny, klinické mikrobiologie, epidemiologie a imunologie</w:t>
            </w:r>
          </w:p>
          <w:p w14:paraId="32588EB5" w14:textId="77777777" w:rsidR="00757B02" w:rsidRPr="0012040E" w:rsidRDefault="00757B02" w:rsidP="00757B02">
            <w:pPr>
              <w:pStyle w:val="Odstavecseseznamem"/>
              <w:numPr>
                <w:ilvl w:val="0"/>
                <w:numId w:val="8"/>
              </w:numPr>
              <w:ind w:left="170" w:hanging="170"/>
              <w:jc w:val="both"/>
            </w:pPr>
            <w:r w:rsidRPr="0012040E">
              <w:t>popsat charakteristiku nejvýznamnějších nebuněčných původců infekčních onemocnění</w:t>
            </w:r>
          </w:p>
          <w:p w14:paraId="0A678209" w14:textId="77777777" w:rsidR="00757B02" w:rsidRPr="0012040E" w:rsidRDefault="00757B02" w:rsidP="00757B02">
            <w:pPr>
              <w:pStyle w:val="Odstavecseseznamem"/>
              <w:numPr>
                <w:ilvl w:val="0"/>
                <w:numId w:val="8"/>
              </w:numPr>
              <w:ind w:left="170" w:hanging="170"/>
              <w:jc w:val="both"/>
            </w:pPr>
            <w:r w:rsidRPr="0012040E">
              <w:t>popsat charakteristiku nejvýznamnějších buněčných původců infekčních onemocnění</w:t>
            </w:r>
          </w:p>
          <w:p w14:paraId="3FF4434D" w14:textId="77777777" w:rsidR="00757B02" w:rsidRPr="0012040E" w:rsidRDefault="00757B02" w:rsidP="00757B02">
            <w:pPr>
              <w:pStyle w:val="Odstavecseseznamem"/>
              <w:numPr>
                <w:ilvl w:val="0"/>
                <w:numId w:val="8"/>
              </w:numPr>
              <w:ind w:left="170" w:hanging="170"/>
              <w:jc w:val="both"/>
            </w:pPr>
            <w:r w:rsidRPr="0012040E">
              <w:t>objasnit principy průběhu infekčního onemocnění a podstatu patogenity</w:t>
            </w:r>
          </w:p>
          <w:p w14:paraId="18C6A503" w14:textId="77777777" w:rsidR="00757B02" w:rsidRPr="0012040E" w:rsidRDefault="00757B02" w:rsidP="00757B02">
            <w:pPr>
              <w:pStyle w:val="Odstavecseseznamem"/>
              <w:numPr>
                <w:ilvl w:val="0"/>
                <w:numId w:val="8"/>
              </w:numPr>
              <w:ind w:left="170" w:hanging="170"/>
              <w:jc w:val="both"/>
            </w:pPr>
            <w:r w:rsidRPr="0012040E">
              <w:t>vysvětlit podstatu antimikrobiální rezistence</w:t>
            </w:r>
          </w:p>
          <w:p w14:paraId="151F9B82" w14:textId="77777777" w:rsidR="00757B02" w:rsidRPr="0012040E" w:rsidRDefault="00757B02" w:rsidP="00757B02">
            <w:pPr>
              <w:tabs>
                <w:tab w:val="left" w:pos="328"/>
              </w:tabs>
              <w:rPr>
                <w:b/>
                <w:color w:val="000000" w:themeColor="text1"/>
              </w:rPr>
            </w:pPr>
          </w:p>
          <w:p w14:paraId="789D8963" w14:textId="77777777" w:rsidR="00757B02" w:rsidRPr="0012040E" w:rsidRDefault="00757B02" w:rsidP="00757B02">
            <w:pPr>
              <w:tabs>
                <w:tab w:val="left" w:pos="328"/>
              </w:tabs>
              <w:rPr>
                <w:b/>
                <w:color w:val="000000" w:themeColor="text1"/>
              </w:rPr>
            </w:pPr>
            <w:r w:rsidRPr="0012040E">
              <w:rPr>
                <w:b/>
                <w:color w:val="000000" w:themeColor="text1"/>
              </w:rPr>
              <w:t>Odborné dovednosti:</w:t>
            </w:r>
          </w:p>
          <w:p w14:paraId="47F53DD6" w14:textId="77777777" w:rsidR="00757B02" w:rsidRPr="0012040E" w:rsidRDefault="00757B02" w:rsidP="00757B02">
            <w:pPr>
              <w:pStyle w:val="Odstavecseseznamem"/>
              <w:numPr>
                <w:ilvl w:val="0"/>
                <w:numId w:val="8"/>
              </w:numPr>
              <w:ind w:left="170" w:hanging="170"/>
              <w:jc w:val="both"/>
            </w:pPr>
            <w:r w:rsidRPr="0012040E">
              <w:t>rozpoznat základní rozdíly mezi původci infekčních onemocnění</w:t>
            </w:r>
          </w:p>
          <w:p w14:paraId="26522897" w14:textId="77777777" w:rsidR="00757B02" w:rsidRPr="0012040E" w:rsidRDefault="00757B02" w:rsidP="00757B02">
            <w:pPr>
              <w:pStyle w:val="Odstavecseseznamem"/>
              <w:numPr>
                <w:ilvl w:val="0"/>
                <w:numId w:val="8"/>
              </w:numPr>
              <w:ind w:left="170" w:hanging="170"/>
              <w:jc w:val="both"/>
            </w:pPr>
            <w:r w:rsidRPr="0012040E">
              <w:t xml:space="preserve">zdůvodnit význam fyziologického </w:t>
            </w:r>
            <w:proofErr w:type="spellStart"/>
            <w:r w:rsidRPr="0012040E">
              <w:t>mikrobiomu</w:t>
            </w:r>
            <w:proofErr w:type="spellEnd"/>
          </w:p>
          <w:p w14:paraId="38EBE746" w14:textId="77777777" w:rsidR="00757B02" w:rsidRPr="0012040E" w:rsidRDefault="00757B02" w:rsidP="00757B02">
            <w:pPr>
              <w:pStyle w:val="Odstavecseseznamem"/>
              <w:numPr>
                <w:ilvl w:val="0"/>
                <w:numId w:val="8"/>
              </w:numPr>
              <w:ind w:left="170" w:hanging="170"/>
              <w:jc w:val="both"/>
            </w:pPr>
            <w:r w:rsidRPr="0012040E">
              <w:t>rozeznat základní diagnostické a vyšetřovací metody v klinické mikrobiologii</w:t>
            </w:r>
          </w:p>
          <w:p w14:paraId="4D1427AB" w14:textId="77777777" w:rsidR="00757B02" w:rsidRPr="0012040E" w:rsidRDefault="00757B02" w:rsidP="00757B02">
            <w:pPr>
              <w:pStyle w:val="Odstavecseseznamem"/>
              <w:numPr>
                <w:ilvl w:val="0"/>
                <w:numId w:val="8"/>
              </w:numPr>
              <w:ind w:left="170" w:hanging="170"/>
              <w:jc w:val="both"/>
            </w:pPr>
            <w:r w:rsidRPr="0012040E">
              <w:t>vysvětlit účinky antimikrobiálních látek</w:t>
            </w:r>
          </w:p>
          <w:p w14:paraId="5BD438BA" w14:textId="42CF59C5" w:rsidR="00757B02" w:rsidRPr="0012040E" w:rsidRDefault="00757B02" w:rsidP="00757B02">
            <w:pPr>
              <w:pStyle w:val="Odstavecseseznamem"/>
              <w:numPr>
                <w:ilvl w:val="0"/>
                <w:numId w:val="8"/>
              </w:numPr>
              <w:ind w:left="170" w:hanging="170"/>
              <w:jc w:val="both"/>
            </w:pPr>
            <w:r w:rsidRPr="0012040E">
              <w:t>vyhledat základní epidemiologická data</w:t>
            </w:r>
          </w:p>
        </w:tc>
      </w:tr>
      <w:tr w:rsidR="00757B02" w14:paraId="1A106EF8" w14:textId="77777777" w:rsidTr="00892117">
        <w:trPr>
          <w:gridAfter w:val="1"/>
          <w:wAfter w:w="41" w:type="dxa"/>
          <w:trHeight w:val="283"/>
        </w:trPr>
        <w:tc>
          <w:tcPr>
            <w:tcW w:w="3435" w:type="dxa"/>
            <w:gridSpan w:val="5"/>
            <w:tcBorders>
              <w:top w:val="single" w:sz="4" w:space="0" w:color="auto"/>
              <w:bottom w:val="single" w:sz="4" w:space="0" w:color="auto"/>
              <w:right w:val="single" w:sz="4" w:space="0" w:color="auto"/>
            </w:tcBorders>
            <w:shd w:val="clear" w:color="auto" w:fill="F7CAAC"/>
          </w:tcPr>
          <w:p w14:paraId="163B5974" w14:textId="77777777" w:rsidR="00757B02" w:rsidRPr="005A0406" w:rsidRDefault="00757B02" w:rsidP="00757B02">
            <w:pPr>
              <w:jc w:val="both"/>
            </w:pPr>
            <w:r w:rsidRPr="005A0406">
              <w:rPr>
                <w:b/>
              </w:rPr>
              <w:t>Metody výuky</w:t>
            </w:r>
          </w:p>
        </w:tc>
        <w:tc>
          <w:tcPr>
            <w:tcW w:w="6420" w:type="dxa"/>
            <w:gridSpan w:val="11"/>
            <w:tcBorders>
              <w:top w:val="single" w:sz="4" w:space="0" w:color="auto"/>
              <w:left w:val="single" w:sz="4" w:space="0" w:color="auto"/>
              <w:bottom w:val="nil"/>
              <w:right w:val="single" w:sz="4" w:space="0" w:color="auto"/>
            </w:tcBorders>
          </w:tcPr>
          <w:p w14:paraId="7DE3751A" w14:textId="77777777" w:rsidR="00757B02" w:rsidRDefault="00757B02" w:rsidP="00757B02">
            <w:pPr>
              <w:jc w:val="both"/>
            </w:pPr>
          </w:p>
        </w:tc>
      </w:tr>
      <w:tr w:rsidR="00757B02" w14:paraId="0CE55CD1" w14:textId="77777777" w:rsidTr="002E1BC7">
        <w:trPr>
          <w:gridAfter w:val="1"/>
          <w:wAfter w:w="41" w:type="dxa"/>
          <w:trHeight w:val="2046"/>
        </w:trPr>
        <w:tc>
          <w:tcPr>
            <w:tcW w:w="9855" w:type="dxa"/>
            <w:gridSpan w:val="16"/>
            <w:tcBorders>
              <w:top w:val="nil"/>
              <w:bottom w:val="single" w:sz="4" w:space="0" w:color="auto"/>
            </w:tcBorders>
          </w:tcPr>
          <w:p w14:paraId="018E30BA" w14:textId="77777777" w:rsidR="00757B02" w:rsidRPr="0012040E" w:rsidRDefault="00757B02" w:rsidP="00757B02">
            <w:pPr>
              <w:jc w:val="both"/>
              <w:rPr>
                <w:b/>
                <w:bCs/>
                <w:u w:val="single"/>
              </w:rPr>
            </w:pPr>
            <w:r w:rsidRPr="0012040E">
              <w:rPr>
                <w:b/>
                <w:bCs/>
                <w:u w:val="single"/>
              </w:rPr>
              <w:t>Metody a přístupy používané ve výuce</w:t>
            </w:r>
          </w:p>
          <w:p w14:paraId="46EFF33C" w14:textId="04D7B40C" w:rsidR="00757B02" w:rsidRPr="0012040E" w:rsidRDefault="00757B02" w:rsidP="00757B02">
            <w:pPr>
              <w:pStyle w:val="Nadpis5"/>
              <w:spacing w:before="0"/>
              <w:rPr>
                <w:rFonts w:ascii="Times New Roman" w:eastAsia="Times New Roman" w:hAnsi="Times New Roman" w:cs="Times New Roman"/>
                <w:b/>
                <w:bCs/>
                <w:color w:val="auto"/>
              </w:rPr>
            </w:pPr>
            <w:r w:rsidRPr="0012040E">
              <w:rPr>
                <w:rFonts w:ascii="Times New Roman" w:eastAsia="Times New Roman" w:hAnsi="Times New Roman" w:cs="Times New Roman"/>
                <w:b/>
                <w:bCs/>
                <w:color w:val="auto"/>
              </w:rPr>
              <w:t>Pro dosažení odborných znalostí jsou užívány vyučovací metody:</w:t>
            </w:r>
          </w:p>
          <w:p w14:paraId="6222D5F9" w14:textId="7DF8E1A9" w:rsidR="00757B02" w:rsidRPr="00F27CAD" w:rsidRDefault="00757B02" w:rsidP="00757B02">
            <w:r w:rsidRPr="0012040E">
              <w:rPr>
                <w:color w:val="000000"/>
                <w:shd w:val="clear" w:color="auto" w:fill="FFFFFF"/>
              </w:rPr>
              <w:t>Monologická (výklad, přednáška, instruktáž), Dialogická (diskuze, rozhovor, brainstorming)</w:t>
            </w:r>
          </w:p>
          <w:p w14:paraId="587191D4" w14:textId="77777777" w:rsidR="00757B02" w:rsidRPr="00F27CAD" w:rsidRDefault="00757B02" w:rsidP="00757B02">
            <w:pPr>
              <w:jc w:val="both"/>
            </w:pPr>
          </w:p>
          <w:p w14:paraId="17F45C57" w14:textId="77777777" w:rsidR="00757B02" w:rsidRPr="0012040E" w:rsidRDefault="00757B02" w:rsidP="00757B02">
            <w:pPr>
              <w:pStyle w:val="Nadpis5"/>
              <w:spacing w:before="0"/>
              <w:rPr>
                <w:rFonts w:ascii="Times New Roman" w:eastAsia="Times New Roman" w:hAnsi="Times New Roman" w:cs="Times New Roman"/>
                <w:b/>
                <w:bCs/>
                <w:color w:val="auto"/>
              </w:rPr>
            </w:pPr>
            <w:r w:rsidRPr="00F27CAD">
              <w:rPr>
                <w:rFonts w:ascii="Times New Roman" w:eastAsia="Times New Roman" w:hAnsi="Times New Roman" w:cs="Times New Roman"/>
                <w:b/>
                <w:bCs/>
                <w:color w:val="auto"/>
              </w:rPr>
              <w:t>P</w:t>
            </w:r>
            <w:r w:rsidRPr="0012040E">
              <w:rPr>
                <w:rFonts w:ascii="Times New Roman" w:eastAsia="Times New Roman" w:hAnsi="Times New Roman" w:cs="Times New Roman"/>
                <w:b/>
                <w:bCs/>
                <w:color w:val="auto"/>
              </w:rPr>
              <w:t>ro dosažení odborných dovedností jsou užívány vyučovací metody:</w:t>
            </w:r>
          </w:p>
          <w:p w14:paraId="148745C8" w14:textId="5FE4CB4F" w:rsidR="00757B02" w:rsidRPr="00F27CAD" w:rsidRDefault="00757B02" w:rsidP="00757B02">
            <w:r w:rsidRPr="0012040E">
              <w:rPr>
                <w:color w:val="000000"/>
                <w:shd w:val="clear" w:color="auto" w:fill="FFFFFF"/>
              </w:rPr>
              <w:t>Metody práce s textem (učebnicí, knihou), Práce studentů ve dvojicích</w:t>
            </w:r>
          </w:p>
          <w:p w14:paraId="248CCAC5" w14:textId="77777777" w:rsidR="00757B02" w:rsidRDefault="00757B02" w:rsidP="00757B02"/>
          <w:p w14:paraId="484BBB7C" w14:textId="77777777" w:rsidR="00757B02" w:rsidRPr="0012040E" w:rsidRDefault="00757B02" w:rsidP="00757B02">
            <w:pPr>
              <w:pStyle w:val="Nadpis5"/>
              <w:spacing w:before="0"/>
              <w:rPr>
                <w:rFonts w:ascii="Times New Roman" w:eastAsia="Times New Roman" w:hAnsi="Times New Roman" w:cs="Times New Roman"/>
                <w:b/>
                <w:bCs/>
                <w:color w:val="auto"/>
              </w:rPr>
            </w:pPr>
            <w:r w:rsidRPr="0012040E">
              <w:rPr>
                <w:rFonts w:ascii="Times New Roman" w:eastAsia="Times New Roman" w:hAnsi="Times New Roman" w:cs="Times New Roman"/>
                <w:b/>
                <w:bCs/>
                <w:color w:val="auto"/>
              </w:rPr>
              <w:t>Očekávané výsledky učení dosažené studiem předmětu jsou ověřovány hodnoticími metodami:</w:t>
            </w:r>
          </w:p>
          <w:p w14:paraId="5BEA9896" w14:textId="0C7FAEC0" w:rsidR="00757B02" w:rsidRDefault="00757B02" w:rsidP="00757B02">
            <w:pPr>
              <w:jc w:val="both"/>
              <w:rPr>
                <w:color w:val="000000"/>
              </w:rPr>
            </w:pPr>
            <w:r w:rsidRPr="0012040E">
              <w:rPr>
                <w:color w:val="000000"/>
              </w:rPr>
              <w:t>Didaktický test, Písemná zkouška, Známkou</w:t>
            </w:r>
          </w:p>
          <w:p w14:paraId="4B3967C3" w14:textId="77777777" w:rsidR="00757B02" w:rsidRDefault="00757B02" w:rsidP="00757B02">
            <w:pPr>
              <w:jc w:val="both"/>
              <w:rPr>
                <w:color w:val="000000"/>
              </w:rPr>
            </w:pPr>
          </w:p>
          <w:p w14:paraId="72AD0BA4" w14:textId="77777777" w:rsidR="00757B02" w:rsidRPr="00E24E16" w:rsidRDefault="00757B02" w:rsidP="00757B02">
            <w:pPr>
              <w:jc w:val="both"/>
              <w:rPr>
                <w:b/>
                <w:bCs/>
                <w:u w:val="single"/>
              </w:rPr>
            </w:pPr>
            <w:r w:rsidRPr="0012040E">
              <w:rPr>
                <w:b/>
                <w:bCs/>
                <w:u w:val="single"/>
              </w:rPr>
              <w:t>Používané didaktické prostředky</w:t>
            </w:r>
          </w:p>
          <w:p w14:paraId="65AE9415" w14:textId="4210251A" w:rsidR="00757B02" w:rsidRPr="0071371D" w:rsidRDefault="00757B02" w:rsidP="00757B02">
            <w:pPr>
              <w:jc w:val="both"/>
            </w:pPr>
            <w:r w:rsidRPr="0071371D">
              <w:lastRenderedPageBreak/>
              <w:t xml:space="preserve">Při výuce jsou využívány technické výukové prostředky – vizuální/audiovizuální prostředky výpočetní a prezentační techniky, materiální vybavení poslucháren, seminárních a odborných učeben a laboratoří a moderní </w:t>
            </w:r>
            <w:r w:rsidRPr="0012040E">
              <w:t xml:space="preserve">učební pomůcky, zejm. </w:t>
            </w:r>
            <w:proofErr w:type="spellStart"/>
            <w:r w:rsidRPr="0012040E">
              <w:t>dataprojekce</w:t>
            </w:r>
            <w:proofErr w:type="spellEnd"/>
            <w:r w:rsidRPr="0012040E">
              <w:t>, výukové počítačové programy, on-line nástroje, zdroje odborné literatury, prezentace.</w:t>
            </w:r>
          </w:p>
          <w:p w14:paraId="7573C484" w14:textId="77777777" w:rsidR="00757B02" w:rsidRPr="0071371D" w:rsidRDefault="00757B02" w:rsidP="00757B02">
            <w:pPr>
              <w:jc w:val="both"/>
            </w:pPr>
            <w:r w:rsidRPr="0071371D">
              <w:t> </w:t>
            </w:r>
          </w:p>
          <w:p w14:paraId="037DD1C6" w14:textId="7ADFDC01" w:rsidR="00757B02" w:rsidRDefault="00757B02" w:rsidP="00757B02">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3A3D93" w:rsidRPr="0071371D">
              <w:t>M</w:t>
            </w:r>
            <w:r w:rsidR="003A3D93">
              <w:t>S</w:t>
            </w:r>
            <w:r w:rsidR="003A3D93"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757B02" w14:paraId="66599609" w14:textId="77777777" w:rsidTr="00892117">
        <w:trPr>
          <w:gridAfter w:val="1"/>
          <w:wAfter w:w="41" w:type="dxa"/>
          <w:trHeight w:val="265"/>
        </w:trPr>
        <w:tc>
          <w:tcPr>
            <w:tcW w:w="3435" w:type="dxa"/>
            <w:gridSpan w:val="5"/>
            <w:tcBorders>
              <w:top w:val="single" w:sz="4" w:space="0" w:color="auto"/>
            </w:tcBorders>
            <w:shd w:val="clear" w:color="auto" w:fill="F7CAAC"/>
          </w:tcPr>
          <w:p w14:paraId="56268721" w14:textId="77777777" w:rsidR="00757B02" w:rsidRDefault="00757B02" w:rsidP="00757B02">
            <w:pPr>
              <w:jc w:val="both"/>
            </w:pPr>
            <w:r>
              <w:rPr>
                <w:b/>
              </w:rPr>
              <w:lastRenderedPageBreak/>
              <w:t>Studijní literatura a studijní pomůcky</w:t>
            </w:r>
          </w:p>
        </w:tc>
        <w:tc>
          <w:tcPr>
            <w:tcW w:w="6420" w:type="dxa"/>
            <w:gridSpan w:val="11"/>
            <w:tcBorders>
              <w:top w:val="single" w:sz="4" w:space="0" w:color="auto"/>
              <w:bottom w:val="nil"/>
            </w:tcBorders>
          </w:tcPr>
          <w:p w14:paraId="1F1AE896" w14:textId="77777777" w:rsidR="00757B02" w:rsidRDefault="00757B02" w:rsidP="00757B02">
            <w:pPr>
              <w:jc w:val="both"/>
            </w:pPr>
          </w:p>
        </w:tc>
      </w:tr>
      <w:tr w:rsidR="00757B02" w14:paraId="75B66636" w14:textId="77777777" w:rsidTr="00892117">
        <w:trPr>
          <w:gridAfter w:val="1"/>
          <w:wAfter w:w="41" w:type="dxa"/>
          <w:trHeight w:val="1497"/>
        </w:trPr>
        <w:tc>
          <w:tcPr>
            <w:tcW w:w="9855" w:type="dxa"/>
            <w:gridSpan w:val="16"/>
            <w:tcBorders>
              <w:top w:val="nil"/>
            </w:tcBorders>
          </w:tcPr>
          <w:p w14:paraId="15DDC56B" w14:textId="77777777" w:rsidR="00757B02" w:rsidRPr="00546E08" w:rsidRDefault="00757B02" w:rsidP="00757B02">
            <w:pPr>
              <w:jc w:val="both"/>
              <w:rPr>
                <w:shd w:val="clear" w:color="auto" w:fill="FFFFFF"/>
              </w:rPr>
            </w:pPr>
            <w:r w:rsidRPr="00546E08">
              <w:rPr>
                <w:u w:val="single"/>
              </w:rPr>
              <w:t>Povinná literatura:</w:t>
            </w:r>
          </w:p>
          <w:p w14:paraId="77EB4DCB" w14:textId="77777777" w:rsidR="00757B02" w:rsidRPr="00546E08" w:rsidRDefault="00757B02" w:rsidP="00757B02">
            <w:pPr>
              <w:jc w:val="both"/>
              <w:rPr>
                <w:shd w:val="clear" w:color="auto" w:fill="FFFFFF"/>
              </w:rPr>
            </w:pPr>
            <w:r w:rsidRPr="00546E08">
              <w:rPr>
                <w:shd w:val="clear" w:color="auto" w:fill="FFFFFF"/>
              </w:rPr>
              <w:t xml:space="preserve">KOLÁŘOVÁ, L. Obecná a klinická mikrobiologie. Praha: </w:t>
            </w:r>
            <w:proofErr w:type="spellStart"/>
            <w:r w:rsidRPr="00546E08">
              <w:rPr>
                <w:shd w:val="clear" w:color="auto" w:fill="FFFFFF"/>
              </w:rPr>
              <w:t>Galén</w:t>
            </w:r>
            <w:proofErr w:type="spellEnd"/>
            <w:r w:rsidRPr="00546E08">
              <w:rPr>
                <w:shd w:val="clear" w:color="auto" w:fill="FFFFFF"/>
              </w:rPr>
              <w:t xml:space="preserve">, 2020. </w:t>
            </w:r>
            <w:proofErr w:type="spellStart"/>
            <w:r w:rsidRPr="00546E08">
              <w:rPr>
                <w:shd w:val="clear" w:color="auto" w:fill="FFFFFF"/>
              </w:rPr>
              <w:t>xxiv</w:t>
            </w:r>
            <w:proofErr w:type="spellEnd"/>
            <w:r w:rsidRPr="00546E08">
              <w:rPr>
                <w:shd w:val="clear" w:color="auto" w:fill="FFFFFF"/>
              </w:rPr>
              <w:t>, 441 s. ISBN 978-80-7492-477-4.</w:t>
            </w:r>
          </w:p>
          <w:p w14:paraId="1914603B" w14:textId="77777777" w:rsidR="00757B02" w:rsidRPr="00546E08" w:rsidRDefault="00757B02" w:rsidP="00757B02">
            <w:pPr>
              <w:jc w:val="both"/>
            </w:pPr>
            <w:r w:rsidRPr="00546E08">
              <w:rPr>
                <w:shd w:val="clear" w:color="auto" w:fill="FFFFFF"/>
              </w:rPr>
              <w:t xml:space="preserve">VOTAVA, M. Lékařská mikrobiologie speciální. Brno: Neptun, 2003. </w:t>
            </w:r>
            <w:proofErr w:type="spellStart"/>
            <w:r w:rsidRPr="00546E08">
              <w:rPr>
                <w:shd w:val="clear" w:color="auto" w:fill="FFFFFF"/>
              </w:rPr>
              <w:t>xxii</w:t>
            </w:r>
            <w:proofErr w:type="spellEnd"/>
            <w:r w:rsidRPr="00546E08">
              <w:rPr>
                <w:shd w:val="clear" w:color="auto" w:fill="FFFFFF"/>
              </w:rPr>
              <w:t>, 495 s. ISBN 8090289665.</w:t>
            </w:r>
          </w:p>
          <w:p w14:paraId="3DBC7819" w14:textId="77777777" w:rsidR="00757B02" w:rsidRPr="00546E08" w:rsidRDefault="00757B02" w:rsidP="00757B02">
            <w:pPr>
              <w:jc w:val="both"/>
              <w:rPr>
                <w:shd w:val="clear" w:color="auto" w:fill="FFFFFF"/>
              </w:rPr>
            </w:pPr>
            <w:r w:rsidRPr="00546E08">
              <w:rPr>
                <w:shd w:val="clear" w:color="auto" w:fill="FFFFFF"/>
              </w:rPr>
              <w:t xml:space="preserve">VOTAVA, M. Lékařská mikrobiologie obecná. 2. </w:t>
            </w:r>
            <w:proofErr w:type="spellStart"/>
            <w:r w:rsidRPr="00546E08">
              <w:rPr>
                <w:shd w:val="clear" w:color="auto" w:fill="FFFFFF"/>
              </w:rPr>
              <w:t>přeprac</w:t>
            </w:r>
            <w:proofErr w:type="spellEnd"/>
            <w:r w:rsidRPr="00546E08">
              <w:rPr>
                <w:shd w:val="clear" w:color="auto" w:fill="FFFFFF"/>
              </w:rPr>
              <w:t>. vyd. Brno: Neptun, 2005. ISBN 8086850005.</w:t>
            </w:r>
          </w:p>
          <w:p w14:paraId="0258278F" w14:textId="77777777" w:rsidR="00757B02" w:rsidRPr="00546E08" w:rsidRDefault="00757B02" w:rsidP="00757B02">
            <w:pPr>
              <w:jc w:val="both"/>
            </w:pPr>
            <w:r w:rsidRPr="00546E08">
              <w:rPr>
                <w:shd w:val="clear" w:color="auto" w:fill="FFFFFF"/>
              </w:rPr>
              <w:t>TANG, Y.-W. </w:t>
            </w:r>
            <w:proofErr w:type="spellStart"/>
            <w:r w:rsidRPr="00546E08">
              <w:rPr>
                <w:shd w:val="clear" w:color="auto" w:fill="FFFFFF"/>
              </w:rPr>
              <w:t>Molecular</w:t>
            </w:r>
            <w:proofErr w:type="spellEnd"/>
            <w:r w:rsidRPr="00546E08">
              <w:rPr>
                <w:shd w:val="clear" w:color="auto" w:fill="FFFFFF"/>
              </w:rPr>
              <w:t xml:space="preserve"> </w:t>
            </w:r>
            <w:proofErr w:type="spellStart"/>
            <w:r w:rsidRPr="00546E08">
              <w:rPr>
                <w:shd w:val="clear" w:color="auto" w:fill="FFFFFF"/>
              </w:rPr>
              <w:t>Medical</w:t>
            </w:r>
            <w:proofErr w:type="spellEnd"/>
            <w:r w:rsidRPr="00546E08">
              <w:rPr>
                <w:shd w:val="clear" w:color="auto" w:fill="FFFFFF"/>
              </w:rPr>
              <w:t xml:space="preserve"> </w:t>
            </w:r>
            <w:proofErr w:type="spellStart"/>
            <w:r w:rsidRPr="00546E08">
              <w:rPr>
                <w:shd w:val="clear" w:color="auto" w:fill="FFFFFF"/>
              </w:rPr>
              <w:t>Microbiology</w:t>
            </w:r>
            <w:proofErr w:type="spellEnd"/>
            <w:r w:rsidRPr="00546E08">
              <w:rPr>
                <w:shd w:val="clear" w:color="auto" w:fill="FFFFFF"/>
              </w:rPr>
              <w:t xml:space="preserve">. 2nd Ed. London: </w:t>
            </w:r>
            <w:proofErr w:type="spellStart"/>
            <w:r w:rsidRPr="00546E08">
              <w:rPr>
                <w:shd w:val="clear" w:color="auto" w:fill="FFFFFF"/>
              </w:rPr>
              <w:t>Academic</w:t>
            </w:r>
            <w:proofErr w:type="spellEnd"/>
            <w:r w:rsidRPr="00546E08">
              <w:rPr>
                <w:shd w:val="clear" w:color="auto" w:fill="FFFFFF"/>
              </w:rPr>
              <w:t xml:space="preserve"> </w:t>
            </w:r>
            <w:proofErr w:type="spellStart"/>
            <w:r w:rsidRPr="00546E08">
              <w:rPr>
                <w:shd w:val="clear" w:color="auto" w:fill="FFFFFF"/>
              </w:rPr>
              <w:t>Press</w:t>
            </w:r>
            <w:proofErr w:type="spellEnd"/>
            <w:r w:rsidRPr="00546E08">
              <w:rPr>
                <w:shd w:val="clear" w:color="auto" w:fill="FFFFFF"/>
              </w:rPr>
              <w:t xml:space="preserve">, 2015. 2214 s. ISBN 9780123977632. Dostupné z: </w:t>
            </w:r>
            <w:hyperlink r:id="rId28" w:history="1">
              <w:r w:rsidRPr="00546E08">
                <w:rPr>
                  <w:rStyle w:val="Hypertextovodkaz"/>
                  <w:shd w:val="clear" w:color="auto" w:fill="FFFFFF"/>
                </w:rPr>
                <w:t>https://proxy.k.utb.cz/login?url=https://www.sciencedirect.com/science/book/9780123971692</w:t>
              </w:r>
            </w:hyperlink>
            <w:r w:rsidRPr="00546E08">
              <w:rPr>
                <w:shd w:val="clear" w:color="auto" w:fill="FFFFFF"/>
              </w:rPr>
              <w:t>.</w:t>
            </w:r>
          </w:p>
          <w:p w14:paraId="0AF24F93" w14:textId="77777777" w:rsidR="00757B02" w:rsidRPr="00546E08" w:rsidRDefault="00757B02" w:rsidP="00757B02">
            <w:pPr>
              <w:jc w:val="both"/>
              <w:rPr>
                <w:shd w:val="clear" w:color="auto" w:fill="FFFFFF"/>
              </w:rPr>
            </w:pPr>
            <w:r w:rsidRPr="00546E08">
              <w:rPr>
                <w:shd w:val="clear" w:color="auto" w:fill="FFFFFF"/>
              </w:rPr>
              <w:t xml:space="preserve">MALOBICKÁ, E., ČERVEŇOVÁ, T. Bezpečnost' </w:t>
            </w:r>
            <w:proofErr w:type="spellStart"/>
            <w:r w:rsidRPr="00546E08">
              <w:rPr>
                <w:shd w:val="clear" w:color="auto" w:fill="FFFFFF"/>
              </w:rPr>
              <w:t>potravín</w:t>
            </w:r>
            <w:proofErr w:type="spellEnd"/>
            <w:r w:rsidRPr="00546E08">
              <w:rPr>
                <w:shd w:val="clear" w:color="auto" w:fill="FFFFFF"/>
              </w:rPr>
              <w:t xml:space="preserve">: </w:t>
            </w:r>
            <w:proofErr w:type="spellStart"/>
            <w:r w:rsidRPr="00546E08">
              <w:rPr>
                <w:shd w:val="clear" w:color="auto" w:fill="FFFFFF"/>
              </w:rPr>
              <w:t>učebnica</w:t>
            </w:r>
            <w:proofErr w:type="spellEnd"/>
            <w:r w:rsidRPr="00546E08">
              <w:rPr>
                <w:shd w:val="clear" w:color="auto" w:fill="FFFFFF"/>
              </w:rPr>
              <w:t xml:space="preserve"> </w:t>
            </w:r>
            <w:proofErr w:type="spellStart"/>
            <w:r w:rsidRPr="00546E08">
              <w:rPr>
                <w:shd w:val="clear" w:color="auto" w:fill="FFFFFF"/>
              </w:rPr>
              <w:t>pre</w:t>
            </w:r>
            <w:proofErr w:type="spellEnd"/>
            <w:r w:rsidRPr="00546E08">
              <w:rPr>
                <w:shd w:val="clear" w:color="auto" w:fill="FFFFFF"/>
              </w:rPr>
              <w:t xml:space="preserve"> </w:t>
            </w:r>
            <w:proofErr w:type="spellStart"/>
            <w:r w:rsidRPr="00546E08">
              <w:rPr>
                <w:shd w:val="clear" w:color="auto" w:fill="FFFFFF"/>
              </w:rPr>
              <w:t>študentov</w:t>
            </w:r>
            <w:proofErr w:type="spellEnd"/>
            <w:r w:rsidRPr="00546E08">
              <w:rPr>
                <w:shd w:val="clear" w:color="auto" w:fill="FFFFFF"/>
              </w:rPr>
              <w:t xml:space="preserve"> </w:t>
            </w:r>
            <w:proofErr w:type="spellStart"/>
            <w:r w:rsidRPr="00546E08">
              <w:rPr>
                <w:shd w:val="clear" w:color="auto" w:fill="FFFFFF"/>
              </w:rPr>
              <w:t>lekárskych</w:t>
            </w:r>
            <w:proofErr w:type="spellEnd"/>
            <w:r w:rsidRPr="00546E08">
              <w:rPr>
                <w:shd w:val="clear" w:color="auto" w:fill="FFFFFF"/>
              </w:rPr>
              <w:t xml:space="preserve"> a </w:t>
            </w:r>
            <w:proofErr w:type="spellStart"/>
            <w:r w:rsidRPr="00546E08">
              <w:rPr>
                <w:shd w:val="clear" w:color="auto" w:fill="FFFFFF"/>
              </w:rPr>
              <w:t>nelekárskych</w:t>
            </w:r>
            <w:proofErr w:type="spellEnd"/>
            <w:r w:rsidRPr="00546E08">
              <w:rPr>
                <w:shd w:val="clear" w:color="auto" w:fill="FFFFFF"/>
              </w:rPr>
              <w:t xml:space="preserve"> </w:t>
            </w:r>
            <w:proofErr w:type="spellStart"/>
            <w:r w:rsidRPr="00546E08">
              <w:rPr>
                <w:shd w:val="clear" w:color="auto" w:fill="FFFFFF"/>
              </w:rPr>
              <w:t>oborov</w:t>
            </w:r>
            <w:proofErr w:type="spellEnd"/>
            <w:r w:rsidRPr="00546E08">
              <w:rPr>
                <w:shd w:val="clear" w:color="auto" w:fill="FFFFFF"/>
              </w:rPr>
              <w:t xml:space="preserve">, </w:t>
            </w:r>
            <w:proofErr w:type="spellStart"/>
            <w:r w:rsidRPr="00546E08">
              <w:rPr>
                <w:shd w:val="clear" w:color="auto" w:fill="FFFFFF"/>
              </w:rPr>
              <w:t>verejného</w:t>
            </w:r>
            <w:proofErr w:type="spellEnd"/>
            <w:r w:rsidRPr="00546E08">
              <w:rPr>
                <w:shd w:val="clear" w:color="auto" w:fill="FFFFFF"/>
              </w:rPr>
              <w:t xml:space="preserve"> </w:t>
            </w:r>
            <w:proofErr w:type="spellStart"/>
            <w:r w:rsidRPr="00546E08">
              <w:rPr>
                <w:shd w:val="clear" w:color="auto" w:fill="FFFFFF"/>
              </w:rPr>
              <w:t>zdravotníctva</w:t>
            </w:r>
            <w:proofErr w:type="spellEnd"/>
            <w:r w:rsidRPr="00546E08">
              <w:rPr>
                <w:shd w:val="clear" w:color="auto" w:fill="FFFFFF"/>
              </w:rPr>
              <w:t xml:space="preserve"> a </w:t>
            </w:r>
            <w:proofErr w:type="spellStart"/>
            <w:r w:rsidRPr="00546E08">
              <w:rPr>
                <w:shd w:val="clear" w:color="auto" w:fill="FFFFFF"/>
              </w:rPr>
              <w:t>pracovníkov</w:t>
            </w:r>
            <w:proofErr w:type="spellEnd"/>
            <w:r w:rsidRPr="00546E08">
              <w:rPr>
                <w:shd w:val="clear" w:color="auto" w:fill="FFFFFF"/>
              </w:rPr>
              <w:t xml:space="preserve"> </w:t>
            </w:r>
            <w:proofErr w:type="spellStart"/>
            <w:r w:rsidRPr="00546E08">
              <w:rPr>
                <w:shd w:val="clear" w:color="auto" w:fill="FFFFFF"/>
              </w:rPr>
              <w:t>vykonávajúcich</w:t>
            </w:r>
            <w:proofErr w:type="spellEnd"/>
            <w:r w:rsidRPr="00546E08">
              <w:rPr>
                <w:shd w:val="clear" w:color="auto" w:fill="FFFFFF"/>
              </w:rPr>
              <w:t xml:space="preserve"> epidemiologicky </w:t>
            </w:r>
            <w:proofErr w:type="spellStart"/>
            <w:r w:rsidRPr="00546E08">
              <w:rPr>
                <w:shd w:val="clear" w:color="auto" w:fill="FFFFFF"/>
              </w:rPr>
              <w:t>závažnú</w:t>
            </w:r>
            <w:proofErr w:type="spellEnd"/>
            <w:r w:rsidRPr="00546E08">
              <w:rPr>
                <w:shd w:val="clear" w:color="auto" w:fill="FFFFFF"/>
              </w:rPr>
              <w:t xml:space="preserve"> </w:t>
            </w:r>
            <w:proofErr w:type="spellStart"/>
            <w:r w:rsidRPr="00546E08">
              <w:rPr>
                <w:shd w:val="clear" w:color="auto" w:fill="FFFFFF"/>
              </w:rPr>
              <w:t>činnosť</w:t>
            </w:r>
            <w:proofErr w:type="spellEnd"/>
            <w:r w:rsidRPr="00546E08">
              <w:rPr>
                <w:shd w:val="clear" w:color="auto" w:fill="FFFFFF"/>
              </w:rPr>
              <w:t xml:space="preserve"> </w:t>
            </w:r>
            <w:proofErr w:type="spellStart"/>
            <w:r w:rsidRPr="00546E08">
              <w:rPr>
                <w:shd w:val="clear" w:color="auto" w:fill="FFFFFF"/>
              </w:rPr>
              <w:t>vo</w:t>
            </w:r>
            <w:proofErr w:type="spellEnd"/>
            <w:r w:rsidRPr="00546E08">
              <w:rPr>
                <w:shd w:val="clear" w:color="auto" w:fill="FFFFFF"/>
              </w:rPr>
              <w:t xml:space="preserve"> </w:t>
            </w:r>
            <w:proofErr w:type="spellStart"/>
            <w:r w:rsidRPr="00546E08">
              <w:rPr>
                <w:shd w:val="clear" w:color="auto" w:fill="FFFFFF"/>
              </w:rPr>
              <w:t>všetkých</w:t>
            </w:r>
            <w:proofErr w:type="spellEnd"/>
            <w:r w:rsidRPr="00546E08">
              <w:rPr>
                <w:shd w:val="clear" w:color="auto" w:fill="FFFFFF"/>
              </w:rPr>
              <w:t xml:space="preserve"> </w:t>
            </w:r>
            <w:proofErr w:type="spellStart"/>
            <w:r w:rsidRPr="00546E08">
              <w:rPr>
                <w:shd w:val="clear" w:color="auto" w:fill="FFFFFF"/>
              </w:rPr>
              <w:t>odvetviach</w:t>
            </w:r>
            <w:proofErr w:type="spellEnd"/>
            <w:r w:rsidRPr="00546E08">
              <w:rPr>
                <w:shd w:val="clear" w:color="auto" w:fill="FFFFFF"/>
              </w:rPr>
              <w:t xml:space="preserve"> </w:t>
            </w:r>
            <w:proofErr w:type="spellStart"/>
            <w:r w:rsidRPr="00546E08">
              <w:rPr>
                <w:shd w:val="clear" w:color="auto" w:fill="FFFFFF"/>
              </w:rPr>
              <w:t>potravinárstva</w:t>
            </w:r>
            <w:proofErr w:type="spellEnd"/>
            <w:r w:rsidRPr="00546E08">
              <w:rPr>
                <w:shd w:val="clear" w:color="auto" w:fill="FFFFFF"/>
              </w:rPr>
              <w:t xml:space="preserve">. Martin: </w:t>
            </w:r>
            <w:proofErr w:type="spellStart"/>
            <w:r w:rsidRPr="00546E08">
              <w:rPr>
                <w:shd w:val="clear" w:color="auto" w:fill="FFFFFF"/>
              </w:rPr>
              <w:t>Osveta</w:t>
            </w:r>
            <w:proofErr w:type="spellEnd"/>
            <w:r w:rsidRPr="00546E08">
              <w:rPr>
                <w:shd w:val="clear" w:color="auto" w:fill="FFFFFF"/>
              </w:rPr>
              <w:t>, 2015. 118 s. ISBN 9788080634315.</w:t>
            </w:r>
          </w:p>
          <w:p w14:paraId="0CE37DD8" w14:textId="77777777" w:rsidR="00757B02" w:rsidRPr="00546E08" w:rsidRDefault="00757B02" w:rsidP="00757B02">
            <w:pPr>
              <w:jc w:val="both"/>
            </w:pPr>
          </w:p>
          <w:p w14:paraId="0E5F7DDC" w14:textId="77777777" w:rsidR="00757B02" w:rsidRPr="00546E08" w:rsidRDefault="00757B02" w:rsidP="00757B02">
            <w:pPr>
              <w:jc w:val="both"/>
              <w:rPr>
                <w:u w:val="single"/>
              </w:rPr>
            </w:pPr>
            <w:r w:rsidRPr="00546E08">
              <w:rPr>
                <w:u w:val="single"/>
              </w:rPr>
              <w:t>Doporučená literatura:</w:t>
            </w:r>
          </w:p>
          <w:p w14:paraId="006C2690" w14:textId="77777777" w:rsidR="00757B02" w:rsidRPr="00546E08" w:rsidRDefault="00757B02" w:rsidP="00757B02">
            <w:pPr>
              <w:jc w:val="both"/>
              <w:rPr>
                <w:shd w:val="clear" w:color="auto" w:fill="FFFFFF"/>
              </w:rPr>
            </w:pPr>
            <w:r w:rsidRPr="00546E08">
              <w:rPr>
                <w:shd w:val="clear" w:color="auto" w:fill="FFFFFF"/>
              </w:rPr>
              <w:t xml:space="preserve">HURYCH, J., ŠTÍCHA, R. Lékařská mikrobiologie: repetitorium. Praha: Stanislav </w:t>
            </w:r>
            <w:proofErr w:type="spellStart"/>
            <w:r w:rsidRPr="00546E08">
              <w:rPr>
                <w:shd w:val="clear" w:color="auto" w:fill="FFFFFF"/>
              </w:rPr>
              <w:t>Juhaňák</w:t>
            </w:r>
            <w:proofErr w:type="spellEnd"/>
            <w:r w:rsidRPr="00546E08">
              <w:rPr>
                <w:shd w:val="clear" w:color="auto" w:fill="FFFFFF"/>
              </w:rPr>
              <w:t xml:space="preserve"> – Triton, 2020. </w:t>
            </w:r>
            <w:proofErr w:type="spellStart"/>
            <w:r w:rsidRPr="00546E08">
              <w:rPr>
                <w:shd w:val="clear" w:color="auto" w:fill="FFFFFF"/>
              </w:rPr>
              <w:t>xii</w:t>
            </w:r>
            <w:proofErr w:type="spellEnd"/>
            <w:r w:rsidRPr="00546E08">
              <w:rPr>
                <w:shd w:val="clear" w:color="auto" w:fill="FFFFFF"/>
              </w:rPr>
              <w:t>, 621 s. ISBN 9788075538444.</w:t>
            </w:r>
          </w:p>
          <w:p w14:paraId="50101364" w14:textId="77777777" w:rsidR="00757B02" w:rsidRPr="00546E08" w:rsidRDefault="00757B02" w:rsidP="00757B02">
            <w:pPr>
              <w:jc w:val="both"/>
              <w:rPr>
                <w:shd w:val="clear" w:color="auto" w:fill="FFFFFF"/>
              </w:rPr>
            </w:pPr>
            <w:r w:rsidRPr="00546E08">
              <w:rPr>
                <w:shd w:val="clear" w:color="auto" w:fill="FFFFFF"/>
              </w:rPr>
              <w:t xml:space="preserve">GOERING, R.V., DOCKRELL, H.M., ZUCKERMAN, M.A., ROITT, I.M., CHIODINI, P.L., JULÁK, J. (Ed.) </w:t>
            </w:r>
            <w:proofErr w:type="spellStart"/>
            <w:r w:rsidRPr="00546E08">
              <w:rPr>
                <w:shd w:val="clear" w:color="auto" w:fill="FFFFFF"/>
              </w:rPr>
              <w:t>Mimsova</w:t>
            </w:r>
            <w:proofErr w:type="spellEnd"/>
            <w:r w:rsidRPr="00546E08">
              <w:rPr>
                <w:shd w:val="clear" w:color="auto" w:fill="FFFFFF"/>
              </w:rPr>
              <w:t xml:space="preserve"> lékařská mikrobiologie. 5. vyd. Praha: Stanislav </w:t>
            </w:r>
            <w:proofErr w:type="spellStart"/>
            <w:r w:rsidRPr="00546E08">
              <w:rPr>
                <w:shd w:val="clear" w:color="auto" w:fill="FFFFFF"/>
              </w:rPr>
              <w:t>Juhaňák</w:t>
            </w:r>
            <w:proofErr w:type="spellEnd"/>
            <w:r w:rsidRPr="00546E08">
              <w:rPr>
                <w:shd w:val="clear" w:color="auto" w:fill="FFFFFF"/>
              </w:rPr>
              <w:t xml:space="preserve"> – Triton, 2016. </w:t>
            </w:r>
            <w:proofErr w:type="spellStart"/>
            <w:r w:rsidRPr="00546E08">
              <w:rPr>
                <w:shd w:val="clear" w:color="auto" w:fill="FFFFFF"/>
              </w:rPr>
              <w:t>xiv</w:t>
            </w:r>
            <w:proofErr w:type="spellEnd"/>
            <w:r w:rsidRPr="00546E08">
              <w:rPr>
                <w:shd w:val="clear" w:color="auto" w:fill="FFFFFF"/>
              </w:rPr>
              <w:t>, 568 s. ISBN 9788073879280.</w:t>
            </w:r>
          </w:p>
          <w:p w14:paraId="13C4BC33" w14:textId="77777777" w:rsidR="00757B02" w:rsidRPr="00546E08" w:rsidRDefault="00757B02" w:rsidP="00757B02">
            <w:pPr>
              <w:jc w:val="both"/>
              <w:rPr>
                <w:u w:val="single"/>
              </w:rPr>
            </w:pPr>
            <w:r w:rsidRPr="00546E08">
              <w:rPr>
                <w:shd w:val="clear" w:color="auto" w:fill="FFFFFF"/>
              </w:rPr>
              <w:t xml:space="preserve">BENEŠ, J. Antibiotika: systematika, vlastnosti, použití. Praha: Grada </w:t>
            </w:r>
            <w:proofErr w:type="spellStart"/>
            <w:r w:rsidRPr="00546E08">
              <w:rPr>
                <w:shd w:val="clear" w:color="auto" w:fill="FFFFFF"/>
              </w:rPr>
              <w:t>Publishing</w:t>
            </w:r>
            <w:proofErr w:type="spellEnd"/>
            <w:r w:rsidRPr="00546E08">
              <w:rPr>
                <w:shd w:val="clear" w:color="auto" w:fill="FFFFFF"/>
              </w:rPr>
              <w:t>, 2018. 598 s. ISBN 9788027106363.</w:t>
            </w:r>
          </w:p>
          <w:p w14:paraId="7D74996F" w14:textId="77777777" w:rsidR="00757B02" w:rsidRPr="00546E08" w:rsidRDefault="00757B02" w:rsidP="00757B02">
            <w:pPr>
              <w:jc w:val="both"/>
              <w:rPr>
                <w:shd w:val="clear" w:color="auto" w:fill="FFFFFF"/>
              </w:rPr>
            </w:pPr>
            <w:r w:rsidRPr="00546E08">
              <w:rPr>
                <w:shd w:val="clear" w:color="auto" w:fill="FFFFFF"/>
              </w:rPr>
              <w:t xml:space="preserve">GOTTE, M., BERGHUIS, A., MATLASHEWSKI, G., WAINBERG, M.A., SHEPPARD, D. Handbook </w:t>
            </w:r>
            <w:proofErr w:type="spellStart"/>
            <w:r w:rsidRPr="00546E08">
              <w:rPr>
                <w:shd w:val="clear" w:color="auto" w:fill="FFFFFF"/>
              </w:rPr>
              <w:t>of</w:t>
            </w:r>
            <w:proofErr w:type="spellEnd"/>
            <w:r w:rsidRPr="00546E08">
              <w:rPr>
                <w:shd w:val="clear" w:color="auto" w:fill="FFFFFF"/>
              </w:rPr>
              <w:t xml:space="preserve"> </w:t>
            </w:r>
            <w:proofErr w:type="spellStart"/>
            <w:r w:rsidRPr="00546E08">
              <w:rPr>
                <w:shd w:val="clear" w:color="auto" w:fill="FFFFFF"/>
              </w:rPr>
              <w:t>Antimicrobial</w:t>
            </w:r>
            <w:proofErr w:type="spellEnd"/>
            <w:r w:rsidRPr="00546E08">
              <w:rPr>
                <w:shd w:val="clear" w:color="auto" w:fill="FFFFFF"/>
              </w:rPr>
              <w:t xml:space="preserve"> </w:t>
            </w:r>
            <w:proofErr w:type="spellStart"/>
            <w:r w:rsidRPr="00546E08">
              <w:rPr>
                <w:shd w:val="clear" w:color="auto" w:fill="FFFFFF"/>
              </w:rPr>
              <w:t>Resistance</w:t>
            </w:r>
            <w:proofErr w:type="spellEnd"/>
            <w:r w:rsidRPr="00546E08">
              <w:rPr>
                <w:shd w:val="clear" w:color="auto" w:fill="FFFFFF"/>
              </w:rPr>
              <w:t xml:space="preserve">. New York: </w:t>
            </w:r>
            <w:proofErr w:type="spellStart"/>
            <w:r w:rsidRPr="00546E08">
              <w:rPr>
                <w:shd w:val="clear" w:color="auto" w:fill="FFFFFF"/>
              </w:rPr>
              <w:t>Springer</w:t>
            </w:r>
            <w:proofErr w:type="spellEnd"/>
            <w:r w:rsidRPr="00546E08">
              <w:rPr>
                <w:shd w:val="clear" w:color="auto" w:fill="FFFFFF"/>
              </w:rPr>
              <w:t xml:space="preserve">, 2017. </w:t>
            </w:r>
            <w:proofErr w:type="spellStart"/>
            <w:r w:rsidRPr="00546E08">
              <w:rPr>
                <w:shd w:val="clear" w:color="auto" w:fill="FFFFFF"/>
              </w:rPr>
              <w:t>xvii</w:t>
            </w:r>
            <w:proofErr w:type="spellEnd"/>
            <w:r w:rsidRPr="00546E08">
              <w:rPr>
                <w:shd w:val="clear" w:color="auto" w:fill="FFFFFF"/>
              </w:rPr>
              <w:t xml:space="preserve">, 606 s. </w:t>
            </w:r>
            <w:r w:rsidRPr="00546E08">
              <w:t xml:space="preserve">ISBN </w:t>
            </w:r>
            <w:r w:rsidRPr="00546E08">
              <w:rPr>
                <w:color w:val="212529"/>
              </w:rPr>
              <w:t>9781493906932.</w:t>
            </w:r>
            <w:r w:rsidRPr="00546E08">
              <w:rPr>
                <w:rFonts w:ascii="Montserrat" w:hAnsi="Montserrat"/>
                <w:color w:val="212529"/>
              </w:rPr>
              <w:t xml:space="preserve"> </w:t>
            </w:r>
            <w:r w:rsidRPr="00546E08">
              <w:rPr>
                <w:shd w:val="clear" w:color="auto" w:fill="FFFFFF"/>
              </w:rPr>
              <w:t xml:space="preserve">Dostupné z: </w:t>
            </w:r>
            <w:proofErr w:type="spellStart"/>
            <w:r w:rsidRPr="00546E08">
              <w:rPr>
                <w:shd w:val="clear" w:color="auto" w:fill="FFFFFF"/>
              </w:rPr>
              <w:t>doi</w:t>
            </w:r>
            <w:proofErr w:type="spellEnd"/>
            <w:r w:rsidRPr="00546E08">
              <w:rPr>
                <w:shd w:val="clear" w:color="auto" w:fill="FFFFFF"/>
              </w:rPr>
              <w:t>: 9781493906949.</w:t>
            </w:r>
          </w:p>
          <w:p w14:paraId="7D2F3E44" w14:textId="77777777" w:rsidR="00757B02" w:rsidRPr="00546E08" w:rsidRDefault="00757B02" w:rsidP="00757B02">
            <w:pPr>
              <w:jc w:val="both"/>
              <w:rPr>
                <w:u w:val="single"/>
              </w:rPr>
            </w:pPr>
            <w:r w:rsidRPr="00546E08">
              <w:rPr>
                <w:shd w:val="clear" w:color="auto" w:fill="FFFFFF"/>
              </w:rPr>
              <w:t>FINLAY, B.B., FINLAY, J.M. </w:t>
            </w:r>
            <w:proofErr w:type="spellStart"/>
            <w:r w:rsidRPr="00546E08">
              <w:rPr>
                <w:shd w:val="clear" w:color="auto" w:fill="FFFFFF"/>
              </w:rPr>
              <w:t>Mikrobiom</w:t>
            </w:r>
            <w:proofErr w:type="spellEnd"/>
            <w:r w:rsidRPr="00546E08">
              <w:rPr>
                <w:shd w:val="clear" w:color="auto" w:fill="FFFFFF"/>
              </w:rPr>
              <w:t xml:space="preserve"> lidského těla: jak spolupracovat s mikroby v těle a prostředí a žít déle a zdravěji. Praha: Stanislav </w:t>
            </w:r>
            <w:proofErr w:type="spellStart"/>
            <w:r w:rsidRPr="00546E08">
              <w:rPr>
                <w:shd w:val="clear" w:color="auto" w:fill="FFFFFF"/>
              </w:rPr>
              <w:t>Juhaňák</w:t>
            </w:r>
            <w:proofErr w:type="spellEnd"/>
            <w:r w:rsidRPr="00546E08">
              <w:rPr>
                <w:shd w:val="clear" w:color="auto" w:fill="FFFFFF"/>
              </w:rPr>
              <w:t xml:space="preserve"> – Triton, 2020. 349 s. ISBN 978-80-7553-777-5.</w:t>
            </w:r>
          </w:p>
          <w:p w14:paraId="1874BC27" w14:textId="77777777" w:rsidR="00757B02" w:rsidRPr="00546E08" w:rsidRDefault="00757B02" w:rsidP="00757B02">
            <w:pPr>
              <w:jc w:val="both"/>
              <w:rPr>
                <w:shd w:val="clear" w:color="auto" w:fill="FFFFFF"/>
              </w:rPr>
            </w:pPr>
            <w:r w:rsidRPr="00546E08">
              <w:rPr>
                <w:shd w:val="clear" w:color="auto" w:fill="FFFFFF"/>
              </w:rPr>
              <w:t>MIR, M.A. </w:t>
            </w:r>
            <w:proofErr w:type="spellStart"/>
            <w:r w:rsidRPr="00546E08">
              <w:rPr>
                <w:shd w:val="clear" w:color="auto" w:fill="FFFFFF"/>
              </w:rPr>
              <w:t>Human</w:t>
            </w:r>
            <w:proofErr w:type="spellEnd"/>
            <w:r w:rsidRPr="00546E08">
              <w:rPr>
                <w:shd w:val="clear" w:color="auto" w:fill="FFFFFF"/>
              </w:rPr>
              <w:t xml:space="preserve"> </w:t>
            </w:r>
            <w:proofErr w:type="spellStart"/>
            <w:r w:rsidRPr="00546E08">
              <w:rPr>
                <w:shd w:val="clear" w:color="auto" w:fill="FFFFFF"/>
              </w:rPr>
              <w:t>Pathogenic</w:t>
            </w:r>
            <w:proofErr w:type="spellEnd"/>
            <w:r w:rsidRPr="00546E08">
              <w:rPr>
                <w:shd w:val="clear" w:color="auto" w:fill="FFFFFF"/>
              </w:rPr>
              <w:t xml:space="preserve"> </w:t>
            </w:r>
            <w:proofErr w:type="spellStart"/>
            <w:r w:rsidRPr="00546E08">
              <w:rPr>
                <w:shd w:val="clear" w:color="auto" w:fill="FFFFFF"/>
              </w:rPr>
              <w:t>Microbes</w:t>
            </w:r>
            <w:proofErr w:type="spellEnd"/>
            <w:r w:rsidRPr="00546E08">
              <w:rPr>
                <w:shd w:val="clear" w:color="auto" w:fill="FFFFFF"/>
              </w:rPr>
              <w:t xml:space="preserve">: </w:t>
            </w:r>
            <w:proofErr w:type="spellStart"/>
            <w:r w:rsidRPr="00546E08">
              <w:rPr>
                <w:shd w:val="clear" w:color="auto" w:fill="FFFFFF"/>
              </w:rPr>
              <w:t>Diseases</w:t>
            </w:r>
            <w:proofErr w:type="spellEnd"/>
            <w:r w:rsidRPr="00546E08">
              <w:rPr>
                <w:shd w:val="clear" w:color="auto" w:fill="FFFFFF"/>
              </w:rPr>
              <w:t xml:space="preserve"> and </w:t>
            </w:r>
            <w:proofErr w:type="spellStart"/>
            <w:r w:rsidRPr="00546E08">
              <w:rPr>
                <w:shd w:val="clear" w:color="auto" w:fill="FFFFFF"/>
              </w:rPr>
              <w:t>Concerns</w:t>
            </w:r>
            <w:proofErr w:type="spellEnd"/>
            <w:r w:rsidRPr="00546E08">
              <w:rPr>
                <w:shd w:val="clear" w:color="auto" w:fill="FFFFFF"/>
              </w:rPr>
              <w:t xml:space="preserve">. London: </w:t>
            </w:r>
            <w:proofErr w:type="spellStart"/>
            <w:r w:rsidRPr="00546E08">
              <w:rPr>
                <w:shd w:val="clear" w:color="auto" w:fill="FFFFFF"/>
              </w:rPr>
              <w:t>Academic</w:t>
            </w:r>
            <w:proofErr w:type="spellEnd"/>
            <w:r w:rsidRPr="00546E08">
              <w:rPr>
                <w:shd w:val="clear" w:color="auto" w:fill="FFFFFF"/>
              </w:rPr>
              <w:t xml:space="preserve"> </w:t>
            </w:r>
            <w:proofErr w:type="spellStart"/>
            <w:r w:rsidRPr="00546E08">
              <w:rPr>
                <w:shd w:val="clear" w:color="auto" w:fill="FFFFFF"/>
              </w:rPr>
              <w:t>Press</w:t>
            </w:r>
            <w:proofErr w:type="spellEnd"/>
            <w:r w:rsidRPr="00546E08">
              <w:rPr>
                <w:shd w:val="clear" w:color="auto" w:fill="FFFFFF"/>
              </w:rPr>
              <w:t xml:space="preserve">, 2022. </w:t>
            </w:r>
            <w:proofErr w:type="spellStart"/>
            <w:r w:rsidRPr="00546E08">
              <w:rPr>
                <w:shd w:val="clear" w:color="auto" w:fill="FFFFFF"/>
              </w:rPr>
              <w:t>Developments</w:t>
            </w:r>
            <w:proofErr w:type="spellEnd"/>
            <w:r w:rsidRPr="00546E08">
              <w:rPr>
                <w:shd w:val="clear" w:color="auto" w:fill="FFFFFF"/>
              </w:rPr>
              <w:t xml:space="preserve"> in </w:t>
            </w:r>
            <w:proofErr w:type="spellStart"/>
            <w:r w:rsidRPr="00546E08">
              <w:rPr>
                <w:shd w:val="clear" w:color="auto" w:fill="FFFFFF"/>
              </w:rPr>
              <w:t>Microbiology</w:t>
            </w:r>
            <w:proofErr w:type="spellEnd"/>
            <w:r w:rsidRPr="00546E08">
              <w:rPr>
                <w:shd w:val="clear" w:color="auto" w:fill="FFFFFF"/>
              </w:rPr>
              <w:t>. ISBN 9780323954266. Dostupné z:</w:t>
            </w:r>
          </w:p>
          <w:p w14:paraId="5162EAF9" w14:textId="77777777" w:rsidR="00757B02" w:rsidRPr="00546E08" w:rsidRDefault="00031A7B" w:rsidP="00757B02">
            <w:pPr>
              <w:jc w:val="both"/>
              <w:rPr>
                <w:highlight w:val="cyan"/>
              </w:rPr>
            </w:pPr>
            <w:hyperlink r:id="rId29" w:history="1">
              <w:r w:rsidR="00757B02" w:rsidRPr="00546E08">
                <w:rPr>
                  <w:rStyle w:val="Hypertextovodkaz"/>
                  <w:shd w:val="clear" w:color="auto" w:fill="FFFFFF"/>
                </w:rPr>
                <w:t>https://proxy.k.utb.cz/login?url=https://www.sciencedirect.com/science/book/9780323961271</w:t>
              </w:r>
            </w:hyperlink>
            <w:r w:rsidR="00757B02" w:rsidRPr="00546E08">
              <w:rPr>
                <w:shd w:val="clear" w:color="auto" w:fill="FFFFFF"/>
              </w:rPr>
              <w:t>.</w:t>
            </w:r>
          </w:p>
          <w:p w14:paraId="5ADD453F" w14:textId="77777777" w:rsidR="00757B02" w:rsidRPr="00546E08" w:rsidRDefault="00757B02" w:rsidP="00757B02">
            <w:pPr>
              <w:jc w:val="both"/>
            </w:pPr>
            <w:r w:rsidRPr="00546E08">
              <w:rPr>
                <w:shd w:val="clear" w:color="auto" w:fill="FFFFFF"/>
              </w:rPr>
              <w:t xml:space="preserve">MOTARJEMI, Y., ADAMS, M.R. (Ed.) </w:t>
            </w:r>
            <w:proofErr w:type="spellStart"/>
            <w:r w:rsidRPr="00546E08">
              <w:rPr>
                <w:shd w:val="clear" w:color="auto" w:fill="FFFFFF"/>
              </w:rPr>
              <w:t>Emerging</w:t>
            </w:r>
            <w:proofErr w:type="spellEnd"/>
            <w:r w:rsidRPr="00546E08">
              <w:rPr>
                <w:shd w:val="clear" w:color="auto" w:fill="FFFFFF"/>
              </w:rPr>
              <w:t xml:space="preserve"> </w:t>
            </w:r>
            <w:proofErr w:type="spellStart"/>
            <w:r w:rsidRPr="00546E08">
              <w:rPr>
                <w:shd w:val="clear" w:color="auto" w:fill="FFFFFF"/>
              </w:rPr>
              <w:t>Foodborne</w:t>
            </w:r>
            <w:proofErr w:type="spellEnd"/>
            <w:r w:rsidRPr="00546E08">
              <w:rPr>
                <w:shd w:val="clear" w:color="auto" w:fill="FFFFFF"/>
              </w:rPr>
              <w:t xml:space="preserve"> </w:t>
            </w:r>
            <w:proofErr w:type="spellStart"/>
            <w:r w:rsidRPr="00546E08">
              <w:rPr>
                <w:shd w:val="clear" w:color="auto" w:fill="FFFFFF"/>
              </w:rPr>
              <w:t>Pathogens</w:t>
            </w:r>
            <w:proofErr w:type="spellEnd"/>
            <w:r w:rsidRPr="00546E08">
              <w:rPr>
                <w:shd w:val="clear" w:color="auto" w:fill="FFFFFF"/>
              </w:rPr>
              <w:t xml:space="preserve">. Cambridge: </w:t>
            </w:r>
            <w:proofErr w:type="spellStart"/>
            <w:r w:rsidRPr="00546E08">
              <w:rPr>
                <w:shd w:val="clear" w:color="auto" w:fill="FFFFFF"/>
              </w:rPr>
              <w:t>Woodhead</w:t>
            </w:r>
            <w:proofErr w:type="spellEnd"/>
            <w:r w:rsidRPr="00546E08">
              <w:rPr>
                <w:shd w:val="clear" w:color="auto" w:fill="FFFFFF"/>
              </w:rPr>
              <w:t xml:space="preserve"> </w:t>
            </w:r>
            <w:proofErr w:type="spellStart"/>
            <w:r w:rsidRPr="00546E08">
              <w:rPr>
                <w:shd w:val="clear" w:color="auto" w:fill="FFFFFF"/>
              </w:rPr>
              <w:t>Publishing</w:t>
            </w:r>
            <w:proofErr w:type="spellEnd"/>
            <w:r w:rsidRPr="00546E08">
              <w:rPr>
                <w:shd w:val="clear" w:color="auto" w:fill="FFFFFF"/>
              </w:rPr>
              <w:t xml:space="preserve">, 2006. </w:t>
            </w:r>
            <w:proofErr w:type="spellStart"/>
            <w:r w:rsidRPr="00546E08">
              <w:rPr>
                <w:shd w:val="clear" w:color="auto" w:fill="FFFFFF"/>
              </w:rPr>
              <w:t>xxii</w:t>
            </w:r>
            <w:proofErr w:type="spellEnd"/>
            <w:r w:rsidRPr="00546E08">
              <w:rPr>
                <w:shd w:val="clear" w:color="auto" w:fill="FFFFFF"/>
              </w:rPr>
              <w:t xml:space="preserve">, 634 s. </w:t>
            </w:r>
            <w:proofErr w:type="spellStart"/>
            <w:r w:rsidRPr="00546E08">
              <w:rPr>
                <w:shd w:val="clear" w:color="auto" w:fill="FFFFFF"/>
              </w:rPr>
              <w:t>Woodhead</w:t>
            </w:r>
            <w:proofErr w:type="spellEnd"/>
            <w:r w:rsidRPr="00546E08">
              <w:rPr>
                <w:shd w:val="clear" w:color="auto" w:fill="FFFFFF"/>
              </w:rPr>
              <w:t xml:space="preserve"> </w:t>
            </w:r>
            <w:proofErr w:type="spellStart"/>
            <w:r w:rsidRPr="00546E08">
              <w:rPr>
                <w:shd w:val="clear" w:color="auto" w:fill="FFFFFF"/>
              </w:rPr>
              <w:t>Publishing</w:t>
            </w:r>
            <w:proofErr w:type="spellEnd"/>
            <w:r w:rsidRPr="00546E08">
              <w:rPr>
                <w:shd w:val="clear" w:color="auto" w:fill="FFFFFF"/>
              </w:rPr>
              <w:t xml:space="preserve"> in Food Science, Technology and </w:t>
            </w:r>
            <w:proofErr w:type="spellStart"/>
            <w:r w:rsidRPr="00546E08">
              <w:rPr>
                <w:shd w:val="clear" w:color="auto" w:fill="FFFFFF"/>
              </w:rPr>
              <w:t>Nutrition</w:t>
            </w:r>
            <w:proofErr w:type="spellEnd"/>
            <w:r w:rsidRPr="00546E08">
              <w:rPr>
                <w:shd w:val="clear" w:color="auto" w:fill="FFFFFF"/>
              </w:rPr>
              <w:t xml:space="preserve">. ISBN 9781855739635. Dostupné z: </w:t>
            </w:r>
            <w:hyperlink r:id="rId30" w:history="1">
              <w:r w:rsidRPr="00546E08">
                <w:rPr>
                  <w:rStyle w:val="Hypertextovodkaz"/>
                  <w:shd w:val="clear" w:color="auto" w:fill="FFFFFF"/>
                </w:rPr>
                <w:t>http://app.knovel.com/hotlink/toc/id:kpEFP00005/emerging-foodborne-pathogens</w:t>
              </w:r>
            </w:hyperlink>
            <w:r w:rsidRPr="00546E08">
              <w:rPr>
                <w:shd w:val="clear" w:color="auto" w:fill="FFFFFF"/>
              </w:rPr>
              <w:t>.</w:t>
            </w:r>
          </w:p>
        </w:tc>
      </w:tr>
      <w:tr w:rsidR="00757B02" w14:paraId="4402CCC1" w14:textId="77777777" w:rsidTr="00892117">
        <w:trPr>
          <w:gridAfter w:val="1"/>
          <w:wAfter w:w="41"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717C2E22" w14:textId="77777777" w:rsidR="00757B02" w:rsidRDefault="00757B02" w:rsidP="00757B02">
            <w:pPr>
              <w:jc w:val="center"/>
              <w:rPr>
                <w:b/>
              </w:rPr>
            </w:pPr>
            <w:r>
              <w:rPr>
                <w:b/>
              </w:rPr>
              <w:t>Informace ke kombinované nebo distanční formě</w:t>
            </w:r>
          </w:p>
        </w:tc>
      </w:tr>
      <w:tr w:rsidR="00757B02" w14:paraId="14B231FA" w14:textId="77777777" w:rsidTr="00892117">
        <w:trPr>
          <w:gridAfter w:val="1"/>
          <w:wAfter w:w="41" w:type="dxa"/>
        </w:trPr>
        <w:tc>
          <w:tcPr>
            <w:tcW w:w="4787" w:type="dxa"/>
            <w:gridSpan w:val="8"/>
            <w:tcBorders>
              <w:top w:val="single" w:sz="2" w:space="0" w:color="auto"/>
            </w:tcBorders>
            <w:shd w:val="clear" w:color="auto" w:fill="F7CAAC"/>
          </w:tcPr>
          <w:p w14:paraId="3A75F270" w14:textId="77777777" w:rsidR="00757B02" w:rsidRDefault="00757B02" w:rsidP="00757B02">
            <w:pPr>
              <w:jc w:val="both"/>
            </w:pPr>
            <w:r>
              <w:rPr>
                <w:b/>
              </w:rPr>
              <w:t>Rozsah konzultací (soustředění)</w:t>
            </w:r>
          </w:p>
        </w:tc>
        <w:tc>
          <w:tcPr>
            <w:tcW w:w="889" w:type="dxa"/>
            <w:tcBorders>
              <w:top w:val="single" w:sz="2" w:space="0" w:color="auto"/>
            </w:tcBorders>
          </w:tcPr>
          <w:p w14:paraId="59E282DC" w14:textId="77777777" w:rsidR="00757B02" w:rsidRDefault="00757B02" w:rsidP="00757B02">
            <w:pPr>
              <w:jc w:val="both"/>
            </w:pPr>
          </w:p>
        </w:tc>
        <w:tc>
          <w:tcPr>
            <w:tcW w:w="4179" w:type="dxa"/>
            <w:gridSpan w:val="7"/>
            <w:tcBorders>
              <w:top w:val="single" w:sz="2" w:space="0" w:color="auto"/>
            </w:tcBorders>
            <w:shd w:val="clear" w:color="auto" w:fill="F7CAAC"/>
          </w:tcPr>
          <w:p w14:paraId="61C31965" w14:textId="77777777" w:rsidR="00757B02" w:rsidRDefault="00757B02" w:rsidP="00757B02">
            <w:pPr>
              <w:jc w:val="both"/>
              <w:rPr>
                <w:b/>
              </w:rPr>
            </w:pPr>
            <w:r>
              <w:rPr>
                <w:b/>
              </w:rPr>
              <w:t xml:space="preserve">hodin </w:t>
            </w:r>
          </w:p>
        </w:tc>
      </w:tr>
      <w:tr w:rsidR="00757B02" w14:paraId="4E26D350" w14:textId="77777777" w:rsidTr="00892117">
        <w:trPr>
          <w:gridAfter w:val="1"/>
          <w:wAfter w:w="41" w:type="dxa"/>
        </w:trPr>
        <w:tc>
          <w:tcPr>
            <w:tcW w:w="9855" w:type="dxa"/>
            <w:gridSpan w:val="16"/>
            <w:shd w:val="clear" w:color="auto" w:fill="F7CAAC"/>
          </w:tcPr>
          <w:p w14:paraId="13340815" w14:textId="77777777" w:rsidR="00757B02" w:rsidRDefault="00757B02" w:rsidP="00757B02">
            <w:pPr>
              <w:jc w:val="both"/>
              <w:rPr>
                <w:b/>
              </w:rPr>
            </w:pPr>
            <w:r>
              <w:rPr>
                <w:b/>
              </w:rPr>
              <w:t>Informace o způsobu kontaktu s vyučujícím</w:t>
            </w:r>
          </w:p>
        </w:tc>
      </w:tr>
      <w:tr w:rsidR="00757B02" w14:paraId="15CE9D82" w14:textId="77777777" w:rsidTr="00892117">
        <w:trPr>
          <w:gridAfter w:val="1"/>
          <w:wAfter w:w="41" w:type="dxa"/>
          <w:trHeight w:val="1373"/>
        </w:trPr>
        <w:tc>
          <w:tcPr>
            <w:tcW w:w="9855" w:type="dxa"/>
            <w:gridSpan w:val="16"/>
          </w:tcPr>
          <w:p w14:paraId="115ECB32" w14:textId="77777777" w:rsidR="00757B02" w:rsidRDefault="00757B02" w:rsidP="00757B02">
            <w:pPr>
              <w:jc w:val="both"/>
            </w:pPr>
          </w:p>
          <w:p w14:paraId="051634DE" w14:textId="77777777" w:rsidR="00757B02" w:rsidRDefault="00757B02" w:rsidP="00757B02">
            <w:pPr>
              <w:jc w:val="both"/>
            </w:pPr>
          </w:p>
          <w:p w14:paraId="7A7EDF47" w14:textId="77777777" w:rsidR="00757B02" w:rsidRDefault="00757B02" w:rsidP="00757B02">
            <w:pPr>
              <w:jc w:val="both"/>
            </w:pPr>
          </w:p>
          <w:p w14:paraId="2FAB45D5" w14:textId="77777777" w:rsidR="00757B02" w:rsidRDefault="00757B02" w:rsidP="00757B02">
            <w:pPr>
              <w:jc w:val="both"/>
            </w:pPr>
          </w:p>
          <w:p w14:paraId="76AE1A4B" w14:textId="77777777" w:rsidR="00757B02" w:rsidRDefault="00757B02" w:rsidP="00757B02">
            <w:pPr>
              <w:jc w:val="both"/>
            </w:pPr>
          </w:p>
          <w:p w14:paraId="28A26EC0" w14:textId="77777777" w:rsidR="00757B02" w:rsidRDefault="00757B02" w:rsidP="00757B02">
            <w:pPr>
              <w:jc w:val="both"/>
            </w:pPr>
          </w:p>
          <w:p w14:paraId="0B867470" w14:textId="77777777" w:rsidR="00757B02" w:rsidRDefault="00757B02" w:rsidP="00757B02">
            <w:pPr>
              <w:jc w:val="both"/>
            </w:pPr>
          </w:p>
          <w:p w14:paraId="2FEACE01" w14:textId="77777777" w:rsidR="00757B02" w:rsidRDefault="00757B02" w:rsidP="00757B02">
            <w:pPr>
              <w:jc w:val="both"/>
            </w:pPr>
          </w:p>
          <w:p w14:paraId="0376D1A9" w14:textId="77777777" w:rsidR="00757B02" w:rsidRDefault="00757B02" w:rsidP="00757B02">
            <w:pPr>
              <w:jc w:val="both"/>
            </w:pPr>
          </w:p>
          <w:p w14:paraId="7B09943C" w14:textId="77777777" w:rsidR="00757B02" w:rsidRDefault="00757B02" w:rsidP="00757B02">
            <w:pPr>
              <w:jc w:val="both"/>
            </w:pPr>
          </w:p>
          <w:p w14:paraId="4D062B76" w14:textId="77777777" w:rsidR="00757B02" w:rsidRDefault="00757B02" w:rsidP="00757B02">
            <w:pPr>
              <w:jc w:val="both"/>
            </w:pPr>
          </w:p>
          <w:p w14:paraId="1C8CDF54" w14:textId="77777777" w:rsidR="00757B02" w:rsidRDefault="00757B02" w:rsidP="00757B02">
            <w:pPr>
              <w:jc w:val="both"/>
            </w:pPr>
          </w:p>
          <w:p w14:paraId="052AF343" w14:textId="77777777" w:rsidR="00757B02" w:rsidRDefault="00757B02" w:rsidP="00757B02">
            <w:pPr>
              <w:jc w:val="both"/>
            </w:pPr>
          </w:p>
          <w:p w14:paraId="65B05FAC" w14:textId="77777777" w:rsidR="00757B02" w:rsidRDefault="00757B02" w:rsidP="00757B02">
            <w:pPr>
              <w:jc w:val="both"/>
            </w:pPr>
          </w:p>
          <w:p w14:paraId="23289132" w14:textId="77777777" w:rsidR="00757B02" w:rsidRDefault="00757B02" w:rsidP="00757B02">
            <w:pPr>
              <w:jc w:val="both"/>
            </w:pPr>
          </w:p>
          <w:p w14:paraId="31654030" w14:textId="77777777" w:rsidR="00757B02" w:rsidRDefault="00757B02" w:rsidP="00757B02">
            <w:pPr>
              <w:jc w:val="both"/>
            </w:pPr>
          </w:p>
          <w:p w14:paraId="2F400853" w14:textId="77777777" w:rsidR="00757B02" w:rsidRDefault="00757B02" w:rsidP="00757B02">
            <w:pPr>
              <w:jc w:val="both"/>
            </w:pPr>
          </w:p>
          <w:p w14:paraId="0BC58AAE" w14:textId="77777777" w:rsidR="00757B02" w:rsidRDefault="00757B02" w:rsidP="00757B02">
            <w:pPr>
              <w:jc w:val="both"/>
            </w:pPr>
          </w:p>
          <w:p w14:paraId="4728FC41" w14:textId="77777777" w:rsidR="00757B02" w:rsidRDefault="00757B02" w:rsidP="00757B02">
            <w:pPr>
              <w:jc w:val="both"/>
            </w:pPr>
          </w:p>
          <w:p w14:paraId="6FAF6510" w14:textId="77777777" w:rsidR="00757B02" w:rsidRDefault="00757B02" w:rsidP="00757B02">
            <w:pPr>
              <w:jc w:val="both"/>
            </w:pPr>
          </w:p>
          <w:p w14:paraId="40E2F3DB" w14:textId="77777777" w:rsidR="00757B02" w:rsidRDefault="00757B02" w:rsidP="00757B02">
            <w:pPr>
              <w:jc w:val="both"/>
            </w:pPr>
          </w:p>
          <w:p w14:paraId="0C8DBD2C" w14:textId="77777777" w:rsidR="00757B02" w:rsidRDefault="00757B02" w:rsidP="00757B02">
            <w:pPr>
              <w:jc w:val="both"/>
            </w:pPr>
          </w:p>
          <w:p w14:paraId="7CF0E01D" w14:textId="77777777" w:rsidR="00757B02" w:rsidRDefault="00757B02" w:rsidP="00757B02">
            <w:pPr>
              <w:jc w:val="both"/>
            </w:pPr>
          </w:p>
          <w:p w14:paraId="42857B0E" w14:textId="62233D3B" w:rsidR="00757B02" w:rsidRDefault="00757B02" w:rsidP="00757B02">
            <w:pPr>
              <w:jc w:val="both"/>
            </w:pPr>
          </w:p>
        </w:tc>
      </w:tr>
      <w:bookmarkEnd w:id="35"/>
      <w:tr w:rsidR="00757B02" w14:paraId="763B396A" w14:textId="77777777" w:rsidTr="00892117">
        <w:trPr>
          <w:gridAfter w:val="1"/>
          <w:wAfter w:w="41" w:type="dxa"/>
        </w:trPr>
        <w:tc>
          <w:tcPr>
            <w:tcW w:w="9855" w:type="dxa"/>
            <w:gridSpan w:val="16"/>
            <w:tcBorders>
              <w:bottom w:val="double" w:sz="4" w:space="0" w:color="auto"/>
            </w:tcBorders>
            <w:shd w:val="clear" w:color="auto" w:fill="BDD6EE"/>
          </w:tcPr>
          <w:p w14:paraId="01781145" w14:textId="77777777" w:rsidR="00757B02" w:rsidRDefault="00757B02" w:rsidP="00757B02">
            <w:pPr>
              <w:jc w:val="both"/>
              <w:rPr>
                <w:b/>
                <w:sz w:val="28"/>
              </w:rPr>
            </w:pPr>
            <w:r>
              <w:lastRenderedPageBreak/>
              <w:br w:type="page"/>
            </w:r>
            <w:r>
              <w:rPr>
                <w:b/>
                <w:sz w:val="28"/>
              </w:rPr>
              <w:t>B-III – Charakteristika studijního předmětu</w:t>
            </w:r>
          </w:p>
        </w:tc>
      </w:tr>
      <w:tr w:rsidR="00757B02" w14:paraId="087C4A58" w14:textId="77777777" w:rsidTr="00892117">
        <w:trPr>
          <w:gridAfter w:val="1"/>
          <w:wAfter w:w="41" w:type="dxa"/>
        </w:trPr>
        <w:tc>
          <w:tcPr>
            <w:tcW w:w="3435" w:type="dxa"/>
            <w:gridSpan w:val="5"/>
            <w:tcBorders>
              <w:top w:val="double" w:sz="4" w:space="0" w:color="auto"/>
            </w:tcBorders>
            <w:shd w:val="clear" w:color="auto" w:fill="F7CAAC"/>
          </w:tcPr>
          <w:p w14:paraId="59167DEF" w14:textId="77777777" w:rsidR="00757B02" w:rsidRDefault="00757B02" w:rsidP="00757B02">
            <w:pPr>
              <w:jc w:val="both"/>
              <w:rPr>
                <w:b/>
              </w:rPr>
            </w:pPr>
            <w:r>
              <w:rPr>
                <w:b/>
              </w:rPr>
              <w:t>Název studijního předmětu</w:t>
            </w:r>
          </w:p>
        </w:tc>
        <w:tc>
          <w:tcPr>
            <w:tcW w:w="6420" w:type="dxa"/>
            <w:gridSpan w:val="11"/>
            <w:tcBorders>
              <w:top w:val="double" w:sz="4" w:space="0" w:color="auto"/>
            </w:tcBorders>
          </w:tcPr>
          <w:p w14:paraId="4EEA2AE4" w14:textId="77777777" w:rsidR="00757B02" w:rsidRDefault="00757B02" w:rsidP="00757B02">
            <w:pPr>
              <w:jc w:val="both"/>
            </w:pPr>
            <w:bookmarkStart w:id="37" w:name="Prev_zneuž_biotech_apl"/>
            <w:bookmarkEnd w:id="37"/>
            <w:r w:rsidRPr="00370437">
              <w:rPr>
                <w:b/>
                <w:bCs/>
              </w:rPr>
              <w:t>Prevence zneužití biotechnologických aplikací</w:t>
            </w:r>
          </w:p>
        </w:tc>
      </w:tr>
      <w:tr w:rsidR="00757B02" w14:paraId="4B1EA3AD" w14:textId="77777777" w:rsidTr="00892117">
        <w:trPr>
          <w:gridAfter w:val="1"/>
          <w:wAfter w:w="41" w:type="dxa"/>
        </w:trPr>
        <w:tc>
          <w:tcPr>
            <w:tcW w:w="3435" w:type="dxa"/>
            <w:gridSpan w:val="5"/>
            <w:shd w:val="clear" w:color="auto" w:fill="F7CAAC"/>
          </w:tcPr>
          <w:p w14:paraId="233CB975" w14:textId="77777777" w:rsidR="00757B02" w:rsidRDefault="00757B02" w:rsidP="00757B02">
            <w:pPr>
              <w:jc w:val="both"/>
              <w:rPr>
                <w:b/>
              </w:rPr>
            </w:pPr>
            <w:r>
              <w:rPr>
                <w:b/>
              </w:rPr>
              <w:t>Typ předmětu</w:t>
            </w:r>
          </w:p>
        </w:tc>
        <w:tc>
          <w:tcPr>
            <w:tcW w:w="3057" w:type="dxa"/>
            <w:gridSpan w:val="5"/>
          </w:tcPr>
          <w:p w14:paraId="6BA38CC7" w14:textId="77777777" w:rsidR="00757B02" w:rsidRDefault="00757B02" w:rsidP="00757B02">
            <w:pPr>
              <w:jc w:val="both"/>
            </w:pPr>
            <w:r>
              <w:t>povinný, PZ</w:t>
            </w:r>
          </w:p>
        </w:tc>
        <w:tc>
          <w:tcPr>
            <w:tcW w:w="2695" w:type="dxa"/>
            <w:gridSpan w:val="4"/>
            <w:shd w:val="clear" w:color="auto" w:fill="F7CAAC"/>
          </w:tcPr>
          <w:p w14:paraId="7C5C8EDF" w14:textId="77777777" w:rsidR="00757B02" w:rsidRDefault="00757B02" w:rsidP="00757B02">
            <w:pPr>
              <w:jc w:val="both"/>
            </w:pPr>
            <w:r>
              <w:rPr>
                <w:b/>
              </w:rPr>
              <w:t>doporučený ročník / semestr</w:t>
            </w:r>
          </w:p>
        </w:tc>
        <w:tc>
          <w:tcPr>
            <w:tcW w:w="668" w:type="dxa"/>
            <w:gridSpan w:val="2"/>
          </w:tcPr>
          <w:p w14:paraId="05E20676" w14:textId="77777777" w:rsidR="00757B02" w:rsidRDefault="00757B02" w:rsidP="00757B02">
            <w:pPr>
              <w:jc w:val="both"/>
            </w:pPr>
            <w:r>
              <w:t>2/ZS</w:t>
            </w:r>
          </w:p>
        </w:tc>
      </w:tr>
      <w:tr w:rsidR="00757B02" w14:paraId="65B69A5B" w14:textId="77777777" w:rsidTr="00892117">
        <w:trPr>
          <w:gridAfter w:val="1"/>
          <w:wAfter w:w="41" w:type="dxa"/>
        </w:trPr>
        <w:tc>
          <w:tcPr>
            <w:tcW w:w="3435" w:type="dxa"/>
            <w:gridSpan w:val="5"/>
            <w:shd w:val="clear" w:color="auto" w:fill="F7CAAC"/>
          </w:tcPr>
          <w:p w14:paraId="7179F046" w14:textId="77777777" w:rsidR="00757B02" w:rsidRDefault="00757B02" w:rsidP="00757B02">
            <w:pPr>
              <w:jc w:val="both"/>
              <w:rPr>
                <w:b/>
              </w:rPr>
            </w:pPr>
            <w:r>
              <w:rPr>
                <w:b/>
              </w:rPr>
              <w:t>Rozsah studijního předmětu</w:t>
            </w:r>
          </w:p>
        </w:tc>
        <w:tc>
          <w:tcPr>
            <w:tcW w:w="1352" w:type="dxa"/>
            <w:gridSpan w:val="3"/>
          </w:tcPr>
          <w:p w14:paraId="6E0391C2" w14:textId="77777777" w:rsidR="00757B02" w:rsidRDefault="00757B02" w:rsidP="00757B02">
            <w:pPr>
              <w:jc w:val="both"/>
            </w:pPr>
            <w:proofErr w:type="gramStart"/>
            <w:r>
              <w:t>10p</w:t>
            </w:r>
            <w:proofErr w:type="gramEnd"/>
            <w:r>
              <w:t>+20s+0l</w:t>
            </w:r>
          </w:p>
        </w:tc>
        <w:tc>
          <w:tcPr>
            <w:tcW w:w="889" w:type="dxa"/>
            <w:shd w:val="clear" w:color="auto" w:fill="F7CAAC"/>
          </w:tcPr>
          <w:p w14:paraId="19FBA1B6" w14:textId="77777777" w:rsidR="00757B02" w:rsidRDefault="00757B02" w:rsidP="00757B02">
            <w:pPr>
              <w:jc w:val="both"/>
              <w:rPr>
                <w:b/>
              </w:rPr>
            </w:pPr>
            <w:r>
              <w:rPr>
                <w:b/>
              </w:rPr>
              <w:t xml:space="preserve">hod. </w:t>
            </w:r>
          </w:p>
        </w:tc>
        <w:tc>
          <w:tcPr>
            <w:tcW w:w="816" w:type="dxa"/>
          </w:tcPr>
          <w:p w14:paraId="65777BB0" w14:textId="77777777" w:rsidR="00757B02" w:rsidRDefault="00757B02" w:rsidP="00757B02">
            <w:pPr>
              <w:jc w:val="both"/>
            </w:pPr>
            <w:r>
              <w:t>30</w:t>
            </w:r>
          </w:p>
        </w:tc>
        <w:tc>
          <w:tcPr>
            <w:tcW w:w="1479" w:type="dxa"/>
            <w:gridSpan w:val="2"/>
            <w:shd w:val="clear" w:color="auto" w:fill="F7CAAC"/>
          </w:tcPr>
          <w:p w14:paraId="33D0EE19" w14:textId="77777777" w:rsidR="00757B02" w:rsidRDefault="00757B02" w:rsidP="00757B02">
            <w:pPr>
              <w:jc w:val="both"/>
              <w:rPr>
                <w:b/>
              </w:rPr>
            </w:pPr>
            <w:r>
              <w:rPr>
                <w:b/>
              </w:rPr>
              <w:t>kreditů</w:t>
            </w:r>
          </w:p>
        </w:tc>
        <w:tc>
          <w:tcPr>
            <w:tcW w:w="1884" w:type="dxa"/>
            <w:gridSpan w:val="4"/>
          </w:tcPr>
          <w:p w14:paraId="714B02C8" w14:textId="77777777" w:rsidR="00757B02" w:rsidRDefault="00757B02" w:rsidP="00757B02">
            <w:pPr>
              <w:jc w:val="both"/>
            </w:pPr>
            <w:r>
              <w:t>4</w:t>
            </w:r>
          </w:p>
        </w:tc>
      </w:tr>
      <w:tr w:rsidR="00757B02" w14:paraId="13542798" w14:textId="77777777" w:rsidTr="00892117">
        <w:trPr>
          <w:gridAfter w:val="1"/>
          <w:wAfter w:w="41" w:type="dxa"/>
        </w:trPr>
        <w:tc>
          <w:tcPr>
            <w:tcW w:w="3435" w:type="dxa"/>
            <w:gridSpan w:val="5"/>
            <w:shd w:val="clear" w:color="auto" w:fill="F7CAAC"/>
          </w:tcPr>
          <w:p w14:paraId="294C7DE3" w14:textId="77777777" w:rsidR="00757B02" w:rsidRDefault="00757B02" w:rsidP="00757B02">
            <w:pPr>
              <w:jc w:val="both"/>
              <w:rPr>
                <w:b/>
                <w:sz w:val="22"/>
              </w:rPr>
            </w:pPr>
            <w:r>
              <w:rPr>
                <w:b/>
              </w:rPr>
              <w:t xml:space="preserve">Prerekvizity, </w:t>
            </w:r>
            <w:proofErr w:type="spellStart"/>
            <w:r>
              <w:rPr>
                <w:b/>
              </w:rPr>
              <w:t>korekvizity</w:t>
            </w:r>
            <w:proofErr w:type="spellEnd"/>
            <w:r>
              <w:rPr>
                <w:b/>
              </w:rPr>
              <w:t>, ekvivalence</w:t>
            </w:r>
          </w:p>
        </w:tc>
        <w:tc>
          <w:tcPr>
            <w:tcW w:w="6420" w:type="dxa"/>
            <w:gridSpan w:val="11"/>
          </w:tcPr>
          <w:p w14:paraId="7686255C" w14:textId="77777777" w:rsidR="00757B02" w:rsidRDefault="00757B02" w:rsidP="00757B02">
            <w:pPr>
              <w:jc w:val="both"/>
            </w:pPr>
          </w:p>
        </w:tc>
      </w:tr>
      <w:tr w:rsidR="00757B02" w14:paraId="1DA41D4A" w14:textId="77777777" w:rsidTr="00892117">
        <w:trPr>
          <w:gridAfter w:val="1"/>
          <w:wAfter w:w="41" w:type="dxa"/>
        </w:trPr>
        <w:tc>
          <w:tcPr>
            <w:tcW w:w="3435" w:type="dxa"/>
            <w:gridSpan w:val="5"/>
            <w:shd w:val="clear" w:color="auto" w:fill="F7CAAC"/>
          </w:tcPr>
          <w:p w14:paraId="1E7FBEB9" w14:textId="77777777" w:rsidR="00757B02" w:rsidRPr="005A0406" w:rsidRDefault="00757B02" w:rsidP="00757B02">
            <w:pPr>
              <w:jc w:val="both"/>
              <w:rPr>
                <w:b/>
              </w:rPr>
            </w:pPr>
            <w:r w:rsidRPr="005A0406">
              <w:rPr>
                <w:b/>
              </w:rPr>
              <w:t>Způsob ověření výsledků učení</w:t>
            </w:r>
          </w:p>
        </w:tc>
        <w:tc>
          <w:tcPr>
            <w:tcW w:w="3057" w:type="dxa"/>
            <w:gridSpan w:val="5"/>
            <w:tcBorders>
              <w:bottom w:val="single" w:sz="4" w:space="0" w:color="auto"/>
            </w:tcBorders>
          </w:tcPr>
          <w:p w14:paraId="25C48425" w14:textId="77777777" w:rsidR="00757B02" w:rsidRDefault="00757B02" w:rsidP="00757B02">
            <w:pPr>
              <w:jc w:val="both"/>
            </w:pPr>
            <w:r>
              <w:t>klasifikovaný zápočet</w:t>
            </w:r>
          </w:p>
        </w:tc>
        <w:tc>
          <w:tcPr>
            <w:tcW w:w="1479" w:type="dxa"/>
            <w:gridSpan w:val="2"/>
            <w:tcBorders>
              <w:bottom w:val="single" w:sz="4" w:space="0" w:color="auto"/>
            </w:tcBorders>
            <w:shd w:val="clear" w:color="auto" w:fill="F7CAAC"/>
          </w:tcPr>
          <w:p w14:paraId="7F0E371C" w14:textId="77777777" w:rsidR="00757B02" w:rsidRDefault="00757B02" w:rsidP="00757B02">
            <w:pPr>
              <w:jc w:val="both"/>
              <w:rPr>
                <w:b/>
              </w:rPr>
            </w:pPr>
            <w:r>
              <w:rPr>
                <w:b/>
              </w:rPr>
              <w:t>Forma výuky</w:t>
            </w:r>
          </w:p>
        </w:tc>
        <w:tc>
          <w:tcPr>
            <w:tcW w:w="1884" w:type="dxa"/>
            <w:gridSpan w:val="4"/>
            <w:tcBorders>
              <w:bottom w:val="single" w:sz="4" w:space="0" w:color="auto"/>
            </w:tcBorders>
          </w:tcPr>
          <w:p w14:paraId="5F652BCD" w14:textId="77777777" w:rsidR="00757B02" w:rsidRDefault="00757B02" w:rsidP="00757B02">
            <w:pPr>
              <w:jc w:val="both"/>
            </w:pPr>
            <w:r>
              <w:t>přednášky, semináře</w:t>
            </w:r>
          </w:p>
          <w:p w14:paraId="474E306A" w14:textId="77777777" w:rsidR="00757B02" w:rsidRDefault="00757B02" w:rsidP="00757B02">
            <w:pPr>
              <w:jc w:val="both"/>
            </w:pPr>
          </w:p>
        </w:tc>
      </w:tr>
      <w:tr w:rsidR="00757B02" w14:paraId="3C8B3931" w14:textId="77777777" w:rsidTr="00892117">
        <w:trPr>
          <w:gridAfter w:val="1"/>
          <w:wAfter w:w="41" w:type="dxa"/>
        </w:trPr>
        <w:tc>
          <w:tcPr>
            <w:tcW w:w="3435" w:type="dxa"/>
            <w:gridSpan w:val="5"/>
            <w:shd w:val="clear" w:color="auto" w:fill="F7CAAC"/>
          </w:tcPr>
          <w:p w14:paraId="3C045E00" w14:textId="77777777" w:rsidR="00757B02" w:rsidRPr="005A0406" w:rsidRDefault="00757B02" w:rsidP="00757B02">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0E96EFBC" w14:textId="77777777" w:rsidR="00757B02" w:rsidRPr="00AD7AB0" w:rsidRDefault="00757B02" w:rsidP="00757B02">
            <w:pPr>
              <w:jc w:val="both"/>
            </w:pPr>
            <w:r w:rsidRPr="00AD7AB0">
              <w:t>Klasifikovaný zápočet: na semináři docházka min. 90 %, zpracování prezentace na zadané téma. Písemný zápočtový test – min. úspěšnost 60 %.</w:t>
            </w:r>
          </w:p>
          <w:p w14:paraId="4F77A895" w14:textId="77777777" w:rsidR="00757B02" w:rsidRDefault="00757B02" w:rsidP="00757B02">
            <w:pPr>
              <w:jc w:val="both"/>
            </w:pPr>
          </w:p>
        </w:tc>
      </w:tr>
      <w:tr w:rsidR="00757B02" w14:paraId="70488229" w14:textId="77777777" w:rsidTr="00892117">
        <w:trPr>
          <w:gridAfter w:val="1"/>
          <w:wAfter w:w="41" w:type="dxa"/>
          <w:trHeight w:val="197"/>
        </w:trPr>
        <w:tc>
          <w:tcPr>
            <w:tcW w:w="3435" w:type="dxa"/>
            <w:gridSpan w:val="5"/>
            <w:tcBorders>
              <w:top w:val="nil"/>
            </w:tcBorders>
            <w:shd w:val="clear" w:color="auto" w:fill="F7CAAC"/>
          </w:tcPr>
          <w:p w14:paraId="441DD734" w14:textId="77777777" w:rsidR="00757B02" w:rsidRDefault="00757B02" w:rsidP="00757B02">
            <w:pPr>
              <w:jc w:val="both"/>
              <w:rPr>
                <w:b/>
              </w:rPr>
            </w:pPr>
            <w:r>
              <w:rPr>
                <w:b/>
              </w:rPr>
              <w:t>Garant předmětu</w:t>
            </w:r>
          </w:p>
        </w:tc>
        <w:tc>
          <w:tcPr>
            <w:tcW w:w="6420" w:type="dxa"/>
            <w:gridSpan w:val="11"/>
            <w:tcBorders>
              <w:top w:val="single" w:sz="4" w:space="0" w:color="auto"/>
            </w:tcBorders>
          </w:tcPr>
          <w:p w14:paraId="47D5CDE4" w14:textId="77777777" w:rsidR="00757B02" w:rsidRDefault="00757B02" w:rsidP="00757B02">
            <w:pPr>
              <w:jc w:val="both"/>
            </w:pPr>
            <w:r>
              <w:t>prof. RNDr. Leona Buňková, Ph.D.</w:t>
            </w:r>
          </w:p>
        </w:tc>
      </w:tr>
      <w:tr w:rsidR="00757B02" w14:paraId="079ED3DA" w14:textId="77777777" w:rsidTr="00892117">
        <w:trPr>
          <w:gridAfter w:val="1"/>
          <w:wAfter w:w="41" w:type="dxa"/>
          <w:trHeight w:val="243"/>
        </w:trPr>
        <w:tc>
          <w:tcPr>
            <w:tcW w:w="3435" w:type="dxa"/>
            <w:gridSpan w:val="5"/>
            <w:tcBorders>
              <w:top w:val="nil"/>
            </w:tcBorders>
            <w:shd w:val="clear" w:color="auto" w:fill="F7CAAC"/>
          </w:tcPr>
          <w:p w14:paraId="28B65309" w14:textId="77777777" w:rsidR="00757B02" w:rsidRDefault="00757B02" w:rsidP="00757B02">
            <w:pPr>
              <w:jc w:val="both"/>
              <w:rPr>
                <w:b/>
              </w:rPr>
            </w:pPr>
            <w:r>
              <w:rPr>
                <w:b/>
              </w:rPr>
              <w:t>Zapojení garanta do výuky předmětu</w:t>
            </w:r>
          </w:p>
        </w:tc>
        <w:tc>
          <w:tcPr>
            <w:tcW w:w="6420" w:type="dxa"/>
            <w:gridSpan w:val="11"/>
            <w:tcBorders>
              <w:top w:val="nil"/>
            </w:tcBorders>
          </w:tcPr>
          <w:p w14:paraId="759C48B9" w14:textId="77777777" w:rsidR="00757B02" w:rsidRDefault="00757B02" w:rsidP="00757B02">
            <w:pPr>
              <w:jc w:val="both"/>
            </w:pPr>
            <w:proofErr w:type="gramStart"/>
            <w:r>
              <w:t>100%</w:t>
            </w:r>
            <w:proofErr w:type="gramEnd"/>
            <w:r>
              <w:t xml:space="preserve"> p</w:t>
            </w:r>
          </w:p>
        </w:tc>
      </w:tr>
      <w:tr w:rsidR="00757B02" w14:paraId="5984C9E1" w14:textId="77777777" w:rsidTr="00892117">
        <w:trPr>
          <w:gridAfter w:val="1"/>
          <w:wAfter w:w="41" w:type="dxa"/>
        </w:trPr>
        <w:tc>
          <w:tcPr>
            <w:tcW w:w="3435" w:type="dxa"/>
            <w:gridSpan w:val="5"/>
            <w:shd w:val="clear" w:color="auto" w:fill="F7CAAC"/>
          </w:tcPr>
          <w:p w14:paraId="7332025F" w14:textId="77777777" w:rsidR="00757B02" w:rsidRDefault="00757B02" w:rsidP="00757B02">
            <w:pPr>
              <w:jc w:val="both"/>
              <w:rPr>
                <w:b/>
              </w:rPr>
            </w:pPr>
            <w:r>
              <w:rPr>
                <w:b/>
              </w:rPr>
              <w:t>Vyučující</w:t>
            </w:r>
          </w:p>
        </w:tc>
        <w:tc>
          <w:tcPr>
            <w:tcW w:w="6420" w:type="dxa"/>
            <w:gridSpan w:val="11"/>
            <w:tcBorders>
              <w:bottom w:val="nil"/>
            </w:tcBorders>
          </w:tcPr>
          <w:p w14:paraId="6091EED8" w14:textId="77777777" w:rsidR="00757B02" w:rsidRDefault="00757B02" w:rsidP="00757B02">
            <w:pPr>
              <w:jc w:val="both"/>
            </w:pPr>
          </w:p>
        </w:tc>
      </w:tr>
      <w:tr w:rsidR="00757B02" w14:paraId="30DAF3AB" w14:textId="77777777" w:rsidTr="00892117">
        <w:trPr>
          <w:gridAfter w:val="1"/>
          <w:wAfter w:w="41" w:type="dxa"/>
          <w:trHeight w:val="136"/>
        </w:trPr>
        <w:tc>
          <w:tcPr>
            <w:tcW w:w="9855" w:type="dxa"/>
            <w:gridSpan w:val="16"/>
            <w:tcBorders>
              <w:top w:val="nil"/>
            </w:tcBorders>
          </w:tcPr>
          <w:p w14:paraId="5641AEC7" w14:textId="77777777" w:rsidR="00757B02" w:rsidRDefault="00757B02" w:rsidP="00757B02">
            <w:pPr>
              <w:spacing w:before="60" w:after="60"/>
              <w:jc w:val="both"/>
            </w:pPr>
            <w:r w:rsidRPr="00ED7420">
              <w:rPr>
                <w:b/>
                <w:bCs/>
              </w:rPr>
              <w:t>prof. RNDr. Leona Buňková, Ph.D.</w:t>
            </w:r>
            <w:r>
              <w:t xml:space="preserve"> (</w:t>
            </w:r>
            <w:proofErr w:type="gramStart"/>
            <w:r>
              <w:t>100%</w:t>
            </w:r>
            <w:proofErr w:type="gramEnd"/>
            <w:r>
              <w:t xml:space="preserve"> p)</w:t>
            </w:r>
          </w:p>
        </w:tc>
      </w:tr>
      <w:tr w:rsidR="00757B02" w14:paraId="48E585B6" w14:textId="77777777" w:rsidTr="00892117">
        <w:trPr>
          <w:gridAfter w:val="1"/>
          <w:wAfter w:w="41" w:type="dxa"/>
        </w:trPr>
        <w:tc>
          <w:tcPr>
            <w:tcW w:w="3435" w:type="dxa"/>
            <w:gridSpan w:val="5"/>
            <w:shd w:val="clear" w:color="auto" w:fill="F7CAAC"/>
          </w:tcPr>
          <w:p w14:paraId="5AC2A5C3" w14:textId="77777777" w:rsidR="00757B02" w:rsidRPr="005A0406" w:rsidRDefault="00757B02" w:rsidP="00757B02">
            <w:pPr>
              <w:jc w:val="both"/>
              <w:rPr>
                <w:b/>
              </w:rPr>
            </w:pPr>
            <w:r w:rsidRPr="005A0406">
              <w:rPr>
                <w:b/>
              </w:rPr>
              <w:t>Hlavní témata a výsledky učení</w:t>
            </w:r>
          </w:p>
        </w:tc>
        <w:tc>
          <w:tcPr>
            <w:tcW w:w="6420" w:type="dxa"/>
            <w:gridSpan w:val="11"/>
            <w:tcBorders>
              <w:bottom w:val="nil"/>
            </w:tcBorders>
          </w:tcPr>
          <w:p w14:paraId="785DFDFB" w14:textId="77777777" w:rsidR="00757B02" w:rsidRPr="005A0406" w:rsidRDefault="00757B02" w:rsidP="00757B02">
            <w:pPr>
              <w:jc w:val="both"/>
            </w:pPr>
          </w:p>
        </w:tc>
      </w:tr>
      <w:tr w:rsidR="00757B02" w14:paraId="643199DF" w14:textId="77777777" w:rsidTr="00892117">
        <w:trPr>
          <w:gridAfter w:val="1"/>
          <w:wAfter w:w="41" w:type="dxa"/>
          <w:trHeight w:val="2197"/>
        </w:trPr>
        <w:tc>
          <w:tcPr>
            <w:tcW w:w="9855" w:type="dxa"/>
            <w:gridSpan w:val="16"/>
            <w:tcBorders>
              <w:top w:val="nil"/>
              <w:bottom w:val="single" w:sz="4" w:space="0" w:color="auto"/>
            </w:tcBorders>
          </w:tcPr>
          <w:p w14:paraId="284776F4" w14:textId="77777777" w:rsidR="00757B02" w:rsidRPr="00E24E16" w:rsidRDefault="00757B02" w:rsidP="00757B02">
            <w:pPr>
              <w:jc w:val="both"/>
              <w:rPr>
                <w:b/>
                <w:bCs/>
              </w:rPr>
            </w:pPr>
            <w:r w:rsidRPr="001C637F">
              <w:t xml:space="preserve">Cílem předmětu je seznámit studenty s možnostmi zneužití biotechnologických aplikací a produktů a zároveň i s možnými preventivními opatřeními, která by vedla k zabránění biotechnologických aplikací nežádoucích pro společnost. Náplní předmětu je také diskuze o etických problémech, které mohou nastat ve spojení s biotechnologickými aplikacemi. </w:t>
            </w:r>
            <w:r w:rsidRPr="00E24E16">
              <w:rPr>
                <w:b/>
                <w:bCs/>
              </w:rPr>
              <w:t>Obsah předmětu tvoří tyto tematické celky:</w:t>
            </w:r>
          </w:p>
          <w:p w14:paraId="58AB2E54" w14:textId="77777777" w:rsidR="00757B02" w:rsidRPr="001C637F" w:rsidRDefault="00757B02" w:rsidP="00757B02">
            <w:pPr>
              <w:pStyle w:val="Odstavecseseznamem"/>
              <w:numPr>
                <w:ilvl w:val="0"/>
                <w:numId w:val="8"/>
              </w:numPr>
              <w:ind w:left="170" w:hanging="170"/>
              <w:jc w:val="both"/>
            </w:pPr>
            <w:r w:rsidRPr="001C637F">
              <w:t xml:space="preserve">Úvod – možnosti zneužití biotechnologických aplikací. </w:t>
            </w:r>
          </w:p>
          <w:p w14:paraId="3A1D357E" w14:textId="77777777" w:rsidR="00757B02" w:rsidRPr="001C637F" w:rsidRDefault="00757B02" w:rsidP="00757B02">
            <w:pPr>
              <w:pStyle w:val="Odstavecseseznamem"/>
              <w:numPr>
                <w:ilvl w:val="0"/>
                <w:numId w:val="8"/>
              </w:numPr>
              <w:ind w:left="170" w:hanging="170"/>
              <w:jc w:val="both"/>
            </w:pPr>
            <w:r w:rsidRPr="001C637F">
              <w:t xml:space="preserve">Společnost a světové instituce (OSN, OECD, WHO, WTO atd.) ve vztahu k rekombinantním biotechnologiím. </w:t>
            </w:r>
          </w:p>
          <w:p w14:paraId="0D99E89C" w14:textId="77777777" w:rsidR="00757B02" w:rsidRPr="001C637F" w:rsidRDefault="00757B02" w:rsidP="00757B02">
            <w:pPr>
              <w:pStyle w:val="Odstavecseseznamem"/>
              <w:numPr>
                <w:ilvl w:val="0"/>
                <w:numId w:val="8"/>
              </w:numPr>
              <w:ind w:left="170" w:hanging="170"/>
              <w:jc w:val="both"/>
            </w:pPr>
            <w:r w:rsidRPr="001C637F">
              <w:t>Světová politika v biotechnologiích, politika Evropské unie, právní úpravy a legislativa.</w:t>
            </w:r>
          </w:p>
          <w:p w14:paraId="647D673C" w14:textId="77777777" w:rsidR="00757B02" w:rsidRPr="001C637F" w:rsidRDefault="00757B02" w:rsidP="00757B02">
            <w:pPr>
              <w:pStyle w:val="Odstavecseseznamem"/>
              <w:numPr>
                <w:ilvl w:val="0"/>
                <w:numId w:val="8"/>
              </w:numPr>
              <w:ind w:left="170" w:hanging="170"/>
              <w:jc w:val="both"/>
            </w:pPr>
            <w:r w:rsidRPr="001C637F">
              <w:t>Biotechnologie v zemědělství – GM plodiny, přínosy a rizika, odpůrci, biotechnologie a ekologické zemědělství.</w:t>
            </w:r>
          </w:p>
          <w:p w14:paraId="39EE5C56" w14:textId="77777777" w:rsidR="00757B02" w:rsidRPr="001C637F" w:rsidRDefault="00757B02" w:rsidP="00757B02">
            <w:pPr>
              <w:pStyle w:val="Odstavecseseznamem"/>
              <w:numPr>
                <w:ilvl w:val="0"/>
                <w:numId w:val="8"/>
              </w:numPr>
              <w:ind w:left="170" w:hanging="170"/>
              <w:jc w:val="both"/>
            </w:pPr>
            <w:r w:rsidRPr="001C637F">
              <w:t>Geneticky modifikované potraviny a potraviny vyrobené z GM surovin – etické problémy, legislativa.</w:t>
            </w:r>
          </w:p>
          <w:p w14:paraId="08592C88" w14:textId="77777777" w:rsidR="00757B02" w:rsidRPr="001C637F" w:rsidRDefault="00757B02" w:rsidP="00757B02">
            <w:pPr>
              <w:pStyle w:val="Odstavecseseznamem"/>
              <w:numPr>
                <w:ilvl w:val="0"/>
                <w:numId w:val="8"/>
              </w:numPr>
              <w:ind w:left="170" w:hanging="170"/>
              <w:jc w:val="both"/>
            </w:pPr>
            <w:r w:rsidRPr="001C637F">
              <w:t>Biotechnologie a ekonomické problémy, biotechnologie a rozvojové země. Uhlíková krize a biotechnologie.</w:t>
            </w:r>
          </w:p>
          <w:p w14:paraId="600E165A" w14:textId="77777777" w:rsidR="00757B02" w:rsidRPr="001C637F" w:rsidRDefault="00757B02" w:rsidP="00757B02">
            <w:pPr>
              <w:pStyle w:val="Odstavecseseznamem"/>
              <w:numPr>
                <w:ilvl w:val="0"/>
                <w:numId w:val="8"/>
              </w:numPr>
              <w:ind w:left="170" w:hanging="170"/>
              <w:jc w:val="both"/>
            </w:pPr>
            <w:r w:rsidRPr="001C637F">
              <w:t xml:space="preserve">Klinické biotechnologie – asistovaná reprodukce, embryonální kmenové buňky a jejich patentování, reprodukční a terapeutické klonování, etika, lidská práva. </w:t>
            </w:r>
          </w:p>
          <w:p w14:paraId="177C5656" w14:textId="77777777" w:rsidR="00757B02" w:rsidRPr="001C637F" w:rsidRDefault="00757B02" w:rsidP="00757B02">
            <w:pPr>
              <w:pStyle w:val="Odstavecseseznamem"/>
              <w:numPr>
                <w:ilvl w:val="0"/>
                <w:numId w:val="8"/>
              </w:numPr>
              <w:ind w:left="170" w:hanging="170"/>
              <w:jc w:val="both"/>
            </w:pPr>
            <w:r w:rsidRPr="001C637F">
              <w:t xml:space="preserve">Formy užití biologických zbraní. Strategie vývoje biologických zbraní. Historie použití. Mezinárodní smlouvy.  </w:t>
            </w:r>
          </w:p>
          <w:p w14:paraId="1808DA57" w14:textId="77777777" w:rsidR="00757B02" w:rsidRPr="001C637F" w:rsidRDefault="00757B02" w:rsidP="00757B02">
            <w:pPr>
              <w:pStyle w:val="Odstavecseseznamem"/>
              <w:numPr>
                <w:ilvl w:val="0"/>
                <w:numId w:val="8"/>
              </w:numPr>
              <w:ind w:left="170" w:hanging="170"/>
              <w:jc w:val="both"/>
            </w:pPr>
            <w:r w:rsidRPr="001C637F">
              <w:t xml:space="preserve">Mechanizmy šíření biologických agens, jejich detekce, identifikace a principy biologické ochrany. </w:t>
            </w:r>
          </w:p>
          <w:p w14:paraId="26ACFED1" w14:textId="77777777" w:rsidR="00757B02" w:rsidRPr="001C637F" w:rsidRDefault="00757B02" w:rsidP="00757B02">
            <w:pPr>
              <w:pStyle w:val="Odstavecseseznamem"/>
              <w:numPr>
                <w:ilvl w:val="0"/>
                <w:numId w:val="8"/>
              </w:numPr>
              <w:ind w:left="170" w:hanging="170"/>
              <w:jc w:val="both"/>
            </w:pPr>
            <w:r w:rsidRPr="001C637F">
              <w:t xml:space="preserve">Preventivní opatření proti šíření biologických agens. Obrana hostitele.  </w:t>
            </w:r>
          </w:p>
          <w:p w14:paraId="55B86F24" w14:textId="77777777" w:rsidR="00757B02" w:rsidRPr="001C637F" w:rsidRDefault="00757B02" w:rsidP="00757B02">
            <w:pPr>
              <w:pStyle w:val="Odstavecseseznamem"/>
              <w:numPr>
                <w:ilvl w:val="0"/>
                <w:numId w:val="8"/>
              </w:numPr>
              <w:ind w:left="170" w:hanging="170"/>
              <w:jc w:val="both"/>
            </w:pPr>
            <w:r w:rsidRPr="001C637F">
              <w:t>Biologické zbraně I – bakterie.</w:t>
            </w:r>
          </w:p>
          <w:p w14:paraId="1F8CA267" w14:textId="77777777" w:rsidR="00757B02" w:rsidRPr="001C637F" w:rsidRDefault="00757B02" w:rsidP="00757B02">
            <w:pPr>
              <w:pStyle w:val="Odstavecseseznamem"/>
              <w:numPr>
                <w:ilvl w:val="0"/>
                <w:numId w:val="8"/>
              </w:numPr>
              <w:ind w:left="170" w:hanging="170"/>
              <w:jc w:val="both"/>
            </w:pPr>
            <w:r w:rsidRPr="001C637F">
              <w:t>Biologické zbraně II – viry.</w:t>
            </w:r>
          </w:p>
          <w:p w14:paraId="713F1997" w14:textId="77777777" w:rsidR="00757B02" w:rsidRPr="001C637F" w:rsidRDefault="00757B02" w:rsidP="00757B02">
            <w:pPr>
              <w:pStyle w:val="Odstavecseseznamem"/>
              <w:numPr>
                <w:ilvl w:val="0"/>
                <w:numId w:val="8"/>
              </w:numPr>
              <w:ind w:left="170" w:hanging="170"/>
              <w:jc w:val="both"/>
            </w:pPr>
            <w:r w:rsidRPr="001C637F">
              <w:t xml:space="preserve">Biologické zbraně III – toxiny. </w:t>
            </w:r>
          </w:p>
          <w:p w14:paraId="2C7BEFD9" w14:textId="77777777" w:rsidR="00757B02" w:rsidRDefault="00757B02" w:rsidP="00757B02">
            <w:pPr>
              <w:pStyle w:val="Odstavecseseznamem"/>
              <w:numPr>
                <w:ilvl w:val="0"/>
                <w:numId w:val="8"/>
              </w:numPr>
              <w:ind w:left="170" w:hanging="170"/>
              <w:jc w:val="both"/>
            </w:pPr>
            <w:r w:rsidRPr="001C637F">
              <w:t>Vybrané případové studie použití biologických zbraní.</w:t>
            </w:r>
          </w:p>
          <w:p w14:paraId="73E46A54" w14:textId="77777777" w:rsidR="00757B02" w:rsidRDefault="00757B02" w:rsidP="00757B02">
            <w:pPr>
              <w:pStyle w:val="Odstavecseseznamem"/>
              <w:ind w:left="170"/>
              <w:jc w:val="both"/>
            </w:pPr>
          </w:p>
          <w:p w14:paraId="1CCFFD4C" w14:textId="653F1844" w:rsidR="00757B02" w:rsidRPr="003B56E3" w:rsidRDefault="00757B02" w:rsidP="00757B02">
            <w:pPr>
              <w:jc w:val="both"/>
              <w:rPr>
                <w:b/>
                <w:bCs/>
              </w:rPr>
            </w:pPr>
            <w:r w:rsidRPr="003B56E3">
              <w:rPr>
                <w:b/>
                <w:bCs/>
              </w:rPr>
              <w:t xml:space="preserve">Očekávané výsledky učení </w:t>
            </w:r>
            <w:r w:rsidRPr="003B56E3">
              <w:rPr>
                <w:b/>
                <w:color w:val="000000" w:themeColor="text1"/>
              </w:rPr>
              <w:t>– po absolvování předmětu student prokazuje:</w:t>
            </w:r>
          </w:p>
          <w:p w14:paraId="72350BEC" w14:textId="77777777" w:rsidR="00757B02" w:rsidRPr="003B56E3" w:rsidRDefault="00757B02" w:rsidP="00757B02">
            <w:pPr>
              <w:tabs>
                <w:tab w:val="left" w:pos="328"/>
              </w:tabs>
              <w:rPr>
                <w:b/>
                <w:color w:val="000000" w:themeColor="text1"/>
              </w:rPr>
            </w:pPr>
            <w:r w:rsidRPr="003B56E3">
              <w:rPr>
                <w:b/>
              </w:rPr>
              <w:t>Odborné z</w:t>
            </w:r>
            <w:r w:rsidRPr="003B56E3">
              <w:rPr>
                <w:b/>
                <w:color w:val="000000" w:themeColor="text1"/>
              </w:rPr>
              <w:t xml:space="preserve">nalosti: </w:t>
            </w:r>
          </w:p>
          <w:p w14:paraId="35267623" w14:textId="77777777" w:rsidR="00757B02" w:rsidRPr="003B56E3" w:rsidRDefault="00757B02" w:rsidP="00757B02">
            <w:pPr>
              <w:pStyle w:val="Default"/>
              <w:numPr>
                <w:ilvl w:val="0"/>
                <w:numId w:val="6"/>
              </w:numPr>
              <w:ind w:left="170" w:hanging="170"/>
              <w:jc w:val="both"/>
              <w:rPr>
                <w:sz w:val="20"/>
                <w:szCs w:val="20"/>
              </w:rPr>
            </w:pPr>
            <w:r w:rsidRPr="003B56E3">
              <w:rPr>
                <w:sz w:val="20"/>
                <w:szCs w:val="20"/>
              </w:rPr>
              <w:t>popsat právní předpisy související s rekombinantními biotechnologiemi</w:t>
            </w:r>
          </w:p>
          <w:p w14:paraId="1F8EF38F" w14:textId="77777777" w:rsidR="00757B02" w:rsidRPr="003B56E3" w:rsidRDefault="00757B02" w:rsidP="00757B02">
            <w:pPr>
              <w:pStyle w:val="Default"/>
              <w:numPr>
                <w:ilvl w:val="0"/>
                <w:numId w:val="6"/>
              </w:numPr>
              <w:ind w:left="170" w:hanging="170"/>
              <w:jc w:val="both"/>
              <w:rPr>
                <w:sz w:val="20"/>
                <w:szCs w:val="20"/>
              </w:rPr>
            </w:pPr>
            <w:r w:rsidRPr="003B56E3">
              <w:rPr>
                <w:sz w:val="20"/>
                <w:szCs w:val="20"/>
              </w:rPr>
              <w:t>charakterizovat geneticky modifikované plodiny a potraviny a možné etické problémy</w:t>
            </w:r>
          </w:p>
          <w:p w14:paraId="4A227C6E" w14:textId="77777777" w:rsidR="00757B02" w:rsidRPr="003B56E3" w:rsidRDefault="00757B02" w:rsidP="00757B02">
            <w:pPr>
              <w:pStyle w:val="Default"/>
              <w:numPr>
                <w:ilvl w:val="0"/>
                <w:numId w:val="6"/>
              </w:numPr>
              <w:ind w:left="170" w:hanging="170"/>
              <w:jc w:val="both"/>
              <w:rPr>
                <w:sz w:val="20"/>
                <w:szCs w:val="20"/>
              </w:rPr>
            </w:pPr>
            <w:r w:rsidRPr="003B56E3">
              <w:rPr>
                <w:sz w:val="20"/>
                <w:szCs w:val="20"/>
              </w:rPr>
              <w:t>vysvětlit možné etické problémy v klinických biotechnologiích</w:t>
            </w:r>
          </w:p>
          <w:p w14:paraId="280C6CBE" w14:textId="77777777" w:rsidR="00757B02" w:rsidRPr="003B56E3" w:rsidRDefault="00757B02" w:rsidP="00757B02">
            <w:pPr>
              <w:pStyle w:val="Default"/>
              <w:numPr>
                <w:ilvl w:val="0"/>
                <w:numId w:val="6"/>
              </w:numPr>
              <w:ind w:left="170" w:hanging="170"/>
              <w:jc w:val="both"/>
              <w:rPr>
                <w:sz w:val="20"/>
                <w:szCs w:val="20"/>
              </w:rPr>
            </w:pPr>
            <w:r w:rsidRPr="003B56E3">
              <w:rPr>
                <w:sz w:val="20"/>
                <w:szCs w:val="20"/>
              </w:rPr>
              <w:t>popsat mechanizmy šíření biologických agens, jejich formy užití a preventivní opatření proti jejich šíření</w:t>
            </w:r>
          </w:p>
          <w:p w14:paraId="7FB47442" w14:textId="77777777" w:rsidR="00757B02" w:rsidRPr="003B56E3" w:rsidRDefault="00757B02" w:rsidP="00757B02">
            <w:pPr>
              <w:pStyle w:val="Default"/>
              <w:numPr>
                <w:ilvl w:val="0"/>
                <w:numId w:val="6"/>
              </w:numPr>
              <w:ind w:left="170" w:hanging="170"/>
              <w:jc w:val="both"/>
              <w:rPr>
                <w:sz w:val="20"/>
                <w:szCs w:val="20"/>
              </w:rPr>
            </w:pPr>
            <w:r w:rsidRPr="003B56E3">
              <w:rPr>
                <w:sz w:val="20"/>
                <w:szCs w:val="20"/>
              </w:rPr>
              <w:t>charakterizovat vybraná biologická agens a toxiny využitelné jako biologické zbraně</w:t>
            </w:r>
          </w:p>
          <w:p w14:paraId="709AD300" w14:textId="77777777" w:rsidR="00757B02" w:rsidRPr="003B56E3" w:rsidRDefault="00757B02" w:rsidP="00757B02">
            <w:pPr>
              <w:tabs>
                <w:tab w:val="left" w:pos="328"/>
              </w:tabs>
              <w:rPr>
                <w:b/>
                <w:color w:val="000000" w:themeColor="text1"/>
              </w:rPr>
            </w:pPr>
          </w:p>
          <w:p w14:paraId="7E9D8A6D" w14:textId="77777777" w:rsidR="00757B02" w:rsidRPr="003B56E3" w:rsidRDefault="00757B02" w:rsidP="00757B02">
            <w:pPr>
              <w:tabs>
                <w:tab w:val="left" w:pos="328"/>
              </w:tabs>
              <w:rPr>
                <w:b/>
                <w:color w:val="000000" w:themeColor="text1"/>
              </w:rPr>
            </w:pPr>
            <w:r w:rsidRPr="003B56E3">
              <w:rPr>
                <w:b/>
                <w:color w:val="000000" w:themeColor="text1"/>
              </w:rPr>
              <w:t>Odborné dovednosti:</w:t>
            </w:r>
          </w:p>
          <w:p w14:paraId="543E4642" w14:textId="77777777" w:rsidR="00757B02" w:rsidRPr="003B56E3" w:rsidRDefault="00757B02" w:rsidP="00757B02">
            <w:pPr>
              <w:pStyle w:val="Default"/>
              <w:numPr>
                <w:ilvl w:val="0"/>
                <w:numId w:val="6"/>
              </w:numPr>
              <w:ind w:left="170" w:hanging="170"/>
              <w:jc w:val="both"/>
              <w:rPr>
                <w:sz w:val="20"/>
                <w:szCs w:val="20"/>
              </w:rPr>
            </w:pPr>
            <w:r w:rsidRPr="003B56E3">
              <w:rPr>
                <w:sz w:val="20"/>
                <w:szCs w:val="20"/>
              </w:rPr>
              <w:t xml:space="preserve">poukázat na možná rizika biotechnologických aplikací </w:t>
            </w:r>
          </w:p>
          <w:p w14:paraId="741A25BE" w14:textId="77777777" w:rsidR="00757B02" w:rsidRPr="003B56E3" w:rsidRDefault="00757B02" w:rsidP="00757B02">
            <w:pPr>
              <w:pStyle w:val="Default"/>
              <w:numPr>
                <w:ilvl w:val="0"/>
                <w:numId w:val="6"/>
              </w:numPr>
              <w:ind w:left="170" w:hanging="170"/>
              <w:jc w:val="both"/>
              <w:rPr>
                <w:sz w:val="20"/>
                <w:szCs w:val="20"/>
              </w:rPr>
            </w:pPr>
            <w:r w:rsidRPr="003B56E3">
              <w:rPr>
                <w:sz w:val="20"/>
                <w:szCs w:val="20"/>
              </w:rPr>
              <w:t>navrhnout preventivní opatření možných rizik biotechnologických aplikací</w:t>
            </w:r>
          </w:p>
          <w:p w14:paraId="2A26ED13" w14:textId="77777777" w:rsidR="00757B02" w:rsidRPr="003B56E3" w:rsidRDefault="00757B02" w:rsidP="00757B02">
            <w:pPr>
              <w:pStyle w:val="Default"/>
              <w:numPr>
                <w:ilvl w:val="0"/>
                <w:numId w:val="6"/>
              </w:numPr>
              <w:ind w:left="170" w:hanging="170"/>
              <w:jc w:val="both"/>
              <w:rPr>
                <w:sz w:val="20"/>
                <w:szCs w:val="20"/>
              </w:rPr>
            </w:pPr>
            <w:r w:rsidRPr="003B56E3">
              <w:rPr>
                <w:sz w:val="20"/>
                <w:szCs w:val="20"/>
              </w:rPr>
              <w:t>diskutovat etické problémy související s biotechnologickými aplikacemi</w:t>
            </w:r>
          </w:p>
          <w:p w14:paraId="3261BFE7" w14:textId="77777777" w:rsidR="00757B02" w:rsidRPr="003B56E3" w:rsidRDefault="00757B02" w:rsidP="00757B02">
            <w:pPr>
              <w:pStyle w:val="Default"/>
              <w:numPr>
                <w:ilvl w:val="0"/>
                <w:numId w:val="6"/>
              </w:numPr>
              <w:ind w:left="170" w:hanging="170"/>
              <w:jc w:val="both"/>
              <w:rPr>
                <w:sz w:val="20"/>
                <w:szCs w:val="20"/>
              </w:rPr>
            </w:pPr>
            <w:r w:rsidRPr="003B56E3">
              <w:rPr>
                <w:sz w:val="20"/>
                <w:szCs w:val="20"/>
              </w:rPr>
              <w:t>analyzovat rizika bioterorizmu</w:t>
            </w:r>
          </w:p>
          <w:p w14:paraId="1CC59D55" w14:textId="0FEE2D7E" w:rsidR="00757B02" w:rsidRPr="003B56E3" w:rsidRDefault="00757B02" w:rsidP="00757B02">
            <w:pPr>
              <w:pStyle w:val="Default"/>
              <w:numPr>
                <w:ilvl w:val="0"/>
                <w:numId w:val="6"/>
              </w:numPr>
              <w:ind w:left="170" w:hanging="170"/>
              <w:jc w:val="both"/>
              <w:rPr>
                <w:sz w:val="20"/>
                <w:szCs w:val="20"/>
              </w:rPr>
            </w:pPr>
            <w:r w:rsidRPr="003B56E3">
              <w:rPr>
                <w:sz w:val="20"/>
                <w:szCs w:val="20"/>
              </w:rPr>
              <w:t>realizovat použití právních předpisů v souvislosti s produkty rekombinantních biotechnologií</w:t>
            </w:r>
          </w:p>
        </w:tc>
      </w:tr>
      <w:tr w:rsidR="00757B02" w14:paraId="5354AA61" w14:textId="77777777" w:rsidTr="00892117">
        <w:trPr>
          <w:gridAfter w:val="1"/>
          <w:wAfter w:w="41" w:type="dxa"/>
          <w:trHeight w:val="283"/>
        </w:trPr>
        <w:tc>
          <w:tcPr>
            <w:tcW w:w="3435" w:type="dxa"/>
            <w:gridSpan w:val="5"/>
            <w:tcBorders>
              <w:top w:val="single" w:sz="4" w:space="0" w:color="auto"/>
              <w:bottom w:val="single" w:sz="4" w:space="0" w:color="auto"/>
              <w:right w:val="single" w:sz="4" w:space="0" w:color="auto"/>
            </w:tcBorders>
            <w:shd w:val="clear" w:color="auto" w:fill="F7CAAC"/>
          </w:tcPr>
          <w:p w14:paraId="5DE8F19A" w14:textId="77777777" w:rsidR="00757B02" w:rsidRPr="005A0406" w:rsidRDefault="00757B02" w:rsidP="00757B02">
            <w:pPr>
              <w:jc w:val="both"/>
            </w:pPr>
            <w:r w:rsidRPr="005A0406">
              <w:rPr>
                <w:b/>
              </w:rPr>
              <w:t>Metody výuky</w:t>
            </w:r>
          </w:p>
        </w:tc>
        <w:tc>
          <w:tcPr>
            <w:tcW w:w="6420" w:type="dxa"/>
            <w:gridSpan w:val="11"/>
            <w:tcBorders>
              <w:top w:val="single" w:sz="4" w:space="0" w:color="auto"/>
              <w:left w:val="single" w:sz="4" w:space="0" w:color="auto"/>
              <w:bottom w:val="nil"/>
              <w:right w:val="single" w:sz="4" w:space="0" w:color="auto"/>
            </w:tcBorders>
          </w:tcPr>
          <w:p w14:paraId="4C8988DF" w14:textId="77777777" w:rsidR="00757B02" w:rsidRDefault="00757B02" w:rsidP="00757B02">
            <w:pPr>
              <w:jc w:val="both"/>
            </w:pPr>
          </w:p>
        </w:tc>
      </w:tr>
      <w:tr w:rsidR="00757B02" w14:paraId="487F8FA5" w14:textId="77777777" w:rsidTr="00892117">
        <w:trPr>
          <w:gridAfter w:val="1"/>
          <w:wAfter w:w="41" w:type="dxa"/>
          <w:trHeight w:val="2354"/>
        </w:trPr>
        <w:tc>
          <w:tcPr>
            <w:tcW w:w="9855" w:type="dxa"/>
            <w:gridSpan w:val="16"/>
            <w:tcBorders>
              <w:top w:val="nil"/>
              <w:bottom w:val="single" w:sz="4" w:space="0" w:color="auto"/>
            </w:tcBorders>
          </w:tcPr>
          <w:p w14:paraId="6BB1A429" w14:textId="77777777" w:rsidR="00757B02" w:rsidRPr="003B56E3" w:rsidRDefault="00757B02" w:rsidP="00757B02">
            <w:pPr>
              <w:jc w:val="both"/>
              <w:rPr>
                <w:b/>
                <w:bCs/>
                <w:u w:val="single"/>
              </w:rPr>
            </w:pPr>
            <w:r w:rsidRPr="003B56E3">
              <w:rPr>
                <w:b/>
                <w:bCs/>
                <w:u w:val="single"/>
              </w:rPr>
              <w:t>Metody a přístupy používané ve výuce</w:t>
            </w:r>
          </w:p>
          <w:p w14:paraId="18F3A099" w14:textId="77777777" w:rsidR="00757B02" w:rsidRPr="003B56E3" w:rsidRDefault="00757B02" w:rsidP="00757B02">
            <w:pPr>
              <w:pStyle w:val="Nadpis5"/>
              <w:spacing w:before="0"/>
              <w:jc w:val="both"/>
              <w:rPr>
                <w:rFonts w:ascii="Times New Roman" w:eastAsia="Times New Roman" w:hAnsi="Times New Roman" w:cs="Times New Roman"/>
                <w:b/>
                <w:bCs/>
                <w:color w:val="auto"/>
              </w:rPr>
            </w:pPr>
            <w:r w:rsidRPr="003B56E3">
              <w:rPr>
                <w:rFonts w:ascii="Times New Roman" w:eastAsia="Times New Roman" w:hAnsi="Times New Roman" w:cs="Times New Roman"/>
                <w:b/>
                <w:bCs/>
                <w:color w:val="auto"/>
              </w:rPr>
              <w:t>Pro dosažení odborných znalostí jsou užívány vyučovací metody:</w:t>
            </w:r>
          </w:p>
          <w:p w14:paraId="2D6FD2E2" w14:textId="77777777" w:rsidR="00757B02" w:rsidRPr="003B56E3" w:rsidRDefault="00757B02" w:rsidP="00757B02">
            <w:pPr>
              <w:jc w:val="both"/>
            </w:pPr>
            <w:r w:rsidRPr="003B56E3">
              <w:t xml:space="preserve">Přednášení, Monologická (výklad, přednáška, instruktáž), </w:t>
            </w:r>
            <w:r w:rsidRPr="003B56E3">
              <w:rPr>
                <w:color w:val="000000"/>
                <w:shd w:val="clear" w:color="auto" w:fill="FFFFFF"/>
              </w:rPr>
              <w:t>Dialogická (diskuze, rozhovor, brainstorming), Metody práce s textem (učebnicí, knihou)</w:t>
            </w:r>
          </w:p>
          <w:p w14:paraId="5564D00B" w14:textId="77777777" w:rsidR="00757B02" w:rsidRPr="003B56E3" w:rsidRDefault="00757B02" w:rsidP="00757B02"/>
          <w:p w14:paraId="40ABEEC9" w14:textId="0B1BC9CE" w:rsidR="00757B02" w:rsidRPr="003B56E3" w:rsidRDefault="00757B02" w:rsidP="00757B02">
            <w:pPr>
              <w:pStyle w:val="Nadpis5"/>
              <w:spacing w:before="0"/>
              <w:rPr>
                <w:rFonts w:ascii="Times New Roman" w:eastAsia="Times New Roman" w:hAnsi="Times New Roman" w:cs="Times New Roman"/>
                <w:b/>
                <w:bCs/>
                <w:color w:val="auto"/>
              </w:rPr>
            </w:pPr>
            <w:r w:rsidRPr="003B56E3">
              <w:rPr>
                <w:rFonts w:ascii="Times New Roman" w:eastAsia="Times New Roman" w:hAnsi="Times New Roman" w:cs="Times New Roman"/>
                <w:b/>
                <w:bCs/>
                <w:color w:val="auto"/>
              </w:rPr>
              <w:t>Pro dosažení odborných dovedností jsou užívány vyučovací metody:</w:t>
            </w:r>
          </w:p>
          <w:p w14:paraId="441991C4" w14:textId="2AA75F90" w:rsidR="00757B02" w:rsidRPr="003B56E3" w:rsidRDefault="00757B02" w:rsidP="00757B02">
            <w:pPr>
              <w:rPr>
                <w:color w:val="000000"/>
                <w:shd w:val="clear" w:color="auto" w:fill="FFFFFF"/>
              </w:rPr>
            </w:pPr>
            <w:r w:rsidRPr="003B56E3">
              <w:rPr>
                <w:color w:val="000000"/>
                <w:shd w:val="clear" w:color="auto" w:fill="FFFFFF"/>
              </w:rPr>
              <w:t>Individuální práce studentů, Týmová práce, Dialogická (diskuze, rozhovor, brainstorming)</w:t>
            </w:r>
            <w:r>
              <w:rPr>
                <w:color w:val="000000"/>
                <w:shd w:val="clear" w:color="auto" w:fill="FFFFFF"/>
              </w:rPr>
              <w:t>,</w:t>
            </w:r>
            <w:r w:rsidRPr="003B56E3">
              <w:rPr>
                <w:color w:val="000000"/>
                <w:shd w:val="clear" w:color="auto" w:fill="FFFFFF"/>
              </w:rPr>
              <w:t xml:space="preserve"> Analýza prezentace</w:t>
            </w:r>
          </w:p>
          <w:p w14:paraId="204B36BF" w14:textId="77777777" w:rsidR="00757B02" w:rsidRPr="003B56E3" w:rsidRDefault="00757B02" w:rsidP="00757B02"/>
          <w:p w14:paraId="007FF92F" w14:textId="77777777" w:rsidR="00757B02" w:rsidRPr="003B56E3" w:rsidRDefault="00757B02" w:rsidP="00757B02">
            <w:pPr>
              <w:pStyle w:val="Nadpis5"/>
              <w:spacing w:before="0"/>
              <w:rPr>
                <w:rFonts w:ascii="Times New Roman" w:eastAsia="Times New Roman" w:hAnsi="Times New Roman" w:cs="Times New Roman"/>
                <w:b/>
                <w:bCs/>
                <w:color w:val="auto"/>
              </w:rPr>
            </w:pPr>
            <w:r w:rsidRPr="003B56E3">
              <w:rPr>
                <w:rFonts w:ascii="Times New Roman" w:eastAsia="Times New Roman" w:hAnsi="Times New Roman" w:cs="Times New Roman"/>
                <w:b/>
                <w:bCs/>
                <w:color w:val="auto"/>
              </w:rPr>
              <w:t>Očekávané výsledky učení dosažené studiem předmětu jsou ověřovány hodnoticími metodami:</w:t>
            </w:r>
          </w:p>
          <w:p w14:paraId="133E812D" w14:textId="77777777" w:rsidR="00483E46" w:rsidRDefault="00757B02" w:rsidP="00757B02">
            <w:pPr>
              <w:jc w:val="both"/>
              <w:rPr>
                <w:color w:val="000000"/>
              </w:rPr>
            </w:pPr>
            <w:r w:rsidRPr="00BE6634">
              <w:rPr>
                <w:color w:val="000000"/>
              </w:rPr>
              <w:t xml:space="preserve">Zpracování prezentace, Příprava a přednes prezentace, </w:t>
            </w:r>
            <w:r>
              <w:rPr>
                <w:color w:val="000000"/>
              </w:rPr>
              <w:t xml:space="preserve">Analýza prezentace studenta, </w:t>
            </w:r>
            <w:r w:rsidRPr="00BE6634">
              <w:rPr>
                <w:color w:val="000000"/>
              </w:rPr>
              <w:t>Didaktický test</w:t>
            </w:r>
            <w:r w:rsidRPr="00B6686A">
              <w:rPr>
                <w:color w:val="000000"/>
              </w:rPr>
              <w:t>, Známkou</w:t>
            </w:r>
          </w:p>
          <w:p w14:paraId="53A36E36" w14:textId="77777777" w:rsidR="00483E46" w:rsidRDefault="00483E46" w:rsidP="00757B02">
            <w:pPr>
              <w:jc w:val="both"/>
              <w:rPr>
                <w:color w:val="000000"/>
              </w:rPr>
            </w:pPr>
          </w:p>
          <w:p w14:paraId="146C6900" w14:textId="5FEE4A40" w:rsidR="00757B02" w:rsidRPr="003B56E3" w:rsidRDefault="00757B02" w:rsidP="00757B02">
            <w:pPr>
              <w:jc w:val="both"/>
              <w:rPr>
                <w:b/>
                <w:bCs/>
                <w:u w:val="single"/>
              </w:rPr>
            </w:pPr>
            <w:r w:rsidRPr="003B56E3">
              <w:rPr>
                <w:b/>
                <w:bCs/>
                <w:u w:val="single"/>
              </w:rPr>
              <w:t>Používané didaktické prostředky</w:t>
            </w:r>
          </w:p>
          <w:p w14:paraId="3B6A6890" w14:textId="77777777" w:rsidR="00757B02" w:rsidRPr="0071371D" w:rsidRDefault="00757B02" w:rsidP="00757B02">
            <w:pPr>
              <w:jc w:val="both"/>
            </w:pPr>
            <w:r w:rsidRPr="003B56E3">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3B56E3">
              <w:t>dataprojekce</w:t>
            </w:r>
            <w:proofErr w:type="spellEnd"/>
            <w:r w:rsidRPr="003B56E3">
              <w:t>, výukové počítačové programy, zdroje odborné literatury, prezentace, modely.</w:t>
            </w:r>
          </w:p>
          <w:p w14:paraId="7C3A2FDB" w14:textId="77777777" w:rsidR="00757B02" w:rsidRPr="0071371D" w:rsidRDefault="00757B02" w:rsidP="00757B02">
            <w:pPr>
              <w:jc w:val="both"/>
            </w:pPr>
            <w:r w:rsidRPr="0071371D">
              <w:t> </w:t>
            </w:r>
          </w:p>
          <w:p w14:paraId="72191D22" w14:textId="044AF99C" w:rsidR="00757B02" w:rsidRDefault="00757B02" w:rsidP="00757B02">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3A3D93" w:rsidRPr="0071371D">
              <w:t>M</w:t>
            </w:r>
            <w:r w:rsidR="003A3D93">
              <w:t>S</w:t>
            </w:r>
            <w:r w:rsidR="003A3D93"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757B02" w14:paraId="32AD72EA" w14:textId="77777777" w:rsidTr="00892117">
        <w:trPr>
          <w:gridAfter w:val="1"/>
          <w:wAfter w:w="41" w:type="dxa"/>
          <w:trHeight w:val="265"/>
        </w:trPr>
        <w:tc>
          <w:tcPr>
            <w:tcW w:w="3435" w:type="dxa"/>
            <w:gridSpan w:val="5"/>
            <w:tcBorders>
              <w:top w:val="single" w:sz="4" w:space="0" w:color="auto"/>
            </w:tcBorders>
            <w:shd w:val="clear" w:color="auto" w:fill="F7CAAC"/>
          </w:tcPr>
          <w:p w14:paraId="60B6952A" w14:textId="77777777" w:rsidR="00757B02" w:rsidRDefault="00757B02" w:rsidP="00757B02">
            <w:pPr>
              <w:jc w:val="both"/>
            </w:pPr>
            <w:r>
              <w:rPr>
                <w:b/>
              </w:rPr>
              <w:lastRenderedPageBreak/>
              <w:t>Studijní literatura a studijní pomůcky</w:t>
            </w:r>
          </w:p>
        </w:tc>
        <w:tc>
          <w:tcPr>
            <w:tcW w:w="6420" w:type="dxa"/>
            <w:gridSpan w:val="11"/>
            <w:tcBorders>
              <w:top w:val="single" w:sz="4" w:space="0" w:color="auto"/>
              <w:bottom w:val="nil"/>
            </w:tcBorders>
          </w:tcPr>
          <w:p w14:paraId="57855F7F" w14:textId="77777777" w:rsidR="00757B02" w:rsidRDefault="00757B02" w:rsidP="00757B02">
            <w:pPr>
              <w:jc w:val="both"/>
            </w:pPr>
          </w:p>
        </w:tc>
      </w:tr>
      <w:tr w:rsidR="00757B02" w14:paraId="1A1AC816" w14:textId="77777777" w:rsidTr="00892117">
        <w:trPr>
          <w:gridAfter w:val="1"/>
          <w:wAfter w:w="41" w:type="dxa"/>
          <w:trHeight w:val="1403"/>
        </w:trPr>
        <w:tc>
          <w:tcPr>
            <w:tcW w:w="9855" w:type="dxa"/>
            <w:gridSpan w:val="16"/>
            <w:tcBorders>
              <w:top w:val="nil"/>
            </w:tcBorders>
          </w:tcPr>
          <w:p w14:paraId="431E4470" w14:textId="77777777" w:rsidR="00757B02" w:rsidRPr="006406A2" w:rsidRDefault="00757B02" w:rsidP="00757B02">
            <w:pPr>
              <w:jc w:val="both"/>
              <w:rPr>
                <w:u w:val="single"/>
              </w:rPr>
            </w:pPr>
            <w:r w:rsidRPr="006406A2">
              <w:rPr>
                <w:u w:val="single"/>
              </w:rPr>
              <w:t>Povinná literatura:</w:t>
            </w:r>
          </w:p>
          <w:p w14:paraId="7B3456D3" w14:textId="77777777" w:rsidR="00757B02" w:rsidRPr="006406A2" w:rsidRDefault="00757B02" w:rsidP="00757B02">
            <w:pPr>
              <w:jc w:val="both"/>
            </w:pPr>
            <w:r w:rsidRPr="006406A2">
              <w:t xml:space="preserve">BUCHANAN, A.E. Lepší než člověk. Praha: </w:t>
            </w:r>
            <w:proofErr w:type="spellStart"/>
            <w:r w:rsidRPr="006406A2">
              <w:t>Filosofia</w:t>
            </w:r>
            <w:proofErr w:type="spellEnd"/>
            <w:r w:rsidRPr="006406A2">
              <w:t>, 2022. 265 s. ISBN 9788070077078.</w:t>
            </w:r>
          </w:p>
          <w:p w14:paraId="21F3CA33" w14:textId="77777777" w:rsidR="00757B02" w:rsidRPr="006406A2" w:rsidRDefault="00757B02" w:rsidP="00757B02">
            <w:pPr>
              <w:jc w:val="both"/>
            </w:pPr>
            <w:r w:rsidRPr="006406A2">
              <w:t>BARTŮNĚK, P., PTÁČEK, R. (</w:t>
            </w:r>
            <w:proofErr w:type="spellStart"/>
            <w:r w:rsidRPr="006406A2">
              <w:t>Eds</w:t>
            </w:r>
            <w:proofErr w:type="spellEnd"/>
            <w:r w:rsidRPr="006406A2">
              <w:t>.) Můžeme to, co umíme? Kontroverzní témata mezi současnou medicínou a etikou. Praha: Mladá fronta, 2018. 215 s. Edice celoživotního vzdělávání ČLK. ISBN 9788020453112.</w:t>
            </w:r>
          </w:p>
          <w:p w14:paraId="20A0CF96" w14:textId="77777777" w:rsidR="00757B02" w:rsidRPr="006406A2" w:rsidRDefault="00757B02" w:rsidP="00757B02">
            <w:pPr>
              <w:jc w:val="both"/>
            </w:pPr>
            <w:r w:rsidRPr="006406A2">
              <w:t xml:space="preserve">KHAN, F.A. Biotechnology in </w:t>
            </w:r>
            <w:proofErr w:type="spellStart"/>
            <w:r w:rsidRPr="006406A2">
              <w:t>Medical</w:t>
            </w:r>
            <w:proofErr w:type="spellEnd"/>
            <w:r w:rsidRPr="006406A2">
              <w:t xml:space="preserve"> </w:t>
            </w:r>
            <w:proofErr w:type="spellStart"/>
            <w:r w:rsidRPr="006406A2">
              <w:t>Sciences</w:t>
            </w:r>
            <w:proofErr w:type="spellEnd"/>
            <w:r w:rsidRPr="006406A2">
              <w:t xml:space="preserve">. </w:t>
            </w:r>
            <w:proofErr w:type="spellStart"/>
            <w:r w:rsidRPr="006406A2">
              <w:t>Boca</w:t>
            </w:r>
            <w:proofErr w:type="spellEnd"/>
            <w:r w:rsidRPr="006406A2">
              <w:t xml:space="preserve"> </w:t>
            </w:r>
            <w:proofErr w:type="spellStart"/>
            <w:r w:rsidRPr="006406A2">
              <w:t>Raton</w:t>
            </w:r>
            <w:proofErr w:type="spellEnd"/>
            <w:r w:rsidRPr="006406A2">
              <w:t xml:space="preserve">: CRC </w:t>
            </w:r>
            <w:proofErr w:type="spellStart"/>
            <w:r w:rsidRPr="006406A2">
              <w:t>Press</w:t>
            </w:r>
            <w:proofErr w:type="spellEnd"/>
            <w:r w:rsidRPr="006406A2">
              <w:t>, 2014. ISBN 9781482223675.</w:t>
            </w:r>
          </w:p>
          <w:p w14:paraId="544864CA" w14:textId="77777777" w:rsidR="00757B02" w:rsidRPr="006406A2" w:rsidRDefault="00757B02" w:rsidP="00757B02">
            <w:pPr>
              <w:jc w:val="both"/>
            </w:pPr>
            <w:r w:rsidRPr="006406A2">
              <w:t xml:space="preserve">CARTER, T.A., MOSCHINI, G.C., SHELDON, I. </w:t>
            </w:r>
            <w:proofErr w:type="spellStart"/>
            <w:r w:rsidRPr="006406A2">
              <w:t>Genetically</w:t>
            </w:r>
            <w:proofErr w:type="spellEnd"/>
            <w:r w:rsidRPr="006406A2">
              <w:t xml:space="preserve"> </w:t>
            </w:r>
            <w:proofErr w:type="spellStart"/>
            <w:r w:rsidRPr="006406A2">
              <w:t>Modified</w:t>
            </w:r>
            <w:proofErr w:type="spellEnd"/>
            <w:r w:rsidRPr="006406A2">
              <w:t xml:space="preserve"> Food and </w:t>
            </w:r>
            <w:proofErr w:type="spellStart"/>
            <w:r w:rsidRPr="006406A2">
              <w:t>Global</w:t>
            </w:r>
            <w:proofErr w:type="spellEnd"/>
            <w:r w:rsidRPr="006406A2">
              <w:t xml:space="preserve"> </w:t>
            </w:r>
            <w:proofErr w:type="spellStart"/>
            <w:r w:rsidRPr="006406A2">
              <w:t>Warfare</w:t>
            </w:r>
            <w:proofErr w:type="spellEnd"/>
            <w:r w:rsidRPr="006406A2">
              <w:t xml:space="preserve">. </w:t>
            </w:r>
            <w:proofErr w:type="spellStart"/>
            <w:r w:rsidRPr="006406A2">
              <w:t>Bingley</w:t>
            </w:r>
            <w:proofErr w:type="spellEnd"/>
            <w:r w:rsidRPr="006406A2">
              <w:t xml:space="preserve">: </w:t>
            </w:r>
            <w:proofErr w:type="spellStart"/>
            <w:r w:rsidRPr="006406A2">
              <w:t>Emerald</w:t>
            </w:r>
            <w:proofErr w:type="spellEnd"/>
            <w:r w:rsidRPr="006406A2">
              <w:t>, 2011. ISBN 9780857247575.</w:t>
            </w:r>
          </w:p>
          <w:p w14:paraId="784F752B" w14:textId="77777777" w:rsidR="00757B02" w:rsidRPr="006406A2" w:rsidRDefault="00757B02" w:rsidP="00757B02">
            <w:pPr>
              <w:jc w:val="both"/>
            </w:pPr>
            <w:r w:rsidRPr="006406A2">
              <w:t>DROBNÍK, J. Biotechnologie a společnost. Praha: Karolinum, 2008. ISBN 9788024614847.</w:t>
            </w:r>
          </w:p>
          <w:p w14:paraId="1B4EE005" w14:textId="77777777" w:rsidR="00757B02" w:rsidRPr="006406A2" w:rsidRDefault="00757B02" w:rsidP="00757B02">
            <w:pPr>
              <w:jc w:val="both"/>
            </w:pPr>
          </w:p>
          <w:p w14:paraId="3BF4DAC9" w14:textId="77777777" w:rsidR="00757B02" w:rsidRPr="006406A2" w:rsidRDefault="00757B02" w:rsidP="00757B02">
            <w:pPr>
              <w:jc w:val="both"/>
              <w:rPr>
                <w:u w:val="single"/>
              </w:rPr>
            </w:pPr>
            <w:r w:rsidRPr="006406A2">
              <w:rPr>
                <w:u w:val="single"/>
              </w:rPr>
              <w:t>Doporučená literatura:</w:t>
            </w:r>
          </w:p>
          <w:p w14:paraId="3B7A28FC" w14:textId="77777777" w:rsidR="00757B02" w:rsidRPr="006406A2" w:rsidRDefault="00757B02" w:rsidP="00757B02">
            <w:pPr>
              <w:jc w:val="both"/>
            </w:pPr>
            <w:r w:rsidRPr="006406A2">
              <w:t>VÁCHA, M.O., KÖNIGOVÁ, R., MAUER, M. Základy moderní lékařské etiky. Praha: Portál, 2012. 302 s. ISBN 9788073677800.</w:t>
            </w:r>
          </w:p>
          <w:p w14:paraId="58832ED3" w14:textId="77777777" w:rsidR="00757B02" w:rsidRPr="006406A2" w:rsidRDefault="00757B02" w:rsidP="00757B02">
            <w:pPr>
              <w:jc w:val="both"/>
              <w:rPr>
                <w:highlight w:val="cyan"/>
              </w:rPr>
            </w:pPr>
            <w:r w:rsidRPr="006406A2">
              <w:t xml:space="preserve">GLICK, B.R., PASTERNAK, J.J., PATTEN, CH.L. </w:t>
            </w:r>
            <w:proofErr w:type="spellStart"/>
            <w:r w:rsidRPr="006406A2">
              <w:t>Molecular</w:t>
            </w:r>
            <w:proofErr w:type="spellEnd"/>
            <w:r w:rsidRPr="006406A2">
              <w:t xml:space="preserve"> Biotechnology: </w:t>
            </w:r>
            <w:proofErr w:type="spellStart"/>
            <w:r w:rsidRPr="006406A2">
              <w:t>Principles</w:t>
            </w:r>
            <w:proofErr w:type="spellEnd"/>
            <w:r w:rsidRPr="006406A2">
              <w:t xml:space="preserve"> and </w:t>
            </w:r>
            <w:proofErr w:type="spellStart"/>
            <w:r w:rsidRPr="006406A2">
              <w:t>Applications</w:t>
            </w:r>
            <w:proofErr w:type="spellEnd"/>
            <w:r w:rsidRPr="006406A2">
              <w:t xml:space="preserve"> of </w:t>
            </w:r>
            <w:proofErr w:type="spellStart"/>
            <w:r w:rsidRPr="006406A2">
              <w:t>Recombinant</w:t>
            </w:r>
            <w:proofErr w:type="spellEnd"/>
            <w:r w:rsidRPr="006406A2">
              <w:t xml:space="preserve"> DNA. 4th Ed. Washington: ASM </w:t>
            </w:r>
            <w:proofErr w:type="spellStart"/>
            <w:r w:rsidRPr="006406A2">
              <w:t>Press</w:t>
            </w:r>
            <w:proofErr w:type="spellEnd"/>
            <w:r w:rsidRPr="006406A2">
              <w:t>, 2010. 1000 s. ISBN 9781555814984.</w:t>
            </w:r>
          </w:p>
          <w:p w14:paraId="3BA84858" w14:textId="77777777" w:rsidR="00757B02" w:rsidRPr="006406A2" w:rsidRDefault="00757B02" w:rsidP="00757B02">
            <w:pPr>
              <w:jc w:val="both"/>
              <w:rPr>
                <w:highlight w:val="cyan"/>
              </w:rPr>
            </w:pPr>
            <w:r w:rsidRPr="006406A2">
              <w:t xml:space="preserve">HELLER, K.J. </w:t>
            </w:r>
            <w:proofErr w:type="spellStart"/>
            <w:r w:rsidRPr="006406A2">
              <w:t>Genetically</w:t>
            </w:r>
            <w:proofErr w:type="spellEnd"/>
            <w:r w:rsidRPr="006406A2">
              <w:t xml:space="preserve"> </w:t>
            </w:r>
            <w:proofErr w:type="spellStart"/>
            <w:r w:rsidRPr="006406A2">
              <w:t>Engineered</w:t>
            </w:r>
            <w:proofErr w:type="spellEnd"/>
            <w:r w:rsidRPr="006406A2">
              <w:t xml:space="preserve"> Food. 2nd Ed. </w:t>
            </w:r>
            <w:proofErr w:type="spellStart"/>
            <w:r w:rsidRPr="006406A2">
              <w:t>Weinheim</w:t>
            </w:r>
            <w:proofErr w:type="spellEnd"/>
            <w:r w:rsidRPr="006406A2">
              <w:t xml:space="preserve">: </w:t>
            </w:r>
            <w:proofErr w:type="spellStart"/>
            <w:r w:rsidRPr="006406A2">
              <w:t>Wiley</w:t>
            </w:r>
            <w:proofErr w:type="spellEnd"/>
            <w:r w:rsidRPr="006406A2">
              <w:t>-VCH, 2006. ISBN 9783527313938.</w:t>
            </w:r>
          </w:p>
          <w:p w14:paraId="41EC1CD4" w14:textId="77777777" w:rsidR="00757B02" w:rsidRDefault="00757B02" w:rsidP="00757B02">
            <w:pPr>
              <w:jc w:val="both"/>
            </w:pPr>
            <w:r w:rsidRPr="006406A2">
              <w:t>PRYMULA, R. Biologický a chemický terorismus. Informace pro každého. Praha: Grada, 2002. ISBN 8024702886.</w:t>
            </w:r>
          </w:p>
        </w:tc>
      </w:tr>
      <w:tr w:rsidR="00757B02" w14:paraId="4CD933DE" w14:textId="77777777" w:rsidTr="00892117">
        <w:trPr>
          <w:gridAfter w:val="1"/>
          <w:wAfter w:w="41"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107AAA05" w14:textId="77777777" w:rsidR="00757B02" w:rsidRDefault="00757B02" w:rsidP="00757B02">
            <w:pPr>
              <w:jc w:val="center"/>
              <w:rPr>
                <w:b/>
              </w:rPr>
            </w:pPr>
            <w:r>
              <w:rPr>
                <w:b/>
              </w:rPr>
              <w:t>Informace ke kombinované nebo distanční formě</w:t>
            </w:r>
          </w:p>
        </w:tc>
      </w:tr>
      <w:tr w:rsidR="00757B02" w14:paraId="1B0A01EC" w14:textId="77777777" w:rsidTr="00892117">
        <w:trPr>
          <w:gridAfter w:val="1"/>
          <w:wAfter w:w="41" w:type="dxa"/>
        </w:trPr>
        <w:tc>
          <w:tcPr>
            <w:tcW w:w="4787" w:type="dxa"/>
            <w:gridSpan w:val="8"/>
            <w:tcBorders>
              <w:top w:val="single" w:sz="2" w:space="0" w:color="auto"/>
            </w:tcBorders>
            <w:shd w:val="clear" w:color="auto" w:fill="F7CAAC"/>
          </w:tcPr>
          <w:p w14:paraId="43A7B260" w14:textId="77777777" w:rsidR="00757B02" w:rsidRDefault="00757B02" w:rsidP="00757B02">
            <w:pPr>
              <w:jc w:val="both"/>
            </w:pPr>
            <w:r>
              <w:rPr>
                <w:b/>
              </w:rPr>
              <w:t>Rozsah konzultací (soustředění)</w:t>
            </w:r>
          </w:p>
        </w:tc>
        <w:tc>
          <w:tcPr>
            <w:tcW w:w="889" w:type="dxa"/>
            <w:tcBorders>
              <w:top w:val="single" w:sz="2" w:space="0" w:color="auto"/>
            </w:tcBorders>
          </w:tcPr>
          <w:p w14:paraId="1372E7D7" w14:textId="77777777" w:rsidR="00757B02" w:rsidRDefault="00757B02" w:rsidP="00757B02">
            <w:pPr>
              <w:jc w:val="both"/>
            </w:pPr>
          </w:p>
        </w:tc>
        <w:tc>
          <w:tcPr>
            <w:tcW w:w="4179" w:type="dxa"/>
            <w:gridSpan w:val="7"/>
            <w:tcBorders>
              <w:top w:val="single" w:sz="2" w:space="0" w:color="auto"/>
            </w:tcBorders>
            <w:shd w:val="clear" w:color="auto" w:fill="F7CAAC"/>
          </w:tcPr>
          <w:p w14:paraId="3A34EA37" w14:textId="77777777" w:rsidR="00757B02" w:rsidRDefault="00757B02" w:rsidP="00757B02">
            <w:pPr>
              <w:jc w:val="both"/>
              <w:rPr>
                <w:b/>
              </w:rPr>
            </w:pPr>
            <w:r>
              <w:rPr>
                <w:b/>
              </w:rPr>
              <w:t xml:space="preserve">hodin </w:t>
            </w:r>
          </w:p>
        </w:tc>
      </w:tr>
      <w:tr w:rsidR="00757B02" w14:paraId="79C2E9A2" w14:textId="77777777" w:rsidTr="00892117">
        <w:trPr>
          <w:gridAfter w:val="1"/>
          <w:wAfter w:w="41" w:type="dxa"/>
        </w:trPr>
        <w:tc>
          <w:tcPr>
            <w:tcW w:w="9855" w:type="dxa"/>
            <w:gridSpan w:val="16"/>
            <w:shd w:val="clear" w:color="auto" w:fill="F7CAAC"/>
          </w:tcPr>
          <w:p w14:paraId="69F86837" w14:textId="77777777" w:rsidR="00757B02" w:rsidRDefault="00757B02" w:rsidP="00757B02">
            <w:pPr>
              <w:jc w:val="both"/>
              <w:rPr>
                <w:b/>
              </w:rPr>
            </w:pPr>
            <w:r>
              <w:rPr>
                <w:b/>
              </w:rPr>
              <w:t>Informace o způsobu kontaktu s vyučujícím</w:t>
            </w:r>
          </w:p>
        </w:tc>
      </w:tr>
      <w:tr w:rsidR="00757B02" w14:paraId="54CA8282" w14:textId="77777777" w:rsidTr="00892117">
        <w:trPr>
          <w:gridAfter w:val="1"/>
          <w:wAfter w:w="41" w:type="dxa"/>
          <w:trHeight w:val="1373"/>
        </w:trPr>
        <w:tc>
          <w:tcPr>
            <w:tcW w:w="9855" w:type="dxa"/>
            <w:gridSpan w:val="16"/>
          </w:tcPr>
          <w:p w14:paraId="3DF93655" w14:textId="77777777" w:rsidR="00757B02" w:rsidRDefault="00757B02" w:rsidP="00757B02">
            <w:pPr>
              <w:jc w:val="both"/>
            </w:pPr>
          </w:p>
          <w:p w14:paraId="2BBD90FF" w14:textId="77777777" w:rsidR="00757B02" w:rsidRDefault="00757B02" w:rsidP="00757B02">
            <w:pPr>
              <w:jc w:val="both"/>
            </w:pPr>
          </w:p>
          <w:p w14:paraId="49F5F3BA" w14:textId="77777777" w:rsidR="00757B02" w:rsidRDefault="00757B02" w:rsidP="00757B02">
            <w:pPr>
              <w:jc w:val="both"/>
            </w:pPr>
          </w:p>
          <w:p w14:paraId="79FA15A1" w14:textId="77777777" w:rsidR="00757B02" w:rsidRDefault="00757B02" w:rsidP="00757B02">
            <w:pPr>
              <w:jc w:val="both"/>
            </w:pPr>
          </w:p>
          <w:p w14:paraId="0BAFBB84" w14:textId="77777777" w:rsidR="00757B02" w:rsidRDefault="00757B02" w:rsidP="00757B02">
            <w:pPr>
              <w:jc w:val="both"/>
            </w:pPr>
          </w:p>
          <w:p w14:paraId="3A510BCF" w14:textId="77777777" w:rsidR="00757B02" w:rsidRDefault="00757B02" w:rsidP="00757B02">
            <w:pPr>
              <w:jc w:val="both"/>
            </w:pPr>
          </w:p>
          <w:p w14:paraId="5231E7C9" w14:textId="77777777" w:rsidR="00757B02" w:rsidRDefault="00757B02" w:rsidP="00757B02">
            <w:pPr>
              <w:jc w:val="both"/>
            </w:pPr>
          </w:p>
          <w:p w14:paraId="14E2FA21" w14:textId="77777777" w:rsidR="00757B02" w:rsidRDefault="00757B02" w:rsidP="00757B02">
            <w:pPr>
              <w:jc w:val="both"/>
            </w:pPr>
          </w:p>
          <w:p w14:paraId="115A390A" w14:textId="77777777" w:rsidR="00757B02" w:rsidRDefault="00757B02" w:rsidP="00757B02">
            <w:pPr>
              <w:jc w:val="both"/>
            </w:pPr>
          </w:p>
          <w:p w14:paraId="4DF688FF" w14:textId="77777777" w:rsidR="00757B02" w:rsidRDefault="00757B02" w:rsidP="00757B02">
            <w:pPr>
              <w:jc w:val="both"/>
            </w:pPr>
          </w:p>
          <w:p w14:paraId="459C889C" w14:textId="77777777" w:rsidR="00757B02" w:rsidRDefault="00757B02" w:rsidP="00757B02">
            <w:pPr>
              <w:jc w:val="both"/>
            </w:pPr>
          </w:p>
          <w:p w14:paraId="05FB26DF" w14:textId="77777777" w:rsidR="00757B02" w:rsidRDefault="00757B02" w:rsidP="00757B02">
            <w:pPr>
              <w:jc w:val="both"/>
            </w:pPr>
          </w:p>
          <w:p w14:paraId="4C0EB803" w14:textId="77777777" w:rsidR="00757B02" w:rsidRDefault="00757B02" w:rsidP="00757B02">
            <w:pPr>
              <w:jc w:val="both"/>
            </w:pPr>
          </w:p>
          <w:p w14:paraId="4499DCCF" w14:textId="77777777" w:rsidR="00757B02" w:rsidRDefault="00757B02" w:rsidP="00757B02">
            <w:pPr>
              <w:jc w:val="both"/>
            </w:pPr>
          </w:p>
          <w:p w14:paraId="12893061" w14:textId="77777777" w:rsidR="00757B02" w:rsidRDefault="00757B02" w:rsidP="00757B02">
            <w:pPr>
              <w:jc w:val="both"/>
            </w:pPr>
          </w:p>
          <w:p w14:paraId="28B95083" w14:textId="77777777" w:rsidR="00757B02" w:rsidRDefault="00757B02" w:rsidP="00757B02">
            <w:pPr>
              <w:jc w:val="both"/>
            </w:pPr>
          </w:p>
          <w:p w14:paraId="3E467477" w14:textId="77777777" w:rsidR="00757B02" w:rsidRDefault="00757B02" w:rsidP="00757B02">
            <w:pPr>
              <w:jc w:val="both"/>
            </w:pPr>
          </w:p>
          <w:p w14:paraId="7891664B" w14:textId="77777777" w:rsidR="00757B02" w:rsidRDefault="00757B02" w:rsidP="00757B02">
            <w:pPr>
              <w:jc w:val="both"/>
            </w:pPr>
          </w:p>
          <w:p w14:paraId="27E752BC" w14:textId="77777777" w:rsidR="00757B02" w:rsidRDefault="00757B02" w:rsidP="00757B02">
            <w:pPr>
              <w:jc w:val="both"/>
            </w:pPr>
          </w:p>
          <w:p w14:paraId="5629CCE0" w14:textId="77777777" w:rsidR="00757B02" w:rsidRDefault="00757B02" w:rsidP="00757B02">
            <w:pPr>
              <w:jc w:val="both"/>
            </w:pPr>
          </w:p>
          <w:p w14:paraId="14F09E47" w14:textId="77777777" w:rsidR="00757B02" w:rsidRDefault="00757B02" w:rsidP="00757B02">
            <w:pPr>
              <w:jc w:val="both"/>
            </w:pPr>
          </w:p>
          <w:p w14:paraId="610811FF" w14:textId="77777777" w:rsidR="00757B02" w:rsidRDefault="00757B02" w:rsidP="00757B02">
            <w:pPr>
              <w:jc w:val="both"/>
            </w:pPr>
          </w:p>
          <w:p w14:paraId="6519358A" w14:textId="77777777" w:rsidR="00757B02" w:rsidRDefault="00757B02" w:rsidP="00757B02">
            <w:pPr>
              <w:jc w:val="both"/>
            </w:pPr>
          </w:p>
          <w:p w14:paraId="7D075411" w14:textId="77777777" w:rsidR="00757B02" w:rsidRDefault="00757B02" w:rsidP="00757B02">
            <w:pPr>
              <w:jc w:val="both"/>
            </w:pPr>
          </w:p>
          <w:p w14:paraId="7ECCA54B" w14:textId="77777777" w:rsidR="00757B02" w:rsidRDefault="00757B02" w:rsidP="00757B02">
            <w:pPr>
              <w:jc w:val="both"/>
            </w:pPr>
          </w:p>
          <w:p w14:paraId="48458875" w14:textId="77777777" w:rsidR="00757B02" w:rsidRDefault="00757B02" w:rsidP="00757B02">
            <w:pPr>
              <w:jc w:val="both"/>
            </w:pPr>
          </w:p>
          <w:p w14:paraId="037E85D8" w14:textId="77777777" w:rsidR="00757B02" w:rsidRDefault="00757B02" w:rsidP="00757B02">
            <w:pPr>
              <w:jc w:val="both"/>
            </w:pPr>
          </w:p>
          <w:p w14:paraId="0B8C9BE0" w14:textId="77777777" w:rsidR="00757B02" w:rsidRDefault="00757B02" w:rsidP="00757B02">
            <w:pPr>
              <w:jc w:val="both"/>
            </w:pPr>
          </w:p>
          <w:p w14:paraId="223772EF" w14:textId="77777777" w:rsidR="00757B02" w:rsidRDefault="00757B02" w:rsidP="00757B02">
            <w:pPr>
              <w:jc w:val="both"/>
            </w:pPr>
          </w:p>
          <w:p w14:paraId="0D27AD70" w14:textId="77777777" w:rsidR="00757B02" w:rsidRDefault="00757B02" w:rsidP="00757B02">
            <w:pPr>
              <w:jc w:val="both"/>
            </w:pPr>
          </w:p>
          <w:p w14:paraId="068CC3E2" w14:textId="77777777" w:rsidR="00757B02" w:rsidRDefault="00757B02" w:rsidP="00757B02">
            <w:pPr>
              <w:jc w:val="both"/>
            </w:pPr>
          </w:p>
          <w:p w14:paraId="4589DC05" w14:textId="614365E1" w:rsidR="00757B02" w:rsidRDefault="00757B02" w:rsidP="00757B02">
            <w:pPr>
              <w:jc w:val="both"/>
            </w:pPr>
          </w:p>
        </w:tc>
      </w:tr>
      <w:tr w:rsidR="00757B02" w14:paraId="08118F3B" w14:textId="77777777" w:rsidTr="00892117">
        <w:trPr>
          <w:gridAfter w:val="1"/>
          <w:wAfter w:w="41" w:type="dxa"/>
        </w:trPr>
        <w:tc>
          <w:tcPr>
            <w:tcW w:w="9855" w:type="dxa"/>
            <w:gridSpan w:val="16"/>
            <w:tcBorders>
              <w:bottom w:val="double" w:sz="4" w:space="0" w:color="auto"/>
            </w:tcBorders>
            <w:shd w:val="clear" w:color="auto" w:fill="BDD6EE"/>
          </w:tcPr>
          <w:p w14:paraId="357FEF71" w14:textId="77777777" w:rsidR="00757B02" w:rsidRDefault="00757B02" w:rsidP="00757B02">
            <w:pPr>
              <w:jc w:val="both"/>
              <w:rPr>
                <w:b/>
                <w:sz w:val="28"/>
              </w:rPr>
            </w:pPr>
            <w:bookmarkStart w:id="38" w:name="_Hlk172549840"/>
            <w:r>
              <w:lastRenderedPageBreak/>
              <w:br w:type="page"/>
            </w:r>
            <w:r>
              <w:rPr>
                <w:b/>
                <w:sz w:val="28"/>
              </w:rPr>
              <w:t>B-III – Charakteristika studijního předmětu</w:t>
            </w:r>
          </w:p>
        </w:tc>
      </w:tr>
      <w:tr w:rsidR="00757B02" w14:paraId="3FDA74C9" w14:textId="77777777" w:rsidTr="00892117">
        <w:trPr>
          <w:gridAfter w:val="1"/>
          <w:wAfter w:w="41" w:type="dxa"/>
        </w:trPr>
        <w:tc>
          <w:tcPr>
            <w:tcW w:w="3435" w:type="dxa"/>
            <w:gridSpan w:val="5"/>
            <w:tcBorders>
              <w:top w:val="double" w:sz="4" w:space="0" w:color="auto"/>
            </w:tcBorders>
            <w:shd w:val="clear" w:color="auto" w:fill="F7CAAC"/>
          </w:tcPr>
          <w:p w14:paraId="24B0815C" w14:textId="77777777" w:rsidR="00757B02" w:rsidRDefault="00757B02" w:rsidP="00757B02">
            <w:pPr>
              <w:jc w:val="both"/>
              <w:rPr>
                <w:b/>
              </w:rPr>
            </w:pPr>
            <w:r>
              <w:rPr>
                <w:b/>
              </w:rPr>
              <w:t>Název studijního předmětu</w:t>
            </w:r>
          </w:p>
        </w:tc>
        <w:tc>
          <w:tcPr>
            <w:tcW w:w="6420" w:type="dxa"/>
            <w:gridSpan w:val="11"/>
            <w:tcBorders>
              <w:top w:val="double" w:sz="4" w:space="0" w:color="auto"/>
            </w:tcBorders>
          </w:tcPr>
          <w:p w14:paraId="225F5F5F" w14:textId="77777777" w:rsidR="00757B02" w:rsidRDefault="00757B02" w:rsidP="00757B02">
            <w:pPr>
              <w:jc w:val="both"/>
            </w:pPr>
            <w:bookmarkStart w:id="39" w:name="Biotech_ve_výr_nápojů"/>
            <w:bookmarkEnd w:id="39"/>
            <w:r w:rsidRPr="00370437">
              <w:rPr>
                <w:b/>
                <w:bCs/>
              </w:rPr>
              <w:t>Biotechnologie ve výrobě nápojů</w:t>
            </w:r>
          </w:p>
        </w:tc>
      </w:tr>
      <w:tr w:rsidR="00757B02" w14:paraId="15967AFC" w14:textId="77777777" w:rsidTr="00892117">
        <w:trPr>
          <w:gridAfter w:val="1"/>
          <w:wAfter w:w="41" w:type="dxa"/>
        </w:trPr>
        <w:tc>
          <w:tcPr>
            <w:tcW w:w="3435" w:type="dxa"/>
            <w:gridSpan w:val="5"/>
            <w:shd w:val="clear" w:color="auto" w:fill="F7CAAC"/>
          </w:tcPr>
          <w:p w14:paraId="3ABF227B" w14:textId="77777777" w:rsidR="00757B02" w:rsidRDefault="00757B02" w:rsidP="00757B02">
            <w:pPr>
              <w:jc w:val="both"/>
              <w:rPr>
                <w:b/>
              </w:rPr>
            </w:pPr>
            <w:r>
              <w:rPr>
                <w:b/>
              </w:rPr>
              <w:t>Typ předmětu</w:t>
            </w:r>
          </w:p>
        </w:tc>
        <w:tc>
          <w:tcPr>
            <w:tcW w:w="3057" w:type="dxa"/>
            <w:gridSpan w:val="5"/>
          </w:tcPr>
          <w:p w14:paraId="519A8BE5" w14:textId="77777777" w:rsidR="00757B02" w:rsidRDefault="00757B02" w:rsidP="00757B02">
            <w:pPr>
              <w:jc w:val="both"/>
            </w:pPr>
            <w:r>
              <w:t>povinný, PZ</w:t>
            </w:r>
          </w:p>
        </w:tc>
        <w:tc>
          <w:tcPr>
            <w:tcW w:w="2695" w:type="dxa"/>
            <w:gridSpan w:val="4"/>
            <w:shd w:val="clear" w:color="auto" w:fill="F7CAAC"/>
          </w:tcPr>
          <w:p w14:paraId="30F5A769" w14:textId="77777777" w:rsidR="00757B02" w:rsidRDefault="00757B02" w:rsidP="00757B02">
            <w:pPr>
              <w:jc w:val="both"/>
            </w:pPr>
            <w:r>
              <w:rPr>
                <w:b/>
              </w:rPr>
              <w:t>doporučený ročník / semestr</w:t>
            </w:r>
          </w:p>
        </w:tc>
        <w:tc>
          <w:tcPr>
            <w:tcW w:w="668" w:type="dxa"/>
            <w:gridSpan w:val="2"/>
          </w:tcPr>
          <w:p w14:paraId="5B242B1A" w14:textId="77777777" w:rsidR="00757B02" w:rsidRDefault="00757B02" w:rsidP="00757B02">
            <w:pPr>
              <w:jc w:val="both"/>
            </w:pPr>
            <w:r>
              <w:t>2/ZS</w:t>
            </w:r>
          </w:p>
        </w:tc>
      </w:tr>
      <w:tr w:rsidR="00757B02" w14:paraId="285505D1" w14:textId="77777777" w:rsidTr="00892117">
        <w:trPr>
          <w:gridAfter w:val="1"/>
          <w:wAfter w:w="41" w:type="dxa"/>
        </w:trPr>
        <w:tc>
          <w:tcPr>
            <w:tcW w:w="3435" w:type="dxa"/>
            <w:gridSpan w:val="5"/>
            <w:shd w:val="clear" w:color="auto" w:fill="F7CAAC"/>
          </w:tcPr>
          <w:p w14:paraId="48F8D6A9" w14:textId="77777777" w:rsidR="00757B02" w:rsidRDefault="00757B02" w:rsidP="00757B02">
            <w:pPr>
              <w:jc w:val="both"/>
              <w:rPr>
                <w:b/>
              </w:rPr>
            </w:pPr>
            <w:r>
              <w:rPr>
                <w:b/>
              </w:rPr>
              <w:t>Rozsah studijního předmětu</w:t>
            </w:r>
          </w:p>
        </w:tc>
        <w:tc>
          <w:tcPr>
            <w:tcW w:w="1352" w:type="dxa"/>
            <w:gridSpan w:val="3"/>
          </w:tcPr>
          <w:p w14:paraId="0D4FE551" w14:textId="77777777" w:rsidR="00757B02" w:rsidRDefault="00757B02" w:rsidP="00757B02">
            <w:pPr>
              <w:jc w:val="both"/>
            </w:pPr>
            <w:proofErr w:type="gramStart"/>
            <w:r w:rsidRPr="00280F9E">
              <w:t>2</w:t>
            </w:r>
            <w:r>
              <w:t>0p</w:t>
            </w:r>
            <w:proofErr w:type="gramEnd"/>
            <w:r w:rsidRPr="00280F9E">
              <w:t>+</w:t>
            </w:r>
            <w:r>
              <w:t>0s</w:t>
            </w:r>
            <w:r w:rsidRPr="00280F9E">
              <w:t>+2</w:t>
            </w:r>
            <w:r>
              <w:t>0</w:t>
            </w:r>
            <w:r w:rsidRPr="00280F9E">
              <w:t>l</w:t>
            </w:r>
          </w:p>
        </w:tc>
        <w:tc>
          <w:tcPr>
            <w:tcW w:w="889" w:type="dxa"/>
            <w:shd w:val="clear" w:color="auto" w:fill="F7CAAC"/>
          </w:tcPr>
          <w:p w14:paraId="4D1D18AF" w14:textId="77777777" w:rsidR="00757B02" w:rsidRDefault="00757B02" w:rsidP="00757B02">
            <w:pPr>
              <w:jc w:val="both"/>
              <w:rPr>
                <w:b/>
              </w:rPr>
            </w:pPr>
            <w:r>
              <w:rPr>
                <w:b/>
              </w:rPr>
              <w:t xml:space="preserve">hod. </w:t>
            </w:r>
          </w:p>
        </w:tc>
        <w:tc>
          <w:tcPr>
            <w:tcW w:w="816" w:type="dxa"/>
          </w:tcPr>
          <w:p w14:paraId="7048DD9E" w14:textId="77777777" w:rsidR="00757B02" w:rsidRDefault="00757B02" w:rsidP="00757B02">
            <w:pPr>
              <w:jc w:val="both"/>
            </w:pPr>
            <w:r>
              <w:t>40</w:t>
            </w:r>
          </w:p>
        </w:tc>
        <w:tc>
          <w:tcPr>
            <w:tcW w:w="1479" w:type="dxa"/>
            <w:gridSpan w:val="2"/>
            <w:shd w:val="clear" w:color="auto" w:fill="F7CAAC"/>
          </w:tcPr>
          <w:p w14:paraId="366AF3C1" w14:textId="77777777" w:rsidR="00757B02" w:rsidRDefault="00757B02" w:rsidP="00757B02">
            <w:pPr>
              <w:jc w:val="both"/>
              <w:rPr>
                <w:b/>
              </w:rPr>
            </w:pPr>
            <w:r>
              <w:rPr>
                <w:b/>
              </w:rPr>
              <w:t>kreditů</w:t>
            </w:r>
          </w:p>
        </w:tc>
        <w:tc>
          <w:tcPr>
            <w:tcW w:w="1884" w:type="dxa"/>
            <w:gridSpan w:val="4"/>
          </w:tcPr>
          <w:p w14:paraId="4016089B" w14:textId="77777777" w:rsidR="00757B02" w:rsidRDefault="00757B02" w:rsidP="00757B02">
            <w:pPr>
              <w:jc w:val="both"/>
            </w:pPr>
            <w:r>
              <w:t>5</w:t>
            </w:r>
          </w:p>
        </w:tc>
      </w:tr>
      <w:tr w:rsidR="00757B02" w14:paraId="499A4280" w14:textId="77777777" w:rsidTr="00892117">
        <w:trPr>
          <w:gridAfter w:val="1"/>
          <w:wAfter w:w="41" w:type="dxa"/>
        </w:trPr>
        <w:tc>
          <w:tcPr>
            <w:tcW w:w="3435" w:type="dxa"/>
            <w:gridSpan w:val="5"/>
            <w:shd w:val="clear" w:color="auto" w:fill="F7CAAC"/>
          </w:tcPr>
          <w:p w14:paraId="60CCDECB" w14:textId="77777777" w:rsidR="00757B02" w:rsidRDefault="00757B02" w:rsidP="00757B02">
            <w:pPr>
              <w:jc w:val="both"/>
              <w:rPr>
                <w:b/>
                <w:sz w:val="22"/>
              </w:rPr>
            </w:pPr>
            <w:r>
              <w:rPr>
                <w:b/>
              </w:rPr>
              <w:t xml:space="preserve">Prerekvizity, </w:t>
            </w:r>
            <w:proofErr w:type="spellStart"/>
            <w:r>
              <w:rPr>
                <w:b/>
              </w:rPr>
              <w:t>korekvizity</w:t>
            </w:r>
            <w:proofErr w:type="spellEnd"/>
            <w:r>
              <w:rPr>
                <w:b/>
              </w:rPr>
              <w:t>, ekvivalence</w:t>
            </w:r>
          </w:p>
        </w:tc>
        <w:tc>
          <w:tcPr>
            <w:tcW w:w="6420" w:type="dxa"/>
            <w:gridSpan w:val="11"/>
          </w:tcPr>
          <w:p w14:paraId="2E8BF09B" w14:textId="77777777" w:rsidR="00757B02" w:rsidRDefault="00757B02" w:rsidP="00757B02">
            <w:pPr>
              <w:jc w:val="both"/>
            </w:pPr>
          </w:p>
        </w:tc>
      </w:tr>
      <w:tr w:rsidR="00757B02" w14:paraId="0A433452" w14:textId="77777777" w:rsidTr="00892117">
        <w:trPr>
          <w:gridAfter w:val="1"/>
          <w:wAfter w:w="41" w:type="dxa"/>
        </w:trPr>
        <w:tc>
          <w:tcPr>
            <w:tcW w:w="3435" w:type="dxa"/>
            <w:gridSpan w:val="5"/>
            <w:shd w:val="clear" w:color="auto" w:fill="F7CAAC"/>
          </w:tcPr>
          <w:p w14:paraId="3DF5FA52" w14:textId="77777777" w:rsidR="00757B02" w:rsidRPr="005A0406" w:rsidRDefault="00757B02" w:rsidP="00757B02">
            <w:pPr>
              <w:jc w:val="both"/>
              <w:rPr>
                <w:b/>
              </w:rPr>
            </w:pPr>
            <w:r w:rsidRPr="005A0406">
              <w:rPr>
                <w:b/>
              </w:rPr>
              <w:t>Způsob ověření výsledků učení</w:t>
            </w:r>
          </w:p>
        </w:tc>
        <w:tc>
          <w:tcPr>
            <w:tcW w:w="3057" w:type="dxa"/>
            <w:gridSpan w:val="5"/>
            <w:tcBorders>
              <w:bottom w:val="single" w:sz="4" w:space="0" w:color="auto"/>
            </w:tcBorders>
          </w:tcPr>
          <w:p w14:paraId="2091031E" w14:textId="77777777" w:rsidR="00757B02" w:rsidRDefault="00757B02" w:rsidP="00757B02">
            <w:pPr>
              <w:jc w:val="both"/>
            </w:pPr>
            <w:r>
              <w:t>zápočet, zkouška</w:t>
            </w:r>
          </w:p>
        </w:tc>
        <w:tc>
          <w:tcPr>
            <w:tcW w:w="1479" w:type="dxa"/>
            <w:gridSpan w:val="2"/>
            <w:tcBorders>
              <w:bottom w:val="single" w:sz="4" w:space="0" w:color="auto"/>
            </w:tcBorders>
            <w:shd w:val="clear" w:color="auto" w:fill="F7CAAC"/>
          </w:tcPr>
          <w:p w14:paraId="76315BE1" w14:textId="77777777" w:rsidR="00757B02" w:rsidRDefault="00757B02" w:rsidP="00757B02">
            <w:pPr>
              <w:jc w:val="both"/>
              <w:rPr>
                <w:b/>
              </w:rPr>
            </w:pPr>
            <w:r>
              <w:rPr>
                <w:b/>
              </w:rPr>
              <w:t>Forma výuky</w:t>
            </w:r>
          </w:p>
        </w:tc>
        <w:tc>
          <w:tcPr>
            <w:tcW w:w="1884" w:type="dxa"/>
            <w:gridSpan w:val="4"/>
            <w:tcBorders>
              <w:bottom w:val="single" w:sz="4" w:space="0" w:color="auto"/>
            </w:tcBorders>
          </w:tcPr>
          <w:p w14:paraId="5E9EB99A" w14:textId="77777777" w:rsidR="00757B02" w:rsidRDefault="00757B02" w:rsidP="00757B02">
            <w:pPr>
              <w:jc w:val="both"/>
            </w:pPr>
            <w:r>
              <w:t>přednášky, laboratorní cvičení</w:t>
            </w:r>
          </w:p>
        </w:tc>
      </w:tr>
      <w:tr w:rsidR="00757B02" w14:paraId="0625ED33" w14:textId="77777777" w:rsidTr="00892117">
        <w:trPr>
          <w:gridAfter w:val="1"/>
          <w:wAfter w:w="41" w:type="dxa"/>
        </w:trPr>
        <w:tc>
          <w:tcPr>
            <w:tcW w:w="3435" w:type="dxa"/>
            <w:gridSpan w:val="5"/>
            <w:shd w:val="clear" w:color="auto" w:fill="F7CAAC"/>
          </w:tcPr>
          <w:p w14:paraId="4F3AEC6E" w14:textId="77777777" w:rsidR="00757B02" w:rsidRPr="005A0406" w:rsidRDefault="00757B02" w:rsidP="00757B02">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228D0C1C" w14:textId="77777777" w:rsidR="00757B02" w:rsidRDefault="00757B02" w:rsidP="00757B02">
            <w:pPr>
              <w:jc w:val="both"/>
              <w:rPr>
                <w:color w:val="000000"/>
                <w:shd w:val="clear" w:color="auto" w:fill="FFFFFF"/>
              </w:rPr>
            </w:pPr>
            <w:r w:rsidRPr="008B74CA">
              <w:rPr>
                <w:color w:val="000000"/>
                <w:shd w:val="clear" w:color="auto" w:fill="FFFFFF"/>
              </w:rPr>
              <w:t>Docházka: povinná účast na cvičeních (</w:t>
            </w:r>
            <w:r>
              <w:rPr>
                <w:color w:val="000000"/>
                <w:shd w:val="clear" w:color="auto" w:fill="FFFFFF"/>
              </w:rPr>
              <w:t xml:space="preserve">min. </w:t>
            </w:r>
            <w:r w:rsidRPr="008B74CA">
              <w:rPr>
                <w:color w:val="000000"/>
                <w:shd w:val="clear" w:color="auto" w:fill="FFFFFF"/>
              </w:rPr>
              <w:t>90</w:t>
            </w:r>
            <w:r>
              <w:rPr>
                <w:color w:val="000000"/>
                <w:shd w:val="clear" w:color="auto" w:fill="FFFFFF"/>
              </w:rPr>
              <w:t xml:space="preserve"> </w:t>
            </w:r>
            <w:r w:rsidRPr="008B74CA">
              <w:rPr>
                <w:color w:val="000000"/>
                <w:shd w:val="clear" w:color="auto" w:fill="FFFFFF"/>
              </w:rPr>
              <w:t>%).</w:t>
            </w:r>
          </w:p>
          <w:p w14:paraId="181640FA" w14:textId="77777777" w:rsidR="00757B02" w:rsidRDefault="00757B02" w:rsidP="00757B02">
            <w:pPr>
              <w:jc w:val="both"/>
              <w:rPr>
                <w:color w:val="000000"/>
                <w:shd w:val="clear" w:color="auto" w:fill="FFFFFF"/>
              </w:rPr>
            </w:pPr>
            <w:r w:rsidRPr="008B74CA">
              <w:rPr>
                <w:color w:val="000000"/>
                <w:shd w:val="clear" w:color="auto" w:fill="FFFFFF"/>
              </w:rPr>
              <w:t>Zápočet: testy (</w:t>
            </w:r>
            <w:r>
              <w:rPr>
                <w:color w:val="000000"/>
                <w:shd w:val="clear" w:color="auto" w:fill="FFFFFF"/>
              </w:rPr>
              <w:t xml:space="preserve">splnění na min. </w:t>
            </w:r>
            <w:r w:rsidRPr="008B74CA">
              <w:rPr>
                <w:color w:val="000000"/>
                <w:shd w:val="clear" w:color="auto" w:fill="FFFFFF"/>
              </w:rPr>
              <w:t>70</w:t>
            </w:r>
            <w:r>
              <w:rPr>
                <w:color w:val="000000"/>
                <w:shd w:val="clear" w:color="auto" w:fill="FFFFFF"/>
              </w:rPr>
              <w:t xml:space="preserve"> </w:t>
            </w:r>
            <w:r w:rsidRPr="008B74CA">
              <w:rPr>
                <w:color w:val="000000"/>
                <w:shd w:val="clear" w:color="auto" w:fill="FFFFFF"/>
              </w:rPr>
              <w:t>%).</w:t>
            </w:r>
          </w:p>
          <w:p w14:paraId="28C77024" w14:textId="77777777" w:rsidR="00757B02" w:rsidRDefault="00757B02" w:rsidP="00757B02">
            <w:pPr>
              <w:jc w:val="both"/>
            </w:pPr>
            <w:r w:rsidRPr="008B74CA">
              <w:rPr>
                <w:color w:val="000000"/>
                <w:shd w:val="clear" w:color="auto" w:fill="FFFFFF"/>
              </w:rPr>
              <w:t>Zkouška: prokázání znalosti probíraných tematických okruhů, písemná i ústní zkouška.</w:t>
            </w:r>
          </w:p>
        </w:tc>
      </w:tr>
      <w:tr w:rsidR="00757B02" w14:paraId="3B6849AD" w14:textId="77777777" w:rsidTr="00892117">
        <w:trPr>
          <w:gridAfter w:val="1"/>
          <w:wAfter w:w="41" w:type="dxa"/>
          <w:trHeight w:val="197"/>
        </w:trPr>
        <w:tc>
          <w:tcPr>
            <w:tcW w:w="3435" w:type="dxa"/>
            <w:gridSpan w:val="5"/>
            <w:tcBorders>
              <w:top w:val="nil"/>
            </w:tcBorders>
            <w:shd w:val="clear" w:color="auto" w:fill="F7CAAC"/>
          </w:tcPr>
          <w:p w14:paraId="78096204" w14:textId="77777777" w:rsidR="00757B02" w:rsidRDefault="00757B02" w:rsidP="00757B02">
            <w:pPr>
              <w:jc w:val="both"/>
              <w:rPr>
                <w:b/>
              </w:rPr>
            </w:pPr>
            <w:r>
              <w:rPr>
                <w:b/>
              </w:rPr>
              <w:t>Garant předmětu</w:t>
            </w:r>
          </w:p>
        </w:tc>
        <w:tc>
          <w:tcPr>
            <w:tcW w:w="6420" w:type="dxa"/>
            <w:gridSpan w:val="11"/>
            <w:tcBorders>
              <w:top w:val="single" w:sz="4" w:space="0" w:color="auto"/>
            </w:tcBorders>
          </w:tcPr>
          <w:p w14:paraId="1B021EE7" w14:textId="77777777" w:rsidR="00757B02" w:rsidRDefault="00757B02" w:rsidP="00757B02">
            <w:pPr>
              <w:jc w:val="both"/>
            </w:pPr>
            <w:r>
              <w:t>doc. Ing. Richardos Nikolaos Salek, Ph.D.</w:t>
            </w:r>
          </w:p>
        </w:tc>
      </w:tr>
      <w:tr w:rsidR="00757B02" w14:paraId="7378AA0C" w14:textId="77777777" w:rsidTr="00892117">
        <w:trPr>
          <w:gridAfter w:val="1"/>
          <w:wAfter w:w="41" w:type="dxa"/>
          <w:trHeight w:val="243"/>
        </w:trPr>
        <w:tc>
          <w:tcPr>
            <w:tcW w:w="3435" w:type="dxa"/>
            <w:gridSpan w:val="5"/>
            <w:tcBorders>
              <w:top w:val="nil"/>
            </w:tcBorders>
            <w:shd w:val="clear" w:color="auto" w:fill="F7CAAC"/>
          </w:tcPr>
          <w:p w14:paraId="2ADF4FCF" w14:textId="77777777" w:rsidR="00757B02" w:rsidRDefault="00757B02" w:rsidP="00757B02">
            <w:pPr>
              <w:jc w:val="both"/>
              <w:rPr>
                <w:b/>
              </w:rPr>
            </w:pPr>
            <w:r>
              <w:rPr>
                <w:b/>
              </w:rPr>
              <w:t>Zapojení garanta do výuky předmětu</w:t>
            </w:r>
          </w:p>
        </w:tc>
        <w:tc>
          <w:tcPr>
            <w:tcW w:w="6420" w:type="dxa"/>
            <w:gridSpan w:val="11"/>
            <w:tcBorders>
              <w:top w:val="nil"/>
            </w:tcBorders>
          </w:tcPr>
          <w:p w14:paraId="5405897F" w14:textId="77777777" w:rsidR="00757B02" w:rsidRDefault="00757B02" w:rsidP="00757B02">
            <w:pPr>
              <w:jc w:val="both"/>
            </w:pPr>
            <w:proofErr w:type="gramStart"/>
            <w:r>
              <w:t>100%</w:t>
            </w:r>
            <w:proofErr w:type="gramEnd"/>
            <w:r>
              <w:t xml:space="preserve"> p</w:t>
            </w:r>
          </w:p>
        </w:tc>
      </w:tr>
      <w:tr w:rsidR="00757B02" w14:paraId="394586BE" w14:textId="77777777" w:rsidTr="00892117">
        <w:trPr>
          <w:gridAfter w:val="1"/>
          <w:wAfter w:w="41" w:type="dxa"/>
        </w:trPr>
        <w:tc>
          <w:tcPr>
            <w:tcW w:w="3435" w:type="dxa"/>
            <w:gridSpan w:val="5"/>
            <w:shd w:val="clear" w:color="auto" w:fill="F7CAAC"/>
          </w:tcPr>
          <w:p w14:paraId="77207130" w14:textId="77777777" w:rsidR="00757B02" w:rsidRDefault="00757B02" w:rsidP="00757B02">
            <w:pPr>
              <w:jc w:val="both"/>
              <w:rPr>
                <w:b/>
              </w:rPr>
            </w:pPr>
            <w:r>
              <w:rPr>
                <w:b/>
              </w:rPr>
              <w:t>Vyučující</w:t>
            </w:r>
          </w:p>
        </w:tc>
        <w:tc>
          <w:tcPr>
            <w:tcW w:w="6420" w:type="dxa"/>
            <w:gridSpan w:val="11"/>
            <w:tcBorders>
              <w:bottom w:val="nil"/>
            </w:tcBorders>
          </w:tcPr>
          <w:p w14:paraId="32A32EC2" w14:textId="77777777" w:rsidR="00757B02" w:rsidRDefault="00757B02" w:rsidP="00757B02">
            <w:pPr>
              <w:jc w:val="both"/>
            </w:pPr>
          </w:p>
        </w:tc>
      </w:tr>
      <w:tr w:rsidR="00757B02" w14:paraId="608D93B5" w14:textId="77777777" w:rsidTr="00892117">
        <w:trPr>
          <w:gridAfter w:val="1"/>
          <w:wAfter w:w="41" w:type="dxa"/>
          <w:trHeight w:val="136"/>
        </w:trPr>
        <w:tc>
          <w:tcPr>
            <w:tcW w:w="9855" w:type="dxa"/>
            <w:gridSpan w:val="16"/>
            <w:tcBorders>
              <w:top w:val="nil"/>
            </w:tcBorders>
          </w:tcPr>
          <w:p w14:paraId="3B4EFEB1" w14:textId="77777777" w:rsidR="00757B02" w:rsidRDefault="00757B02" w:rsidP="00757B02">
            <w:pPr>
              <w:spacing w:before="60" w:after="60"/>
              <w:jc w:val="both"/>
            </w:pPr>
            <w:r w:rsidRPr="00ED7420">
              <w:rPr>
                <w:b/>
                <w:bCs/>
              </w:rPr>
              <w:t>doc. Ing. Richardos Nikolaos Salek, Ph.D.</w:t>
            </w:r>
            <w:r>
              <w:rPr>
                <w:b/>
                <w:bCs/>
              </w:rPr>
              <w:t xml:space="preserve"> </w:t>
            </w:r>
            <w:r>
              <w:t>(</w:t>
            </w:r>
            <w:proofErr w:type="gramStart"/>
            <w:r>
              <w:t>100%</w:t>
            </w:r>
            <w:proofErr w:type="gramEnd"/>
            <w:r>
              <w:t xml:space="preserve"> p)</w:t>
            </w:r>
          </w:p>
        </w:tc>
      </w:tr>
      <w:tr w:rsidR="00757B02" w14:paraId="5714886C" w14:textId="77777777" w:rsidTr="00892117">
        <w:trPr>
          <w:gridAfter w:val="1"/>
          <w:wAfter w:w="41" w:type="dxa"/>
        </w:trPr>
        <w:tc>
          <w:tcPr>
            <w:tcW w:w="3435" w:type="dxa"/>
            <w:gridSpan w:val="5"/>
            <w:shd w:val="clear" w:color="auto" w:fill="F7CAAC"/>
          </w:tcPr>
          <w:p w14:paraId="32686491" w14:textId="77777777" w:rsidR="00757B02" w:rsidRPr="005A0406" w:rsidRDefault="00757B02" w:rsidP="00757B02">
            <w:pPr>
              <w:jc w:val="both"/>
              <w:rPr>
                <w:b/>
              </w:rPr>
            </w:pPr>
            <w:r w:rsidRPr="005A0406">
              <w:rPr>
                <w:b/>
              </w:rPr>
              <w:t>Hlavní témata a výsledky učení</w:t>
            </w:r>
          </w:p>
        </w:tc>
        <w:tc>
          <w:tcPr>
            <w:tcW w:w="6420" w:type="dxa"/>
            <w:gridSpan w:val="11"/>
            <w:tcBorders>
              <w:bottom w:val="nil"/>
            </w:tcBorders>
          </w:tcPr>
          <w:p w14:paraId="69E6D209" w14:textId="77777777" w:rsidR="00757B02" w:rsidRPr="005A0406" w:rsidRDefault="00757B02" w:rsidP="00757B02">
            <w:pPr>
              <w:jc w:val="both"/>
            </w:pPr>
          </w:p>
        </w:tc>
      </w:tr>
      <w:tr w:rsidR="00757B02" w14:paraId="2077EF51" w14:textId="77777777" w:rsidTr="00892117">
        <w:trPr>
          <w:gridAfter w:val="1"/>
          <w:wAfter w:w="41" w:type="dxa"/>
          <w:trHeight w:val="2197"/>
        </w:trPr>
        <w:tc>
          <w:tcPr>
            <w:tcW w:w="9855" w:type="dxa"/>
            <w:gridSpan w:val="16"/>
            <w:tcBorders>
              <w:top w:val="nil"/>
              <w:bottom w:val="single" w:sz="4" w:space="0" w:color="auto"/>
            </w:tcBorders>
          </w:tcPr>
          <w:p w14:paraId="49C27951" w14:textId="77777777" w:rsidR="00757B02" w:rsidRPr="001C637F" w:rsidRDefault="00757B02" w:rsidP="00757B02">
            <w:pPr>
              <w:jc w:val="both"/>
              <w:rPr>
                <w:color w:val="000000"/>
                <w:shd w:val="clear" w:color="auto" w:fill="FFFFFF"/>
              </w:rPr>
            </w:pPr>
            <w:r w:rsidRPr="001C637F">
              <w:rPr>
                <w:color w:val="000000"/>
                <w:shd w:val="clear" w:color="auto" w:fill="FFFFFF"/>
              </w:rPr>
              <w:t xml:space="preserve">Cílem předmětu je rozšířit a prohloubit znalosti studenta v oblasti výroby nápojů. Student získá znalosti o technologiích výroby piva, vína, lihovin a nealkoholických nápojů. </w:t>
            </w:r>
            <w:r w:rsidRPr="00E24E16">
              <w:rPr>
                <w:b/>
                <w:bCs/>
              </w:rPr>
              <w:t>Obsah předmětu tvoří tyto tematické celky:</w:t>
            </w:r>
          </w:p>
          <w:p w14:paraId="44B4E959" w14:textId="77777777" w:rsidR="00757B02" w:rsidRPr="001C637F" w:rsidRDefault="00757B02" w:rsidP="00757B02">
            <w:pPr>
              <w:pStyle w:val="Odstavecseseznamem"/>
              <w:numPr>
                <w:ilvl w:val="0"/>
                <w:numId w:val="8"/>
              </w:numPr>
              <w:ind w:left="170" w:hanging="170"/>
              <w:jc w:val="both"/>
            </w:pPr>
            <w:r w:rsidRPr="001C637F">
              <w:t>Technologie výroby různých druhů čaje (pravé, bylinné a ovocné čaje).</w:t>
            </w:r>
          </w:p>
          <w:p w14:paraId="6B68DBC3" w14:textId="77777777" w:rsidR="00757B02" w:rsidRPr="001C637F" w:rsidRDefault="00757B02" w:rsidP="00757B02">
            <w:pPr>
              <w:pStyle w:val="Odstavecseseznamem"/>
              <w:numPr>
                <w:ilvl w:val="0"/>
                <w:numId w:val="8"/>
              </w:numPr>
              <w:ind w:left="170" w:hanging="170"/>
              <w:jc w:val="both"/>
            </w:pPr>
            <w:r w:rsidRPr="001C637F">
              <w:t>Technologie výroby základních a speciálních druhů kávy, výroba kávovin.</w:t>
            </w:r>
          </w:p>
          <w:p w14:paraId="30C3BF47" w14:textId="77777777" w:rsidR="00757B02" w:rsidRPr="001C637F" w:rsidRDefault="00757B02" w:rsidP="00757B02">
            <w:pPr>
              <w:pStyle w:val="Odstavecseseznamem"/>
              <w:numPr>
                <w:ilvl w:val="0"/>
                <w:numId w:val="8"/>
              </w:numPr>
              <w:ind w:left="170" w:hanging="170"/>
              <w:jc w:val="both"/>
            </w:pPr>
            <w:r w:rsidRPr="001C637F">
              <w:t>Kvasné procesy, základy fermentačních technologií.</w:t>
            </w:r>
          </w:p>
          <w:p w14:paraId="608DCEF2" w14:textId="77777777" w:rsidR="00757B02" w:rsidRPr="001C637F" w:rsidRDefault="00757B02" w:rsidP="00757B02">
            <w:pPr>
              <w:pStyle w:val="Odstavecseseznamem"/>
              <w:numPr>
                <w:ilvl w:val="0"/>
                <w:numId w:val="8"/>
              </w:numPr>
              <w:ind w:left="170" w:hanging="170"/>
              <w:jc w:val="both"/>
            </w:pPr>
            <w:r w:rsidRPr="001C637F">
              <w:t>Suroviny pro výrobu piva, sladařství.</w:t>
            </w:r>
          </w:p>
          <w:p w14:paraId="3B49170B" w14:textId="77777777" w:rsidR="00757B02" w:rsidRPr="001C637F" w:rsidRDefault="00757B02" w:rsidP="00757B02">
            <w:pPr>
              <w:pStyle w:val="Odstavecseseznamem"/>
              <w:numPr>
                <w:ilvl w:val="0"/>
                <w:numId w:val="8"/>
              </w:numPr>
              <w:ind w:left="170" w:hanging="170"/>
              <w:jc w:val="both"/>
            </w:pPr>
            <w:r w:rsidRPr="001C637F">
              <w:t>Pivovarnictví, výroba základních a speciálních druhů piv.</w:t>
            </w:r>
          </w:p>
          <w:p w14:paraId="7E05E7DF" w14:textId="77777777" w:rsidR="00757B02" w:rsidRPr="001C637F" w:rsidRDefault="00757B02" w:rsidP="00757B02">
            <w:pPr>
              <w:pStyle w:val="Odstavecseseznamem"/>
              <w:numPr>
                <w:ilvl w:val="0"/>
                <w:numId w:val="8"/>
              </w:numPr>
              <w:ind w:left="170" w:hanging="170"/>
              <w:jc w:val="both"/>
            </w:pPr>
            <w:r w:rsidRPr="001C637F">
              <w:t>Technologie výroby tichých vín.</w:t>
            </w:r>
          </w:p>
          <w:p w14:paraId="439D3EE9" w14:textId="77777777" w:rsidR="00757B02" w:rsidRPr="001C637F" w:rsidRDefault="00757B02" w:rsidP="00757B02">
            <w:pPr>
              <w:pStyle w:val="Odstavecseseznamem"/>
              <w:numPr>
                <w:ilvl w:val="0"/>
                <w:numId w:val="8"/>
              </w:numPr>
              <w:ind w:left="170" w:hanging="170"/>
              <w:jc w:val="both"/>
            </w:pPr>
            <w:r w:rsidRPr="001C637F">
              <w:t>Výroba ostatních druhů vín (šumivých a perlivých vín, alkoholizovaných, kořeněných a přírodně sladkých vín).</w:t>
            </w:r>
          </w:p>
          <w:p w14:paraId="028355E0" w14:textId="77777777" w:rsidR="00757B02" w:rsidRPr="001C637F" w:rsidRDefault="00757B02" w:rsidP="00757B02">
            <w:pPr>
              <w:pStyle w:val="Odstavecseseznamem"/>
              <w:numPr>
                <w:ilvl w:val="0"/>
                <w:numId w:val="8"/>
              </w:numPr>
              <w:ind w:left="170" w:hanging="170"/>
              <w:jc w:val="both"/>
            </w:pPr>
            <w:r w:rsidRPr="001C637F">
              <w:t xml:space="preserve">Výroba ovocných vín, </w:t>
            </w:r>
            <w:proofErr w:type="spellStart"/>
            <w:r w:rsidRPr="001C637F">
              <w:t>cideru</w:t>
            </w:r>
            <w:proofErr w:type="spellEnd"/>
            <w:r w:rsidRPr="001C637F">
              <w:t xml:space="preserve"> a medoviny.</w:t>
            </w:r>
          </w:p>
          <w:p w14:paraId="03823511" w14:textId="77777777" w:rsidR="00757B02" w:rsidRPr="001C637F" w:rsidRDefault="00757B02" w:rsidP="00757B02">
            <w:pPr>
              <w:pStyle w:val="Odstavecseseznamem"/>
              <w:numPr>
                <w:ilvl w:val="0"/>
                <w:numId w:val="8"/>
              </w:numPr>
              <w:ind w:left="170" w:hanging="170"/>
              <w:jc w:val="both"/>
            </w:pPr>
            <w:r w:rsidRPr="001C637F">
              <w:t>Lihovarnictví.</w:t>
            </w:r>
          </w:p>
          <w:p w14:paraId="353A739E" w14:textId="77777777" w:rsidR="00757B02" w:rsidRPr="001C637F" w:rsidRDefault="00757B02" w:rsidP="00757B02">
            <w:pPr>
              <w:pStyle w:val="Odstavecseseznamem"/>
              <w:numPr>
                <w:ilvl w:val="0"/>
                <w:numId w:val="8"/>
              </w:numPr>
              <w:ind w:left="170" w:hanging="170"/>
              <w:jc w:val="both"/>
            </w:pPr>
            <w:r w:rsidRPr="001C637F">
              <w:t>Výroba ovocných destilátů, destilátů z vína a matolin.</w:t>
            </w:r>
          </w:p>
          <w:p w14:paraId="1E7245D7" w14:textId="77777777" w:rsidR="00757B02" w:rsidRPr="001C637F" w:rsidRDefault="00757B02" w:rsidP="00757B02">
            <w:pPr>
              <w:pStyle w:val="Odstavecseseznamem"/>
              <w:numPr>
                <w:ilvl w:val="0"/>
                <w:numId w:val="8"/>
              </w:numPr>
              <w:ind w:left="170" w:hanging="170"/>
              <w:jc w:val="both"/>
            </w:pPr>
            <w:r w:rsidRPr="001C637F">
              <w:t>Výroba obilných destilátů, destilátů ze sladu a z vybraných speciálních surovin.</w:t>
            </w:r>
          </w:p>
          <w:p w14:paraId="20EDFE58" w14:textId="77777777" w:rsidR="00757B02" w:rsidRPr="001C637F" w:rsidRDefault="00757B02" w:rsidP="00757B02">
            <w:pPr>
              <w:pStyle w:val="Odstavecseseznamem"/>
              <w:numPr>
                <w:ilvl w:val="0"/>
                <w:numId w:val="8"/>
              </w:numPr>
              <w:ind w:left="170" w:hanging="170"/>
              <w:jc w:val="both"/>
            </w:pPr>
            <w:r w:rsidRPr="001C637F">
              <w:t>Technologie výroby lihovin (výroba ovocných, bylinných a emulzních likérů).</w:t>
            </w:r>
          </w:p>
          <w:p w14:paraId="65433EC2" w14:textId="77777777" w:rsidR="00757B02" w:rsidRPr="001C637F" w:rsidRDefault="00757B02" w:rsidP="00757B02">
            <w:pPr>
              <w:pStyle w:val="Odstavecseseznamem"/>
              <w:numPr>
                <w:ilvl w:val="0"/>
                <w:numId w:val="8"/>
              </w:numPr>
              <w:ind w:left="170" w:hanging="170"/>
              <w:jc w:val="both"/>
            </w:pPr>
            <w:r w:rsidRPr="001C637F">
              <w:t>Technologie výroby nealkoholických nápojů (šťávy, nektary, koncentráty).</w:t>
            </w:r>
          </w:p>
          <w:p w14:paraId="46F9C2FE" w14:textId="77777777" w:rsidR="00757B02" w:rsidRDefault="00757B02" w:rsidP="00757B02">
            <w:pPr>
              <w:pStyle w:val="Odstavecseseznamem"/>
              <w:numPr>
                <w:ilvl w:val="0"/>
                <w:numId w:val="8"/>
              </w:numPr>
              <w:ind w:left="170" w:hanging="170"/>
              <w:jc w:val="both"/>
            </w:pPr>
            <w:r w:rsidRPr="001C637F">
              <w:t>Technologie výroby nealkoholických nápojů (minerální vody a sycené vody, sirupy, limonády a nápoje jako funkční potraviny).</w:t>
            </w:r>
          </w:p>
          <w:p w14:paraId="6664BC54" w14:textId="77777777" w:rsidR="00757B02" w:rsidRDefault="00757B02" w:rsidP="00757B02">
            <w:pPr>
              <w:pStyle w:val="Odstavecseseznamem"/>
              <w:ind w:left="170"/>
              <w:jc w:val="both"/>
            </w:pPr>
          </w:p>
          <w:p w14:paraId="4199D5D5" w14:textId="2FA0EEEC" w:rsidR="00757B02" w:rsidRPr="007316A1" w:rsidRDefault="00757B02" w:rsidP="00757B02">
            <w:pPr>
              <w:jc w:val="both"/>
              <w:rPr>
                <w:b/>
                <w:bCs/>
              </w:rPr>
            </w:pPr>
            <w:r w:rsidRPr="007316A1">
              <w:rPr>
                <w:b/>
                <w:bCs/>
              </w:rPr>
              <w:t xml:space="preserve">Očekávané výsledky učení </w:t>
            </w:r>
            <w:r w:rsidRPr="007316A1">
              <w:rPr>
                <w:b/>
                <w:color w:val="000000" w:themeColor="text1"/>
              </w:rPr>
              <w:t>– po absolvování předmětu student prokazuje:</w:t>
            </w:r>
          </w:p>
          <w:p w14:paraId="45AD14C2" w14:textId="77777777" w:rsidR="00757B02" w:rsidRDefault="00757B02" w:rsidP="00757B02">
            <w:pPr>
              <w:tabs>
                <w:tab w:val="left" w:pos="328"/>
              </w:tabs>
              <w:rPr>
                <w:b/>
                <w:color w:val="000000" w:themeColor="text1"/>
              </w:rPr>
            </w:pPr>
            <w:r w:rsidRPr="007316A1">
              <w:rPr>
                <w:b/>
              </w:rPr>
              <w:t>Odborné z</w:t>
            </w:r>
            <w:r w:rsidRPr="007316A1">
              <w:rPr>
                <w:b/>
                <w:color w:val="000000" w:themeColor="text1"/>
              </w:rPr>
              <w:t>nalosti:</w:t>
            </w:r>
            <w:r w:rsidRPr="00FA5070">
              <w:rPr>
                <w:b/>
                <w:color w:val="000000" w:themeColor="text1"/>
              </w:rPr>
              <w:t xml:space="preserve"> </w:t>
            </w:r>
          </w:p>
          <w:p w14:paraId="7D4E4AFF" w14:textId="318F0888" w:rsidR="00757B02" w:rsidRPr="0086369A" w:rsidRDefault="00757B02" w:rsidP="00757B02">
            <w:pPr>
              <w:pStyle w:val="Odstavecseseznamem"/>
              <w:numPr>
                <w:ilvl w:val="0"/>
                <w:numId w:val="8"/>
              </w:numPr>
              <w:ind w:left="170" w:hanging="170"/>
              <w:jc w:val="both"/>
            </w:pPr>
            <w:r w:rsidRPr="00A42ABE">
              <w:t>charakterizovat suroviny a jejich jakostní parametry</w:t>
            </w:r>
          </w:p>
          <w:p w14:paraId="3FA019D0" w14:textId="52EB1E28" w:rsidR="00757B02" w:rsidRPr="0086369A" w:rsidRDefault="00757B02" w:rsidP="00757B02">
            <w:pPr>
              <w:pStyle w:val="Odstavecseseznamem"/>
              <w:numPr>
                <w:ilvl w:val="0"/>
                <w:numId w:val="8"/>
              </w:numPr>
              <w:ind w:left="170" w:hanging="170"/>
              <w:jc w:val="both"/>
            </w:pPr>
            <w:r>
              <w:t>popsat</w:t>
            </w:r>
            <w:r w:rsidRPr="00A42ABE">
              <w:t xml:space="preserve"> technologická schémata výroby a moderní technologické postupy</w:t>
            </w:r>
          </w:p>
          <w:p w14:paraId="7C0B2018" w14:textId="77777777" w:rsidR="00757B02" w:rsidRPr="0086369A" w:rsidRDefault="00757B02" w:rsidP="00757B02">
            <w:pPr>
              <w:pStyle w:val="Odstavecseseznamem"/>
              <w:numPr>
                <w:ilvl w:val="0"/>
                <w:numId w:val="8"/>
              </w:numPr>
              <w:ind w:left="170" w:hanging="170"/>
              <w:jc w:val="both"/>
            </w:pPr>
            <w:r w:rsidRPr="00A42ABE">
              <w:t>vysvětlit, které faktory mají pozitivní/negativní vliv na proces výroby a konečný produkt</w:t>
            </w:r>
          </w:p>
          <w:p w14:paraId="51DB2943" w14:textId="5206403A" w:rsidR="00757B02" w:rsidRPr="0086369A" w:rsidRDefault="00757B02" w:rsidP="00757B02">
            <w:pPr>
              <w:pStyle w:val="Odstavecseseznamem"/>
              <w:numPr>
                <w:ilvl w:val="0"/>
                <w:numId w:val="8"/>
              </w:numPr>
              <w:ind w:left="170" w:hanging="170"/>
              <w:jc w:val="both"/>
            </w:pPr>
            <w:r>
              <w:t xml:space="preserve">definovat </w:t>
            </w:r>
            <w:r w:rsidRPr="00A42ABE">
              <w:t>vedlejší produkty výroby a možnosti jejich dalšího využití</w:t>
            </w:r>
          </w:p>
          <w:p w14:paraId="5FCAC295" w14:textId="07DEF5E3" w:rsidR="00757B02" w:rsidRPr="0086369A" w:rsidRDefault="00757B02" w:rsidP="00757B02">
            <w:pPr>
              <w:pStyle w:val="Odstavecseseznamem"/>
              <w:numPr>
                <w:ilvl w:val="0"/>
                <w:numId w:val="8"/>
              </w:numPr>
              <w:ind w:left="170" w:hanging="170"/>
              <w:jc w:val="both"/>
            </w:pPr>
            <w:r>
              <w:t xml:space="preserve">definovat </w:t>
            </w:r>
            <w:r w:rsidRPr="00A42ABE">
              <w:t>základní principy úchovy a skladování nápojů</w:t>
            </w:r>
          </w:p>
          <w:p w14:paraId="0097C6C5" w14:textId="05B0A99E" w:rsidR="00757B02" w:rsidRPr="0086369A" w:rsidRDefault="00757B02" w:rsidP="00757B02">
            <w:pPr>
              <w:pStyle w:val="Odstavecseseznamem"/>
              <w:numPr>
                <w:ilvl w:val="0"/>
                <w:numId w:val="8"/>
              </w:numPr>
              <w:ind w:left="170" w:hanging="170"/>
              <w:jc w:val="both"/>
            </w:pPr>
            <w:r w:rsidRPr="00A42ABE">
              <w:t>specifikovat vybrané vlastnosti konečného produktu</w:t>
            </w:r>
          </w:p>
          <w:p w14:paraId="59B1119D" w14:textId="77777777" w:rsidR="00757B02" w:rsidRPr="0086369A" w:rsidRDefault="00757B02" w:rsidP="00757B02">
            <w:pPr>
              <w:pStyle w:val="Odstavecseseznamem"/>
              <w:numPr>
                <w:ilvl w:val="0"/>
                <w:numId w:val="8"/>
              </w:numPr>
              <w:ind w:left="170" w:hanging="170"/>
              <w:jc w:val="both"/>
            </w:pPr>
            <w:r w:rsidRPr="00A42ABE">
              <w:t>orientovat se v legislativních předpisech týkající se vybraných nápojů</w:t>
            </w:r>
          </w:p>
          <w:p w14:paraId="1DFE5FBA" w14:textId="77777777" w:rsidR="00757B02" w:rsidRPr="00FA5070" w:rsidRDefault="00757B02" w:rsidP="00757B02">
            <w:pPr>
              <w:tabs>
                <w:tab w:val="left" w:pos="328"/>
              </w:tabs>
              <w:rPr>
                <w:b/>
                <w:color w:val="000000" w:themeColor="text1"/>
              </w:rPr>
            </w:pPr>
          </w:p>
          <w:p w14:paraId="42AB34EB" w14:textId="77777777" w:rsidR="00757B02" w:rsidRPr="00FA5070" w:rsidRDefault="00757B02" w:rsidP="00757B02">
            <w:pPr>
              <w:tabs>
                <w:tab w:val="left" w:pos="328"/>
              </w:tabs>
              <w:rPr>
                <w:b/>
                <w:color w:val="000000" w:themeColor="text1"/>
              </w:rPr>
            </w:pPr>
            <w:r w:rsidRPr="00E731FA">
              <w:rPr>
                <w:b/>
                <w:color w:val="000000" w:themeColor="text1"/>
              </w:rPr>
              <w:t>Odborné dovednosti:</w:t>
            </w:r>
          </w:p>
          <w:p w14:paraId="52DA0490" w14:textId="77777777" w:rsidR="00757B02" w:rsidRPr="0086369A" w:rsidRDefault="00757B02" w:rsidP="00757B02">
            <w:pPr>
              <w:pStyle w:val="Odstavecseseznamem"/>
              <w:numPr>
                <w:ilvl w:val="0"/>
                <w:numId w:val="8"/>
              </w:numPr>
              <w:ind w:left="170" w:hanging="170"/>
              <w:jc w:val="both"/>
            </w:pPr>
            <w:r w:rsidRPr="00A42ABE">
              <w:t>navrhnout technologický postup konkrétních nápojů</w:t>
            </w:r>
          </w:p>
          <w:p w14:paraId="10EDECF2" w14:textId="77777777" w:rsidR="00757B02" w:rsidRPr="0086369A" w:rsidRDefault="00757B02" w:rsidP="00757B02">
            <w:pPr>
              <w:pStyle w:val="Odstavecseseznamem"/>
              <w:numPr>
                <w:ilvl w:val="0"/>
                <w:numId w:val="8"/>
              </w:numPr>
              <w:ind w:left="170" w:hanging="170"/>
              <w:jc w:val="both"/>
            </w:pPr>
            <w:r w:rsidRPr="00A42ABE">
              <w:t>daný produkt vyrobit</w:t>
            </w:r>
          </w:p>
          <w:p w14:paraId="12A7B138" w14:textId="77777777" w:rsidR="00757B02" w:rsidRPr="0086369A" w:rsidRDefault="00757B02" w:rsidP="00757B02">
            <w:pPr>
              <w:pStyle w:val="Odstavecseseznamem"/>
              <w:numPr>
                <w:ilvl w:val="0"/>
                <w:numId w:val="8"/>
              </w:numPr>
              <w:ind w:left="170" w:hanging="170"/>
              <w:jc w:val="both"/>
            </w:pPr>
            <w:r w:rsidRPr="00A42ABE">
              <w:t>uskutečnit základní provozní analýzy u výrobku</w:t>
            </w:r>
          </w:p>
          <w:p w14:paraId="464678C0" w14:textId="77777777" w:rsidR="00757B02" w:rsidRPr="0086369A" w:rsidRDefault="00757B02" w:rsidP="00757B02">
            <w:pPr>
              <w:pStyle w:val="Odstavecseseznamem"/>
              <w:numPr>
                <w:ilvl w:val="0"/>
                <w:numId w:val="8"/>
              </w:numPr>
              <w:ind w:left="170" w:hanging="170"/>
              <w:jc w:val="both"/>
            </w:pPr>
            <w:r w:rsidRPr="00A42ABE">
              <w:t>identifikovat vady a určit postup k nápravě</w:t>
            </w:r>
          </w:p>
          <w:p w14:paraId="5FCB974B" w14:textId="44053970" w:rsidR="00757B02" w:rsidRPr="0086369A" w:rsidRDefault="00757B02" w:rsidP="00757B02">
            <w:pPr>
              <w:pStyle w:val="Odstavecseseznamem"/>
              <w:numPr>
                <w:ilvl w:val="0"/>
                <w:numId w:val="8"/>
              </w:numPr>
              <w:ind w:left="170" w:hanging="170"/>
              <w:jc w:val="both"/>
            </w:pPr>
            <w:r w:rsidRPr="0086369A">
              <w:t>výrobek senzoricky zhodnotit správnými degustačními postupy</w:t>
            </w:r>
          </w:p>
        </w:tc>
      </w:tr>
      <w:tr w:rsidR="00757B02" w14:paraId="43C08E87" w14:textId="77777777" w:rsidTr="00892117">
        <w:trPr>
          <w:gridAfter w:val="1"/>
          <w:wAfter w:w="41" w:type="dxa"/>
          <w:trHeight w:val="283"/>
        </w:trPr>
        <w:tc>
          <w:tcPr>
            <w:tcW w:w="3435" w:type="dxa"/>
            <w:gridSpan w:val="5"/>
            <w:tcBorders>
              <w:top w:val="single" w:sz="4" w:space="0" w:color="auto"/>
              <w:bottom w:val="single" w:sz="4" w:space="0" w:color="auto"/>
              <w:right w:val="single" w:sz="4" w:space="0" w:color="auto"/>
            </w:tcBorders>
            <w:shd w:val="clear" w:color="auto" w:fill="F7CAAC"/>
          </w:tcPr>
          <w:p w14:paraId="3424AC73" w14:textId="77777777" w:rsidR="00757B02" w:rsidRPr="005A0406" w:rsidRDefault="00757B02" w:rsidP="00757B02">
            <w:pPr>
              <w:jc w:val="both"/>
            </w:pPr>
            <w:r w:rsidRPr="005A0406">
              <w:rPr>
                <w:b/>
              </w:rPr>
              <w:t>Metody výuky</w:t>
            </w:r>
          </w:p>
        </w:tc>
        <w:tc>
          <w:tcPr>
            <w:tcW w:w="6420" w:type="dxa"/>
            <w:gridSpan w:val="11"/>
            <w:tcBorders>
              <w:top w:val="single" w:sz="4" w:space="0" w:color="auto"/>
              <w:left w:val="single" w:sz="4" w:space="0" w:color="auto"/>
              <w:bottom w:val="nil"/>
              <w:right w:val="single" w:sz="4" w:space="0" w:color="auto"/>
            </w:tcBorders>
          </w:tcPr>
          <w:p w14:paraId="7DF89030" w14:textId="77777777" w:rsidR="00757B02" w:rsidRDefault="00757B02" w:rsidP="00757B02">
            <w:pPr>
              <w:jc w:val="both"/>
            </w:pPr>
          </w:p>
        </w:tc>
      </w:tr>
      <w:tr w:rsidR="00757B02" w14:paraId="2C5E6FB5" w14:textId="77777777" w:rsidTr="007316A1">
        <w:trPr>
          <w:gridAfter w:val="1"/>
          <w:wAfter w:w="41" w:type="dxa"/>
          <w:trHeight w:val="1621"/>
        </w:trPr>
        <w:tc>
          <w:tcPr>
            <w:tcW w:w="9855" w:type="dxa"/>
            <w:gridSpan w:val="16"/>
            <w:tcBorders>
              <w:top w:val="nil"/>
              <w:bottom w:val="single" w:sz="4" w:space="0" w:color="auto"/>
            </w:tcBorders>
          </w:tcPr>
          <w:p w14:paraId="5B8AEF85" w14:textId="77777777" w:rsidR="00757B02" w:rsidRPr="00E731FA" w:rsidRDefault="00757B02" w:rsidP="00757B02">
            <w:pPr>
              <w:jc w:val="both"/>
              <w:rPr>
                <w:b/>
                <w:bCs/>
                <w:u w:val="single"/>
              </w:rPr>
            </w:pPr>
            <w:r w:rsidRPr="00E731FA">
              <w:rPr>
                <w:b/>
                <w:bCs/>
                <w:u w:val="single"/>
              </w:rPr>
              <w:t>Metody a přístupy používané ve výuce</w:t>
            </w:r>
          </w:p>
          <w:p w14:paraId="7C13B9CC" w14:textId="77777777" w:rsidR="00757B02" w:rsidRPr="00E731FA" w:rsidRDefault="00757B02" w:rsidP="00757B02">
            <w:pPr>
              <w:pStyle w:val="Nadpis5"/>
              <w:spacing w:before="0"/>
              <w:rPr>
                <w:rFonts w:ascii="Times New Roman" w:eastAsia="Times New Roman" w:hAnsi="Times New Roman" w:cs="Times New Roman"/>
                <w:b/>
                <w:bCs/>
                <w:color w:val="auto"/>
              </w:rPr>
            </w:pPr>
            <w:r w:rsidRPr="00E731FA">
              <w:rPr>
                <w:rFonts w:ascii="Times New Roman" w:eastAsia="Times New Roman" w:hAnsi="Times New Roman" w:cs="Times New Roman"/>
                <w:b/>
                <w:bCs/>
                <w:color w:val="auto"/>
              </w:rPr>
              <w:t>Pro dosažení odborných znalostí jsou užívány vyučovací metody:</w:t>
            </w:r>
          </w:p>
          <w:p w14:paraId="1BCBCA50" w14:textId="77777777" w:rsidR="00757B02" w:rsidRPr="00E731FA" w:rsidRDefault="00757B02" w:rsidP="00757B02">
            <w:r w:rsidRPr="00E731FA">
              <w:rPr>
                <w:color w:val="000000"/>
                <w:shd w:val="clear" w:color="auto" w:fill="FFFFFF"/>
              </w:rPr>
              <w:t>Přednášení, Dialogická (diskuze, rozhovor, brainstorming)</w:t>
            </w:r>
          </w:p>
          <w:p w14:paraId="741D14A2" w14:textId="77777777" w:rsidR="00757B02" w:rsidRPr="00E731FA" w:rsidRDefault="00757B02" w:rsidP="00757B02"/>
          <w:p w14:paraId="1AAD8630" w14:textId="77777777" w:rsidR="00757B02" w:rsidRPr="00E731FA" w:rsidRDefault="00757B02" w:rsidP="00757B02">
            <w:pPr>
              <w:pStyle w:val="Nadpis5"/>
              <w:spacing w:before="0"/>
              <w:rPr>
                <w:rFonts w:ascii="Times New Roman" w:eastAsia="Times New Roman" w:hAnsi="Times New Roman" w:cs="Times New Roman"/>
                <w:b/>
                <w:bCs/>
                <w:color w:val="auto"/>
              </w:rPr>
            </w:pPr>
            <w:r w:rsidRPr="00E731FA">
              <w:rPr>
                <w:rFonts w:ascii="Times New Roman" w:eastAsia="Times New Roman" w:hAnsi="Times New Roman" w:cs="Times New Roman"/>
                <w:b/>
                <w:bCs/>
                <w:color w:val="auto"/>
              </w:rPr>
              <w:t>Pro dosažení odborných dovedností jsou užívány vyučovací metody:</w:t>
            </w:r>
          </w:p>
          <w:p w14:paraId="0E019251" w14:textId="77777777" w:rsidR="00757B02" w:rsidRDefault="00757B02" w:rsidP="00757B02">
            <w:r w:rsidRPr="00E731FA">
              <w:t>Laborování, Praktické procvičování</w:t>
            </w:r>
          </w:p>
          <w:p w14:paraId="6D56EDB6" w14:textId="77777777" w:rsidR="00757B02" w:rsidRDefault="00757B02" w:rsidP="00757B02"/>
          <w:p w14:paraId="3AEA597A" w14:textId="77777777" w:rsidR="00757B02" w:rsidRPr="007316A1" w:rsidRDefault="00757B02" w:rsidP="00757B02">
            <w:pPr>
              <w:pStyle w:val="Nadpis5"/>
              <w:spacing w:before="0"/>
              <w:rPr>
                <w:rFonts w:ascii="Times New Roman" w:eastAsia="Times New Roman" w:hAnsi="Times New Roman" w:cs="Times New Roman"/>
                <w:b/>
                <w:bCs/>
                <w:color w:val="auto"/>
              </w:rPr>
            </w:pPr>
            <w:r w:rsidRPr="007316A1">
              <w:rPr>
                <w:rFonts w:ascii="Times New Roman" w:eastAsia="Times New Roman" w:hAnsi="Times New Roman" w:cs="Times New Roman"/>
                <w:b/>
                <w:bCs/>
                <w:color w:val="auto"/>
              </w:rPr>
              <w:t>Očekávané výsledky učení dosažené studiem předmětu jsou ověřovány hodnoticími metodami:</w:t>
            </w:r>
          </w:p>
          <w:p w14:paraId="4B263C73" w14:textId="77777777" w:rsidR="00483E46" w:rsidRDefault="00757B02" w:rsidP="00757B02">
            <w:pPr>
              <w:jc w:val="both"/>
              <w:rPr>
                <w:color w:val="000000"/>
              </w:rPr>
            </w:pPr>
            <w:r w:rsidRPr="007316A1">
              <w:rPr>
                <w:color w:val="000000"/>
              </w:rPr>
              <w:t>Didaktický test, Písemná zkouška, Ústní zkouška, Známkou</w:t>
            </w:r>
          </w:p>
          <w:p w14:paraId="6DD7212B" w14:textId="77777777" w:rsidR="00483E46" w:rsidRDefault="00483E46" w:rsidP="00757B02">
            <w:pPr>
              <w:jc w:val="both"/>
              <w:rPr>
                <w:color w:val="000000"/>
              </w:rPr>
            </w:pPr>
          </w:p>
          <w:p w14:paraId="6CD52246" w14:textId="14E9F134" w:rsidR="00757B02" w:rsidRPr="007316A1" w:rsidRDefault="00757B02" w:rsidP="00757B02">
            <w:pPr>
              <w:jc w:val="both"/>
              <w:rPr>
                <w:b/>
                <w:bCs/>
                <w:u w:val="single"/>
              </w:rPr>
            </w:pPr>
            <w:r w:rsidRPr="007316A1">
              <w:rPr>
                <w:b/>
                <w:bCs/>
                <w:u w:val="single"/>
              </w:rPr>
              <w:t>Používané didaktické prostředky</w:t>
            </w:r>
          </w:p>
          <w:p w14:paraId="4790D010" w14:textId="77777777" w:rsidR="00757B02" w:rsidRPr="0071371D" w:rsidRDefault="00757B02" w:rsidP="00757B02">
            <w:pPr>
              <w:jc w:val="both"/>
            </w:pPr>
            <w:r w:rsidRPr="007316A1">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7316A1">
              <w:t>dataprojekce</w:t>
            </w:r>
            <w:proofErr w:type="spellEnd"/>
            <w:r w:rsidRPr="007316A1">
              <w:t>, výukové počítačové programy, zdroje odborné literatury, prezentace, modely.</w:t>
            </w:r>
          </w:p>
          <w:p w14:paraId="198AE0BD" w14:textId="77777777" w:rsidR="00757B02" w:rsidRPr="0071371D" w:rsidRDefault="00757B02" w:rsidP="00757B02">
            <w:pPr>
              <w:jc w:val="both"/>
            </w:pPr>
            <w:r w:rsidRPr="0071371D">
              <w:t> </w:t>
            </w:r>
          </w:p>
          <w:p w14:paraId="4D28AC15" w14:textId="4B567837" w:rsidR="00757B02" w:rsidRDefault="00757B02" w:rsidP="00757B02">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3A3D93" w:rsidRPr="0071371D">
              <w:t>M</w:t>
            </w:r>
            <w:r w:rsidR="003A3D93">
              <w:t>S</w:t>
            </w:r>
            <w:r w:rsidR="003A3D93"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757B02" w14:paraId="6296351C" w14:textId="77777777" w:rsidTr="00892117">
        <w:trPr>
          <w:gridAfter w:val="1"/>
          <w:wAfter w:w="41" w:type="dxa"/>
          <w:trHeight w:val="265"/>
        </w:trPr>
        <w:tc>
          <w:tcPr>
            <w:tcW w:w="3435" w:type="dxa"/>
            <w:gridSpan w:val="5"/>
            <w:tcBorders>
              <w:top w:val="single" w:sz="4" w:space="0" w:color="auto"/>
            </w:tcBorders>
            <w:shd w:val="clear" w:color="auto" w:fill="F7CAAC"/>
          </w:tcPr>
          <w:p w14:paraId="3DF03092" w14:textId="77777777" w:rsidR="00757B02" w:rsidRDefault="00757B02" w:rsidP="00757B02">
            <w:pPr>
              <w:jc w:val="both"/>
            </w:pPr>
            <w:r>
              <w:rPr>
                <w:b/>
              </w:rPr>
              <w:lastRenderedPageBreak/>
              <w:t>Studijní literatura a studijní pomůcky</w:t>
            </w:r>
          </w:p>
        </w:tc>
        <w:tc>
          <w:tcPr>
            <w:tcW w:w="6420" w:type="dxa"/>
            <w:gridSpan w:val="11"/>
            <w:tcBorders>
              <w:top w:val="single" w:sz="4" w:space="0" w:color="auto"/>
              <w:bottom w:val="nil"/>
            </w:tcBorders>
          </w:tcPr>
          <w:p w14:paraId="42842542" w14:textId="77777777" w:rsidR="00757B02" w:rsidRDefault="00757B02" w:rsidP="00757B02">
            <w:pPr>
              <w:jc w:val="both"/>
            </w:pPr>
          </w:p>
        </w:tc>
      </w:tr>
      <w:tr w:rsidR="00757B02" w14:paraId="233B55B3" w14:textId="77777777" w:rsidTr="00892117">
        <w:trPr>
          <w:gridAfter w:val="1"/>
          <w:wAfter w:w="41" w:type="dxa"/>
          <w:trHeight w:val="1120"/>
        </w:trPr>
        <w:tc>
          <w:tcPr>
            <w:tcW w:w="9855" w:type="dxa"/>
            <w:gridSpan w:val="16"/>
            <w:tcBorders>
              <w:top w:val="nil"/>
            </w:tcBorders>
          </w:tcPr>
          <w:p w14:paraId="37804EBC" w14:textId="77777777" w:rsidR="00757B02" w:rsidRPr="009A34CE" w:rsidRDefault="00757B02" w:rsidP="00757B02">
            <w:pPr>
              <w:jc w:val="both"/>
              <w:rPr>
                <w:u w:val="single"/>
              </w:rPr>
            </w:pPr>
            <w:r w:rsidRPr="009A34CE">
              <w:rPr>
                <w:u w:val="single"/>
              </w:rPr>
              <w:t>Povinná literatura:</w:t>
            </w:r>
          </w:p>
          <w:p w14:paraId="50595AC9" w14:textId="77777777" w:rsidR="00757B02" w:rsidRPr="009A34CE" w:rsidRDefault="00757B02" w:rsidP="00757B02">
            <w:pPr>
              <w:shd w:val="clear" w:color="auto" w:fill="FFFFFF"/>
              <w:jc w:val="both"/>
              <w:rPr>
                <w:color w:val="000000"/>
              </w:rPr>
            </w:pPr>
            <w:r w:rsidRPr="009A34CE">
              <w:rPr>
                <w:color w:val="000000"/>
              </w:rPr>
              <w:t>VELÍŠEK, J.</w:t>
            </w:r>
            <w:r>
              <w:rPr>
                <w:color w:val="000000"/>
              </w:rPr>
              <w:t xml:space="preserve">, </w:t>
            </w:r>
            <w:r w:rsidRPr="009A34CE">
              <w:rPr>
                <w:color w:val="000000"/>
              </w:rPr>
              <w:t>HAJŠLOVÁ</w:t>
            </w:r>
            <w:r>
              <w:rPr>
                <w:color w:val="000000"/>
              </w:rPr>
              <w:t>, J.</w:t>
            </w:r>
            <w:r w:rsidRPr="009A34CE">
              <w:rPr>
                <w:color w:val="000000"/>
              </w:rPr>
              <w:t xml:space="preserve"> Chemie </w:t>
            </w:r>
            <w:r w:rsidRPr="00484BE9">
              <w:rPr>
                <w:color w:val="000000"/>
              </w:rPr>
              <w:t xml:space="preserve">potravin. </w:t>
            </w:r>
            <w:r>
              <w:rPr>
                <w:color w:val="000000"/>
              </w:rPr>
              <w:t>Tábor</w:t>
            </w:r>
            <w:r w:rsidRPr="00484BE9">
              <w:rPr>
                <w:color w:val="000000"/>
              </w:rPr>
              <w:t>:</w:t>
            </w:r>
            <w:r>
              <w:rPr>
                <w:color w:val="000000"/>
              </w:rPr>
              <w:t xml:space="preserve"> OSSIS</w:t>
            </w:r>
            <w:r w:rsidRPr="00550A07">
              <w:rPr>
                <w:color w:val="000000"/>
              </w:rPr>
              <w:t>,</w:t>
            </w:r>
            <w:r w:rsidRPr="009A34CE">
              <w:rPr>
                <w:color w:val="000000"/>
              </w:rPr>
              <w:t xml:space="preserve"> 2009. ISBN 978-80-86659-17-6.</w:t>
            </w:r>
          </w:p>
          <w:p w14:paraId="0EFCBEB8" w14:textId="77777777" w:rsidR="00757B02" w:rsidRPr="00550A07" w:rsidRDefault="00757B02" w:rsidP="00757B02">
            <w:pPr>
              <w:shd w:val="clear" w:color="auto" w:fill="FFFFFF"/>
              <w:jc w:val="both"/>
              <w:rPr>
                <w:color w:val="000000"/>
              </w:rPr>
            </w:pPr>
            <w:r w:rsidRPr="009A34CE">
              <w:rPr>
                <w:color w:val="000000"/>
              </w:rPr>
              <w:t>BASAŘOVÁ, G. a kol. Pivovarství: Teorie a praxe výroby piva</w:t>
            </w:r>
            <w:r w:rsidRPr="00550A07">
              <w:rPr>
                <w:color w:val="000000"/>
              </w:rPr>
              <w:t xml:space="preserve">. </w:t>
            </w:r>
            <w:r w:rsidRPr="00484BE9">
              <w:rPr>
                <w:color w:val="000000"/>
              </w:rPr>
              <w:t>Praha: VŠCHT</w:t>
            </w:r>
            <w:r w:rsidRPr="00550A07">
              <w:rPr>
                <w:color w:val="000000"/>
              </w:rPr>
              <w:t>, 2010. ISBN 978-80-7080-734-7.</w:t>
            </w:r>
          </w:p>
          <w:p w14:paraId="112D4953" w14:textId="77777777" w:rsidR="00757B02" w:rsidRPr="00550A07" w:rsidRDefault="00757B02" w:rsidP="00757B02">
            <w:pPr>
              <w:shd w:val="clear" w:color="auto" w:fill="FFFFFF"/>
              <w:jc w:val="both"/>
              <w:rPr>
                <w:color w:val="000000"/>
              </w:rPr>
            </w:pPr>
            <w:r w:rsidRPr="00550A07">
              <w:rPr>
                <w:color w:val="000000"/>
              </w:rPr>
              <w:t>KADLEC, P. a kol.</w:t>
            </w:r>
            <w:r>
              <w:rPr>
                <w:color w:val="000000"/>
              </w:rPr>
              <w:t xml:space="preserve"> </w:t>
            </w:r>
            <w:r w:rsidRPr="00550A07">
              <w:rPr>
                <w:color w:val="000000"/>
              </w:rPr>
              <w:t xml:space="preserve">Procesy potravinářských a biotechnologických výrob. </w:t>
            </w:r>
            <w:r w:rsidRPr="00484BE9">
              <w:rPr>
                <w:color w:val="000000"/>
              </w:rPr>
              <w:t xml:space="preserve">Praha: </w:t>
            </w:r>
            <w:proofErr w:type="spellStart"/>
            <w:r w:rsidRPr="00484BE9">
              <w:rPr>
                <w:color w:val="000000"/>
              </w:rPr>
              <w:t>Key</w:t>
            </w:r>
            <w:proofErr w:type="spellEnd"/>
            <w:r>
              <w:rPr>
                <w:color w:val="000000"/>
              </w:rPr>
              <w:t xml:space="preserve"> </w:t>
            </w:r>
            <w:proofErr w:type="spellStart"/>
            <w:r>
              <w:rPr>
                <w:color w:val="000000"/>
              </w:rPr>
              <w:t>Publishing</w:t>
            </w:r>
            <w:proofErr w:type="spellEnd"/>
            <w:r>
              <w:rPr>
                <w:color w:val="000000"/>
              </w:rPr>
              <w:t>,</w:t>
            </w:r>
            <w:r w:rsidRPr="00550A07">
              <w:rPr>
                <w:color w:val="000000"/>
              </w:rPr>
              <w:t xml:space="preserve"> 20</w:t>
            </w:r>
            <w:r>
              <w:rPr>
                <w:color w:val="000000"/>
              </w:rPr>
              <w:t>12</w:t>
            </w:r>
            <w:r w:rsidRPr="00550A07">
              <w:rPr>
                <w:color w:val="000000"/>
              </w:rPr>
              <w:t xml:space="preserve">. ISBN </w:t>
            </w:r>
            <w:r w:rsidRPr="002E5166">
              <w:rPr>
                <w:color w:val="000000"/>
              </w:rPr>
              <w:t>978-80-7418-086-6</w:t>
            </w:r>
            <w:r w:rsidRPr="00550A07">
              <w:rPr>
                <w:color w:val="000000"/>
              </w:rPr>
              <w:t>.</w:t>
            </w:r>
          </w:p>
          <w:p w14:paraId="1162BCA3" w14:textId="77777777" w:rsidR="00757B02" w:rsidRDefault="00757B02" w:rsidP="00757B02">
            <w:pPr>
              <w:shd w:val="clear" w:color="auto" w:fill="FFFFFF"/>
              <w:jc w:val="both"/>
              <w:rPr>
                <w:color w:val="000000"/>
              </w:rPr>
            </w:pPr>
            <w:r w:rsidRPr="00377F93">
              <w:rPr>
                <w:caps/>
                <w:color w:val="000000"/>
              </w:rPr>
              <w:t>Kadlec,</w:t>
            </w:r>
            <w:r w:rsidRPr="00550A07">
              <w:rPr>
                <w:color w:val="000000"/>
              </w:rPr>
              <w:t xml:space="preserve"> P. Technologie potravin II. 1. vyd. Praha: VŠCHT, 2002. ISBN 80-7080</w:t>
            </w:r>
            <w:r w:rsidRPr="009A34CE">
              <w:rPr>
                <w:color w:val="000000"/>
              </w:rPr>
              <w:t>-510-2.</w:t>
            </w:r>
          </w:p>
          <w:p w14:paraId="13EB77A2" w14:textId="77777777" w:rsidR="00757B02" w:rsidRPr="009A34CE" w:rsidRDefault="00757B02" w:rsidP="00757B02">
            <w:pPr>
              <w:shd w:val="clear" w:color="auto" w:fill="FFFFFF"/>
              <w:jc w:val="both"/>
              <w:rPr>
                <w:color w:val="000000"/>
              </w:rPr>
            </w:pPr>
          </w:p>
          <w:p w14:paraId="4B594117" w14:textId="77777777" w:rsidR="00757B02" w:rsidRPr="009A34CE" w:rsidRDefault="00757B02" w:rsidP="00757B02">
            <w:pPr>
              <w:jc w:val="both"/>
              <w:rPr>
                <w:u w:val="single"/>
              </w:rPr>
            </w:pPr>
            <w:r w:rsidRPr="009A34CE">
              <w:rPr>
                <w:u w:val="single"/>
              </w:rPr>
              <w:t>Doporučená literatura:</w:t>
            </w:r>
          </w:p>
          <w:p w14:paraId="3A22F4E2" w14:textId="77777777" w:rsidR="00757B02" w:rsidRPr="00550A07" w:rsidRDefault="00757B02" w:rsidP="00757B02">
            <w:pPr>
              <w:shd w:val="clear" w:color="auto" w:fill="FFFFFF"/>
              <w:jc w:val="both"/>
              <w:rPr>
                <w:color w:val="000000"/>
              </w:rPr>
            </w:pPr>
            <w:r w:rsidRPr="009A34CE">
              <w:rPr>
                <w:color w:val="000000"/>
              </w:rPr>
              <w:t>STEEN, P.R.</w:t>
            </w:r>
            <w:r>
              <w:rPr>
                <w:color w:val="000000"/>
              </w:rPr>
              <w:t xml:space="preserve">, </w:t>
            </w:r>
            <w:r w:rsidRPr="009A34CE">
              <w:rPr>
                <w:color w:val="000000"/>
              </w:rPr>
              <w:t>ASHURST</w:t>
            </w:r>
            <w:r>
              <w:rPr>
                <w:color w:val="000000"/>
              </w:rPr>
              <w:t>, R</w:t>
            </w:r>
            <w:r w:rsidRPr="009A34CE">
              <w:rPr>
                <w:color w:val="000000"/>
              </w:rPr>
              <w:t>. </w:t>
            </w:r>
            <w:proofErr w:type="spellStart"/>
            <w:r w:rsidRPr="009A34CE">
              <w:rPr>
                <w:color w:val="000000"/>
              </w:rPr>
              <w:t>Carbonated</w:t>
            </w:r>
            <w:proofErr w:type="spellEnd"/>
            <w:r w:rsidRPr="009A34CE">
              <w:rPr>
                <w:color w:val="000000"/>
              </w:rPr>
              <w:t xml:space="preserve"> Soft </w:t>
            </w:r>
            <w:proofErr w:type="spellStart"/>
            <w:r w:rsidRPr="009A34CE">
              <w:rPr>
                <w:color w:val="000000"/>
              </w:rPr>
              <w:t>Drinks</w:t>
            </w:r>
            <w:proofErr w:type="spellEnd"/>
            <w:r w:rsidRPr="009A34CE">
              <w:rPr>
                <w:color w:val="000000"/>
              </w:rPr>
              <w:t xml:space="preserve">: </w:t>
            </w:r>
            <w:proofErr w:type="spellStart"/>
            <w:r w:rsidRPr="009A34CE">
              <w:rPr>
                <w:color w:val="000000"/>
              </w:rPr>
              <w:t>Formulation</w:t>
            </w:r>
            <w:proofErr w:type="spellEnd"/>
            <w:r w:rsidRPr="009A34CE">
              <w:rPr>
                <w:color w:val="000000"/>
              </w:rPr>
              <w:t xml:space="preserve"> and </w:t>
            </w:r>
            <w:proofErr w:type="spellStart"/>
            <w:r w:rsidRPr="00484BE9">
              <w:rPr>
                <w:color w:val="000000"/>
              </w:rPr>
              <w:t>Manufacture</w:t>
            </w:r>
            <w:proofErr w:type="spellEnd"/>
            <w:r w:rsidRPr="00484BE9">
              <w:rPr>
                <w:color w:val="000000"/>
              </w:rPr>
              <w:t xml:space="preserve">. Oxford: </w:t>
            </w:r>
            <w:proofErr w:type="spellStart"/>
            <w:r w:rsidRPr="00484BE9">
              <w:rPr>
                <w:color w:val="000000"/>
              </w:rPr>
              <w:t>Blackwell</w:t>
            </w:r>
            <w:proofErr w:type="spellEnd"/>
            <w:r w:rsidRPr="002E5166">
              <w:rPr>
                <w:color w:val="000000"/>
              </w:rPr>
              <w:t xml:space="preserve"> </w:t>
            </w:r>
            <w:proofErr w:type="spellStart"/>
            <w:r w:rsidRPr="002E5166">
              <w:rPr>
                <w:color w:val="000000"/>
              </w:rPr>
              <w:t>Publishing</w:t>
            </w:r>
            <w:proofErr w:type="spellEnd"/>
            <w:r w:rsidRPr="002E5166">
              <w:rPr>
                <w:color w:val="000000"/>
              </w:rPr>
              <w:t xml:space="preserve"> Ltd</w:t>
            </w:r>
            <w:r>
              <w:rPr>
                <w:color w:val="000000"/>
              </w:rPr>
              <w:t xml:space="preserve">., </w:t>
            </w:r>
            <w:r w:rsidRPr="00550A07">
              <w:rPr>
                <w:color w:val="000000"/>
              </w:rPr>
              <w:t>2006. ISBN 978-14051-3435-4.</w:t>
            </w:r>
          </w:p>
          <w:p w14:paraId="6A1960A9" w14:textId="77777777" w:rsidR="00757B02" w:rsidRPr="00550A07" w:rsidRDefault="00757B02" w:rsidP="00757B02">
            <w:pPr>
              <w:shd w:val="clear" w:color="auto" w:fill="FFFFFF"/>
              <w:jc w:val="both"/>
              <w:rPr>
                <w:color w:val="000000"/>
              </w:rPr>
            </w:pPr>
            <w:r w:rsidRPr="00550A07">
              <w:rPr>
                <w:color w:val="000000"/>
              </w:rPr>
              <w:t>WINTGENS, J.N. </w:t>
            </w:r>
            <w:proofErr w:type="spellStart"/>
            <w:r w:rsidRPr="00550A07">
              <w:rPr>
                <w:color w:val="000000"/>
              </w:rPr>
              <w:t>Coffee</w:t>
            </w:r>
            <w:proofErr w:type="spellEnd"/>
            <w:r w:rsidRPr="00550A07">
              <w:rPr>
                <w:color w:val="000000"/>
              </w:rPr>
              <w:t xml:space="preserve">: </w:t>
            </w:r>
            <w:proofErr w:type="spellStart"/>
            <w:r w:rsidRPr="00550A07">
              <w:rPr>
                <w:color w:val="000000"/>
              </w:rPr>
              <w:t>Growing</w:t>
            </w:r>
            <w:proofErr w:type="spellEnd"/>
            <w:r w:rsidRPr="00550A07">
              <w:rPr>
                <w:color w:val="000000"/>
              </w:rPr>
              <w:t xml:space="preserve">, </w:t>
            </w:r>
            <w:proofErr w:type="spellStart"/>
            <w:r w:rsidRPr="00550A07">
              <w:rPr>
                <w:color w:val="000000"/>
              </w:rPr>
              <w:t>Processing</w:t>
            </w:r>
            <w:proofErr w:type="spellEnd"/>
            <w:r w:rsidRPr="00550A07">
              <w:rPr>
                <w:color w:val="000000"/>
              </w:rPr>
              <w:t xml:space="preserve">, </w:t>
            </w:r>
            <w:proofErr w:type="spellStart"/>
            <w:r w:rsidRPr="00550A07">
              <w:rPr>
                <w:color w:val="000000"/>
              </w:rPr>
              <w:t>Sustainable</w:t>
            </w:r>
            <w:proofErr w:type="spellEnd"/>
            <w:r w:rsidRPr="00550A07">
              <w:rPr>
                <w:color w:val="000000"/>
              </w:rPr>
              <w:t xml:space="preserve"> </w:t>
            </w:r>
            <w:proofErr w:type="spellStart"/>
            <w:r w:rsidRPr="00550A07">
              <w:rPr>
                <w:color w:val="000000"/>
              </w:rPr>
              <w:t>Production</w:t>
            </w:r>
            <w:proofErr w:type="spellEnd"/>
            <w:r w:rsidRPr="00550A07">
              <w:rPr>
                <w:color w:val="000000"/>
              </w:rPr>
              <w:t>.</w:t>
            </w:r>
            <w:r>
              <w:rPr>
                <w:color w:val="000000"/>
              </w:rPr>
              <w:t xml:space="preserve"> </w:t>
            </w:r>
            <w:proofErr w:type="spellStart"/>
            <w:r w:rsidRPr="00484BE9">
              <w:rPr>
                <w:color w:val="000000"/>
              </w:rPr>
              <w:t>Weinheim</w:t>
            </w:r>
            <w:proofErr w:type="spellEnd"/>
            <w:r w:rsidRPr="00484BE9">
              <w:rPr>
                <w:color w:val="000000"/>
              </w:rPr>
              <w:t>:</w:t>
            </w:r>
            <w:r>
              <w:rPr>
                <w:color w:val="000000"/>
              </w:rPr>
              <w:t xml:space="preserve"> </w:t>
            </w:r>
            <w:proofErr w:type="spellStart"/>
            <w:r w:rsidRPr="00484BE9">
              <w:rPr>
                <w:color w:val="000000"/>
              </w:rPr>
              <w:t>Wiley</w:t>
            </w:r>
            <w:proofErr w:type="spellEnd"/>
            <w:r w:rsidRPr="00550A07">
              <w:rPr>
                <w:color w:val="000000"/>
              </w:rPr>
              <w:t>, 2004. ISBN 978-3-527-33253-3.</w:t>
            </w:r>
          </w:p>
          <w:p w14:paraId="6A9E1613" w14:textId="77777777" w:rsidR="00757B02" w:rsidRPr="00550A07" w:rsidRDefault="00757B02" w:rsidP="00757B02">
            <w:pPr>
              <w:shd w:val="clear" w:color="auto" w:fill="FFFFFF"/>
              <w:jc w:val="both"/>
              <w:rPr>
                <w:color w:val="000000"/>
              </w:rPr>
            </w:pPr>
            <w:r w:rsidRPr="00550A07">
              <w:rPr>
                <w:color w:val="000000"/>
              </w:rPr>
              <w:t xml:space="preserve">BUGLASS, A.J. Handbook </w:t>
            </w:r>
            <w:proofErr w:type="spellStart"/>
            <w:r w:rsidRPr="00550A07">
              <w:rPr>
                <w:color w:val="000000"/>
              </w:rPr>
              <w:t>of</w:t>
            </w:r>
            <w:proofErr w:type="spellEnd"/>
            <w:r w:rsidRPr="00550A07">
              <w:rPr>
                <w:color w:val="000000"/>
              </w:rPr>
              <w:t xml:space="preserve"> </w:t>
            </w:r>
            <w:proofErr w:type="spellStart"/>
            <w:r w:rsidRPr="00550A07">
              <w:rPr>
                <w:color w:val="000000"/>
              </w:rPr>
              <w:t>Alcoholic</w:t>
            </w:r>
            <w:proofErr w:type="spellEnd"/>
            <w:r w:rsidRPr="00550A07">
              <w:rPr>
                <w:color w:val="000000"/>
              </w:rPr>
              <w:t xml:space="preserve"> </w:t>
            </w:r>
            <w:proofErr w:type="spellStart"/>
            <w:r w:rsidRPr="00550A07">
              <w:rPr>
                <w:color w:val="000000"/>
              </w:rPr>
              <w:t>Beverages</w:t>
            </w:r>
            <w:proofErr w:type="spellEnd"/>
            <w:r w:rsidRPr="00550A07">
              <w:rPr>
                <w:color w:val="000000"/>
              </w:rPr>
              <w:t xml:space="preserve">: </w:t>
            </w:r>
            <w:proofErr w:type="spellStart"/>
            <w:r w:rsidRPr="00550A07">
              <w:rPr>
                <w:color w:val="000000"/>
              </w:rPr>
              <w:t>Technical</w:t>
            </w:r>
            <w:proofErr w:type="spellEnd"/>
            <w:r w:rsidRPr="00550A07">
              <w:rPr>
                <w:color w:val="000000"/>
              </w:rPr>
              <w:t xml:space="preserve">, </w:t>
            </w:r>
            <w:proofErr w:type="spellStart"/>
            <w:r w:rsidRPr="00550A07">
              <w:rPr>
                <w:color w:val="000000"/>
              </w:rPr>
              <w:t>Analytical</w:t>
            </w:r>
            <w:proofErr w:type="spellEnd"/>
            <w:r w:rsidRPr="00550A07">
              <w:rPr>
                <w:color w:val="000000"/>
              </w:rPr>
              <w:t xml:space="preserve"> and </w:t>
            </w:r>
            <w:proofErr w:type="spellStart"/>
            <w:r w:rsidRPr="00550A07">
              <w:rPr>
                <w:color w:val="000000"/>
              </w:rPr>
              <w:t>Nutritional</w:t>
            </w:r>
            <w:proofErr w:type="spellEnd"/>
            <w:r w:rsidRPr="00550A07">
              <w:rPr>
                <w:color w:val="000000"/>
              </w:rPr>
              <w:t xml:space="preserve"> </w:t>
            </w:r>
            <w:proofErr w:type="spellStart"/>
            <w:r w:rsidRPr="00550A07">
              <w:rPr>
                <w:color w:val="000000"/>
              </w:rPr>
              <w:t>Aspects</w:t>
            </w:r>
            <w:proofErr w:type="spellEnd"/>
            <w:r w:rsidRPr="00550A07">
              <w:rPr>
                <w:color w:val="000000"/>
              </w:rPr>
              <w:t xml:space="preserve">. </w:t>
            </w:r>
            <w:proofErr w:type="spellStart"/>
            <w:r w:rsidRPr="00484BE9">
              <w:rPr>
                <w:color w:val="000000"/>
              </w:rPr>
              <w:t>West</w:t>
            </w:r>
            <w:proofErr w:type="spellEnd"/>
            <w:r w:rsidRPr="00484BE9">
              <w:rPr>
                <w:color w:val="000000"/>
              </w:rPr>
              <w:t xml:space="preserve"> </w:t>
            </w:r>
            <w:proofErr w:type="spellStart"/>
            <w:r w:rsidRPr="00484BE9">
              <w:rPr>
                <w:color w:val="000000"/>
              </w:rPr>
              <w:t>Sussex</w:t>
            </w:r>
            <w:proofErr w:type="spellEnd"/>
            <w:r w:rsidRPr="00484BE9">
              <w:rPr>
                <w:color w:val="000000"/>
              </w:rPr>
              <w:t xml:space="preserve">: </w:t>
            </w:r>
            <w:proofErr w:type="spellStart"/>
            <w:r w:rsidRPr="00484BE9">
              <w:rPr>
                <w:color w:val="000000"/>
              </w:rPr>
              <w:t>Wiley</w:t>
            </w:r>
            <w:proofErr w:type="spellEnd"/>
            <w:r w:rsidRPr="00550A07">
              <w:rPr>
                <w:color w:val="000000"/>
              </w:rPr>
              <w:t>, 2011. ISBN 978-0-470-51202-9.</w:t>
            </w:r>
          </w:p>
          <w:p w14:paraId="4DC1B935" w14:textId="77777777" w:rsidR="00757B02" w:rsidRPr="009A34CE" w:rsidRDefault="00757B02" w:rsidP="00757B02">
            <w:pPr>
              <w:shd w:val="clear" w:color="auto" w:fill="FFFFFF"/>
              <w:jc w:val="both"/>
              <w:rPr>
                <w:color w:val="000000"/>
              </w:rPr>
            </w:pPr>
            <w:r w:rsidRPr="00550A07">
              <w:rPr>
                <w:color w:val="000000"/>
              </w:rPr>
              <w:t>ASHURST, P.R. </w:t>
            </w:r>
            <w:proofErr w:type="spellStart"/>
            <w:r w:rsidRPr="00550A07">
              <w:rPr>
                <w:color w:val="000000"/>
              </w:rPr>
              <w:t>Chemistry</w:t>
            </w:r>
            <w:proofErr w:type="spellEnd"/>
            <w:r w:rsidRPr="00550A07">
              <w:rPr>
                <w:color w:val="000000"/>
              </w:rPr>
              <w:t xml:space="preserve"> and Technology </w:t>
            </w:r>
            <w:proofErr w:type="spellStart"/>
            <w:r w:rsidRPr="00550A07">
              <w:rPr>
                <w:color w:val="000000"/>
              </w:rPr>
              <w:t>of</w:t>
            </w:r>
            <w:proofErr w:type="spellEnd"/>
            <w:r w:rsidRPr="00550A07">
              <w:rPr>
                <w:color w:val="000000"/>
              </w:rPr>
              <w:t xml:space="preserve"> Soft </w:t>
            </w:r>
            <w:proofErr w:type="spellStart"/>
            <w:r w:rsidRPr="00550A07">
              <w:rPr>
                <w:color w:val="000000"/>
              </w:rPr>
              <w:t>Drinks</w:t>
            </w:r>
            <w:proofErr w:type="spellEnd"/>
            <w:r w:rsidRPr="00550A07">
              <w:rPr>
                <w:color w:val="000000"/>
              </w:rPr>
              <w:t xml:space="preserve"> and </w:t>
            </w:r>
            <w:proofErr w:type="spellStart"/>
            <w:r w:rsidRPr="00550A07">
              <w:rPr>
                <w:color w:val="000000"/>
              </w:rPr>
              <w:t>Fruit</w:t>
            </w:r>
            <w:proofErr w:type="spellEnd"/>
            <w:r w:rsidRPr="00550A07">
              <w:rPr>
                <w:color w:val="000000"/>
              </w:rPr>
              <w:t xml:space="preserve"> </w:t>
            </w:r>
            <w:proofErr w:type="spellStart"/>
            <w:r w:rsidRPr="00550A07">
              <w:rPr>
                <w:color w:val="000000"/>
              </w:rPr>
              <w:t>Juices</w:t>
            </w:r>
            <w:proofErr w:type="spellEnd"/>
            <w:r w:rsidRPr="00550A07">
              <w:rPr>
                <w:color w:val="000000"/>
              </w:rPr>
              <w:t>. 2nd Ed</w:t>
            </w:r>
            <w:r w:rsidRPr="00484BE9">
              <w:rPr>
                <w:color w:val="000000"/>
              </w:rPr>
              <w:t xml:space="preserve">. New Jersey: </w:t>
            </w:r>
            <w:proofErr w:type="spellStart"/>
            <w:r w:rsidRPr="00484BE9">
              <w:rPr>
                <w:color w:val="000000"/>
              </w:rPr>
              <w:t>Wiley</w:t>
            </w:r>
            <w:r w:rsidRPr="00343786">
              <w:rPr>
                <w:color w:val="000000"/>
              </w:rPr>
              <w:t>-Blackwell</w:t>
            </w:r>
            <w:proofErr w:type="spellEnd"/>
            <w:r w:rsidRPr="00550A07">
              <w:rPr>
                <w:color w:val="000000"/>
              </w:rPr>
              <w:t>,</w:t>
            </w:r>
            <w:r w:rsidRPr="009A34CE">
              <w:rPr>
                <w:color w:val="000000"/>
              </w:rPr>
              <w:t xml:space="preserve"> 2005. ISBN 978-1-4051-2286-3.</w:t>
            </w:r>
          </w:p>
          <w:p w14:paraId="1BEB0C15" w14:textId="77777777" w:rsidR="00757B02" w:rsidRDefault="00757B02" w:rsidP="00757B02">
            <w:pPr>
              <w:jc w:val="both"/>
            </w:pPr>
            <w:r w:rsidRPr="009A34CE">
              <w:rPr>
                <w:color w:val="000000"/>
              </w:rPr>
              <w:t>Související legislativní předpisy</w:t>
            </w:r>
            <w:r>
              <w:rPr>
                <w:color w:val="000000"/>
              </w:rPr>
              <w:t>, z</w:t>
            </w:r>
            <w:r w:rsidRPr="009A34CE">
              <w:rPr>
                <w:color w:val="000000"/>
              </w:rPr>
              <w:t>ákony a prováděcí vyhlášky, nařízení a věstníky EU.</w:t>
            </w:r>
          </w:p>
        </w:tc>
      </w:tr>
      <w:tr w:rsidR="00757B02" w14:paraId="3D511C83" w14:textId="77777777" w:rsidTr="00892117">
        <w:trPr>
          <w:gridAfter w:val="1"/>
          <w:wAfter w:w="41"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36538639" w14:textId="77777777" w:rsidR="00757B02" w:rsidRDefault="00757B02" w:rsidP="00757B02">
            <w:pPr>
              <w:jc w:val="center"/>
              <w:rPr>
                <w:b/>
              </w:rPr>
            </w:pPr>
            <w:r>
              <w:rPr>
                <w:b/>
              </w:rPr>
              <w:t>Informace ke kombinované nebo distanční formě</w:t>
            </w:r>
          </w:p>
        </w:tc>
      </w:tr>
      <w:tr w:rsidR="00757B02" w14:paraId="77106ACF" w14:textId="77777777" w:rsidTr="00892117">
        <w:trPr>
          <w:gridAfter w:val="1"/>
          <w:wAfter w:w="41" w:type="dxa"/>
        </w:trPr>
        <w:tc>
          <w:tcPr>
            <w:tcW w:w="4787" w:type="dxa"/>
            <w:gridSpan w:val="8"/>
            <w:tcBorders>
              <w:top w:val="single" w:sz="2" w:space="0" w:color="auto"/>
            </w:tcBorders>
            <w:shd w:val="clear" w:color="auto" w:fill="F7CAAC"/>
          </w:tcPr>
          <w:p w14:paraId="6BBFA554" w14:textId="77777777" w:rsidR="00757B02" w:rsidRDefault="00757B02" w:rsidP="00757B02">
            <w:pPr>
              <w:jc w:val="both"/>
            </w:pPr>
            <w:r>
              <w:rPr>
                <w:b/>
              </w:rPr>
              <w:t>Rozsah konzultací (soustředění)</w:t>
            </w:r>
          </w:p>
        </w:tc>
        <w:tc>
          <w:tcPr>
            <w:tcW w:w="889" w:type="dxa"/>
            <w:tcBorders>
              <w:top w:val="single" w:sz="2" w:space="0" w:color="auto"/>
            </w:tcBorders>
          </w:tcPr>
          <w:p w14:paraId="32367C41" w14:textId="77777777" w:rsidR="00757B02" w:rsidRDefault="00757B02" w:rsidP="00757B02">
            <w:pPr>
              <w:jc w:val="both"/>
            </w:pPr>
          </w:p>
        </w:tc>
        <w:tc>
          <w:tcPr>
            <w:tcW w:w="4179" w:type="dxa"/>
            <w:gridSpan w:val="7"/>
            <w:tcBorders>
              <w:top w:val="single" w:sz="2" w:space="0" w:color="auto"/>
            </w:tcBorders>
            <w:shd w:val="clear" w:color="auto" w:fill="F7CAAC"/>
          </w:tcPr>
          <w:p w14:paraId="6F49A373" w14:textId="77777777" w:rsidR="00757B02" w:rsidRDefault="00757B02" w:rsidP="00757B02">
            <w:pPr>
              <w:jc w:val="both"/>
              <w:rPr>
                <w:b/>
              </w:rPr>
            </w:pPr>
            <w:r>
              <w:rPr>
                <w:b/>
              </w:rPr>
              <w:t xml:space="preserve">hodin </w:t>
            </w:r>
          </w:p>
        </w:tc>
      </w:tr>
      <w:tr w:rsidR="00757B02" w14:paraId="32F1CCAF" w14:textId="77777777" w:rsidTr="00892117">
        <w:trPr>
          <w:gridAfter w:val="1"/>
          <w:wAfter w:w="41" w:type="dxa"/>
        </w:trPr>
        <w:tc>
          <w:tcPr>
            <w:tcW w:w="9855" w:type="dxa"/>
            <w:gridSpan w:val="16"/>
            <w:shd w:val="clear" w:color="auto" w:fill="F7CAAC"/>
          </w:tcPr>
          <w:p w14:paraId="4BDE871A" w14:textId="77777777" w:rsidR="00757B02" w:rsidRDefault="00757B02" w:rsidP="00757B02">
            <w:pPr>
              <w:jc w:val="both"/>
              <w:rPr>
                <w:b/>
              </w:rPr>
            </w:pPr>
            <w:r>
              <w:rPr>
                <w:b/>
              </w:rPr>
              <w:t>Informace o způsobu kontaktu s vyučujícím</w:t>
            </w:r>
          </w:p>
        </w:tc>
      </w:tr>
      <w:tr w:rsidR="00757B02" w14:paraId="7A4881B0" w14:textId="77777777" w:rsidTr="00892117">
        <w:trPr>
          <w:gridAfter w:val="1"/>
          <w:wAfter w:w="41" w:type="dxa"/>
          <w:trHeight w:val="1373"/>
        </w:trPr>
        <w:tc>
          <w:tcPr>
            <w:tcW w:w="9855" w:type="dxa"/>
            <w:gridSpan w:val="16"/>
          </w:tcPr>
          <w:p w14:paraId="32BA302B" w14:textId="77777777" w:rsidR="00757B02" w:rsidRDefault="00757B02" w:rsidP="00757B02">
            <w:pPr>
              <w:jc w:val="both"/>
            </w:pPr>
          </w:p>
          <w:p w14:paraId="6738D72B" w14:textId="77777777" w:rsidR="00757B02" w:rsidRDefault="00757B02" w:rsidP="00757B02">
            <w:pPr>
              <w:jc w:val="both"/>
            </w:pPr>
          </w:p>
          <w:p w14:paraId="3B7E98F1" w14:textId="77777777" w:rsidR="00757B02" w:rsidRDefault="00757B02" w:rsidP="00757B02">
            <w:pPr>
              <w:jc w:val="both"/>
            </w:pPr>
          </w:p>
          <w:p w14:paraId="5574BDC4" w14:textId="77777777" w:rsidR="00757B02" w:rsidRDefault="00757B02" w:rsidP="00757B02">
            <w:pPr>
              <w:jc w:val="both"/>
            </w:pPr>
          </w:p>
          <w:p w14:paraId="0ACA34A1" w14:textId="77777777" w:rsidR="00757B02" w:rsidRDefault="00757B02" w:rsidP="00757B02">
            <w:pPr>
              <w:jc w:val="both"/>
            </w:pPr>
          </w:p>
          <w:p w14:paraId="7CA0C9AD" w14:textId="77777777" w:rsidR="00757B02" w:rsidRDefault="00757B02" w:rsidP="00757B02">
            <w:pPr>
              <w:jc w:val="both"/>
            </w:pPr>
          </w:p>
          <w:p w14:paraId="4194160B" w14:textId="77777777" w:rsidR="00757B02" w:rsidRDefault="00757B02" w:rsidP="00757B02">
            <w:pPr>
              <w:jc w:val="both"/>
            </w:pPr>
          </w:p>
          <w:p w14:paraId="520AA9B3" w14:textId="77777777" w:rsidR="00757B02" w:rsidRDefault="00757B02" w:rsidP="00757B02">
            <w:pPr>
              <w:jc w:val="both"/>
            </w:pPr>
          </w:p>
          <w:p w14:paraId="3AB9750A" w14:textId="77777777" w:rsidR="00757B02" w:rsidRDefault="00757B02" w:rsidP="00757B02">
            <w:pPr>
              <w:jc w:val="both"/>
            </w:pPr>
          </w:p>
          <w:p w14:paraId="60D9F907" w14:textId="77777777" w:rsidR="00757B02" w:rsidRDefault="00757B02" w:rsidP="00757B02">
            <w:pPr>
              <w:jc w:val="both"/>
            </w:pPr>
          </w:p>
          <w:p w14:paraId="3EDB098D" w14:textId="77777777" w:rsidR="00757B02" w:rsidRDefault="00757B02" w:rsidP="00757B02">
            <w:pPr>
              <w:jc w:val="both"/>
            </w:pPr>
          </w:p>
          <w:p w14:paraId="44D8DF0F" w14:textId="77777777" w:rsidR="00757B02" w:rsidRDefault="00757B02" w:rsidP="00757B02">
            <w:pPr>
              <w:jc w:val="both"/>
            </w:pPr>
          </w:p>
          <w:p w14:paraId="38651DDE" w14:textId="77777777" w:rsidR="00757B02" w:rsidRDefault="00757B02" w:rsidP="00757B02">
            <w:pPr>
              <w:jc w:val="both"/>
            </w:pPr>
          </w:p>
          <w:p w14:paraId="62890A72" w14:textId="77777777" w:rsidR="00757B02" w:rsidRDefault="00757B02" w:rsidP="00757B02">
            <w:pPr>
              <w:jc w:val="both"/>
            </w:pPr>
          </w:p>
          <w:p w14:paraId="67CFAC3F" w14:textId="77777777" w:rsidR="00757B02" w:rsidRDefault="00757B02" w:rsidP="00757B02">
            <w:pPr>
              <w:jc w:val="both"/>
            </w:pPr>
          </w:p>
          <w:p w14:paraId="6D1EB303" w14:textId="77777777" w:rsidR="00757B02" w:rsidRDefault="00757B02" w:rsidP="00757B02">
            <w:pPr>
              <w:jc w:val="both"/>
            </w:pPr>
          </w:p>
          <w:p w14:paraId="4DFE92A7" w14:textId="77777777" w:rsidR="00757B02" w:rsidRDefault="00757B02" w:rsidP="00757B02">
            <w:pPr>
              <w:jc w:val="both"/>
            </w:pPr>
          </w:p>
          <w:p w14:paraId="36375318" w14:textId="77777777" w:rsidR="00757B02" w:rsidRDefault="00757B02" w:rsidP="00757B02">
            <w:pPr>
              <w:jc w:val="both"/>
            </w:pPr>
          </w:p>
          <w:p w14:paraId="3720BBBC" w14:textId="77777777" w:rsidR="00757B02" w:rsidRDefault="00757B02" w:rsidP="00757B02">
            <w:pPr>
              <w:jc w:val="both"/>
            </w:pPr>
          </w:p>
          <w:p w14:paraId="0706B83F" w14:textId="77777777" w:rsidR="00757B02" w:rsidRDefault="00757B02" w:rsidP="00757B02">
            <w:pPr>
              <w:jc w:val="both"/>
            </w:pPr>
          </w:p>
          <w:p w14:paraId="7BCAA268" w14:textId="77777777" w:rsidR="00757B02" w:rsidRDefault="00757B02" w:rsidP="00757B02">
            <w:pPr>
              <w:jc w:val="both"/>
            </w:pPr>
          </w:p>
          <w:p w14:paraId="58E510A4" w14:textId="77777777" w:rsidR="00757B02" w:rsidRDefault="00757B02" w:rsidP="00757B02">
            <w:pPr>
              <w:jc w:val="both"/>
            </w:pPr>
          </w:p>
          <w:p w14:paraId="627DF626" w14:textId="77777777" w:rsidR="00757B02" w:rsidRDefault="00757B02" w:rsidP="00757B02">
            <w:pPr>
              <w:jc w:val="both"/>
            </w:pPr>
          </w:p>
          <w:p w14:paraId="10A8FDDD" w14:textId="77777777" w:rsidR="00757B02" w:rsidRDefault="00757B02" w:rsidP="00757B02">
            <w:pPr>
              <w:jc w:val="both"/>
            </w:pPr>
          </w:p>
          <w:p w14:paraId="64AB2139" w14:textId="77777777" w:rsidR="00757B02" w:rsidRDefault="00757B02" w:rsidP="00757B02">
            <w:pPr>
              <w:jc w:val="both"/>
            </w:pPr>
          </w:p>
          <w:p w14:paraId="21535432" w14:textId="77777777" w:rsidR="00757B02" w:rsidRDefault="00757B02" w:rsidP="00757B02">
            <w:pPr>
              <w:jc w:val="both"/>
            </w:pPr>
          </w:p>
          <w:p w14:paraId="4DB634CA" w14:textId="0DD1E80D" w:rsidR="00757B02" w:rsidRDefault="00757B02" w:rsidP="00757B02">
            <w:pPr>
              <w:jc w:val="both"/>
            </w:pPr>
          </w:p>
          <w:p w14:paraId="48C00461" w14:textId="77777777" w:rsidR="004F6D4C" w:rsidRDefault="004F6D4C" w:rsidP="00757B02">
            <w:pPr>
              <w:jc w:val="both"/>
            </w:pPr>
          </w:p>
          <w:p w14:paraId="41EB86C1" w14:textId="77777777" w:rsidR="00757B02" w:rsidRDefault="00757B02" w:rsidP="00757B02">
            <w:pPr>
              <w:jc w:val="both"/>
            </w:pPr>
          </w:p>
          <w:p w14:paraId="3798332D" w14:textId="77777777" w:rsidR="00757B02" w:rsidRDefault="00757B02" w:rsidP="00757B02">
            <w:pPr>
              <w:jc w:val="both"/>
            </w:pPr>
          </w:p>
          <w:p w14:paraId="52523A15" w14:textId="77777777" w:rsidR="00757B02" w:rsidRDefault="00757B02" w:rsidP="00757B02">
            <w:pPr>
              <w:jc w:val="both"/>
            </w:pPr>
          </w:p>
          <w:p w14:paraId="0146200F" w14:textId="52318F45" w:rsidR="00757B02" w:rsidRDefault="00757B02" w:rsidP="00757B02">
            <w:pPr>
              <w:jc w:val="both"/>
            </w:pPr>
          </w:p>
        </w:tc>
      </w:tr>
      <w:tr w:rsidR="00757B02" w14:paraId="16ABD17B" w14:textId="77777777" w:rsidTr="00892117">
        <w:trPr>
          <w:gridAfter w:val="1"/>
          <w:wAfter w:w="41" w:type="dxa"/>
        </w:trPr>
        <w:tc>
          <w:tcPr>
            <w:tcW w:w="9855" w:type="dxa"/>
            <w:gridSpan w:val="16"/>
            <w:tcBorders>
              <w:bottom w:val="double" w:sz="4" w:space="0" w:color="auto"/>
            </w:tcBorders>
            <w:shd w:val="clear" w:color="auto" w:fill="BDD6EE"/>
          </w:tcPr>
          <w:p w14:paraId="2CE2DFAE" w14:textId="77777777" w:rsidR="00757B02" w:rsidRDefault="00757B02" w:rsidP="00757B02">
            <w:pPr>
              <w:jc w:val="both"/>
              <w:rPr>
                <w:b/>
                <w:sz w:val="28"/>
              </w:rPr>
            </w:pPr>
            <w:bookmarkStart w:id="40" w:name="_Hlk172550206"/>
            <w:bookmarkEnd w:id="38"/>
            <w:r>
              <w:lastRenderedPageBreak/>
              <w:br w:type="page"/>
            </w:r>
            <w:r>
              <w:rPr>
                <w:b/>
                <w:sz w:val="28"/>
              </w:rPr>
              <w:t>B-III – Charakteristika studijního předmětu</w:t>
            </w:r>
          </w:p>
        </w:tc>
      </w:tr>
      <w:tr w:rsidR="00757B02" w14:paraId="502A4120" w14:textId="77777777" w:rsidTr="00892117">
        <w:trPr>
          <w:gridAfter w:val="1"/>
          <w:wAfter w:w="41" w:type="dxa"/>
        </w:trPr>
        <w:tc>
          <w:tcPr>
            <w:tcW w:w="3435" w:type="dxa"/>
            <w:gridSpan w:val="5"/>
            <w:tcBorders>
              <w:top w:val="double" w:sz="4" w:space="0" w:color="auto"/>
            </w:tcBorders>
            <w:shd w:val="clear" w:color="auto" w:fill="F7CAAC"/>
          </w:tcPr>
          <w:p w14:paraId="58902929" w14:textId="77777777" w:rsidR="00757B02" w:rsidRDefault="00757B02" w:rsidP="00757B02">
            <w:pPr>
              <w:jc w:val="both"/>
              <w:rPr>
                <w:b/>
              </w:rPr>
            </w:pPr>
            <w:r>
              <w:rPr>
                <w:b/>
              </w:rPr>
              <w:t>Název studijního předmětu</w:t>
            </w:r>
          </w:p>
        </w:tc>
        <w:tc>
          <w:tcPr>
            <w:tcW w:w="6420" w:type="dxa"/>
            <w:gridSpan w:val="11"/>
            <w:tcBorders>
              <w:top w:val="double" w:sz="4" w:space="0" w:color="auto"/>
            </w:tcBorders>
          </w:tcPr>
          <w:p w14:paraId="2D87DCB1" w14:textId="77777777" w:rsidR="00757B02" w:rsidRDefault="00757B02" w:rsidP="00757B02">
            <w:pPr>
              <w:jc w:val="both"/>
            </w:pPr>
            <w:bookmarkStart w:id="41" w:name="Bionanotechnologie_Bionanotechnology"/>
            <w:bookmarkEnd w:id="41"/>
            <w:proofErr w:type="spellStart"/>
            <w:r w:rsidRPr="00370437">
              <w:rPr>
                <w:b/>
                <w:bCs/>
              </w:rPr>
              <w:t>Bionanotechnologie</w:t>
            </w:r>
            <w:proofErr w:type="spellEnd"/>
            <w:r w:rsidRPr="00370437">
              <w:rPr>
                <w:b/>
                <w:bCs/>
              </w:rPr>
              <w:t xml:space="preserve"> / </w:t>
            </w:r>
            <w:proofErr w:type="spellStart"/>
            <w:r w:rsidRPr="00370437">
              <w:rPr>
                <w:b/>
                <w:bCs/>
              </w:rPr>
              <w:t>Bionanotechnology</w:t>
            </w:r>
            <w:proofErr w:type="spellEnd"/>
          </w:p>
        </w:tc>
      </w:tr>
      <w:tr w:rsidR="00757B02" w14:paraId="78399FB2" w14:textId="77777777" w:rsidTr="00892117">
        <w:trPr>
          <w:gridAfter w:val="1"/>
          <w:wAfter w:w="41" w:type="dxa"/>
        </w:trPr>
        <w:tc>
          <w:tcPr>
            <w:tcW w:w="3435" w:type="dxa"/>
            <w:gridSpan w:val="5"/>
            <w:shd w:val="clear" w:color="auto" w:fill="F7CAAC"/>
          </w:tcPr>
          <w:p w14:paraId="001145C4" w14:textId="77777777" w:rsidR="00757B02" w:rsidRDefault="00757B02" w:rsidP="00757B02">
            <w:pPr>
              <w:jc w:val="both"/>
              <w:rPr>
                <w:b/>
              </w:rPr>
            </w:pPr>
            <w:r>
              <w:rPr>
                <w:b/>
              </w:rPr>
              <w:t>Typ předmětu</w:t>
            </w:r>
          </w:p>
        </w:tc>
        <w:tc>
          <w:tcPr>
            <w:tcW w:w="3057" w:type="dxa"/>
            <w:gridSpan w:val="5"/>
          </w:tcPr>
          <w:p w14:paraId="31AE1B37" w14:textId="77777777" w:rsidR="00757B02" w:rsidRDefault="00757B02" w:rsidP="00757B02">
            <w:pPr>
              <w:jc w:val="both"/>
            </w:pPr>
            <w:r>
              <w:t>povinný</w:t>
            </w:r>
          </w:p>
        </w:tc>
        <w:tc>
          <w:tcPr>
            <w:tcW w:w="2695" w:type="dxa"/>
            <w:gridSpan w:val="4"/>
            <w:shd w:val="clear" w:color="auto" w:fill="F7CAAC"/>
          </w:tcPr>
          <w:p w14:paraId="7F56CA7F" w14:textId="77777777" w:rsidR="00757B02" w:rsidRDefault="00757B02" w:rsidP="00757B02">
            <w:pPr>
              <w:jc w:val="both"/>
            </w:pPr>
            <w:r>
              <w:rPr>
                <w:b/>
              </w:rPr>
              <w:t>doporučený ročník / semestr</w:t>
            </w:r>
          </w:p>
        </w:tc>
        <w:tc>
          <w:tcPr>
            <w:tcW w:w="668" w:type="dxa"/>
            <w:gridSpan w:val="2"/>
          </w:tcPr>
          <w:p w14:paraId="3FA3567C" w14:textId="77777777" w:rsidR="00757B02" w:rsidRDefault="00757B02" w:rsidP="00757B02">
            <w:pPr>
              <w:jc w:val="both"/>
            </w:pPr>
            <w:r>
              <w:t>2/ZS</w:t>
            </w:r>
          </w:p>
        </w:tc>
      </w:tr>
      <w:tr w:rsidR="00757B02" w14:paraId="4C23ACDB" w14:textId="77777777" w:rsidTr="00892117">
        <w:trPr>
          <w:gridAfter w:val="1"/>
          <w:wAfter w:w="41" w:type="dxa"/>
        </w:trPr>
        <w:tc>
          <w:tcPr>
            <w:tcW w:w="3435" w:type="dxa"/>
            <w:gridSpan w:val="5"/>
            <w:shd w:val="clear" w:color="auto" w:fill="F7CAAC"/>
          </w:tcPr>
          <w:p w14:paraId="55B068E6" w14:textId="77777777" w:rsidR="00757B02" w:rsidRDefault="00757B02" w:rsidP="00757B02">
            <w:pPr>
              <w:jc w:val="both"/>
              <w:rPr>
                <w:b/>
              </w:rPr>
            </w:pPr>
            <w:r>
              <w:rPr>
                <w:b/>
              </w:rPr>
              <w:t>Rozsah studijního předmětu</w:t>
            </w:r>
          </w:p>
        </w:tc>
        <w:tc>
          <w:tcPr>
            <w:tcW w:w="1352" w:type="dxa"/>
            <w:gridSpan w:val="3"/>
          </w:tcPr>
          <w:p w14:paraId="6BB5157F" w14:textId="77777777" w:rsidR="00757B02" w:rsidRDefault="00757B02" w:rsidP="00757B02">
            <w:pPr>
              <w:jc w:val="both"/>
            </w:pPr>
            <w:proofErr w:type="gramStart"/>
            <w:r w:rsidRPr="00280F9E">
              <w:t>2</w:t>
            </w:r>
            <w:r>
              <w:t>0</w:t>
            </w:r>
            <w:r w:rsidRPr="00280F9E">
              <w:t>p</w:t>
            </w:r>
            <w:proofErr w:type="gramEnd"/>
            <w:r w:rsidRPr="00280F9E">
              <w:t>+1</w:t>
            </w:r>
            <w:r>
              <w:t>0</w:t>
            </w:r>
            <w:r w:rsidRPr="00280F9E">
              <w:t>s+0l</w:t>
            </w:r>
          </w:p>
        </w:tc>
        <w:tc>
          <w:tcPr>
            <w:tcW w:w="889" w:type="dxa"/>
            <w:shd w:val="clear" w:color="auto" w:fill="F7CAAC"/>
          </w:tcPr>
          <w:p w14:paraId="1D069017" w14:textId="77777777" w:rsidR="00757B02" w:rsidRDefault="00757B02" w:rsidP="00757B02">
            <w:pPr>
              <w:jc w:val="both"/>
              <w:rPr>
                <w:b/>
              </w:rPr>
            </w:pPr>
            <w:r>
              <w:rPr>
                <w:b/>
              </w:rPr>
              <w:t xml:space="preserve">hod. </w:t>
            </w:r>
          </w:p>
        </w:tc>
        <w:tc>
          <w:tcPr>
            <w:tcW w:w="816" w:type="dxa"/>
          </w:tcPr>
          <w:p w14:paraId="1FD28C03" w14:textId="77777777" w:rsidR="00757B02" w:rsidRDefault="00757B02" w:rsidP="00757B02">
            <w:pPr>
              <w:jc w:val="both"/>
            </w:pPr>
            <w:r>
              <w:t>30</w:t>
            </w:r>
          </w:p>
        </w:tc>
        <w:tc>
          <w:tcPr>
            <w:tcW w:w="1479" w:type="dxa"/>
            <w:gridSpan w:val="2"/>
            <w:shd w:val="clear" w:color="auto" w:fill="F7CAAC"/>
          </w:tcPr>
          <w:p w14:paraId="6B5217C5" w14:textId="77777777" w:rsidR="00757B02" w:rsidRDefault="00757B02" w:rsidP="00757B02">
            <w:pPr>
              <w:jc w:val="both"/>
              <w:rPr>
                <w:b/>
              </w:rPr>
            </w:pPr>
            <w:r>
              <w:rPr>
                <w:b/>
              </w:rPr>
              <w:t>kreditů</w:t>
            </w:r>
          </w:p>
        </w:tc>
        <w:tc>
          <w:tcPr>
            <w:tcW w:w="1884" w:type="dxa"/>
            <w:gridSpan w:val="4"/>
          </w:tcPr>
          <w:p w14:paraId="4766C1C0" w14:textId="77777777" w:rsidR="00757B02" w:rsidRDefault="00757B02" w:rsidP="00757B02">
            <w:pPr>
              <w:jc w:val="both"/>
            </w:pPr>
            <w:r>
              <w:t>4</w:t>
            </w:r>
          </w:p>
        </w:tc>
      </w:tr>
      <w:tr w:rsidR="00757B02" w14:paraId="0E1117F9" w14:textId="77777777" w:rsidTr="00892117">
        <w:trPr>
          <w:gridAfter w:val="1"/>
          <w:wAfter w:w="41" w:type="dxa"/>
        </w:trPr>
        <w:tc>
          <w:tcPr>
            <w:tcW w:w="3435" w:type="dxa"/>
            <w:gridSpan w:val="5"/>
            <w:shd w:val="clear" w:color="auto" w:fill="F7CAAC"/>
          </w:tcPr>
          <w:p w14:paraId="0FAB19B0" w14:textId="77777777" w:rsidR="00757B02" w:rsidRDefault="00757B02" w:rsidP="00757B02">
            <w:pPr>
              <w:jc w:val="both"/>
              <w:rPr>
                <w:b/>
                <w:sz w:val="22"/>
              </w:rPr>
            </w:pPr>
            <w:r>
              <w:rPr>
                <w:b/>
              </w:rPr>
              <w:t xml:space="preserve">Prerekvizity, </w:t>
            </w:r>
            <w:proofErr w:type="spellStart"/>
            <w:r>
              <w:rPr>
                <w:b/>
              </w:rPr>
              <w:t>korekvizity</w:t>
            </w:r>
            <w:proofErr w:type="spellEnd"/>
            <w:r>
              <w:rPr>
                <w:b/>
              </w:rPr>
              <w:t>, ekvivalence</w:t>
            </w:r>
          </w:p>
        </w:tc>
        <w:tc>
          <w:tcPr>
            <w:tcW w:w="6420" w:type="dxa"/>
            <w:gridSpan w:val="11"/>
          </w:tcPr>
          <w:p w14:paraId="32053D65" w14:textId="77777777" w:rsidR="00757B02" w:rsidRDefault="00757B02" w:rsidP="00757B02">
            <w:pPr>
              <w:jc w:val="both"/>
            </w:pPr>
          </w:p>
        </w:tc>
      </w:tr>
      <w:tr w:rsidR="00757B02" w14:paraId="5400164F" w14:textId="77777777" w:rsidTr="00892117">
        <w:trPr>
          <w:gridAfter w:val="1"/>
          <w:wAfter w:w="41" w:type="dxa"/>
        </w:trPr>
        <w:tc>
          <w:tcPr>
            <w:tcW w:w="3435" w:type="dxa"/>
            <w:gridSpan w:val="5"/>
            <w:shd w:val="clear" w:color="auto" w:fill="F7CAAC"/>
          </w:tcPr>
          <w:p w14:paraId="40D15B7D" w14:textId="77777777" w:rsidR="00757B02" w:rsidRPr="005A0406" w:rsidRDefault="00757B02" w:rsidP="00757B02">
            <w:pPr>
              <w:jc w:val="both"/>
              <w:rPr>
                <w:b/>
              </w:rPr>
            </w:pPr>
            <w:r w:rsidRPr="005A0406">
              <w:rPr>
                <w:b/>
              </w:rPr>
              <w:t>Způsob ověření výsledků učení</w:t>
            </w:r>
          </w:p>
        </w:tc>
        <w:tc>
          <w:tcPr>
            <w:tcW w:w="3057" w:type="dxa"/>
            <w:gridSpan w:val="5"/>
            <w:tcBorders>
              <w:bottom w:val="single" w:sz="4" w:space="0" w:color="auto"/>
            </w:tcBorders>
          </w:tcPr>
          <w:p w14:paraId="3AAF8E72" w14:textId="77777777" w:rsidR="00757B02" w:rsidRDefault="00757B02" w:rsidP="00757B02">
            <w:pPr>
              <w:jc w:val="both"/>
            </w:pPr>
            <w:r>
              <w:t>zápočet, zkouška</w:t>
            </w:r>
          </w:p>
        </w:tc>
        <w:tc>
          <w:tcPr>
            <w:tcW w:w="1479" w:type="dxa"/>
            <w:gridSpan w:val="2"/>
            <w:tcBorders>
              <w:bottom w:val="single" w:sz="4" w:space="0" w:color="auto"/>
            </w:tcBorders>
            <w:shd w:val="clear" w:color="auto" w:fill="F7CAAC"/>
          </w:tcPr>
          <w:p w14:paraId="7BF8828D" w14:textId="77777777" w:rsidR="00757B02" w:rsidRDefault="00757B02" w:rsidP="00757B02">
            <w:pPr>
              <w:jc w:val="both"/>
              <w:rPr>
                <w:b/>
              </w:rPr>
            </w:pPr>
            <w:r>
              <w:rPr>
                <w:b/>
              </w:rPr>
              <w:t>Forma výuky</w:t>
            </w:r>
          </w:p>
        </w:tc>
        <w:tc>
          <w:tcPr>
            <w:tcW w:w="1884" w:type="dxa"/>
            <w:gridSpan w:val="4"/>
            <w:tcBorders>
              <w:bottom w:val="single" w:sz="4" w:space="0" w:color="auto"/>
            </w:tcBorders>
          </w:tcPr>
          <w:p w14:paraId="07B564F2" w14:textId="77777777" w:rsidR="00757B02" w:rsidRDefault="00757B02" w:rsidP="00757B02">
            <w:pPr>
              <w:jc w:val="both"/>
            </w:pPr>
            <w:r>
              <w:t>přednášky, semináře</w:t>
            </w:r>
          </w:p>
          <w:p w14:paraId="54EE45FE" w14:textId="77777777" w:rsidR="00757B02" w:rsidRDefault="00757B02" w:rsidP="00757B02">
            <w:pPr>
              <w:jc w:val="both"/>
            </w:pPr>
          </w:p>
        </w:tc>
      </w:tr>
      <w:tr w:rsidR="00757B02" w14:paraId="428A5F52" w14:textId="77777777" w:rsidTr="00892117">
        <w:trPr>
          <w:gridAfter w:val="1"/>
          <w:wAfter w:w="41" w:type="dxa"/>
        </w:trPr>
        <w:tc>
          <w:tcPr>
            <w:tcW w:w="3435" w:type="dxa"/>
            <w:gridSpan w:val="5"/>
            <w:shd w:val="clear" w:color="auto" w:fill="F7CAAC"/>
          </w:tcPr>
          <w:p w14:paraId="2264CA44" w14:textId="77777777" w:rsidR="00757B02" w:rsidRPr="005A0406" w:rsidRDefault="00757B02" w:rsidP="00757B02">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0FB045F5" w14:textId="77777777" w:rsidR="00757B02" w:rsidRDefault="00757B02" w:rsidP="00757B02">
            <w:pPr>
              <w:jc w:val="both"/>
              <w:rPr>
                <w:highlight w:val="yellow"/>
              </w:rPr>
            </w:pPr>
            <w:r w:rsidRPr="00705412">
              <w:t>Zápočet:</w:t>
            </w:r>
            <w:r>
              <w:t xml:space="preserve"> účast na seminářích min. 80 %, zápočtový test s úspěšností alespoň 65 %.</w:t>
            </w:r>
          </w:p>
          <w:p w14:paraId="787884C5" w14:textId="77777777" w:rsidR="00757B02" w:rsidRDefault="00757B02" w:rsidP="00757B02">
            <w:pPr>
              <w:jc w:val="both"/>
            </w:pPr>
            <w:r w:rsidRPr="00705412">
              <w:t>Zkouška:</w:t>
            </w:r>
            <w:r>
              <w:t xml:space="preserve"> část písemná a část ústní (podmíněná min. 50% úspěšností v písemné části).</w:t>
            </w:r>
          </w:p>
        </w:tc>
      </w:tr>
      <w:tr w:rsidR="00757B02" w14:paraId="3BB4C0A7" w14:textId="77777777" w:rsidTr="00892117">
        <w:trPr>
          <w:gridAfter w:val="1"/>
          <w:wAfter w:w="41" w:type="dxa"/>
          <w:trHeight w:val="197"/>
        </w:trPr>
        <w:tc>
          <w:tcPr>
            <w:tcW w:w="3435" w:type="dxa"/>
            <w:gridSpan w:val="5"/>
            <w:tcBorders>
              <w:top w:val="nil"/>
            </w:tcBorders>
            <w:shd w:val="clear" w:color="auto" w:fill="F7CAAC"/>
          </w:tcPr>
          <w:p w14:paraId="51779A0A" w14:textId="77777777" w:rsidR="00757B02" w:rsidRDefault="00757B02" w:rsidP="00757B02">
            <w:pPr>
              <w:jc w:val="both"/>
              <w:rPr>
                <w:b/>
              </w:rPr>
            </w:pPr>
            <w:r>
              <w:rPr>
                <w:b/>
              </w:rPr>
              <w:t>Garant předmětu</w:t>
            </w:r>
          </w:p>
        </w:tc>
        <w:tc>
          <w:tcPr>
            <w:tcW w:w="6420" w:type="dxa"/>
            <w:gridSpan w:val="11"/>
            <w:tcBorders>
              <w:top w:val="single" w:sz="4" w:space="0" w:color="auto"/>
            </w:tcBorders>
          </w:tcPr>
          <w:p w14:paraId="745D55E2" w14:textId="77777777" w:rsidR="00757B02" w:rsidRDefault="00757B02" w:rsidP="00757B02">
            <w:pPr>
              <w:jc w:val="both"/>
            </w:pPr>
          </w:p>
        </w:tc>
      </w:tr>
      <w:tr w:rsidR="00757B02" w14:paraId="3517F5AA" w14:textId="77777777" w:rsidTr="00892117">
        <w:trPr>
          <w:gridAfter w:val="1"/>
          <w:wAfter w:w="41" w:type="dxa"/>
          <w:trHeight w:val="243"/>
        </w:trPr>
        <w:tc>
          <w:tcPr>
            <w:tcW w:w="3435" w:type="dxa"/>
            <w:gridSpan w:val="5"/>
            <w:tcBorders>
              <w:top w:val="nil"/>
            </w:tcBorders>
            <w:shd w:val="clear" w:color="auto" w:fill="F7CAAC"/>
          </w:tcPr>
          <w:p w14:paraId="204FA2C2" w14:textId="77777777" w:rsidR="00757B02" w:rsidRDefault="00757B02" w:rsidP="00757B02">
            <w:pPr>
              <w:jc w:val="both"/>
              <w:rPr>
                <w:b/>
              </w:rPr>
            </w:pPr>
            <w:r>
              <w:rPr>
                <w:b/>
              </w:rPr>
              <w:t>Zapojení garanta do výuky předmětu</w:t>
            </w:r>
          </w:p>
        </w:tc>
        <w:tc>
          <w:tcPr>
            <w:tcW w:w="6420" w:type="dxa"/>
            <w:gridSpan w:val="11"/>
            <w:tcBorders>
              <w:top w:val="nil"/>
            </w:tcBorders>
          </w:tcPr>
          <w:p w14:paraId="2A23A905" w14:textId="77777777" w:rsidR="00757B02" w:rsidRDefault="00757B02" w:rsidP="00757B02">
            <w:pPr>
              <w:jc w:val="both"/>
            </w:pPr>
          </w:p>
        </w:tc>
      </w:tr>
      <w:tr w:rsidR="00757B02" w14:paraId="574ADCA0" w14:textId="77777777" w:rsidTr="00892117">
        <w:trPr>
          <w:gridAfter w:val="1"/>
          <w:wAfter w:w="41" w:type="dxa"/>
        </w:trPr>
        <w:tc>
          <w:tcPr>
            <w:tcW w:w="3435" w:type="dxa"/>
            <w:gridSpan w:val="5"/>
            <w:shd w:val="clear" w:color="auto" w:fill="F7CAAC"/>
          </w:tcPr>
          <w:p w14:paraId="73385438" w14:textId="77777777" w:rsidR="00757B02" w:rsidRDefault="00757B02" w:rsidP="00757B02">
            <w:pPr>
              <w:jc w:val="both"/>
              <w:rPr>
                <w:b/>
              </w:rPr>
            </w:pPr>
            <w:r>
              <w:rPr>
                <w:b/>
              </w:rPr>
              <w:t>Vyučující</w:t>
            </w:r>
          </w:p>
        </w:tc>
        <w:tc>
          <w:tcPr>
            <w:tcW w:w="6420" w:type="dxa"/>
            <w:gridSpan w:val="11"/>
            <w:tcBorders>
              <w:bottom w:val="nil"/>
            </w:tcBorders>
          </w:tcPr>
          <w:p w14:paraId="5303E3E6" w14:textId="77777777" w:rsidR="00757B02" w:rsidRDefault="00757B02" w:rsidP="00757B02">
            <w:pPr>
              <w:jc w:val="both"/>
            </w:pPr>
          </w:p>
        </w:tc>
      </w:tr>
      <w:tr w:rsidR="00757B02" w14:paraId="601D23A7" w14:textId="77777777" w:rsidTr="00892117">
        <w:trPr>
          <w:gridAfter w:val="1"/>
          <w:wAfter w:w="41" w:type="dxa"/>
          <w:trHeight w:val="136"/>
        </w:trPr>
        <w:tc>
          <w:tcPr>
            <w:tcW w:w="9855" w:type="dxa"/>
            <w:gridSpan w:val="16"/>
            <w:tcBorders>
              <w:top w:val="nil"/>
            </w:tcBorders>
          </w:tcPr>
          <w:p w14:paraId="6DFEB971" w14:textId="323B34CE" w:rsidR="00757B02" w:rsidRDefault="003162C7" w:rsidP="00757B02">
            <w:pPr>
              <w:spacing w:before="60" w:after="60"/>
              <w:jc w:val="both"/>
            </w:pPr>
            <w:ins w:id="42" w:author="Natálie Honková" w:date="2025-01-16T07:39:00Z">
              <w:r>
                <w:t xml:space="preserve">doc. </w:t>
              </w:r>
            </w:ins>
            <w:r w:rsidR="00757B02">
              <w:t>Ing. Jaroslav Filip, PhD. (</w:t>
            </w:r>
            <w:proofErr w:type="gramStart"/>
            <w:r w:rsidR="00757B02">
              <w:t>100%</w:t>
            </w:r>
            <w:proofErr w:type="gramEnd"/>
            <w:r w:rsidR="00757B02">
              <w:t xml:space="preserve"> p)</w:t>
            </w:r>
          </w:p>
        </w:tc>
      </w:tr>
      <w:tr w:rsidR="00757B02" w14:paraId="3C88A124" w14:textId="77777777" w:rsidTr="00892117">
        <w:trPr>
          <w:gridAfter w:val="1"/>
          <w:wAfter w:w="41" w:type="dxa"/>
        </w:trPr>
        <w:tc>
          <w:tcPr>
            <w:tcW w:w="3435" w:type="dxa"/>
            <w:gridSpan w:val="5"/>
            <w:shd w:val="clear" w:color="auto" w:fill="F7CAAC"/>
          </w:tcPr>
          <w:p w14:paraId="58EDA465" w14:textId="77777777" w:rsidR="00757B02" w:rsidRPr="005A0406" w:rsidRDefault="00757B02" w:rsidP="00757B02">
            <w:pPr>
              <w:jc w:val="both"/>
              <w:rPr>
                <w:b/>
              </w:rPr>
            </w:pPr>
            <w:r w:rsidRPr="005A0406">
              <w:rPr>
                <w:b/>
              </w:rPr>
              <w:t>Hlavní témata a výsledky učení</w:t>
            </w:r>
          </w:p>
        </w:tc>
        <w:tc>
          <w:tcPr>
            <w:tcW w:w="6420" w:type="dxa"/>
            <w:gridSpan w:val="11"/>
            <w:tcBorders>
              <w:bottom w:val="nil"/>
            </w:tcBorders>
          </w:tcPr>
          <w:p w14:paraId="2FC891A8" w14:textId="77777777" w:rsidR="00757B02" w:rsidRPr="005A0406" w:rsidRDefault="00757B02" w:rsidP="00757B02">
            <w:pPr>
              <w:jc w:val="both"/>
            </w:pPr>
          </w:p>
        </w:tc>
      </w:tr>
      <w:tr w:rsidR="00757B02" w14:paraId="592263A4" w14:textId="77777777" w:rsidTr="00892117">
        <w:trPr>
          <w:gridAfter w:val="1"/>
          <w:wAfter w:w="41" w:type="dxa"/>
          <w:trHeight w:val="2197"/>
        </w:trPr>
        <w:tc>
          <w:tcPr>
            <w:tcW w:w="9855" w:type="dxa"/>
            <w:gridSpan w:val="16"/>
            <w:tcBorders>
              <w:top w:val="nil"/>
              <w:bottom w:val="single" w:sz="4" w:space="0" w:color="auto"/>
            </w:tcBorders>
          </w:tcPr>
          <w:p w14:paraId="609AA403" w14:textId="77777777" w:rsidR="00757B02" w:rsidRPr="001C637F" w:rsidRDefault="00757B02" w:rsidP="00757B02">
            <w:pPr>
              <w:jc w:val="both"/>
            </w:pPr>
            <w:r w:rsidRPr="001C637F">
              <w:t>Cílem předmětu je získat základní přehled o možnostech nabízených integrací současného pokroku v biotechnologiích a nanotechnologiích. Důraz je kladen především na interdisciplinaritu předmětu a na popis možností, které tato oblast skýtá do budoucna. Obsah</w:t>
            </w:r>
            <w:r w:rsidRPr="00E24E16">
              <w:rPr>
                <w:b/>
                <w:bCs/>
              </w:rPr>
              <w:t xml:space="preserve"> předmětu tvoří tyto tematické celky:</w:t>
            </w:r>
          </w:p>
          <w:p w14:paraId="2793014D" w14:textId="77777777" w:rsidR="00757B02" w:rsidRPr="001C637F" w:rsidRDefault="00757B02" w:rsidP="00757B02">
            <w:pPr>
              <w:pStyle w:val="Odstavecseseznamem"/>
              <w:numPr>
                <w:ilvl w:val="0"/>
                <w:numId w:val="8"/>
              </w:numPr>
              <w:ind w:left="170" w:hanging="170"/>
              <w:jc w:val="both"/>
            </w:pPr>
            <w:r w:rsidRPr="001C637F">
              <w:t xml:space="preserve">Vymezení pojmu </w:t>
            </w:r>
            <w:proofErr w:type="spellStart"/>
            <w:r w:rsidRPr="001C637F">
              <w:t>bionanotechnologie</w:t>
            </w:r>
            <w:proofErr w:type="spellEnd"/>
            <w:r w:rsidRPr="001C637F">
              <w:t xml:space="preserve">, úvod do nanotechnologií (např. druhy nanomateriálů, nanočástice, </w:t>
            </w:r>
            <w:proofErr w:type="spellStart"/>
            <w:r w:rsidRPr="001C637F">
              <w:t>nanostrukturované</w:t>
            </w:r>
            <w:proofErr w:type="spellEnd"/>
            <w:r w:rsidRPr="001C637F">
              <w:t xml:space="preserve"> povrchy).</w:t>
            </w:r>
          </w:p>
          <w:p w14:paraId="4DA5A443" w14:textId="77777777" w:rsidR="00757B02" w:rsidRPr="001C637F" w:rsidRDefault="00757B02" w:rsidP="00757B02">
            <w:pPr>
              <w:pStyle w:val="Odstavecseseznamem"/>
              <w:numPr>
                <w:ilvl w:val="0"/>
                <w:numId w:val="8"/>
              </w:numPr>
              <w:ind w:left="170" w:hanging="170"/>
              <w:jc w:val="both"/>
            </w:pPr>
            <w:r w:rsidRPr="001C637F">
              <w:t xml:space="preserve">Struktura a interakce látek v </w:t>
            </w:r>
            <w:proofErr w:type="spellStart"/>
            <w:r w:rsidRPr="001C637F">
              <w:t>nanoškále</w:t>
            </w:r>
            <w:proofErr w:type="spellEnd"/>
            <w:r w:rsidRPr="001C637F">
              <w:t xml:space="preserve"> – biologické procesy jako nanotechnologie.</w:t>
            </w:r>
          </w:p>
          <w:p w14:paraId="669B8E81" w14:textId="77777777" w:rsidR="00757B02" w:rsidRPr="001C637F" w:rsidRDefault="00757B02" w:rsidP="00757B02">
            <w:pPr>
              <w:pStyle w:val="Odstavecseseznamem"/>
              <w:numPr>
                <w:ilvl w:val="0"/>
                <w:numId w:val="8"/>
              </w:numPr>
              <w:ind w:left="170" w:hanging="170"/>
              <w:jc w:val="both"/>
            </w:pPr>
            <w:r w:rsidRPr="001C637F">
              <w:t xml:space="preserve">Metody analýzy a charakterizace objektů a povrchů v </w:t>
            </w:r>
            <w:proofErr w:type="spellStart"/>
            <w:r w:rsidRPr="001C637F">
              <w:t>nanoškále</w:t>
            </w:r>
            <w:proofErr w:type="spellEnd"/>
            <w:r w:rsidRPr="001C637F">
              <w:t xml:space="preserve"> – AFM, SEM, elektrochemické metody a další.</w:t>
            </w:r>
          </w:p>
          <w:p w14:paraId="78B6E7D7" w14:textId="77777777" w:rsidR="00757B02" w:rsidRPr="001C637F" w:rsidRDefault="00757B02" w:rsidP="00757B02">
            <w:pPr>
              <w:pStyle w:val="Odstavecseseznamem"/>
              <w:numPr>
                <w:ilvl w:val="0"/>
                <w:numId w:val="8"/>
              </w:numPr>
              <w:ind w:left="170" w:hanging="170"/>
              <w:jc w:val="both"/>
            </w:pPr>
            <w:r w:rsidRPr="001C637F">
              <w:t xml:space="preserve">Obecné </w:t>
            </w:r>
            <w:proofErr w:type="spellStart"/>
            <w:r w:rsidRPr="001C637F">
              <w:t>bionanotechnologie</w:t>
            </w:r>
            <w:proofErr w:type="spellEnd"/>
            <w:r w:rsidRPr="001C637F">
              <w:t xml:space="preserve"> – imobilizační metody.</w:t>
            </w:r>
          </w:p>
          <w:p w14:paraId="1BE92269" w14:textId="77777777" w:rsidR="00757B02" w:rsidRPr="001C637F" w:rsidRDefault="00757B02" w:rsidP="00757B02">
            <w:pPr>
              <w:pStyle w:val="Odstavecseseznamem"/>
              <w:numPr>
                <w:ilvl w:val="0"/>
                <w:numId w:val="8"/>
              </w:numPr>
              <w:ind w:left="170" w:hanging="170"/>
              <w:jc w:val="both"/>
            </w:pPr>
            <w:r w:rsidRPr="001C637F">
              <w:t>Metody molekulární diagnostiky a zobrazovací metody.</w:t>
            </w:r>
          </w:p>
          <w:p w14:paraId="59D9E0FF" w14:textId="77777777" w:rsidR="00757B02" w:rsidRPr="001C637F" w:rsidRDefault="00757B02" w:rsidP="00757B02">
            <w:pPr>
              <w:pStyle w:val="Odstavecseseznamem"/>
              <w:numPr>
                <w:ilvl w:val="0"/>
                <w:numId w:val="8"/>
              </w:numPr>
              <w:ind w:left="170" w:hanging="170"/>
              <w:jc w:val="both"/>
            </w:pPr>
            <w:proofErr w:type="spellStart"/>
            <w:r w:rsidRPr="001C637F">
              <w:t>Bionanotechnologie</w:t>
            </w:r>
            <w:proofErr w:type="spellEnd"/>
            <w:r w:rsidRPr="001C637F">
              <w:t xml:space="preserve"> v medicíně – </w:t>
            </w:r>
            <w:proofErr w:type="spellStart"/>
            <w:r w:rsidRPr="001C637F">
              <w:t>biosenzory</w:t>
            </w:r>
            <w:proofErr w:type="spellEnd"/>
            <w:r w:rsidRPr="001C637F">
              <w:t>.</w:t>
            </w:r>
          </w:p>
          <w:p w14:paraId="16998216" w14:textId="77777777" w:rsidR="00757B02" w:rsidRPr="001C637F" w:rsidRDefault="00757B02" w:rsidP="00757B02">
            <w:pPr>
              <w:pStyle w:val="Odstavecseseznamem"/>
              <w:numPr>
                <w:ilvl w:val="0"/>
                <w:numId w:val="8"/>
              </w:numPr>
              <w:ind w:left="170" w:hanging="170"/>
              <w:jc w:val="both"/>
            </w:pPr>
            <w:proofErr w:type="spellStart"/>
            <w:r w:rsidRPr="001C637F">
              <w:t>Bionanotechnologie</w:t>
            </w:r>
            <w:proofErr w:type="spellEnd"/>
            <w:r w:rsidRPr="001C637F">
              <w:t xml:space="preserve"> v medicíně – terapie – vakcíny.</w:t>
            </w:r>
          </w:p>
          <w:p w14:paraId="1A204B9A" w14:textId="77777777" w:rsidR="00757B02" w:rsidRPr="001C637F" w:rsidRDefault="00757B02" w:rsidP="00757B02">
            <w:pPr>
              <w:pStyle w:val="Odstavecseseznamem"/>
              <w:numPr>
                <w:ilvl w:val="0"/>
                <w:numId w:val="8"/>
              </w:numPr>
              <w:ind w:left="170" w:hanging="170"/>
              <w:jc w:val="both"/>
            </w:pPr>
            <w:proofErr w:type="spellStart"/>
            <w:r w:rsidRPr="001C637F">
              <w:t>Bionanotechnologie</w:t>
            </w:r>
            <w:proofErr w:type="spellEnd"/>
            <w:r w:rsidRPr="001C637F">
              <w:t xml:space="preserve"> v medicíně – imunoterapie a ostatní druhy terapií, </w:t>
            </w:r>
            <w:proofErr w:type="spellStart"/>
            <w:r w:rsidRPr="001C637F">
              <w:t>teranostické</w:t>
            </w:r>
            <w:proofErr w:type="spellEnd"/>
            <w:r w:rsidRPr="001C637F">
              <w:t xml:space="preserve"> nanočástice.</w:t>
            </w:r>
          </w:p>
          <w:p w14:paraId="640122F8" w14:textId="77777777" w:rsidR="00757B02" w:rsidRPr="001C637F" w:rsidRDefault="00757B02" w:rsidP="00757B02">
            <w:pPr>
              <w:pStyle w:val="Odstavecseseznamem"/>
              <w:numPr>
                <w:ilvl w:val="0"/>
                <w:numId w:val="8"/>
              </w:numPr>
              <w:ind w:left="170" w:hanging="170"/>
              <w:jc w:val="both"/>
            </w:pPr>
            <w:r w:rsidRPr="001C637F">
              <w:t xml:space="preserve">Nanotechnologie pro </w:t>
            </w:r>
            <w:proofErr w:type="spellStart"/>
            <w:r w:rsidRPr="001C637F">
              <w:t>biosenzory</w:t>
            </w:r>
            <w:proofErr w:type="spellEnd"/>
            <w:r w:rsidRPr="001C637F">
              <w:t xml:space="preserve"> v potravinářství.</w:t>
            </w:r>
          </w:p>
          <w:p w14:paraId="1AA75DA3" w14:textId="77777777" w:rsidR="00757B02" w:rsidRPr="001C637F" w:rsidRDefault="00757B02" w:rsidP="00757B02">
            <w:pPr>
              <w:pStyle w:val="Odstavecseseznamem"/>
              <w:numPr>
                <w:ilvl w:val="0"/>
                <w:numId w:val="8"/>
              </w:numPr>
              <w:ind w:left="170" w:hanging="170"/>
              <w:jc w:val="both"/>
            </w:pPr>
            <w:r w:rsidRPr="001C637F">
              <w:t xml:space="preserve">Ostatní aplikace </w:t>
            </w:r>
            <w:proofErr w:type="spellStart"/>
            <w:r w:rsidRPr="001C637F">
              <w:t>bionanotechnologií</w:t>
            </w:r>
            <w:proofErr w:type="spellEnd"/>
            <w:r w:rsidRPr="001C637F">
              <w:t xml:space="preserve"> – separace a </w:t>
            </w:r>
            <w:proofErr w:type="spellStart"/>
            <w:r w:rsidRPr="001C637F">
              <w:t>zakoncentrování</w:t>
            </w:r>
            <w:proofErr w:type="spellEnd"/>
            <w:r w:rsidRPr="001C637F">
              <w:t>, „</w:t>
            </w:r>
            <w:proofErr w:type="spellStart"/>
            <w:r w:rsidRPr="001C637F">
              <w:t>microrockets</w:t>
            </w:r>
            <w:proofErr w:type="spellEnd"/>
            <w:r w:rsidRPr="001C637F">
              <w:t>“, atd.</w:t>
            </w:r>
          </w:p>
          <w:p w14:paraId="21BFEC04" w14:textId="77777777" w:rsidR="00757B02" w:rsidRPr="001C637F" w:rsidRDefault="00757B02" w:rsidP="00757B02">
            <w:pPr>
              <w:pStyle w:val="Odstavecseseznamem"/>
              <w:numPr>
                <w:ilvl w:val="0"/>
                <w:numId w:val="8"/>
              </w:numPr>
              <w:ind w:left="170" w:hanging="170"/>
              <w:jc w:val="both"/>
            </w:pPr>
            <w:proofErr w:type="spellStart"/>
            <w:r w:rsidRPr="001C637F">
              <w:t>Nanobiotechnologie</w:t>
            </w:r>
            <w:proofErr w:type="spellEnd"/>
            <w:r w:rsidRPr="001C637F">
              <w:t xml:space="preserve"> v ochraně ŽP a v bezpečnosti.</w:t>
            </w:r>
          </w:p>
          <w:p w14:paraId="5ACE18F6" w14:textId="77777777" w:rsidR="00757B02" w:rsidRPr="001C637F" w:rsidRDefault="00757B02" w:rsidP="00757B02">
            <w:pPr>
              <w:pStyle w:val="Odstavecseseznamem"/>
              <w:numPr>
                <w:ilvl w:val="0"/>
                <w:numId w:val="8"/>
              </w:numPr>
              <w:ind w:left="170" w:hanging="170"/>
              <w:jc w:val="both"/>
            </w:pPr>
            <w:proofErr w:type="spellStart"/>
            <w:r w:rsidRPr="001C637F">
              <w:t>Bionanotechnologie</w:t>
            </w:r>
            <w:proofErr w:type="spellEnd"/>
            <w:r w:rsidRPr="001C637F">
              <w:t xml:space="preserve"> v energetických aplikacích – </w:t>
            </w:r>
            <w:proofErr w:type="spellStart"/>
            <w:r w:rsidRPr="001C637F">
              <w:t>biobaterie</w:t>
            </w:r>
            <w:proofErr w:type="spellEnd"/>
            <w:r w:rsidRPr="001C637F">
              <w:t xml:space="preserve">, </w:t>
            </w:r>
            <w:proofErr w:type="spellStart"/>
            <w:r w:rsidRPr="001C637F">
              <w:t>biopalivové</w:t>
            </w:r>
            <w:proofErr w:type="spellEnd"/>
            <w:r w:rsidRPr="001C637F">
              <w:t xml:space="preserve"> články a další.</w:t>
            </w:r>
          </w:p>
          <w:p w14:paraId="2FA08875" w14:textId="77777777" w:rsidR="00757B02" w:rsidRPr="001C637F" w:rsidRDefault="00757B02" w:rsidP="00757B02">
            <w:pPr>
              <w:pStyle w:val="Odstavecseseznamem"/>
              <w:numPr>
                <w:ilvl w:val="0"/>
                <w:numId w:val="8"/>
              </w:numPr>
              <w:ind w:left="170" w:hanging="170"/>
              <w:jc w:val="both"/>
            </w:pPr>
            <w:r w:rsidRPr="001C637F">
              <w:t xml:space="preserve">Bio-logické obvody, </w:t>
            </w:r>
            <w:proofErr w:type="spellStart"/>
            <w:r w:rsidRPr="001C637F">
              <w:t>biocomputing</w:t>
            </w:r>
            <w:proofErr w:type="spellEnd"/>
            <w:r w:rsidRPr="001C637F">
              <w:t>.</w:t>
            </w:r>
          </w:p>
          <w:p w14:paraId="4577D0AD" w14:textId="77777777" w:rsidR="00757B02" w:rsidRDefault="00757B02" w:rsidP="00757B02">
            <w:pPr>
              <w:pStyle w:val="Odstavecseseznamem"/>
              <w:numPr>
                <w:ilvl w:val="0"/>
                <w:numId w:val="8"/>
              </w:numPr>
              <w:ind w:left="170" w:hanging="170"/>
              <w:jc w:val="both"/>
            </w:pPr>
            <w:r w:rsidRPr="001C637F">
              <w:t xml:space="preserve">Výhledy, možnosti </w:t>
            </w:r>
            <w:proofErr w:type="spellStart"/>
            <w:r w:rsidRPr="001C637F">
              <w:t>bionanotechnologií</w:t>
            </w:r>
            <w:proofErr w:type="spellEnd"/>
            <w:r w:rsidRPr="001C637F">
              <w:t xml:space="preserve"> vs. možná rizika (</w:t>
            </w:r>
            <w:proofErr w:type="spellStart"/>
            <w:r w:rsidRPr="001C637F">
              <w:t>Is</w:t>
            </w:r>
            <w:proofErr w:type="spellEnd"/>
            <w:r w:rsidRPr="001C637F">
              <w:t xml:space="preserve"> singularity </w:t>
            </w:r>
            <w:proofErr w:type="spellStart"/>
            <w:r w:rsidRPr="001C637F">
              <w:t>near</w:t>
            </w:r>
            <w:proofErr w:type="spellEnd"/>
            <w:r w:rsidRPr="001C637F">
              <w:t xml:space="preserve"> </w:t>
            </w:r>
            <w:proofErr w:type="spellStart"/>
            <w:r w:rsidRPr="001C637F">
              <w:t>or</w:t>
            </w:r>
            <w:proofErr w:type="spellEnd"/>
            <w:r w:rsidRPr="001C637F">
              <w:t xml:space="preserve"> </w:t>
            </w:r>
            <w:proofErr w:type="spellStart"/>
            <w:r w:rsidRPr="001C637F">
              <w:t>fear</w:t>
            </w:r>
            <w:proofErr w:type="spellEnd"/>
            <w:r w:rsidRPr="001C637F">
              <w:t>?).</w:t>
            </w:r>
          </w:p>
          <w:p w14:paraId="69B66A6F" w14:textId="77777777" w:rsidR="00757B02" w:rsidRDefault="00757B02" w:rsidP="00757B02">
            <w:pPr>
              <w:pStyle w:val="Odstavecseseznamem"/>
              <w:ind w:left="170"/>
              <w:jc w:val="both"/>
            </w:pPr>
          </w:p>
          <w:p w14:paraId="161E18B1" w14:textId="4C45DBF6" w:rsidR="00757B02" w:rsidRPr="00A05436" w:rsidRDefault="00757B02" w:rsidP="00757B02">
            <w:pPr>
              <w:jc w:val="both"/>
              <w:rPr>
                <w:b/>
                <w:bCs/>
              </w:rPr>
            </w:pPr>
            <w:r w:rsidRPr="00A05436">
              <w:rPr>
                <w:b/>
                <w:bCs/>
              </w:rPr>
              <w:t xml:space="preserve">Očekávané výsledky učení </w:t>
            </w:r>
            <w:r w:rsidRPr="00A05436">
              <w:rPr>
                <w:b/>
                <w:color w:val="000000" w:themeColor="text1"/>
              </w:rPr>
              <w:t>– po absolvování předmětu student prokazuje:</w:t>
            </w:r>
          </w:p>
          <w:p w14:paraId="1BA5F527" w14:textId="77777777" w:rsidR="00757B02" w:rsidRPr="00A05436" w:rsidRDefault="00757B02" w:rsidP="00757B02">
            <w:pPr>
              <w:tabs>
                <w:tab w:val="left" w:pos="328"/>
              </w:tabs>
              <w:rPr>
                <w:b/>
                <w:color w:val="000000" w:themeColor="text1"/>
              </w:rPr>
            </w:pPr>
            <w:r w:rsidRPr="00A05436">
              <w:rPr>
                <w:b/>
              </w:rPr>
              <w:t>Odborné z</w:t>
            </w:r>
            <w:r w:rsidRPr="00A05436">
              <w:rPr>
                <w:b/>
                <w:color w:val="000000" w:themeColor="text1"/>
              </w:rPr>
              <w:t xml:space="preserve">nalosti: </w:t>
            </w:r>
          </w:p>
          <w:p w14:paraId="285D86CB" w14:textId="04043DB9" w:rsidR="00757B02" w:rsidRPr="00A05436" w:rsidRDefault="00757B02" w:rsidP="00757B02">
            <w:pPr>
              <w:pStyle w:val="Default"/>
              <w:numPr>
                <w:ilvl w:val="0"/>
                <w:numId w:val="6"/>
              </w:numPr>
              <w:ind w:left="170" w:hanging="170"/>
              <w:jc w:val="both"/>
              <w:rPr>
                <w:sz w:val="20"/>
                <w:szCs w:val="20"/>
              </w:rPr>
            </w:pPr>
            <w:r w:rsidRPr="00A05436">
              <w:rPr>
                <w:sz w:val="20"/>
                <w:szCs w:val="20"/>
              </w:rPr>
              <w:t>základní in</w:t>
            </w:r>
            <w:r>
              <w:rPr>
                <w:sz w:val="20"/>
                <w:szCs w:val="20"/>
              </w:rPr>
              <w:t>f</w:t>
            </w:r>
            <w:r w:rsidRPr="00A05436">
              <w:rPr>
                <w:sz w:val="20"/>
                <w:szCs w:val="20"/>
              </w:rPr>
              <w:t>ormace o struktuře, vlastnostech, složení a přípravě nanomateriálů</w:t>
            </w:r>
          </w:p>
          <w:p w14:paraId="2708D192" w14:textId="31C09A7B" w:rsidR="00757B02" w:rsidRPr="00A05436" w:rsidRDefault="00757B02" w:rsidP="00757B02">
            <w:pPr>
              <w:pStyle w:val="Default"/>
              <w:numPr>
                <w:ilvl w:val="0"/>
                <w:numId w:val="6"/>
              </w:numPr>
              <w:ind w:left="170" w:hanging="170"/>
              <w:jc w:val="both"/>
              <w:rPr>
                <w:sz w:val="20"/>
                <w:szCs w:val="20"/>
              </w:rPr>
            </w:pPr>
            <w:r w:rsidRPr="00A05436">
              <w:rPr>
                <w:sz w:val="20"/>
                <w:szCs w:val="20"/>
              </w:rPr>
              <w:t>základní interakce nanomateriálů a základní metody jejich charakterizací</w:t>
            </w:r>
          </w:p>
          <w:p w14:paraId="185C8DE1" w14:textId="2CA065EE" w:rsidR="00757B02" w:rsidRPr="00A05436" w:rsidRDefault="00757B02" w:rsidP="00757B02">
            <w:pPr>
              <w:pStyle w:val="Default"/>
              <w:numPr>
                <w:ilvl w:val="0"/>
                <w:numId w:val="6"/>
              </w:numPr>
              <w:ind w:left="170" w:hanging="170"/>
              <w:jc w:val="both"/>
              <w:rPr>
                <w:sz w:val="20"/>
                <w:szCs w:val="20"/>
              </w:rPr>
            </w:pPr>
            <w:r w:rsidRPr="00A05436">
              <w:rPr>
                <w:sz w:val="20"/>
                <w:szCs w:val="20"/>
              </w:rPr>
              <w:t xml:space="preserve">základní imobilizační techniky v </w:t>
            </w:r>
            <w:proofErr w:type="spellStart"/>
            <w:r w:rsidRPr="00A05436">
              <w:rPr>
                <w:sz w:val="20"/>
                <w:szCs w:val="20"/>
              </w:rPr>
              <w:t>nanobiotechnologiích</w:t>
            </w:r>
            <w:proofErr w:type="spellEnd"/>
          </w:p>
          <w:p w14:paraId="31BBC14A" w14:textId="20732C76" w:rsidR="00757B02" w:rsidRPr="00A05436" w:rsidRDefault="00757B02" w:rsidP="00757B02">
            <w:pPr>
              <w:pStyle w:val="Default"/>
              <w:numPr>
                <w:ilvl w:val="0"/>
                <w:numId w:val="6"/>
              </w:numPr>
              <w:ind w:left="170" w:hanging="170"/>
              <w:jc w:val="both"/>
              <w:rPr>
                <w:sz w:val="20"/>
                <w:szCs w:val="20"/>
              </w:rPr>
            </w:pPr>
            <w:r w:rsidRPr="00A05436">
              <w:rPr>
                <w:sz w:val="20"/>
                <w:szCs w:val="20"/>
              </w:rPr>
              <w:t xml:space="preserve">principy využití </w:t>
            </w:r>
            <w:proofErr w:type="spellStart"/>
            <w:r w:rsidRPr="00A05436">
              <w:rPr>
                <w:sz w:val="20"/>
                <w:szCs w:val="20"/>
              </w:rPr>
              <w:t>nanotechnologíí</w:t>
            </w:r>
            <w:proofErr w:type="spellEnd"/>
            <w:r w:rsidRPr="00A05436">
              <w:rPr>
                <w:sz w:val="20"/>
                <w:szCs w:val="20"/>
              </w:rPr>
              <w:t xml:space="preserve"> v lékařských, potravinářských, environmentálních a jiných oborech biotechnologií</w:t>
            </w:r>
          </w:p>
          <w:p w14:paraId="0AF2F17A" w14:textId="3EB7BF47" w:rsidR="00757B02" w:rsidRPr="00A05436" w:rsidRDefault="00757B02" w:rsidP="00757B02">
            <w:pPr>
              <w:pStyle w:val="Default"/>
              <w:numPr>
                <w:ilvl w:val="0"/>
                <w:numId w:val="6"/>
              </w:numPr>
              <w:ind w:left="170" w:hanging="170"/>
              <w:jc w:val="both"/>
              <w:rPr>
                <w:sz w:val="20"/>
                <w:szCs w:val="20"/>
              </w:rPr>
            </w:pPr>
            <w:r w:rsidRPr="00A05436">
              <w:rPr>
                <w:sz w:val="20"/>
                <w:szCs w:val="20"/>
              </w:rPr>
              <w:t>reálné aplikace využ</w:t>
            </w:r>
            <w:r>
              <w:rPr>
                <w:sz w:val="20"/>
                <w:szCs w:val="20"/>
              </w:rPr>
              <w:t>i</w:t>
            </w:r>
            <w:r w:rsidRPr="00A05436">
              <w:rPr>
                <w:sz w:val="20"/>
                <w:szCs w:val="20"/>
              </w:rPr>
              <w:t>tí nanotechnologií v biotechnologiích včetně jejich pozitiv a případných negativ</w:t>
            </w:r>
          </w:p>
          <w:p w14:paraId="06821BA2" w14:textId="77777777" w:rsidR="00757B02" w:rsidRPr="00A05436" w:rsidRDefault="00757B02" w:rsidP="00757B02">
            <w:pPr>
              <w:tabs>
                <w:tab w:val="left" w:pos="328"/>
              </w:tabs>
              <w:rPr>
                <w:b/>
                <w:color w:val="000000" w:themeColor="text1"/>
              </w:rPr>
            </w:pPr>
          </w:p>
          <w:p w14:paraId="486AD145" w14:textId="77777777" w:rsidR="00757B02" w:rsidRPr="00A05436" w:rsidRDefault="00757B02" w:rsidP="00757B02">
            <w:pPr>
              <w:tabs>
                <w:tab w:val="left" w:pos="328"/>
              </w:tabs>
              <w:rPr>
                <w:b/>
                <w:color w:val="000000" w:themeColor="text1"/>
              </w:rPr>
            </w:pPr>
            <w:r w:rsidRPr="00A05436">
              <w:rPr>
                <w:b/>
                <w:color w:val="000000" w:themeColor="text1"/>
              </w:rPr>
              <w:t>Odborné dovednosti:</w:t>
            </w:r>
          </w:p>
          <w:p w14:paraId="6B4CA707" w14:textId="100DDD1D" w:rsidR="00757B02" w:rsidRPr="00A05436" w:rsidRDefault="00757B02" w:rsidP="00757B02">
            <w:pPr>
              <w:pStyle w:val="Default"/>
              <w:numPr>
                <w:ilvl w:val="0"/>
                <w:numId w:val="6"/>
              </w:numPr>
              <w:ind w:left="170" w:hanging="170"/>
              <w:jc w:val="both"/>
              <w:rPr>
                <w:sz w:val="20"/>
                <w:szCs w:val="20"/>
              </w:rPr>
            </w:pPr>
            <w:r w:rsidRPr="00A05436">
              <w:rPr>
                <w:sz w:val="20"/>
                <w:szCs w:val="20"/>
              </w:rPr>
              <w:t>odhadnout vlastnosti nanomateriálů na základě jejich charakteristik</w:t>
            </w:r>
          </w:p>
          <w:p w14:paraId="76B09E57" w14:textId="6F7B84C7" w:rsidR="00757B02" w:rsidRPr="00A05436" w:rsidRDefault="00757B02" w:rsidP="00757B02">
            <w:pPr>
              <w:pStyle w:val="Default"/>
              <w:numPr>
                <w:ilvl w:val="0"/>
                <w:numId w:val="6"/>
              </w:numPr>
              <w:ind w:left="170" w:hanging="170"/>
              <w:jc w:val="both"/>
              <w:rPr>
                <w:sz w:val="20"/>
                <w:szCs w:val="20"/>
              </w:rPr>
            </w:pPr>
            <w:r w:rsidRPr="00A05436">
              <w:rPr>
                <w:sz w:val="20"/>
                <w:szCs w:val="20"/>
              </w:rPr>
              <w:t>určit základní vlastnosti nanomateriálů</w:t>
            </w:r>
            <w:r>
              <w:rPr>
                <w:sz w:val="20"/>
                <w:szCs w:val="20"/>
              </w:rPr>
              <w:t xml:space="preserve"> </w:t>
            </w:r>
            <w:r w:rsidRPr="00A05436">
              <w:rPr>
                <w:sz w:val="20"/>
                <w:szCs w:val="20"/>
              </w:rPr>
              <w:t>z výstupů analytických metod</w:t>
            </w:r>
          </w:p>
          <w:p w14:paraId="70B777E6" w14:textId="3D156962" w:rsidR="00757B02" w:rsidRPr="00A05436" w:rsidRDefault="00757B02" w:rsidP="00757B02">
            <w:pPr>
              <w:pStyle w:val="Default"/>
              <w:numPr>
                <w:ilvl w:val="0"/>
                <w:numId w:val="6"/>
              </w:numPr>
              <w:ind w:left="170" w:hanging="170"/>
              <w:jc w:val="both"/>
              <w:rPr>
                <w:sz w:val="20"/>
                <w:szCs w:val="20"/>
              </w:rPr>
            </w:pPr>
            <w:r w:rsidRPr="00A05436">
              <w:rPr>
                <w:sz w:val="20"/>
                <w:szCs w:val="20"/>
              </w:rPr>
              <w:t>navrhnout aplikování konkrétních nanotechnologií pro zefektivnění zadaného biotechnologického procesu</w:t>
            </w:r>
          </w:p>
          <w:p w14:paraId="497F9BFB" w14:textId="79789EED" w:rsidR="00757B02" w:rsidRPr="00A05436" w:rsidRDefault="00757B02" w:rsidP="00757B02">
            <w:pPr>
              <w:pStyle w:val="Default"/>
              <w:numPr>
                <w:ilvl w:val="0"/>
                <w:numId w:val="6"/>
              </w:numPr>
              <w:ind w:left="170" w:hanging="170"/>
              <w:jc w:val="both"/>
              <w:rPr>
                <w:sz w:val="20"/>
                <w:szCs w:val="20"/>
              </w:rPr>
            </w:pPr>
            <w:r w:rsidRPr="00A05436">
              <w:rPr>
                <w:sz w:val="20"/>
                <w:szCs w:val="20"/>
              </w:rPr>
              <w:t xml:space="preserve">vyhodnotit konkrétní </w:t>
            </w:r>
            <w:proofErr w:type="spellStart"/>
            <w:r w:rsidRPr="00A05436">
              <w:rPr>
                <w:sz w:val="20"/>
                <w:szCs w:val="20"/>
              </w:rPr>
              <w:t>bionanotechnologický</w:t>
            </w:r>
            <w:proofErr w:type="spellEnd"/>
            <w:r w:rsidRPr="00A05436">
              <w:rPr>
                <w:sz w:val="20"/>
                <w:szCs w:val="20"/>
              </w:rPr>
              <w:t xml:space="preserve"> systém z hlediska jeho výhod a nevýhod</w:t>
            </w:r>
          </w:p>
          <w:p w14:paraId="3C9FCA58" w14:textId="3A619C43" w:rsidR="00757B02" w:rsidRPr="00A05436" w:rsidRDefault="00757B02" w:rsidP="00757B02">
            <w:pPr>
              <w:pStyle w:val="Default"/>
              <w:numPr>
                <w:ilvl w:val="0"/>
                <w:numId w:val="6"/>
              </w:numPr>
              <w:ind w:left="170" w:hanging="170"/>
              <w:jc w:val="both"/>
              <w:rPr>
                <w:sz w:val="20"/>
                <w:szCs w:val="20"/>
              </w:rPr>
            </w:pPr>
            <w:r w:rsidRPr="00A05436">
              <w:rPr>
                <w:sz w:val="20"/>
                <w:szCs w:val="20"/>
              </w:rPr>
              <w:t xml:space="preserve">diskutovat využití </w:t>
            </w:r>
            <w:proofErr w:type="spellStart"/>
            <w:r w:rsidRPr="00A05436">
              <w:rPr>
                <w:sz w:val="20"/>
                <w:szCs w:val="20"/>
              </w:rPr>
              <w:t>nanobiotechnologií</w:t>
            </w:r>
            <w:proofErr w:type="spellEnd"/>
            <w:r w:rsidRPr="00A05436">
              <w:rPr>
                <w:sz w:val="20"/>
                <w:szCs w:val="20"/>
              </w:rPr>
              <w:t xml:space="preserve"> v širším kontextu jak udržitelného rozvoje, tak rizik pro společnost</w:t>
            </w:r>
          </w:p>
        </w:tc>
      </w:tr>
      <w:tr w:rsidR="00757B02" w14:paraId="2031E88B" w14:textId="77777777" w:rsidTr="00892117">
        <w:trPr>
          <w:gridAfter w:val="1"/>
          <w:wAfter w:w="41" w:type="dxa"/>
          <w:trHeight w:val="283"/>
        </w:trPr>
        <w:tc>
          <w:tcPr>
            <w:tcW w:w="3435" w:type="dxa"/>
            <w:gridSpan w:val="5"/>
            <w:tcBorders>
              <w:top w:val="single" w:sz="4" w:space="0" w:color="auto"/>
              <w:bottom w:val="single" w:sz="4" w:space="0" w:color="auto"/>
              <w:right w:val="single" w:sz="4" w:space="0" w:color="auto"/>
            </w:tcBorders>
            <w:shd w:val="clear" w:color="auto" w:fill="F7CAAC"/>
          </w:tcPr>
          <w:p w14:paraId="175563F8" w14:textId="77777777" w:rsidR="00757B02" w:rsidRPr="005A0406" w:rsidRDefault="00757B02" w:rsidP="00757B02">
            <w:pPr>
              <w:jc w:val="both"/>
            </w:pPr>
            <w:r w:rsidRPr="005A0406">
              <w:rPr>
                <w:b/>
              </w:rPr>
              <w:t>Metody výuky</w:t>
            </w:r>
          </w:p>
        </w:tc>
        <w:tc>
          <w:tcPr>
            <w:tcW w:w="6420" w:type="dxa"/>
            <w:gridSpan w:val="11"/>
            <w:tcBorders>
              <w:top w:val="single" w:sz="4" w:space="0" w:color="auto"/>
              <w:left w:val="single" w:sz="4" w:space="0" w:color="auto"/>
              <w:bottom w:val="nil"/>
              <w:right w:val="single" w:sz="4" w:space="0" w:color="auto"/>
            </w:tcBorders>
          </w:tcPr>
          <w:p w14:paraId="41E8EF52" w14:textId="77777777" w:rsidR="00757B02" w:rsidRDefault="00757B02" w:rsidP="00757B02">
            <w:pPr>
              <w:jc w:val="both"/>
            </w:pPr>
          </w:p>
        </w:tc>
      </w:tr>
      <w:tr w:rsidR="00757B02" w14:paraId="2B8D4AD7" w14:textId="77777777" w:rsidTr="00892117">
        <w:trPr>
          <w:gridAfter w:val="1"/>
          <w:wAfter w:w="41" w:type="dxa"/>
          <w:trHeight w:val="2354"/>
        </w:trPr>
        <w:tc>
          <w:tcPr>
            <w:tcW w:w="9855" w:type="dxa"/>
            <w:gridSpan w:val="16"/>
            <w:tcBorders>
              <w:top w:val="nil"/>
              <w:bottom w:val="single" w:sz="4" w:space="0" w:color="auto"/>
            </w:tcBorders>
          </w:tcPr>
          <w:p w14:paraId="4671B688" w14:textId="77777777" w:rsidR="00757B02" w:rsidRPr="00A05436" w:rsidRDefault="00757B02" w:rsidP="00757B02">
            <w:pPr>
              <w:jc w:val="both"/>
              <w:rPr>
                <w:b/>
                <w:bCs/>
                <w:u w:val="single"/>
              </w:rPr>
            </w:pPr>
            <w:r w:rsidRPr="00A05436">
              <w:rPr>
                <w:b/>
                <w:bCs/>
                <w:u w:val="single"/>
              </w:rPr>
              <w:t>Metody a přístupy používané ve výuce</w:t>
            </w:r>
          </w:p>
          <w:p w14:paraId="13744B76" w14:textId="77777777" w:rsidR="00757B02" w:rsidRPr="00A05436" w:rsidRDefault="00757B02" w:rsidP="00757B02">
            <w:pPr>
              <w:pStyle w:val="Nadpis5"/>
              <w:spacing w:before="0"/>
              <w:rPr>
                <w:rFonts w:ascii="Times New Roman" w:eastAsia="Times New Roman" w:hAnsi="Times New Roman" w:cs="Times New Roman"/>
                <w:b/>
                <w:bCs/>
                <w:color w:val="auto"/>
              </w:rPr>
            </w:pPr>
            <w:r w:rsidRPr="00A05436">
              <w:rPr>
                <w:rFonts w:ascii="Times New Roman" w:eastAsia="Times New Roman" w:hAnsi="Times New Roman" w:cs="Times New Roman"/>
                <w:b/>
                <w:bCs/>
                <w:color w:val="auto"/>
              </w:rPr>
              <w:t>Pro dosažení odborných znalostí jsou užívány vyučovací metody:</w:t>
            </w:r>
          </w:p>
          <w:p w14:paraId="6F7FAF5A" w14:textId="59007FD1" w:rsidR="00757B02" w:rsidRPr="00A05436" w:rsidRDefault="00757B02" w:rsidP="00757B02">
            <w:r w:rsidRPr="00A05436">
              <w:rPr>
                <w:color w:val="000000"/>
                <w:shd w:val="clear" w:color="auto" w:fill="FFFFFF"/>
              </w:rPr>
              <w:t>Monologická (výklad, přednáška, instruktáž), Dialogická (diskuze, rozhovor, brainstorming)</w:t>
            </w:r>
          </w:p>
          <w:p w14:paraId="10770676" w14:textId="77777777" w:rsidR="00757B02" w:rsidRDefault="00757B02" w:rsidP="00757B02">
            <w:pPr>
              <w:jc w:val="both"/>
            </w:pPr>
          </w:p>
          <w:p w14:paraId="413F8C99" w14:textId="77777777" w:rsidR="00757B02" w:rsidRPr="00A05436" w:rsidRDefault="00757B02" w:rsidP="00757B02">
            <w:pPr>
              <w:pStyle w:val="Nadpis5"/>
              <w:spacing w:before="0"/>
              <w:rPr>
                <w:rFonts w:ascii="Times New Roman" w:eastAsia="Times New Roman" w:hAnsi="Times New Roman" w:cs="Times New Roman"/>
                <w:b/>
                <w:bCs/>
                <w:color w:val="auto"/>
              </w:rPr>
            </w:pPr>
            <w:r w:rsidRPr="00A05436">
              <w:rPr>
                <w:rFonts w:ascii="Times New Roman" w:eastAsia="Times New Roman" w:hAnsi="Times New Roman" w:cs="Times New Roman"/>
                <w:b/>
                <w:bCs/>
                <w:color w:val="auto"/>
              </w:rPr>
              <w:t>Pro dosažení odborných dovedností jsou užívány vyučovací metody:</w:t>
            </w:r>
          </w:p>
          <w:p w14:paraId="261B7644" w14:textId="5777E159" w:rsidR="00757B02" w:rsidRPr="00F27CAD" w:rsidRDefault="00757B02" w:rsidP="00757B02">
            <w:pPr>
              <w:jc w:val="both"/>
            </w:pPr>
            <w:r w:rsidRPr="00A05436">
              <w:rPr>
                <w:color w:val="000000"/>
                <w:shd w:val="clear" w:color="auto" w:fill="FFFFFF"/>
              </w:rPr>
              <w:t>Dialogická (diskuze, rozhovor, brainstorming), Metody práce s textem (učebnicí, knihou), Individuální práce studentů</w:t>
            </w:r>
          </w:p>
          <w:p w14:paraId="5E352B6F" w14:textId="77777777" w:rsidR="00757B02" w:rsidRDefault="00757B02" w:rsidP="00757B02"/>
          <w:p w14:paraId="38D0232E" w14:textId="77777777" w:rsidR="00757B02" w:rsidRPr="00A05436" w:rsidRDefault="00757B02" w:rsidP="00757B02">
            <w:pPr>
              <w:pStyle w:val="Nadpis5"/>
              <w:spacing w:before="0"/>
              <w:rPr>
                <w:rFonts w:ascii="Times New Roman" w:eastAsia="Times New Roman" w:hAnsi="Times New Roman" w:cs="Times New Roman"/>
                <w:b/>
                <w:bCs/>
                <w:color w:val="auto"/>
              </w:rPr>
            </w:pPr>
            <w:r w:rsidRPr="00A05436">
              <w:rPr>
                <w:rFonts w:ascii="Times New Roman" w:eastAsia="Times New Roman" w:hAnsi="Times New Roman" w:cs="Times New Roman"/>
                <w:b/>
                <w:bCs/>
                <w:color w:val="auto"/>
              </w:rPr>
              <w:t>Očekávané výsledky učení dosažené studiem předmětu jsou ověřovány hodnoticími metodami:</w:t>
            </w:r>
          </w:p>
          <w:p w14:paraId="63DC6857" w14:textId="6173036F" w:rsidR="00757B02" w:rsidRDefault="00757B02" w:rsidP="00757B02">
            <w:pPr>
              <w:jc w:val="both"/>
              <w:rPr>
                <w:color w:val="000000"/>
              </w:rPr>
            </w:pPr>
            <w:r w:rsidRPr="00A05436">
              <w:rPr>
                <w:color w:val="000000"/>
              </w:rPr>
              <w:t>Didaktický test, Kombinovaná zkouška (písemná část + ústní část), Známkou</w:t>
            </w:r>
          </w:p>
          <w:p w14:paraId="03F32741" w14:textId="77777777" w:rsidR="00757B02" w:rsidRDefault="00757B02" w:rsidP="00757B02">
            <w:pPr>
              <w:jc w:val="both"/>
              <w:rPr>
                <w:color w:val="000000"/>
              </w:rPr>
            </w:pPr>
          </w:p>
          <w:p w14:paraId="22359A5E" w14:textId="77777777" w:rsidR="00757B02" w:rsidRPr="00A05436" w:rsidRDefault="00757B02" w:rsidP="00757B02">
            <w:pPr>
              <w:jc w:val="both"/>
              <w:rPr>
                <w:b/>
                <w:bCs/>
                <w:u w:val="single"/>
              </w:rPr>
            </w:pPr>
            <w:r w:rsidRPr="00A05436">
              <w:rPr>
                <w:b/>
                <w:bCs/>
                <w:u w:val="single"/>
              </w:rPr>
              <w:lastRenderedPageBreak/>
              <w:t>Používané didaktické prostředky</w:t>
            </w:r>
          </w:p>
          <w:p w14:paraId="19916761" w14:textId="77777777" w:rsidR="00757B02" w:rsidRPr="0071371D" w:rsidRDefault="00757B02" w:rsidP="00757B02">
            <w:pPr>
              <w:jc w:val="both"/>
            </w:pPr>
            <w:r w:rsidRPr="00A05436">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A05436">
              <w:t>dataprojekce</w:t>
            </w:r>
            <w:proofErr w:type="spellEnd"/>
            <w:r w:rsidRPr="00A05436">
              <w:t>, výukové počítačové programy, zdroje odborné literatury, prezentace, modely.</w:t>
            </w:r>
          </w:p>
          <w:p w14:paraId="7A37A3D1" w14:textId="77777777" w:rsidR="00757B02" w:rsidRPr="0071371D" w:rsidRDefault="00757B02" w:rsidP="00757B02">
            <w:pPr>
              <w:jc w:val="both"/>
            </w:pPr>
            <w:r w:rsidRPr="0071371D">
              <w:t> </w:t>
            </w:r>
          </w:p>
          <w:p w14:paraId="35B2E879" w14:textId="4F4EA5B4" w:rsidR="00757B02" w:rsidRDefault="00757B02" w:rsidP="00757B02">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3A3D93" w:rsidRPr="0071371D">
              <w:t>M</w:t>
            </w:r>
            <w:r w:rsidR="003A3D93">
              <w:t>S</w:t>
            </w:r>
            <w:r w:rsidR="003A3D93"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757B02" w14:paraId="341061A5" w14:textId="77777777" w:rsidTr="00892117">
        <w:trPr>
          <w:gridAfter w:val="1"/>
          <w:wAfter w:w="41" w:type="dxa"/>
          <w:trHeight w:val="265"/>
        </w:trPr>
        <w:tc>
          <w:tcPr>
            <w:tcW w:w="3435" w:type="dxa"/>
            <w:gridSpan w:val="5"/>
            <w:tcBorders>
              <w:top w:val="single" w:sz="4" w:space="0" w:color="auto"/>
            </w:tcBorders>
            <w:shd w:val="clear" w:color="auto" w:fill="F7CAAC"/>
          </w:tcPr>
          <w:p w14:paraId="667CEE9F" w14:textId="77777777" w:rsidR="00757B02" w:rsidRDefault="00757B02" w:rsidP="00757B02">
            <w:pPr>
              <w:jc w:val="both"/>
            </w:pPr>
            <w:r>
              <w:rPr>
                <w:b/>
              </w:rPr>
              <w:lastRenderedPageBreak/>
              <w:t>Studijní literatura a studijní pomůcky</w:t>
            </w:r>
          </w:p>
        </w:tc>
        <w:tc>
          <w:tcPr>
            <w:tcW w:w="6420" w:type="dxa"/>
            <w:gridSpan w:val="11"/>
            <w:tcBorders>
              <w:top w:val="single" w:sz="4" w:space="0" w:color="auto"/>
              <w:bottom w:val="nil"/>
            </w:tcBorders>
          </w:tcPr>
          <w:p w14:paraId="61DB45C4" w14:textId="77777777" w:rsidR="00757B02" w:rsidRDefault="00757B02" w:rsidP="00757B02">
            <w:pPr>
              <w:jc w:val="both"/>
            </w:pPr>
          </w:p>
        </w:tc>
      </w:tr>
      <w:tr w:rsidR="00757B02" w14:paraId="3052E4C9" w14:textId="77777777" w:rsidTr="00892117">
        <w:trPr>
          <w:gridAfter w:val="1"/>
          <w:wAfter w:w="41" w:type="dxa"/>
          <w:trHeight w:val="1497"/>
        </w:trPr>
        <w:tc>
          <w:tcPr>
            <w:tcW w:w="9855" w:type="dxa"/>
            <w:gridSpan w:val="16"/>
            <w:tcBorders>
              <w:top w:val="nil"/>
            </w:tcBorders>
          </w:tcPr>
          <w:p w14:paraId="737ED0ED" w14:textId="77777777" w:rsidR="00757B02" w:rsidRPr="00217019" w:rsidRDefault="00757B02" w:rsidP="00757B02">
            <w:pPr>
              <w:jc w:val="both"/>
              <w:rPr>
                <w:u w:val="single"/>
              </w:rPr>
            </w:pPr>
            <w:r w:rsidRPr="00217019">
              <w:rPr>
                <w:u w:val="single"/>
              </w:rPr>
              <w:t>Povinná literatura:</w:t>
            </w:r>
          </w:p>
          <w:p w14:paraId="63221A11" w14:textId="77777777" w:rsidR="00757B02" w:rsidRPr="00217019" w:rsidRDefault="00757B02" w:rsidP="00757B02">
            <w:pPr>
              <w:jc w:val="both"/>
            </w:pPr>
            <w:r w:rsidRPr="00217019">
              <w:rPr>
                <w:caps/>
              </w:rPr>
              <w:t>Niemeyer, C.N., Mirkin, C.A.</w:t>
            </w:r>
            <w:r w:rsidRPr="00217019">
              <w:t xml:space="preserve"> </w:t>
            </w:r>
            <w:proofErr w:type="spellStart"/>
            <w:r w:rsidRPr="00217019">
              <w:t>Nanobiotechnology</w:t>
            </w:r>
            <w:proofErr w:type="spellEnd"/>
            <w:r w:rsidRPr="00217019">
              <w:t xml:space="preserve">: </w:t>
            </w:r>
            <w:proofErr w:type="spellStart"/>
            <w:r w:rsidRPr="00217019">
              <w:t>Concepts</w:t>
            </w:r>
            <w:proofErr w:type="spellEnd"/>
            <w:r w:rsidRPr="00217019">
              <w:t xml:space="preserve">, </w:t>
            </w:r>
            <w:proofErr w:type="spellStart"/>
            <w:r w:rsidRPr="00217019">
              <w:t>Applications</w:t>
            </w:r>
            <w:proofErr w:type="spellEnd"/>
            <w:r w:rsidRPr="00217019">
              <w:t xml:space="preserve"> and </w:t>
            </w:r>
            <w:proofErr w:type="spellStart"/>
            <w:r w:rsidRPr="00217019">
              <w:t>Perspectives</w:t>
            </w:r>
            <w:proofErr w:type="spellEnd"/>
            <w:r w:rsidRPr="00217019">
              <w:t xml:space="preserve">. </w:t>
            </w:r>
            <w:proofErr w:type="spellStart"/>
            <w:r w:rsidRPr="00217019">
              <w:t>Weinheim</w:t>
            </w:r>
            <w:proofErr w:type="spellEnd"/>
            <w:r w:rsidRPr="00217019">
              <w:t xml:space="preserve">: </w:t>
            </w:r>
            <w:proofErr w:type="spellStart"/>
            <w:r w:rsidRPr="00217019">
              <w:t>Wiley</w:t>
            </w:r>
            <w:proofErr w:type="spellEnd"/>
            <w:r w:rsidRPr="00217019">
              <w:t xml:space="preserve">-VCH, 2004. ISBN 3-527-30658-7. </w:t>
            </w:r>
          </w:p>
          <w:p w14:paraId="2E4EF5B0" w14:textId="77777777" w:rsidR="00757B02" w:rsidRPr="00217019" w:rsidRDefault="00757B02" w:rsidP="00757B02">
            <w:pPr>
              <w:jc w:val="both"/>
            </w:pPr>
            <w:r w:rsidRPr="00217019">
              <w:rPr>
                <w:caps/>
              </w:rPr>
              <w:t>Fruk, L., Kerbrs, A</w:t>
            </w:r>
            <w:r w:rsidRPr="00217019">
              <w:t xml:space="preserve">. </w:t>
            </w:r>
            <w:proofErr w:type="spellStart"/>
            <w:r w:rsidRPr="00217019">
              <w:t>Bionanotechnology</w:t>
            </w:r>
            <w:proofErr w:type="spellEnd"/>
            <w:r w:rsidRPr="00217019">
              <w:t xml:space="preserve">; </w:t>
            </w:r>
            <w:proofErr w:type="spellStart"/>
            <w:r w:rsidRPr="00217019">
              <w:t>Concepts</w:t>
            </w:r>
            <w:proofErr w:type="spellEnd"/>
            <w:r w:rsidRPr="00217019">
              <w:t xml:space="preserve"> and </w:t>
            </w:r>
            <w:proofErr w:type="spellStart"/>
            <w:r w:rsidRPr="00217019">
              <w:t>Applications</w:t>
            </w:r>
            <w:proofErr w:type="spellEnd"/>
            <w:r w:rsidRPr="00217019">
              <w:t xml:space="preserve">. Cambridge: Cambridge University </w:t>
            </w:r>
            <w:proofErr w:type="spellStart"/>
            <w:r w:rsidRPr="00217019">
              <w:t>Press</w:t>
            </w:r>
            <w:proofErr w:type="spellEnd"/>
            <w:r w:rsidRPr="00217019">
              <w:t>, 2021. ISBN 9781108429054.</w:t>
            </w:r>
          </w:p>
          <w:p w14:paraId="26342FEA" w14:textId="77777777" w:rsidR="00757B02" w:rsidRPr="00217019" w:rsidRDefault="00757B02" w:rsidP="00757B02">
            <w:pPr>
              <w:jc w:val="both"/>
            </w:pPr>
            <w:r w:rsidRPr="00217019">
              <w:rPr>
                <w:caps/>
              </w:rPr>
              <w:t>Bertók, T., Bertóková, A.</w:t>
            </w:r>
            <w:r w:rsidRPr="00217019">
              <w:t xml:space="preserve"> a kol. </w:t>
            </w:r>
            <w:proofErr w:type="spellStart"/>
            <w:r w:rsidRPr="00217019">
              <w:t>Nanobiotechnológie</w:t>
            </w:r>
            <w:proofErr w:type="spellEnd"/>
            <w:r w:rsidRPr="00217019">
              <w:t xml:space="preserve"> </w:t>
            </w:r>
            <w:proofErr w:type="spellStart"/>
            <w:r w:rsidRPr="00217019">
              <w:t>alebo</w:t>
            </w:r>
            <w:proofErr w:type="spellEnd"/>
            <w:r w:rsidRPr="00217019">
              <w:t xml:space="preserve"> od </w:t>
            </w:r>
            <w:proofErr w:type="spellStart"/>
            <w:r w:rsidRPr="00217019">
              <w:t>lepiacej</w:t>
            </w:r>
            <w:proofErr w:type="spellEnd"/>
            <w:r w:rsidRPr="00217019">
              <w:t xml:space="preserve"> pásky k </w:t>
            </w:r>
            <w:proofErr w:type="spellStart"/>
            <w:r w:rsidRPr="00217019">
              <w:t>biomedicínskym</w:t>
            </w:r>
            <w:proofErr w:type="spellEnd"/>
            <w:r w:rsidRPr="00217019">
              <w:t xml:space="preserve"> </w:t>
            </w:r>
            <w:proofErr w:type="spellStart"/>
            <w:r w:rsidRPr="00217019">
              <w:t>aplikáciám</w:t>
            </w:r>
            <w:proofErr w:type="spellEnd"/>
            <w:r w:rsidRPr="00217019">
              <w:t xml:space="preserve">. Bratislava: VEDA </w:t>
            </w:r>
            <w:proofErr w:type="spellStart"/>
            <w:r w:rsidRPr="00217019">
              <w:t>vydavateľstvo</w:t>
            </w:r>
            <w:proofErr w:type="spellEnd"/>
            <w:r w:rsidRPr="00217019">
              <w:t xml:space="preserve"> SAV, 2017. ISBN 978-80-224-1580-4. </w:t>
            </w:r>
          </w:p>
          <w:p w14:paraId="3B1EE8B8" w14:textId="77777777" w:rsidR="00757B02" w:rsidRPr="00217019" w:rsidRDefault="00757B02" w:rsidP="00757B02">
            <w:pPr>
              <w:jc w:val="both"/>
            </w:pPr>
          </w:p>
          <w:p w14:paraId="2BD2A3FA" w14:textId="77777777" w:rsidR="00757B02" w:rsidRPr="00217019" w:rsidRDefault="00757B02" w:rsidP="00757B02">
            <w:pPr>
              <w:jc w:val="both"/>
              <w:rPr>
                <w:u w:val="single"/>
              </w:rPr>
            </w:pPr>
            <w:r w:rsidRPr="00217019">
              <w:rPr>
                <w:u w:val="single"/>
              </w:rPr>
              <w:t>Doporučená literatura:</w:t>
            </w:r>
          </w:p>
          <w:p w14:paraId="4AE96C16" w14:textId="77777777" w:rsidR="00757B02" w:rsidRPr="00217019" w:rsidRDefault="00757B02" w:rsidP="00757B02">
            <w:pPr>
              <w:jc w:val="both"/>
            </w:pPr>
            <w:r w:rsidRPr="00217019">
              <w:rPr>
                <w:caps/>
              </w:rPr>
              <w:t>Bakewell, D</w:t>
            </w:r>
            <w:r w:rsidRPr="00217019">
              <w:t xml:space="preserve">. </w:t>
            </w:r>
            <w:proofErr w:type="spellStart"/>
            <w:proofErr w:type="gramStart"/>
            <w:r w:rsidRPr="00217019">
              <w:t>Micro</w:t>
            </w:r>
            <w:proofErr w:type="spellEnd"/>
            <w:r w:rsidRPr="00217019">
              <w:t>- and</w:t>
            </w:r>
            <w:proofErr w:type="gramEnd"/>
            <w:r w:rsidRPr="00217019">
              <w:t xml:space="preserve"> Nano- Transport </w:t>
            </w:r>
            <w:proofErr w:type="spellStart"/>
            <w:r w:rsidRPr="00217019">
              <w:t>of</w:t>
            </w:r>
            <w:proofErr w:type="spellEnd"/>
            <w:r w:rsidRPr="00217019">
              <w:t xml:space="preserve"> </w:t>
            </w:r>
            <w:proofErr w:type="spellStart"/>
            <w:r w:rsidRPr="00217019">
              <w:t>Biomolecules</w:t>
            </w:r>
            <w:proofErr w:type="spellEnd"/>
            <w:r w:rsidRPr="00217019">
              <w:t xml:space="preserve">. </w:t>
            </w:r>
            <w:proofErr w:type="spellStart"/>
            <w:r w:rsidRPr="00217019">
              <w:t>Holstebro</w:t>
            </w:r>
            <w:proofErr w:type="spellEnd"/>
            <w:r w:rsidRPr="00217019">
              <w:t xml:space="preserve">: </w:t>
            </w:r>
            <w:proofErr w:type="spellStart"/>
            <w:r w:rsidRPr="00217019">
              <w:t>Ventus</w:t>
            </w:r>
            <w:proofErr w:type="spellEnd"/>
            <w:r w:rsidRPr="00217019">
              <w:t xml:space="preserve"> </w:t>
            </w:r>
            <w:proofErr w:type="spellStart"/>
            <w:r w:rsidRPr="00217019">
              <w:t>Publishing</w:t>
            </w:r>
            <w:proofErr w:type="spellEnd"/>
            <w:r w:rsidRPr="00217019">
              <w:t xml:space="preserve"> </w:t>
            </w:r>
            <w:proofErr w:type="spellStart"/>
            <w:r w:rsidRPr="00217019">
              <w:t>ApS</w:t>
            </w:r>
            <w:proofErr w:type="spellEnd"/>
            <w:r w:rsidRPr="00217019">
              <w:t>, 2009. ISBN 978-0-521-87700-8.</w:t>
            </w:r>
          </w:p>
          <w:p w14:paraId="77E45FA8" w14:textId="77777777" w:rsidR="00757B02" w:rsidRPr="00217019" w:rsidRDefault="00757B02" w:rsidP="00757B02">
            <w:pPr>
              <w:jc w:val="both"/>
            </w:pPr>
            <w:r w:rsidRPr="00217019">
              <w:rPr>
                <w:caps/>
              </w:rPr>
              <w:t>Natelson, D</w:t>
            </w:r>
            <w:r w:rsidRPr="00217019">
              <w:t xml:space="preserve">. </w:t>
            </w:r>
            <w:proofErr w:type="spellStart"/>
            <w:r w:rsidRPr="00217019">
              <w:t>Nanostructures</w:t>
            </w:r>
            <w:proofErr w:type="spellEnd"/>
            <w:r w:rsidRPr="00217019">
              <w:t xml:space="preserve"> and </w:t>
            </w:r>
            <w:proofErr w:type="spellStart"/>
            <w:r w:rsidRPr="00217019">
              <w:t>Nanotechnology</w:t>
            </w:r>
            <w:proofErr w:type="spellEnd"/>
            <w:r w:rsidRPr="00217019">
              <w:t xml:space="preserve">. Cambridge: Cambridge University </w:t>
            </w:r>
            <w:proofErr w:type="spellStart"/>
            <w:r w:rsidRPr="00217019">
              <w:t>Press</w:t>
            </w:r>
            <w:proofErr w:type="spellEnd"/>
            <w:r w:rsidRPr="00217019">
              <w:t>, 2015. ISBN 978-0-521-87700-8.</w:t>
            </w:r>
          </w:p>
          <w:p w14:paraId="0F369DCE" w14:textId="77777777" w:rsidR="00757B02" w:rsidRPr="00217019" w:rsidRDefault="00757B02" w:rsidP="00757B02">
            <w:pPr>
              <w:jc w:val="both"/>
            </w:pPr>
            <w:r w:rsidRPr="00217019">
              <w:rPr>
                <w:caps/>
              </w:rPr>
              <w:t>Hakeem, K.R., Pirzadah, T.B</w:t>
            </w:r>
            <w:r w:rsidRPr="00217019">
              <w:t xml:space="preserve">. </w:t>
            </w:r>
            <w:proofErr w:type="spellStart"/>
            <w:r w:rsidRPr="00217019">
              <w:t>Nanobiotechnology</w:t>
            </w:r>
            <w:proofErr w:type="spellEnd"/>
            <w:r w:rsidRPr="00217019">
              <w:t xml:space="preserve"> in </w:t>
            </w:r>
            <w:proofErr w:type="spellStart"/>
            <w:r w:rsidRPr="00217019">
              <w:t>Agriculture</w:t>
            </w:r>
            <w:proofErr w:type="spellEnd"/>
            <w:r w:rsidRPr="00217019">
              <w:t xml:space="preserve">: An </w:t>
            </w:r>
            <w:proofErr w:type="spellStart"/>
            <w:r w:rsidRPr="00217019">
              <w:t>Approach</w:t>
            </w:r>
            <w:proofErr w:type="spellEnd"/>
            <w:r w:rsidRPr="00217019">
              <w:t xml:space="preserve"> </w:t>
            </w:r>
            <w:proofErr w:type="spellStart"/>
            <w:r w:rsidRPr="00217019">
              <w:t>Towards</w:t>
            </w:r>
            <w:proofErr w:type="spellEnd"/>
            <w:r w:rsidRPr="00217019">
              <w:t xml:space="preserve"> </w:t>
            </w:r>
            <w:proofErr w:type="spellStart"/>
            <w:r w:rsidRPr="00217019">
              <w:t>Sustainability</w:t>
            </w:r>
            <w:proofErr w:type="spellEnd"/>
            <w:r w:rsidRPr="00217019">
              <w:t xml:space="preserve">. </w:t>
            </w:r>
            <w:proofErr w:type="spellStart"/>
            <w:r w:rsidRPr="00217019">
              <w:t>Cham</w:t>
            </w:r>
            <w:proofErr w:type="spellEnd"/>
            <w:r w:rsidRPr="00217019">
              <w:t xml:space="preserve">: </w:t>
            </w:r>
            <w:proofErr w:type="spellStart"/>
            <w:r w:rsidRPr="00217019">
              <w:t>Springer</w:t>
            </w:r>
            <w:proofErr w:type="spellEnd"/>
            <w:r w:rsidRPr="00217019">
              <w:t>, 2020. ISBN 978-3-030-39977-1.</w:t>
            </w:r>
          </w:p>
          <w:p w14:paraId="3D509F5C" w14:textId="77777777" w:rsidR="00757B02" w:rsidRPr="00217019" w:rsidRDefault="00757B02" w:rsidP="00757B02">
            <w:pPr>
              <w:jc w:val="both"/>
            </w:pPr>
            <w:r w:rsidRPr="00217019">
              <w:rPr>
                <w:caps/>
              </w:rPr>
              <w:t>Kolářová, L.</w:t>
            </w:r>
            <w:r w:rsidRPr="00217019">
              <w:t xml:space="preserve"> Úvod do </w:t>
            </w:r>
            <w:proofErr w:type="spellStart"/>
            <w:r w:rsidRPr="00217019">
              <w:t>nanovědy</w:t>
            </w:r>
            <w:proofErr w:type="spellEnd"/>
            <w:r w:rsidRPr="00217019">
              <w:t xml:space="preserve"> a nanotechnologií. Olomouc: UPOL, 2014. ISBN 978-80-244-4179-5. Dostupné z: </w:t>
            </w:r>
            <w:hyperlink r:id="rId31" w:history="1">
              <w:r w:rsidRPr="00217019">
                <w:rPr>
                  <w:rStyle w:val="Hypertextovodkaz"/>
                </w:rPr>
                <w:t>http://mofychem.upol.cz/KA4/Nanotechnologie.pdf</w:t>
              </w:r>
            </w:hyperlink>
            <w:r w:rsidRPr="00217019">
              <w:t>.</w:t>
            </w:r>
          </w:p>
          <w:p w14:paraId="58FE56C0" w14:textId="77777777" w:rsidR="00757B02" w:rsidRDefault="00757B02" w:rsidP="00757B02">
            <w:pPr>
              <w:jc w:val="both"/>
            </w:pPr>
            <w:r w:rsidRPr="00217019">
              <w:rPr>
                <w:caps/>
              </w:rPr>
              <w:t>Shoseyov, O., Levy, I.</w:t>
            </w:r>
            <w:r w:rsidRPr="00217019">
              <w:t xml:space="preserve"> </w:t>
            </w:r>
            <w:proofErr w:type="spellStart"/>
            <w:r w:rsidRPr="00217019">
              <w:t>NanoBioTechnology</w:t>
            </w:r>
            <w:proofErr w:type="spellEnd"/>
            <w:r w:rsidRPr="00217019">
              <w:t xml:space="preserve"> – </w:t>
            </w:r>
            <w:proofErr w:type="spellStart"/>
            <w:r w:rsidRPr="00217019">
              <w:t>BioInspired</w:t>
            </w:r>
            <w:proofErr w:type="spellEnd"/>
            <w:r w:rsidRPr="00217019">
              <w:t xml:space="preserve"> </w:t>
            </w:r>
            <w:proofErr w:type="spellStart"/>
            <w:r w:rsidRPr="00217019">
              <w:t>Devices</w:t>
            </w:r>
            <w:proofErr w:type="spellEnd"/>
            <w:r w:rsidRPr="00217019">
              <w:t xml:space="preserve"> and </w:t>
            </w:r>
            <w:proofErr w:type="spellStart"/>
            <w:r w:rsidRPr="00217019">
              <w:t>Materials</w:t>
            </w:r>
            <w:proofErr w:type="spellEnd"/>
            <w:r w:rsidRPr="00217019">
              <w:t xml:space="preserve"> </w:t>
            </w:r>
            <w:proofErr w:type="spellStart"/>
            <w:r w:rsidRPr="00217019">
              <w:t>of</w:t>
            </w:r>
            <w:proofErr w:type="spellEnd"/>
            <w:r w:rsidRPr="00217019">
              <w:t xml:space="preserve"> </w:t>
            </w:r>
            <w:proofErr w:type="spellStart"/>
            <w:r w:rsidRPr="00217019">
              <w:t>the</w:t>
            </w:r>
            <w:proofErr w:type="spellEnd"/>
            <w:r w:rsidRPr="00217019">
              <w:t xml:space="preserve"> </w:t>
            </w:r>
            <w:proofErr w:type="spellStart"/>
            <w:r w:rsidRPr="00217019">
              <w:t>Future</w:t>
            </w:r>
            <w:proofErr w:type="spellEnd"/>
            <w:r w:rsidRPr="00217019">
              <w:t xml:space="preserve">. NJ: Humana </w:t>
            </w:r>
            <w:proofErr w:type="spellStart"/>
            <w:r w:rsidRPr="00217019">
              <w:t>Totowa</w:t>
            </w:r>
            <w:proofErr w:type="spellEnd"/>
            <w:r w:rsidRPr="00217019">
              <w:t>, 2008. ISBN 978-1-58829-894-2.</w:t>
            </w:r>
          </w:p>
        </w:tc>
      </w:tr>
      <w:tr w:rsidR="00757B02" w14:paraId="158DB8F0" w14:textId="77777777" w:rsidTr="00892117">
        <w:trPr>
          <w:gridAfter w:val="1"/>
          <w:wAfter w:w="41"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771FAF1C" w14:textId="77777777" w:rsidR="00757B02" w:rsidRDefault="00757B02" w:rsidP="00757B02">
            <w:pPr>
              <w:jc w:val="center"/>
              <w:rPr>
                <w:b/>
              </w:rPr>
            </w:pPr>
            <w:r>
              <w:rPr>
                <w:b/>
              </w:rPr>
              <w:t>Informace ke kombinované nebo distanční formě</w:t>
            </w:r>
          </w:p>
        </w:tc>
      </w:tr>
      <w:tr w:rsidR="00757B02" w14:paraId="567CBB05" w14:textId="77777777" w:rsidTr="00892117">
        <w:trPr>
          <w:gridAfter w:val="1"/>
          <w:wAfter w:w="41" w:type="dxa"/>
        </w:trPr>
        <w:tc>
          <w:tcPr>
            <w:tcW w:w="4787" w:type="dxa"/>
            <w:gridSpan w:val="8"/>
            <w:tcBorders>
              <w:top w:val="single" w:sz="2" w:space="0" w:color="auto"/>
            </w:tcBorders>
            <w:shd w:val="clear" w:color="auto" w:fill="F7CAAC"/>
          </w:tcPr>
          <w:p w14:paraId="78FC9B16" w14:textId="77777777" w:rsidR="00757B02" w:rsidRDefault="00757B02" w:rsidP="00757B02">
            <w:pPr>
              <w:jc w:val="both"/>
            </w:pPr>
            <w:r>
              <w:rPr>
                <w:b/>
              </w:rPr>
              <w:t>Rozsah konzultací (soustředění)</w:t>
            </w:r>
          </w:p>
        </w:tc>
        <w:tc>
          <w:tcPr>
            <w:tcW w:w="889" w:type="dxa"/>
            <w:tcBorders>
              <w:top w:val="single" w:sz="2" w:space="0" w:color="auto"/>
            </w:tcBorders>
          </w:tcPr>
          <w:p w14:paraId="0DD69B46" w14:textId="77777777" w:rsidR="00757B02" w:rsidRDefault="00757B02" w:rsidP="00757B02">
            <w:pPr>
              <w:jc w:val="both"/>
            </w:pPr>
          </w:p>
        </w:tc>
        <w:tc>
          <w:tcPr>
            <w:tcW w:w="4179" w:type="dxa"/>
            <w:gridSpan w:val="7"/>
            <w:tcBorders>
              <w:top w:val="single" w:sz="2" w:space="0" w:color="auto"/>
            </w:tcBorders>
            <w:shd w:val="clear" w:color="auto" w:fill="F7CAAC"/>
          </w:tcPr>
          <w:p w14:paraId="7D0F7EB4" w14:textId="77777777" w:rsidR="00757B02" w:rsidRDefault="00757B02" w:rsidP="00757B02">
            <w:pPr>
              <w:jc w:val="both"/>
              <w:rPr>
                <w:b/>
              </w:rPr>
            </w:pPr>
            <w:r>
              <w:rPr>
                <w:b/>
              </w:rPr>
              <w:t xml:space="preserve">hodin </w:t>
            </w:r>
          </w:p>
        </w:tc>
      </w:tr>
      <w:tr w:rsidR="00757B02" w14:paraId="7AE0B7A0" w14:textId="77777777" w:rsidTr="00892117">
        <w:trPr>
          <w:gridAfter w:val="1"/>
          <w:wAfter w:w="41" w:type="dxa"/>
        </w:trPr>
        <w:tc>
          <w:tcPr>
            <w:tcW w:w="9855" w:type="dxa"/>
            <w:gridSpan w:val="16"/>
            <w:shd w:val="clear" w:color="auto" w:fill="F7CAAC"/>
          </w:tcPr>
          <w:p w14:paraId="0A1FA3EF" w14:textId="77777777" w:rsidR="00757B02" w:rsidRDefault="00757B02" w:rsidP="00757B02">
            <w:pPr>
              <w:jc w:val="both"/>
              <w:rPr>
                <w:b/>
              </w:rPr>
            </w:pPr>
            <w:r>
              <w:rPr>
                <w:b/>
              </w:rPr>
              <w:t>Informace o způsobu kontaktu s vyučujícím</w:t>
            </w:r>
          </w:p>
        </w:tc>
      </w:tr>
      <w:tr w:rsidR="00757B02" w14:paraId="5E8830C3" w14:textId="77777777" w:rsidTr="00892117">
        <w:trPr>
          <w:gridAfter w:val="1"/>
          <w:wAfter w:w="41" w:type="dxa"/>
          <w:trHeight w:val="1373"/>
        </w:trPr>
        <w:tc>
          <w:tcPr>
            <w:tcW w:w="9855" w:type="dxa"/>
            <w:gridSpan w:val="16"/>
          </w:tcPr>
          <w:p w14:paraId="18C517CC" w14:textId="77777777" w:rsidR="00757B02" w:rsidRDefault="00757B02" w:rsidP="00757B02">
            <w:pPr>
              <w:jc w:val="both"/>
            </w:pPr>
          </w:p>
          <w:p w14:paraId="06C48A49" w14:textId="77777777" w:rsidR="00757B02" w:rsidRDefault="00757B02" w:rsidP="00757B02">
            <w:pPr>
              <w:jc w:val="both"/>
            </w:pPr>
          </w:p>
          <w:p w14:paraId="5447A3A7" w14:textId="77777777" w:rsidR="00757B02" w:rsidRDefault="00757B02" w:rsidP="00757B02">
            <w:pPr>
              <w:jc w:val="both"/>
            </w:pPr>
          </w:p>
          <w:p w14:paraId="4711415C" w14:textId="77777777" w:rsidR="00757B02" w:rsidRDefault="00757B02" w:rsidP="00757B02">
            <w:pPr>
              <w:jc w:val="both"/>
            </w:pPr>
          </w:p>
          <w:p w14:paraId="705C9D90" w14:textId="77777777" w:rsidR="00757B02" w:rsidRDefault="00757B02" w:rsidP="00757B02">
            <w:pPr>
              <w:jc w:val="both"/>
            </w:pPr>
          </w:p>
          <w:p w14:paraId="5026D24B" w14:textId="77777777" w:rsidR="00757B02" w:rsidRDefault="00757B02" w:rsidP="00757B02">
            <w:pPr>
              <w:jc w:val="both"/>
            </w:pPr>
          </w:p>
          <w:p w14:paraId="4A078E73" w14:textId="77777777" w:rsidR="00757B02" w:rsidRDefault="00757B02" w:rsidP="00757B02">
            <w:pPr>
              <w:jc w:val="both"/>
            </w:pPr>
          </w:p>
          <w:p w14:paraId="146741E1" w14:textId="77777777" w:rsidR="00757B02" w:rsidRDefault="00757B02" w:rsidP="00757B02">
            <w:pPr>
              <w:jc w:val="both"/>
            </w:pPr>
          </w:p>
          <w:p w14:paraId="212A51E4" w14:textId="77777777" w:rsidR="00757B02" w:rsidRDefault="00757B02" w:rsidP="00757B02">
            <w:pPr>
              <w:jc w:val="both"/>
            </w:pPr>
          </w:p>
          <w:p w14:paraId="2AABD7E2" w14:textId="77777777" w:rsidR="00757B02" w:rsidRDefault="00757B02" w:rsidP="00757B02">
            <w:pPr>
              <w:jc w:val="both"/>
            </w:pPr>
          </w:p>
          <w:p w14:paraId="30FD449B" w14:textId="77777777" w:rsidR="00757B02" w:rsidRDefault="00757B02" w:rsidP="00757B02">
            <w:pPr>
              <w:jc w:val="both"/>
            </w:pPr>
          </w:p>
          <w:p w14:paraId="7CFE1076" w14:textId="77777777" w:rsidR="00757B02" w:rsidRDefault="00757B02" w:rsidP="00757B02">
            <w:pPr>
              <w:jc w:val="both"/>
            </w:pPr>
          </w:p>
          <w:p w14:paraId="26D03A6E" w14:textId="77777777" w:rsidR="00757B02" w:rsidRDefault="00757B02" w:rsidP="00757B02">
            <w:pPr>
              <w:jc w:val="both"/>
            </w:pPr>
          </w:p>
          <w:p w14:paraId="4465D2D5" w14:textId="77777777" w:rsidR="00757B02" w:rsidRDefault="00757B02" w:rsidP="00757B02">
            <w:pPr>
              <w:jc w:val="both"/>
            </w:pPr>
          </w:p>
          <w:p w14:paraId="2EE2F9E3" w14:textId="77777777" w:rsidR="00757B02" w:rsidRDefault="00757B02" w:rsidP="00757B02">
            <w:pPr>
              <w:jc w:val="both"/>
            </w:pPr>
          </w:p>
          <w:p w14:paraId="15C7EF6C" w14:textId="77777777" w:rsidR="00757B02" w:rsidRDefault="00757B02" w:rsidP="00757B02">
            <w:pPr>
              <w:jc w:val="both"/>
            </w:pPr>
          </w:p>
          <w:p w14:paraId="4401BFE7" w14:textId="77777777" w:rsidR="00757B02" w:rsidRDefault="00757B02" w:rsidP="00757B02">
            <w:pPr>
              <w:jc w:val="both"/>
            </w:pPr>
          </w:p>
          <w:p w14:paraId="36DBBD01" w14:textId="77777777" w:rsidR="00757B02" w:rsidRDefault="00757B02" w:rsidP="00757B02">
            <w:pPr>
              <w:jc w:val="both"/>
            </w:pPr>
          </w:p>
          <w:p w14:paraId="2B0976A5" w14:textId="77777777" w:rsidR="00757B02" w:rsidRDefault="00757B02" w:rsidP="00757B02">
            <w:pPr>
              <w:jc w:val="both"/>
            </w:pPr>
          </w:p>
          <w:p w14:paraId="594C1890" w14:textId="77777777" w:rsidR="00757B02" w:rsidRDefault="00757B02" w:rsidP="00757B02">
            <w:pPr>
              <w:jc w:val="both"/>
            </w:pPr>
          </w:p>
          <w:p w14:paraId="48CC3065" w14:textId="77777777" w:rsidR="00757B02" w:rsidRDefault="00757B02" w:rsidP="00757B02">
            <w:pPr>
              <w:jc w:val="both"/>
            </w:pPr>
          </w:p>
          <w:p w14:paraId="54C00034" w14:textId="77777777" w:rsidR="00757B02" w:rsidRDefault="00757B02" w:rsidP="00757B02">
            <w:pPr>
              <w:jc w:val="both"/>
            </w:pPr>
          </w:p>
          <w:p w14:paraId="5066A193" w14:textId="77777777" w:rsidR="00757B02" w:rsidRDefault="00757B02" w:rsidP="00757B02">
            <w:pPr>
              <w:jc w:val="both"/>
            </w:pPr>
          </w:p>
          <w:p w14:paraId="29095D27" w14:textId="77777777" w:rsidR="00757B02" w:rsidRDefault="00757B02" w:rsidP="00757B02">
            <w:pPr>
              <w:jc w:val="both"/>
            </w:pPr>
          </w:p>
          <w:p w14:paraId="3B1EBAB8" w14:textId="77777777" w:rsidR="00757B02" w:rsidRDefault="00757B02" w:rsidP="00757B02">
            <w:pPr>
              <w:jc w:val="both"/>
            </w:pPr>
          </w:p>
          <w:p w14:paraId="599DEDC1" w14:textId="77777777" w:rsidR="00757B02" w:rsidRDefault="00757B02" w:rsidP="00757B02">
            <w:pPr>
              <w:jc w:val="both"/>
            </w:pPr>
          </w:p>
          <w:p w14:paraId="7515627D" w14:textId="77777777" w:rsidR="00757B02" w:rsidRDefault="00757B02" w:rsidP="00757B02">
            <w:pPr>
              <w:jc w:val="both"/>
            </w:pPr>
          </w:p>
          <w:p w14:paraId="01744FA5" w14:textId="77777777" w:rsidR="00757B02" w:rsidRDefault="00757B02" w:rsidP="00757B02">
            <w:pPr>
              <w:jc w:val="both"/>
            </w:pPr>
          </w:p>
          <w:p w14:paraId="78C22377" w14:textId="77777777" w:rsidR="00757B02" w:rsidRDefault="00757B02" w:rsidP="00757B02">
            <w:pPr>
              <w:jc w:val="both"/>
            </w:pPr>
          </w:p>
          <w:p w14:paraId="19F170FC" w14:textId="4AD780E5" w:rsidR="00757B02" w:rsidRDefault="00757B02" w:rsidP="00757B02">
            <w:pPr>
              <w:jc w:val="both"/>
            </w:pPr>
          </w:p>
        </w:tc>
      </w:tr>
      <w:tr w:rsidR="00757B02" w14:paraId="669CF290" w14:textId="77777777" w:rsidTr="00892117">
        <w:trPr>
          <w:gridAfter w:val="1"/>
          <w:wAfter w:w="41" w:type="dxa"/>
        </w:trPr>
        <w:tc>
          <w:tcPr>
            <w:tcW w:w="9855" w:type="dxa"/>
            <w:gridSpan w:val="16"/>
            <w:tcBorders>
              <w:bottom w:val="double" w:sz="4" w:space="0" w:color="auto"/>
            </w:tcBorders>
            <w:shd w:val="clear" w:color="auto" w:fill="BDD6EE"/>
          </w:tcPr>
          <w:p w14:paraId="2C056914" w14:textId="77777777" w:rsidR="00757B02" w:rsidRDefault="00757B02" w:rsidP="00757B02">
            <w:pPr>
              <w:jc w:val="both"/>
              <w:rPr>
                <w:b/>
                <w:sz w:val="28"/>
              </w:rPr>
            </w:pPr>
            <w:bookmarkStart w:id="43" w:name="_Hlk172551495"/>
            <w:bookmarkEnd w:id="40"/>
            <w:r>
              <w:lastRenderedPageBreak/>
              <w:br w:type="page"/>
            </w:r>
            <w:r>
              <w:rPr>
                <w:b/>
                <w:sz w:val="28"/>
              </w:rPr>
              <w:t>B-III – Charakteristika studijního předmětu</w:t>
            </w:r>
          </w:p>
        </w:tc>
      </w:tr>
      <w:tr w:rsidR="00757B02" w14:paraId="361C0AE7" w14:textId="77777777" w:rsidTr="00892117">
        <w:trPr>
          <w:gridAfter w:val="1"/>
          <w:wAfter w:w="41" w:type="dxa"/>
        </w:trPr>
        <w:tc>
          <w:tcPr>
            <w:tcW w:w="3435" w:type="dxa"/>
            <w:gridSpan w:val="5"/>
            <w:tcBorders>
              <w:top w:val="double" w:sz="4" w:space="0" w:color="auto"/>
            </w:tcBorders>
            <w:shd w:val="clear" w:color="auto" w:fill="F7CAAC"/>
          </w:tcPr>
          <w:p w14:paraId="2E127766" w14:textId="77777777" w:rsidR="00757B02" w:rsidRDefault="00757B02" w:rsidP="00757B02">
            <w:pPr>
              <w:jc w:val="both"/>
              <w:rPr>
                <w:b/>
              </w:rPr>
            </w:pPr>
            <w:r>
              <w:rPr>
                <w:b/>
              </w:rPr>
              <w:t>Název studijního předmětu</w:t>
            </w:r>
          </w:p>
        </w:tc>
        <w:tc>
          <w:tcPr>
            <w:tcW w:w="6420" w:type="dxa"/>
            <w:gridSpan w:val="11"/>
            <w:tcBorders>
              <w:top w:val="double" w:sz="4" w:space="0" w:color="auto"/>
            </w:tcBorders>
          </w:tcPr>
          <w:p w14:paraId="157B4BEA" w14:textId="77777777" w:rsidR="00757B02" w:rsidRDefault="00757B02" w:rsidP="00757B02">
            <w:pPr>
              <w:jc w:val="both"/>
            </w:pPr>
            <w:bookmarkStart w:id="44" w:name="Biotech_zprac_odp_vod"/>
            <w:bookmarkEnd w:id="44"/>
            <w:r w:rsidRPr="00370437">
              <w:rPr>
                <w:b/>
                <w:bCs/>
              </w:rPr>
              <w:t>Biotechnologické zpracování odpadních vod</w:t>
            </w:r>
          </w:p>
        </w:tc>
      </w:tr>
      <w:tr w:rsidR="00757B02" w14:paraId="61AE1E8A" w14:textId="77777777" w:rsidTr="00892117">
        <w:trPr>
          <w:gridAfter w:val="1"/>
          <w:wAfter w:w="41" w:type="dxa"/>
        </w:trPr>
        <w:tc>
          <w:tcPr>
            <w:tcW w:w="3435" w:type="dxa"/>
            <w:gridSpan w:val="5"/>
            <w:shd w:val="clear" w:color="auto" w:fill="F7CAAC"/>
          </w:tcPr>
          <w:p w14:paraId="6CDB10EA" w14:textId="77777777" w:rsidR="00757B02" w:rsidRDefault="00757B02" w:rsidP="00757B02">
            <w:pPr>
              <w:jc w:val="both"/>
              <w:rPr>
                <w:b/>
              </w:rPr>
            </w:pPr>
            <w:r>
              <w:rPr>
                <w:b/>
              </w:rPr>
              <w:t>Typ předmětu</w:t>
            </w:r>
          </w:p>
        </w:tc>
        <w:tc>
          <w:tcPr>
            <w:tcW w:w="3057" w:type="dxa"/>
            <w:gridSpan w:val="5"/>
          </w:tcPr>
          <w:p w14:paraId="2B24C869" w14:textId="77777777" w:rsidR="00757B02" w:rsidRDefault="00757B02" w:rsidP="00757B02">
            <w:pPr>
              <w:jc w:val="both"/>
            </w:pPr>
            <w:r>
              <w:t>povinný</w:t>
            </w:r>
          </w:p>
        </w:tc>
        <w:tc>
          <w:tcPr>
            <w:tcW w:w="2695" w:type="dxa"/>
            <w:gridSpan w:val="4"/>
            <w:shd w:val="clear" w:color="auto" w:fill="F7CAAC"/>
          </w:tcPr>
          <w:p w14:paraId="3D293119" w14:textId="77777777" w:rsidR="00757B02" w:rsidRDefault="00757B02" w:rsidP="00757B02">
            <w:pPr>
              <w:jc w:val="both"/>
            </w:pPr>
            <w:r>
              <w:rPr>
                <w:b/>
              </w:rPr>
              <w:t>doporučený ročník / semestr</w:t>
            </w:r>
          </w:p>
        </w:tc>
        <w:tc>
          <w:tcPr>
            <w:tcW w:w="668" w:type="dxa"/>
            <w:gridSpan w:val="2"/>
          </w:tcPr>
          <w:p w14:paraId="704D5476" w14:textId="77777777" w:rsidR="00757B02" w:rsidRDefault="00757B02" w:rsidP="00757B02">
            <w:pPr>
              <w:jc w:val="both"/>
            </w:pPr>
            <w:r>
              <w:t>2/ZS</w:t>
            </w:r>
          </w:p>
        </w:tc>
      </w:tr>
      <w:tr w:rsidR="00757B02" w14:paraId="2E4D76FB" w14:textId="77777777" w:rsidTr="00892117">
        <w:trPr>
          <w:gridAfter w:val="1"/>
          <w:wAfter w:w="41" w:type="dxa"/>
        </w:trPr>
        <w:tc>
          <w:tcPr>
            <w:tcW w:w="3435" w:type="dxa"/>
            <w:gridSpan w:val="5"/>
            <w:shd w:val="clear" w:color="auto" w:fill="F7CAAC"/>
          </w:tcPr>
          <w:p w14:paraId="6FD66EB8" w14:textId="77777777" w:rsidR="00757B02" w:rsidRDefault="00757B02" w:rsidP="00757B02">
            <w:pPr>
              <w:jc w:val="both"/>
              <w:rPr>
                <w:b/>
              </w:rPr>
            </w:pPr>
            <w:r>
              <w:rPr>
                <w:b/>
              </w:rPr>
              <w:t>Rozsah studijního předmětu</w:t>
            </w:r>
          </w:p>
        </w:tc>
        <w:tc>
          <w:tcPr>
            <w:tcW w:w="1352" w:type="dxa"/>
            <w:gridSpan w:val="3"/>
          </w:tcPr>
          <w:p w14:paraId="106279D7" w14:textId="77777777" w:rsidR="00757B02" w:rsidRDefault="00757B02" w:rsidP="00757B02">
            <w:pPr>
              <w:jc w:val="both"/>
            </w:pPr>
            <w:proofErr w:type="gramStart"/>
            <w:r>
              <w:t>20p</w:t>
            </w:r>
            <w:proofErr w:type="gramEnd"/>
            <w:r>
              <w:t>+10</w:t>
            </w:r>
            <w:r w:rsidRPr="00280F9E">
              <w:t>s+</w:t>
            </w:r>
            <w:r>
              <w:t>0</w:t>
            </w:r>
            <w:r w:rsidRPr="00003F22">
              <w:t>l</w:t>
            </w:r>
          </w:p>
        </w:tc>
        <w:tc>
          <w:tcPr>
            <w:tcW w:w="889" w:type="dxa"/>
            <w:shd w:val="clear" w:color="auto" w:fill="F7CAAC"/>
          </w:tcPr>
          <w:p w14:paraId="2CE8DD49" w14:textId="77777777" w:rsidR="00757B02" w:rsidRDefault="00757B02" w:rsidP="00757B02">
            <w:pPr>
              <w:jc w:val="both"/>
              <w:rPr>
                <w:b/>
              </w:rPr>
            </w:pPr>
            <w:r>
              <w:rPr>
                <w:b/>
              </w:rPr>
              <w:t xml:space="preserve">hod. </w:t>
            </w:r>
          </w:p>
        </w:tc>
        <w:tc>
          <w:tcPr>
            <w:tcW w:w="816" w:type="dxa"/>
          </w:tcPr>
          <w:p w14:paraId="7C7E0B7D" w14:textId="77777777" w:rsidR="00757B02" w:rsidRDefault="00757B02" w:rsidP="00757B02">
            <w:pPr>
              <w:jc w:val="both"/>
            </w:pPr>
            <w:r>
              <w:t>30</w:t>
            </w:r>
          </w:p>
        </w:tc>
        <w:tc>
          <w:tcPr>
            <w:tcW w:w="1479" w:type="dxa"/>
            <w:gridSpan w:val="2"/>
            <w:shd w:val="clear" w:color="auto" w:fill="F7CAAC"/>
          </w:tcPr>
          <w:p w14:paraId="0A8BAFAD" w14:textId="77777777" w:rsidR="00757B02" w:rsidRDefault="00757B02" w:rsidP="00757B02">
            <w:pPr>
              <w:jc w:val="both"/>
              <w:rPr>
                <w:b/>
              </w:rPr>
            </w:pPr>
            <w:r>
              <w:rPr>
                <w:b/>
              </w:rPr>
              <w:t>kreditů</w:t>
            </w:r>
          </w:p>
        </w:tc>
        <w:tc>
          <w:tcPr>
            <w:tcW w:w="1884" w:type="dxa"/>
            <w:gridSpan w:val="4"/>
          </w:tcPr>
          <w:p w14:paraId="2BDF3DAA" w14:textId="77777777" w:rsidR="00757B02" w:rsidRDefault="00757B02" w:rsidP="00757B02">
            <w:pPr>
              <w:jc w:val="both"/>
            </w:pPr>
            <w:r>
              <w:t>4</w:t>
            </w:r>
          </w:p>
        </w:tc>
      </w:tr>
      <w:tr w:rsidR="00757B02" w14:paraId="2DC7B388" w14:textId="77777777" w:rsidTr="00892117">
        <w:trPr>
          <w:gridAfter w:val="1"/>
          <w:wAfter w:w="41" w:type="dxa"/>
        </w:trPr>
        <w:tc>
          <w:tcPr>
            <w:tcW w:w="3435" w:type="dxa"/>
            <w:gridSpan w:val="5"/>
            <w:shd w:val="clear" w:color="auto" w:fill="F7CAAC"/>
          </w:tcPr>
          <w:p w14:paraId="6CDA34F3" w14:textId="77777777" w:rsidR="00757B02" w:rsidRDefault="00757B02" w:rsidP="00757B02">
            <w:pPr>
              <w:jc w:val="both"/>
              <w:rPr>
                <w:b/>
                <w:sz w:val="22"/>
              </w:rPr>
            </w:pPr>
            <w:r>
              <w:rPr>
                <w:b/>
              </w:rPr>
              <w:t xml:space="preserve">Prerekvizity, </w:t>
            </w:r>
            <w:proofErr w:type="spellStart"/>
            <w:r>
              <w:rPr>
                <w:b/>
              </w:rPr>
              <w:t>korekvizity</w:t>
            </w:r>
            <w:proofErr w:type="spellEnd"/>
            <w:r>
              <w:rPr>
                <w:b/>
              </w:rPr>
              <w:t>, ekvivalence</w:t>
            </w:r>
          </w:p>
        </w:tc>
        <w:tc>
          <w:tcPr>
            <w:tcW w:w="6420" w:type="dxa"/>
            <w:gridSpan w:val="11"/>
          </w:tcPr>
          <w:p w14:paraId="0A2E5035" w14:textId="77777777" w:rsidR="00757B02" w:rsidRDefault="00757B02" w:rsidP="00757B02">
            <w:pPr>
              <w:jc w:val="both"/>
            </w:pPr>
          </w:p>
        </w:tc>
      </w:tr>
      <w:tr w:rsidR="00757B02" w14:paraId="1F069C30" w14:textId="77777777" w:rsidTr="00892117">
        <w:trPr>
          <w:gridAfter w:val="1"/>
          <w:wAfter w:w="41" w:type="dxa"/>
        </w:trPr>
        <w:tc>
          <w:tcPr>
            <w:tcW w:w="3435" w:type="dxa"/>
            <w:gridSpan w:val="5"/>
            <w:shd w:val="clear" w:color="auto" w:fill="F7CAAC"/>
          </w:tcPr>
          <w:p w14:paraId="613F3DAC" w14:textId="77777777" w:rsidR="00757B02" w:rsidRPr="005A0406" w:rsidRDefault="00757B02" w:rsidP="00757B02">
            <w:pPr>
              <w:jc w:val="both"/>
              <w:rPr>
                <w:b/>
              </w:rPr>
            </w:pPr>
            <w:r w:rsidRPr="005A0406">
              <w:rPr>
                <w:b/>
              </w:rPr>
              <w:t>Způsob ověření výsledků učení</w:t>
            </w:r>
          </w:p>
        </w:tc>
        <w:tc>
          <w:tcPr>
            <w:tcW w:w="3057" w:type="dxa"/>
            <w:gridSpan w:val="5"/>
            <w:tcBorders>
              <w:bottom w:val="single" w:sz="4" w:space="0" w:color="auto"/>
            </w:tcBorders>
          </w:tcPr>
          <w:p w14:paraId="522DE472" w14:textId="77777777" w:rsidR="00757B02" w:rsidRDefault="00757B02" w:rsidP="00757B02">
            <w:pPr>
              <w:jc w:val="both"/>
            </w:pPr>
            <w:r>
              <w:t>klasifikovaný zápočet</w:t>
            </w:r>
          </w:p>
        </w:tc>
        <w:tc>
          <w:tcPr>
            <w:tcW w:w="1479" w:type="dxa"/>
            <w:gridSpan w:val="2"/>
            <w:tcBorders>
              <w:bottom w:val="single" w:sz="4" w:space="0" w:color="auto"/>
            </w:tcBorders>
            <w:shd w:val="clear" w:color="auto" w:fill="F7CAAC"/>
          </w:tcPr>
          <w:p w14:paraId="45A1D802" w14:textId="77777777" w:rsidR="00757B02" w:rsidRDefault="00757B02" w:rsidP="00757B02">
            <w:pPr>
              <w:jc w:val="both"/>
              <w:rPr>
                <w:b/>
              </w:rPr>
            </w:pPr>
            <w:r>
              <w:rPr>
                <w:b/>
              </w:rPr>
              <w:t>Forma výuky</w:t>
            </w:r>
          </w:p>
        </w:tc>
        <w:tc>
          <w:tcPr>
            <w:tcW w:w="1884" w:type="dxa"/>
            <w:gridSpan w:val="4"/>
            <w:tcBorders>
              <w:bottom w:val="single" w:sz="4" w:space="0" w:color="auto"/>
            </w:tcBorders>
          </w:tcPr>
          <w:p w14:paraId="6CE8A276" w14:textId="77777777" w:rsidR="00757B02" w:rsidRDefault="00757B02" w:rsidP="00757B02">
            <w:pPr>
              <w:jc w:val="both"/>
            </w:pPr>
            <w:r>
              <w:t>přednášky, semináře</w:t>
            </w:r>
          </w:p>
          <w:p w14:paraId="33AD6BA0" w14:textId="77777777" w:rsidR="00757B02" w:rsidRDefault="00757B02" w:rsidP="00757B02">
            <w:pPr>
              <w:jc w:val="both"/>
            </w:pPr>
          </w:p>
        </w:tc>
      </w:tr>
      <w:tr w:rsidR="00757B02" w14:paraId="4A2E0B2D" w14:textId="77777777" w:rsidTr="00892117">
        <w:trPr>
          <w:gridAfter w:val="1"/>
          <w:wAfter w:w="41" w:type="dxa"/>
        </w:trPr>
        <w:tc>
          <w:tcPr>
            <w:tcW w:w="3435" w:type="dxa"/>
            <w:gridSpan w:val="5"/>
            <w:shd w:val="clear" w:color="auto" w:fill="F7CAAC"/>
          </w:tcPr>
          <w:p w14:paraId="5BA2A6B7" w14:textId="77777777" w:rsidR="00757B02" w:rsidRPr="005A0406" w:rsidRDefault="00757B02" w:rsidP="00757B02">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09E2AD0D" w14:textId="77777777" w:rsidR="00757B02" w:rsidRDefault="00757B02" w:rsidP="00757B02">
            <w:pPr>
              <w:jc w:val="both"/>
              <w:rPr>
                <w:highlight w:val="yellow"/>
              </w:rPr>
            </w:pPr>
            <w:r>
              <w:t>Dva průběžné testy během semestru (splnění na min. 50 %).</w:t>
            </w:r>
          </w:p>
          <w:p w14:paraId="581574C8" w14:textId="77777777" w:rsidR="00757B02" w:rsidRDefault="00757B02" w:rsidP="00757B02">
            <w:pPr>
              <w:jc w:val="both"/>
            </w:pPr>
          </w:p>
        </w:tc>
      </w:tr>
      <w:tr w:rsidR="00757B02" w14:paraId="5E99BC0B" w14:textId="77777777" w:rsidTr="00892117">
        <w:trPr>
          <w:gridAfter w:val="1"/>
          <w:wAfter w:w="41" w:type="dxa"/>
          <w:trHeight w:val="197"/>
        </w:trPr>
        <w:tc>
          <w:tcPr>
            <w:tcW w:w="3435" w:type="dxa"/>
            <w:gridSpan w:val="5"/>
            <w:tcBorders>
              <w:top w:val="nil"/>
            </w:tcBorders>
            <w:shd w:val="clear" w:color="auto" w:fill="F7CAAC"/>
          </w:tcPr>
          <w:p w14:paraId="636F941D" w14:textId="77777777" w:rsidR="00757B02" w:rsidRDefault="00757B02" w:rsidP="00757B02">
            <w:pPr>
              <w:jc w:val="both"/>
              <w:rPr>
                <w:b/>
              </w:rPr>
            </w:pPr>
            <w:r>
              <w:rPr>
                <w:b/>
              </w:rPr>
              <w:t>Garant předmětu</w:t>
            </w:r>
          </w:p>
        </w:tc>
        <w:tc>
          <w:tcPr>
            <w:tcW w:w="6420" w:type="dxa"/>
            <w:gridSpan w:val="11"/>
            <w:tcBorders>
              <w:top w:val="single" w:sz="4" w:space="0" w:color="auto"/>
            </w:tcBorders>
          </w:tcPr>
          <w:p w14:paraId="4A920369" w14:textId="77777777" w:rsidR="00757B02" w:rsidRDefault="00757B02" w:rsidP="00757B02">
            <w:pPr>
              <w:jc w:val="both"/>
            </w:pPr>
          </w:p>
        </w:tc>
      </w:tr>
      <w:tr w:rsidR="00757B02" w14:paraId="38F17547" w14:textId="77777777" w:rsidTr="00892117">
        <w:trPr>
          <w:gridAfter w:val="1"/>
          <w:wAfter w:w="41" w:type="dxa"/>
          <w:trHeight w:val="243"/>
        </w:trPr>
        <w:tc>
          <w:tcPr>
            <w:tcW w:w="3435" w:type="dxa"/>
            <w:gridSpan w:val="5"/>
            <w:tcBorders>
              <w:top w:val="nil"/>
            </w:tcBorders>
            <w:shd w:val="clear" w:color="auto" w:fill="F7CAAC"/>
          </w:tcPr>
          <w:p w14:paraId="4ACFD739" w14:textId="77777777" w:rsidR="00757B02" w:rsidRDefault="00757B02" w:rsidP="00757B02">
            <w:pPr>
              <w:jc w:val="both"/>
              <w:rPr>
                <w:b/>
              </w:rPr>
            </w:pPr>
            <w:r>
              <w:rPr>
                <w:b/>
              </w:rPr>
              <w:t>Zapojení garanta do výuky předmětu</w:t>
            </w:r>
          </w:p>
        </w:tc>
        <w:tc>
          <w:tcPr>
            <w:tcW w:w="6420" w:type="dxa"/>
            <w:gridSpan w:val="11"/>
            <w:tcBorders>
              <w:top w:val="nil"/>
            </w:tcBorders>
          </w:tcPr>
          <w:p w14:paraId="22808EC2" w14:textId="77777777" w:rsidR="00757B02" w:rsidRDefault="00757B02" w:rsidP="00757B02">
            <w:pPr>
              <w:jc w:val="both"/>
            </w:pPr>
          </w:p>
        </w:tc>
      </w:tr>
      <w:tr w:rsidR="00757B02" w14:paraId="17988BE7" w14:textId="77777777" w:rsidTr="00892117">
        <w:trPr>
          <w:gridAfter w:val="1"/>
          <w:wAfter w:w="41" w:type="dxa"/>
        </w:trPr>
        <w:tc>
          <w:tcPr>
            <w:tcW w:w="3435" w:type="dxa"/>
            <w:gridSpan w:val="5"/>
            <w:shd w:val="clear" w:color="auto" w:fill="F7CAAC"/>
          </w:tcPr>
          <w:p w14:paraId="222D059A" w14:textId="77777777" w:rsidR="00757B02" w:rsidRDefault="00757B02" w:rsidP="00757B02">
            <w:pPr>
              <w:jc w:val="both"/>
              <w:rPr>
                <w:b/>
              </w:rPr>
            </w:pPr>
            <w:r>
              <w:rPr>
                <w:b/>
              </w:rPr>
              <w:t>Vyučující</w:t>
            </w:r>
          </w:p>
        </w:tc>
        <w:tc>
          <w:tcPr>
            <w:tcW w:w="6420" w:type="dxa"/>
            <w:gridSpan w:val="11"/>
            <w:tcBorders>
              <w:bottom w:val="nil"/>
            </w:tcBorders>
          </w:tcPr>
          <w:p w14:paraId="343CB27F" w14:textId="77777777" w:rsidR="00757B02" w:rsidRDefault="00757B02" w:rsidP="00757B02">
            <w:pPr>
              <w:jc w:val="both"/>
            </w:pPr>
          </w:p>
        </w:tc>
      </w:tr>
      <w:tr w:rsidR="00757B02" w14:paraId="5F319C45" w14:textId="77777777" w:rsidTr="00892117">
        <w:trPr>
          <w:gridAfter w:val="1"/>
          <w:wAfter w:w="41" w:type="dxa"/>
          <w:trHeight w:val="136"/>
        </w:trPr>
        <w:tc>
          <w:tcPr>
            <w:tcW w:w="9855" w:type="dxa"/>
            <w:gridSpan w:val="16"/>
            <w:tcBorders>
              <w:top w:val="nil"/>
            </w:tcBorders>
          </w:tcPr>
          <w:p w14:paraId="523BE79F" w14:textId="77777777" w:rsidR="00757B02" w:rsidRDefault="00757B02" w:rsidP="00757B02">
            <w:pPr>
              <w:spacing w:before="60" w:after="60"/>
              <w:jc w:val="both"/>
            </w:pPr>
            <w:r>
              <w:t>doc. Ing. Markéta Julinová, Ph.D. (</w:t>
            </w:r>
            <w:proofErr w:type="gramStart"/>
            <w:r>
              <w:t>100%</w:t>
            </w:r>
            <w:proofErr w:type="gramEnd"/>
            <w:r>
              <w:t xml:space="preserve"> p)</w:t>
            </w:r>
          </w:p>
        </w:tc>
      </w:tr>
      <w:tr w:rsidR="00757B02" w14:paraId="11E6E08C" w14:textId="77777777" w:rsidTr="00892117">
        <w:trPr>
          <w:gridAfter w:val="1"/>
          <w:wAfter w:w="41" w:type="dxa"/>
        </w:trPr>
        <w:tc>
          <w:tcPr>
            <w:tcW w:w="3435" w:type="dxa"/>
            <w:gridSpan w:val="5"/>
            <w:shd w:val="clear" w:color="auto" w:fill="F7CAAC"/>
          </w:tcPr>
          <w:p w14:paraId="0D44F749" w14:textId="77777777" w:rsidR="00757B02" w:rsidRPr="005A0406" w:rsidRDefault="00757B02" w:rsidP="00757B02">
            <w:pPr>
              <w:jc w:val="both"/>
              <w:rPr>
                <w:b/>
              </w:rPr>
            </w:pPr>
            <w:r w:rsidRPr="005A0406">
              <w:rPr>
                <w:b/>
              </w:rPr>
              <w:t>Hlavní témata a výsledky učení</w:t>
            </w:r>
          </w:p>
        </w:tc>
        <w:tc>
          <w:tcPr>
            <w:tcW w:w="6420" w:type="dxa"/>
            <w:gridSpan w:val="11"/>
            <w:tcBorders>
              <w:bottom w:val="nil"/>
            </w:tcBorders>
          </w:tcPr>
          <w:p w14:paraId="29CF546F" w14:textId="77777777" w:rsidR="00757B02" w:rsidRPr="005A0406" w:rsidRDefault="00757B02" w:rsidP="00757B02">
            <w:pPr>
              <w:jc w:val="both"/>
            </w:pPr>
          </w:p>
        </w:tc>
      </w:tr>
      <w:tr w:rsidR="00757B02" w14:paraId="47C6512C" w14:textId="77777777" w:rsidTr="00892117">
        <w:trPr>
          <w:gridAfter w:val="1"/>
          <w:wAfter w:w="41" w:type="dxa"/>
          <w:trHeight w:val="2197"/>
        </w:trPr>
        <w:tc>
          <w:tcPr>
            <w:tcW w:w="9855" w:type="dxa"/>
            <w:gridSpan w:val="16"/>
            <w:tcBorders>
              <w:top w:val="nil"/>
              <w:bottom w:val="single" w:sz="4" w:space="0" w:color="auto"/>
            </w:tcBorders>
          </w:tcPr>
          <w:p w14:paraId="61411381" w14:textId="77777777" w:rsidR="00757B02" w:rsidRPr="00217019" w:rsidRDefault="00757B02" w:rsidP="00757B02">
            <w:pPr>
              <w:tabs>
                <w:tab w:val="num" w:pos="322"/>
              </w:tabs>
              <w:suppressAutoHyphens/>
              <w:jc w:val="both"/>
              <w:rPr>
                <w:kern w:val="1"/>
              </w:rPr>
            </w:pPr>
            <w:r w:rsidRPr="00217019">
              <w:rPr>
                <w:kern w:val="1"/>
              </w:rPr>
              <w:t xml:space="preserve">Cílem předmětu je seznámit studenty se základními informacemi o zpracování odpadních vod biologickými metodami. Základem jsou biologické aerobní a anaerobní procesy. </w:t>
            </w:r>
            <w:r w:rsidRPr="00E24E16">
              <w:rPr>
                <w:b/>
                <w:bCs/>
                <w:kern w:val="1"/>
              </w:rPr>
              <w:t>Obsah předmětu tvoří tyto tematické celky:</w:t>
            </w:r>
            <w:r w:rsidRPr="00217019">
              <w:rPr>
                <w:kern w:val="1"/>
              </w:rPr>
              <w:t xml:space="preserve">  </w:t>
            </w:r>
          </w:p>
          <w:p w14:paraId="189621FE" w14:textId="77777777" w:rsidR="00757B02" w:rsidRPr="00217019" w:rsidRDefault="00757B02" w:rsidP="00757B02">
            <w:pPr>
              <w:pStyle w:val="Odstavecseseznamem"/>
              <w:numPr>
                <w:ilvl w:val="0"/>
                <w:numId w:val="8"/>
              </w:numPr>
              <w:ind w:left="170" w:hanging="170"/>
              <w:jc w:val="both"/>
            </w:pPr>
            <w:r w:rsidRPr="00217019">
              <w:t>Úvod do problematiky – možnosti a současné využití biotechnologických procesů v čistírenských procesech.</w:t>
            </w:r>
          </w:p>
          <w:p w14:paraId="52A2D6DA" w14:textId="77777777" w:rsidR="00757B02" w:rsidRPr="00217019" w:rsidRDefault="00757B02" w:rsidP="00757B02">
            <w:pPr>
              <w:pStyle w:val="Odstavecseseznamem"/>
              <w:numPr>
                <w:ilvl w:val="0"/>
                <w:numId w:val="8"/>
              </w:numPr>
              <w:ind w:left="170" w:hanging="170"/>
              <w:jc w:val="both"/>
            </w:pPr>
            <w:r w:rsidRPr="00217019">
              <w:t>Charakterizace složení odpadních vod. Ukazatele znečištění.</w:t>
            </w:r>
          </w:p>
          <w:p w14:paraId="4C195145" w14:textId="77777777" w:rsidR="00757B02" w:rsidRPr="00217019" w:rsidRDefault="00757B02" w:rsidP="00757B02">
            <w:pPr>
              <w:pStyle w:val="Odstavecseseznamem"/>
              <w:numPr>
                <w:ilvl w:val="0"/>
                <w:numId w:val="8"/>
              </w:numPr>
              <w:ind w:left="170" w:hanging="170"/>
              <w:jc w:val="both"/>
            </w:pPr>
            <w:r w:rsidRPr="00217019">
              <w:t xml:space="preserve">Odpadní vody – původ, množství, složení. </w:t>
            </w:r>
          </w:p>
          <w:p w14:paraId="024FA960" w14:textId="77777777" w:rsidR="00757B02" w:rsidRPr="00217019" w:rsidRDefault="00757B02" w:rsidP="00757B02">
            <w:pPr>
              <w:pStyle w:val="Odstavecseseznamem"/>
              <w:numPr>
                <w:ilvl w:val="0"/>
                <w:numId w:val="8"/>
              </w:numPr>
              <w:ind w:left="170" w:hanging="170"/>
              <w:jc w:val="both"/>
            </w:pPr>
            <w:r w:rsidRPr="00217019">
              <w:t>Základní procesy a postupy čištění vod.</w:t>
            </w:r>
          </w:p>
          <w:p w14:paraId="45216B2B" w14:textId="77777777" w:rsidR="00757B02" w:rsidRPr="00217019" w:rsidRDefault="00757B02" w:rsidP="00757B02">
            <w:pPr>
              <w:pStyle w:val="Odstavecseseznamem"/>
              <w:numPr>
                <w:ilvl w:val="0"/>
                <w:numId w:val="8"/>
              </w:numPr>
              <w:ind w:left="170" w:hanging="170"/>
              <w:jc w:val="both"/>
            </w:pPr>
            <w:r w:rsidRPr="00217019">
              <w:t>Předčištění odpadních vod před aplikací biologických procesů.</w:t>
            </w:r>
          </w:p>
          <w:p w14:paraId="2E19194E" w14:textId="77777777" w:rsidR="00757B02" w:rsidRPr="00217019" w:rsidRDefault="00757B02" w:rsidP="00757B02">
            <w:pPr>
              <w:pStyle w:val="Odstavecseseznamem"/>
              <w:numPr>
                <w:ilvl w:val="0"/>
                <w:numId w:val="8"/>
              </w:numPr>
              <w:ind w:left="170" w:hanging="170"/>
              <w:jc w:val="both"/>
            </w:pPr>
            <w:r w:rsidRPr="00217019">
              <w:t>Biologické procesy čistění odpadních vod. Rozdělení procesů (ORP, forma biomasy, reaktorové uspořádání).</w:t>
            </w:r>
          </w:p>
          <w:p w14:paraId="13EC9729" w14:textId="77777777" w:rsidR="00757B02" w:rsidRPr="00217019" w:rsidRDefault="00757B02" w:rsidP="00757B02">
            <w:pPr>
              <w:pStyle w:val="Odstavecseseznamem"/>
              <w:numPr>
                <w:ilvl w:val="0"/>
                <w:numId w:val="8"/>
              </w:numPr>
              <w:ind w:left="170" w:hanging="170"/>
              <w:jc w:val="both"/>
            </w:pPr>
            <w:r w:rsidRPr="00217019">
              <w:t>Základní technologické parametry. Vliv základních veličin a parametrů na účinnost biologických procesů.</w:t>
            </w:r>
          </w:p>
          <w:p w14:paraId="766FC0DB" w14:textId="77777777" w:rsidR="00757B02" w:rsidRPr="00217019" w:rsidRDefault="00757B02" w:rsidP="00757B02">
            <w:pPr>
              <w:pStyle w:val="Odstavecseseznamem"/>
              <w:numPr>
                <w:ilvl w:val="0"/>
                <w:numId w:val="8"/>
              </w:numPr>
              <w:ind w:left="170" w:hanging="170"/>
              <w:jc w:val="both"/>
            </w:pPr>
            <w:r w:rsidRPr="00217019">
              <w:t xml:space="preserve">Biologické aerobní čištění. Spotřeba kyslíku pro aktivaci, přestup kyslíku do vody, typy aerátorů, </w:t>
            </w:r>
            <w:proofErr w:type="spellStart"/>
            <w:r w:rsidRPr="00217019">
              <w:t>oxygenační</w:t>
            </w:r>
            <w:proofErr w:type="spellEnd"/>
            <w:r w:rsidRPr="00217019">
              <w:t xml:space="preserve"> kapacita.</w:t>
            </w:r>
          </w:p>
          <w:p w14:paraId="38467DE8" w14:textId="77777777" w:rsidR="00757B02" w:rsidRPr="00217019" w:rsidRDefault="00757B02" w:rsidP="00757B02">
            <w:pPr>
              <w:pStyle w:val="Odstavecseseznamem"/>
              <w:numPr>
                <w:ilvl w:val="0"/>
                <w:numId w:val="8"/>
              </w:numPr>
              <w:ind w:left="170" w:hanging="170"/>
              <w:jc w:val="both"/>
            </w:pPr>
            <w:r w:rsidRPr="00217019">
              <w:t xml:space="preserve">Aktivace. Technologické modifikace konvenčních aktivačních procesů. </w:t>
            </w:r>
          </w:p>
          <w:p w14:paraId="0358F9F0" w14:textId="77777777" w:rsidR="00757B02" w:rsidRPr="00217019" w:rsidRDefault="00757B02" w:rsidP="00757B02">
            <w:pPr>
              <w:pStyle w:val="Odstavecseseznamem"/>
              <w:numPr>
                <w:ilvl w:val="0"/>
                <w:numId w:val="8"/>
              </w:numPr>
              <w:ind w:left="170" w:hanging="170"/>
              <w:jc w:val="both"/>
            </w:pPr>
            <w:r w:rsidRPr="00217019">
              <w:t>Aktivační systémy biologického odstraňování dusíku, fosforu a společného odstraňování dusíku a fosforu.</w:t>
            </w:r>
          </w:p>
          <w:p w14:paraId="077918B3" w14:textId="77777777" w:rsidR="00757B02" w:rsidRPr="00217019" w:rsidRDefault="00757B02" w:rsidP="00757B02">
            <w:pPr>
              <w:pStyle w:val="Odstavecseseznamem"/>
              <w:numPr>
                <w:ilvl w:val="0"/>
                <w:numId w:val="8"/>
              </w:numPr>
              <w:ind w:left="170" w:hanging="170"/>
              <w:jc w:val="both"/>
            </w:pPr>
            <w:proofErr w:type="spellStart"/>
            <w:r w:rsidRPr="00217019">
              <w:t>Biofilmové</w:t>
            </w:r>
            <w:proofErr w:type="spellEnd"/>
            <w:r w:rsidRPr="00217019">
              <w:t xml:space="preserve"> reaktory.</w:t>
            </w:r>
          </w:p>
          <w:p w14:paraId="4BB53A75" w14:textId="77777777" w:rsidR="00757B02" w:rsidRPr="00217019" w:rsidRDefault="00757B02" w:rsidP="00757B02">
            <w:pPr>
              <w:pStyle w:val="Odstavecseseznamem"/>
              <w:numPr>
                <w:ilvl w:val="0"/>
                <w:numId w:val="8"/>
              </w:numPr>
              <w:ind w:left="170" w:hanging="170"/>
              <w:jc w:val="both"/>
            </w:pPr>
            <w:r w:rsidRPr="00217019">
              <w:t xml:space="preserve">Biologické anaerobní čištění. </w:t>
            </w:r>
          </w:p>
          <w:p w14:paraId="02907386" w14:textId="77777777" w:rsidR="00757B02" w:rsidRPr="00217019" w:rsidRDefault="00757B02" w:rsidP="00757B02">
            <w:pPr>
              <w:pStyle w:val="Odstavecseseznamem"/>
              <w:numPr>
                <w:ilvl w:val="0"/>
                <w:numId w:val="8"/>
              </w:numPr>
              <w:ind w:left="170" w:hanging="170"/>
              <w:jc w:val="both"/>
            </w:pPr>
            <w:r w:rsidRPr="00217019">
              <w:t>Anaerobní aktivace, přehled reaktorů pro anaerobní čištění.</w:t>
            </w:r>
          </w:p>
          <w:p w14:paraId="10524811" w14:textId="77777777" w:rsidR="00757B02" w:rsidRDefault="00757B02" w:rsidP="00757B02">
            <w:pPr>
              <w:pStyle w:val="Odstavecseseznamem"/>
              <w:numPr>
                <w:ilvl w:val="0"/>
                <w:numId w:val="8"/>
              </w:numPr>
              <w:ind w:left="170" w:hanging="170"/>
              <w:jc w:val="both"/>
            </w:pPr>
            <w:r w:rsidRPr="00217019">
              <w:t>Kořenové čistírny odpadních vod.</w:t>
            </w:r>
          </w:p>
          <w:p w14:paraId="7D1C68B2" w14:textId="77777777" w:rsidR="00757B02" w:rsidRDefault="00757B02" w:rsidP="00757B02">
            <w:pPr>
              <w:pStyle w:val="Odstavecseseznamem"/>
              <w:ind w:left="170"/>
              <w:jc w:val="both"/>
            </w:pPr>
          </w:p>
          <w:p w14:paraId="45E96F79" w14:textId="523D2144" w:rsidR="00757B02" w:rsidRPr="000A2A62" w:rsidRDefault="00757B02" w:rsidP="00757B02">
            <w:pPr>
              <w:jc w:val="both"/>
              <w:rPr>
                <w:b/>
                <w:bCs/>
              </w:rPr>
            </w:pPr>
            <w:r w:rsidRPr="000A2A62">
              <w:rPr>
                <w:b/>
                <w:bCs/>
              </w:rPr>
              <w:t xml:space="preserve">Očekávané výsledky učení </w:t>
            </w:r>
            <w:r w:rsidRPr="000A2A62">
              <w:rPr>
                <w:b/>
                <w:color w:val="000000" w:themeColor="text1"/>
              </w:rPr>
              <w:t>– po absolvování předmětu student prokazuje:</w:t>
            </w:r>
          </w:p>
          <w:p w14:paraId="276643B5" w14:textId="77777777" w:rsidR="00757B02" w:rsidRPr="000A2A62" w:rsidRDefault="00757B02" w:rsidP="00757B02">
            <w:pPr>
              <w:tabs>
                <w:tab w:val="left" w:pos="328"/>
              </w:tabs>
              <w:rPr>
                <w:b/>
                <w:color w:val="000000" w:themeColor="text1"/>
              </w:rPr>
            </w:pPr>
            <w:r w:rsidRPr="000A2A62">
              <w:rPr>
                <w:b/>
              </w:rPr>
              <w:t>Odborné z</w:t>
            </w:r>
            <w:r w:rsidRPr="000A2A62">
              <w:rPr>
                <w:b/>
                <w:color w:val="000000" w:themeColor="text1"/>
              </w:rPr>
              <w:t xml:space="preserve">nalosti: </w:t>
            </w:r>
          </w:p>
          <w:p w14:paraId="1F4D5247" w14:textId="188D4619" w:rsidR="00757B02" w:rsidRPr="00652811" w:rsidRDefault="00757B02" w:rsidP="00757B02">
            <w:pPr>
              <w:pStyle w:val="Odstavecseseznamem"/>
              <w:numPr>
                <w:ilvl w:val="0"/>
                <w:numId w:val="8"/>
              </w:numPr>
              <w:ind w:left="170" w:hanging="170"/>
              <w:jc w:val="both"/>
            </w:pPr>
            <w:r w:rsidRPr="00652811">
              <w:t>definovat základní pojmy z oblasti čištění odpadních vod</w:t>
            </w:r>
          </w:p>
          <w:p w14:paraId="745A31D3" w14:textId="7EC6FF0D" w:rsidR="00757B02" w:rsidRPr="00652811" w:rsidRDefault="00757B02" w:rsidP="00757B02">
            <w:pPr>
              <w:pStyle w:val="Odstavecseseznamem"/>
              <w:numPr>
                <w:ilvl w:val="0"/>
                <w:numId w:val="8"/>
              </w:numPr>
              <w:ind w:left="170" w:hanging="170"/>
              <w:jc w:val="both"/>
            </w:pPr>
            <w:r w:rsidRPr="00652811">
              <w:t>definovat požadavky na jakost vody a interpretovat kritéria čistoty</w:t>
            </w:r>
          </w:p>
          <w:p w14:paraId="43366928" w14:textId="33338AFD" w:rsidR="00757B02" w:rsidRPr="00652811" w:rsidRDefault="00757B02" w:rsidP="00757B02">
            <w:pPr>
              <w:pStyle w:val="Odstavecseseznamem"/>
              <w:numPr>
                <w:ilvl w:val="0"/>
                <w:numId w:val="8"/>
              </w:numPr>
              <w:ind w:left="170" w:hanging="170"/>
              <w:jc w:val="both"/>
            </w:pPr>
            <w:r w:rsidRPr="00652811">
              <w:t>popsat technologie pro předčištění odpadních vod před aplikací biologických procesů</w:t>
            </w:r>
          </w:p>
          <w:p w14:paraId="196D06F7" w14:textId="5B67C9BA" w:rsidR="00757B02" w:rsidRPr="00652811" w:rsidRDefault="00757B02" w:rsidP="00757B02">
            <w:pPr>
              <w:pStyle w:val="Odstavecseseznamem"/>
              <w:numPr>
                <w:ilvl w:val="0"/>
                <w:numId w:val="8"/>
              </w:numPr>
              <w:ind w:left="170" w:hanging="170"/>
              <w:jc w:val="both"/>
            </w:pPr>
            <w:r w:rsidRPr="00652811">
              <w:t>popsat biologické aerobní a anaerobní procesy čištění odpadní vod</w:t>
            </w:r>
          </w:p>
          <w:p w14:paraId="06B0E6A2" w14:textId="37B2B8CA" w:rsidR="00757B02" w:rsidRPr="00652811" w:rsidRDefault="00757B02" w:rsidP="00757B02">
            <w:pPr>
              <w:pStyle w:val="Odstavecseseznamem"/>
              <w:numPr>
                <w:ilvl w:val="0"/>
                <w:numId w:val="8"/>
              </w:numPr>
              <w:ind w:left="170" w:hanging="170"/>
              <w:jc w:val="both"/>
            </w:pPr>
            <w:r w:rsidRPr="00652811">
              <w:t>popsat princip kořenových čistíren</w:t>
            </w:r>
          </w:p>
          <w:p w14:paraId="18F2D78E" w14:textId="77777777" w:rsidR="00757B02" w:rsidRPr="000A2A62" w:rsidRDefault="00757B02" w:rsidP="00757B02">
            <w:pPr>
              <w:pStyle w:val="Odstavecseseznamem"/>
              <w:ind w:left="170"/>
              <w:jc w:val="both"/>
            </w:pPr>
          </w:p>
          <w:p w14:paraId="549B5F56" w14:textId="77777777" w:rsidR="00757B02" w:rsidRPr="00FA5070" w:rsidRDefault="00757B02" w:rsidP="00757B02">
            <w:pPr>
              <w:tabs>
                <w:tab w:val="left" w:pos="328"/>
              </w:tabs>
              <w:rPr>
                <w:b/>
                <w:color w:val="000000" w:themeColor="text1"/>
              </w:rPr>
            </w:pPr>
            <w:r w:rsidRPr="000A2A62">
              <w:rPr>
                <w:b/>
                <w:color w:val="000000" w:themeColor="text1"/>
              </w:rPr>
              <w:t>Odborné dovednosti:</w:t>
            </w:r>
          </w:p>
          <w:p w14:paraId="616309F3" w14:textId="5BD77D0C" w:rsidR="00757B02" w:rsidRPr="00652811" w:rsidRDefault="00757B02" w:rsidP="00757B02">
            <w:pPr>
              <w:pStyle w:val="Odstavecseseznamem"/>
              <w:numPr>
                <w:ilvl w:val="0"/>
                <w:numId w:val="8"/>
              </w:numPr>
              <w:ind w:left="170" w:hanging="170"/>
              <w:jc w:val="both"/>
            </w:pPr>
            <w:r>
              <w:t>používat</w:t>
            </w:r>
            <w:r w:rsidRPr="00652811">
              <w:t xml:space="preserve"> základní terminologii</w:t>
            </w:r>
          </w:p>
          <w:p w14:paraId="2F81AB96" w14:textId="2CB6932B" w:rsidR="00757B02" w:rsidRPr="00652811" w:rsidRDefault="00757B02" w:rsidP="00757B02">
            <w:pPr>
              <w:pStyle w:val="Odstavecseseznamem"/>
              <w:numPr>
                <w:ilvl w:val="0"/>
                <w:numId w:val="8"/>
              </w:numPr>
              <w:ind w:left="170" w:hanging="170"/>
              <w:jc w:val="both"/>
            </w:pPr>
            <w:r w:rsidRPr="00652811">
              <w:t>popsat hlavní přístupy a metody používané v čistírenských technologiích</w:t>
            </w:r>
          </w:p>
          <w:p w14:paraId="1CA05A15" w14:textId="5F03E2FB" w:rsidR="00757B02" w:rsidRPr="00652811" w:rsidRDefault="00757B02" w:rsidP="00757B02">
            <w:pPr>
              <w:pStyle w:val="Odstavecseseznamem"/>
              <w:numPr>
                <w:ilvl w:val="0"/>
                <w:numId w:val="8"/>
              </w:numPr>
              <w:ind w:left="170" w:hanging="170"/>
              <w:jc w:val="both"/>
            </w:pPr>
            <w:r w:rsidRPr="00652811">
              <w:t>popsat hlavní přístupy a metody používané u biologických aerobních a anaerobních procesů</w:t>
            </w:r>
          </w:p>
          <w:p w14:paraId="4EACA122" w14:textId="36342C9C" w:rsidR="00757B02" w:rsidRPr="00652811" w:rsidRDefault="00757B02" w:rsidP="00757B02">
            <w:pPr>
              <w:pStyle w:val="Odstavecseseznamem"/>
              <w:numPr>
                <w:ilvl w:val="0"/>
                <w:numId w:val="8"/>
              </w:numPr>
              <w:ind w:left="170" w:hanging="170"/>
              <w:jc w:val="both"/>
            </w:pPr>
            <w:r>
              <w:t xml:space="preserve">charakterizovat </w:t>
            </w:r>
            <w:r w:rsidRPr="00652811">
              <w:t>základní technologick</w:t>
            </w:r>
            <w:r>
              <w:t>é</w:t>
            </w:r>
            <w:r w:rsidRPr="00652811">
              <w:t xml:space="preserve"> proces</w:t>
            </w:r>
            <w:r>
              <w:t>y</w:t>
            </w:r>
            <w:r w:rsidRPr="00652811">
              <w:t xml:space="preserve"> realizovan</w:t>
            </w:r>
            <w:r>
              <w:t>é</w:t>
            </w:r>
            <w:r w:rsidRPr="00652811">
              <w:t xml:space="preserve"> v praxi</w:t>
            </w:r>
          </w:p>
          <w:p w14:paraId="7AAC870F" w14:textId="0DE260AF" w:rsidR="00757B02" w:rsidRPr="000A2A62" w:rsidRDefault="00757B02" w:rsidP="00757B02">
            <w:pPr>
              <w:pStyle w:val="Odstavecseseznamem"/>
              <w:numPr>
                <w:ilvl w:val="0"/>
                <w:numId w:val="8"/>
              </w:numPr>
              <w:ind w:left="170" w:hanging="170"/>
              <w:jc w:val="both"/>
            </w:pPr>
            <w:r w:rsidRPr="00652811">
              <w:t>posoudit efektivitu jednotlivých procesů</w:t>
            </w:r>
          </w:p>
        </w:tc>
      </w:tr>
      <w:tr w:rsidR="00757B02" w14:paraId="4EAAD0D4" w14:textId="77777777" w:rsidTr="00892117">
        <w:trPr>
          <w:gridAfter w:val="1"/>
          <w:wAfter w:w="41" w:type="dxa"/>
          <w:trHeight w:val="283"/>
        </w:trPr>
        <w:tc>
          <w:tcPr>
            <w:tcW w:w="3435" w:type="dxa"/>
            <w:gridSpan w:val="5"/>
            <w:tcBorders>
              <w:top w:val="single" w:sz="4" w:space="0" w:color="auto"/>
              <w:bottom w:val="single" w:sz="4" w:space="0" w:color="auto"/>
              <w:right w:val="single" w:sz="4" w:space="0" w:color="auto"/>
            </w:tcBorders>
            <w:shd w:val="clear" w:color="auto" w:fill="F7CAAC"/>
          </w:tcPr>
          <w:p w14:paraId="1E24E62B" w14:textId="77777777" w:rsidR="00757B02" w:rsidRPr="005A0406" w:rsidRDefault="00757B02" w:rsidP="00757B02">
            <w:pPr>
              <w:jc w:val="both"/>
            </w:pPr>
            <w:r w:rsidRPr="005A0406">
              <w:rPr>
                <w:b/>
              </w:rPr>
              <w:t>Metody výuky</w:t>
            </w:r>
          </w:p>
        </w:tc>
        <w:tc>
          <w:tcPr>
            <w:tcW w:w="6420" w:type="dxa"/>
            <w:gridSpan w:val="11"/>
            <w:tcBorders>
              <w:top w:val="single" w:sz="4" w:space="0" w:color="auto"/>
              <w:left w:val="single" w:sz="4" w:space="0" w:color="auto"/>
              <w:bottom w:val="nil"/>
              <w:right w:val="single" w:sz="4" w:space="0" w:color="auto"/>
            </w:tcBorders>
          </w:tcPr>
          <w:p w14:paraId="089EC9A7" w14:textId="77777777" w:rsidR="00757B02" w:rsidRDefault="00757B02" w:rsidP="00757B02">
            <w:pPr>
              <w:jc w:val="both"/>
            </w:pPr>
          </w:p>
        </w:tc>
      </w:tr>
      <w:tr w:rsidR="00757B02" w14:paraId="2787901F" w14:textId="77777777" w:rsidTr="000A2A62">
        <w:trPr>
          <w:gridAfter w:val="1"/>
          <w:wAfter w:w="41" w:type="dxa"/>
          <w:trHeight w:val="1195"/>
        </w:trPr>
        <w:tc>
          <w:tcPr>
            <w:tcW w:w="9855" w:type="dxa"/>
            <w:gridSpan w:val="16"/>
            <w:tcBorders>
              <w:top w:val="nil"/>
              <w:bottom w:val="single" w:sz="4" w:space="0" w:color="auto"/>
            </w:tcBorders>
          </w:tcPr>
          <w:p w14:paraId="430C2527" w14:textId="77777777" w:rsidR="00757B02" w:rsidRPr="000A2A62" w:rsidRDefault="00757B02" w:rsidP="00757B02">
            <w:pPr>
              <w:jc w:val="both"/>
              <w:rPr>
                <w:b/>
                <w:bCs/>
                <w:u w:val="single"/>
              </w:rPr>
            </w:pPr>
            <w:r w:rsidRPr="000A2A62">
              <w:rPr>
                <w:b/>
                <w:bCs/>
                <w:u w:val="single"/>
              </w:rPr>
              <w:t>Metody a přístupy používané ve výuce</w:t>
            </w:r>
          </w:p>
          <w:p w14:paraId="375D10C2" w14:textId="77777777" w:rsidR="00757B02" w:rsidRPr="000A2A62" w:rsidRDefault="00757B02" w:rsidP="00757B02">
            <w:pPr>
              <w:pStyle w:val="Nadpis5"/>
              <w:spacing w:before="0"/>
              <w:rPr>
                <w:rFonts w:ascii="Times New Roman" w:eastAsia="Times New Roman" w:hAnsi="Times New Roman" w:cs="Times New Roman"/>
                <w:b/>
                <w:bCs/>
                <w:color w:val="auto"/>
              </w:rPr>
            </w:pPr>
            <w:r w:rsidRPr="000A2A62">
              <w:rPr>
                <w:rFonts w:ascii="Times New Roman" w:eastAsia="Times New Roman" w:hAnsi="Times New Roman" w:cs="Times New Roman"/>
                <w:b/>
                <w:bCs/>
                <w:color w:val="auto"/>
              </w:rPr>
              <w:t>Pro dosažení odborných znalostí jsou užívány vyučovací metody:</w:t>
            </w:r>
          </w:p>
          <w:p w14:paraId="79D4A9C1" w14:textId="77777777" w:rsidR="00757B02" w:rsidRPr="00F27CAD" w:rsidRDefault="00757B02" w:rsidP="00757B02">
            <w:pPr>
              <w:jc w:val="both"/>
            </w:pPr>
            <w:r w:rsidRPr="000A2A62">
              <w:rPr>
                <w:color w:val="000000"/>
                <w:shd w:val="clear" w:color="auto" w:fill="FFFFFF"/>
              </w:rPr>
              <w:t>Přednášení, Metody práce s textem (učebnicí, knihou)</w:t>
            </w:r>
          </w:p>
          <w:p w14:paraId="4B9CCADF" w14:textId="77777777" w:rsidR="00757B02" w:rsidRDefault="00757B02" w:rsidP="00757B02">
            <w:pPr>
              <w:jc w:val="both"/>
            </w:pPr>
          </w:p>
          <w:p w14:paraId="591F9AC9" w14:textId="77777777" w:rsidR="00757B02" w:rsidRPr="000A2A62" w:rsidRDefault="00757B02" w:rsidP="00757B02">
            <w:pPr>
              <w:pStyle w:val="Nadpis5"/>
              <w:spacing w:before="0"/>
              <w:rPr>
                <w:rFonts w:ascii="Times New Roman" w:eastAsia="Times New Roman" w:hAnsi="Times New Roman" w:cs="Times New Roman"/>
                <w:b/>
                <w:bCs/>
                <w:color w:val="auto"/>
              </w:rPr>
            </w:pPr>
            <w:r w:rsidRPr="000A2A62">
              <w:rPr>
                <w:rFonts w:ascii="Times New Roman" w:eastAsia="Times New Roman" w:hAnsi="Times New Roman" w:cs="Times New Roman"/>
                <w:b/>
                <w:bCs/>
                <w:color w:val="auto"/>
              </w:rPr>
              <w:t>Pro dosažení odborných dovedností jsou užívány vyučovací metody:</w:t>
            </w:r>
          </w:p>
          <w:p w14:paraId="2C81FFB1" w14:textId="500C7DCC" w:rsidR="00757B02" w:rsidRPr="00F27CAD" w:rsidRDefault="00757B02" w:rsidP="00757B02">
            <w:pPr>
              <w:jc w:val="both"/>
            </w:pPr>
            <w:r w:rsidRPr="000A2A62">
              <w:rPr>
                <w:color w:val="000000"/>
                <w:shd w:val="clear" w:color="auto" w:fill="FFFFFF"/>
              </w:rPr>
              <w:t>Dialogická (diskuze, rozhovor, brainstorming), Praktické procvičování</w:t>
            </w:r>
          </w:p>
          <w:p w14:paraId="69F4847E" w14:textId="5A72CC60" w:rsidR="00757B02" w:rsidRDefault="00757B02" w:rsidP="00757B02"/>
          <w:p w14:paraId="60554F41" w14:textId="77777777" w:rsidR="00757B02" w:rsidRPr="000A2A62" w:rsidRDefault="00757B02" w:rsidP="00757B02">
            <w:pPr>
              <w:pStyle w:val="Nadpis5"/>
              <w:spacing w:before="0"/>
              <w:rPr>
                <w:rFonts w:ascii="Times New Roman" w:eastAsia="Times New Roman" w:hAnsi="Times New Roman" w:cs="Times New Roman"/>
                <w:b/>
                <w:bCs/>
                <w:color w:val="auto"/>
              </w:rPr>
            </w:pPr>
            <w:r w:rsidRPr="000A2A62">
              <w:rPr>
                <w:rFonts w:ascii="Times New Roman" w:eastAsia="Times New Roman" w:hAnsi="Times New Roman" w:cs="Times New Roman"/>
                <w:b/>
                <w:bCs/>
                <w:color w:val="auto"/>
              </w:rPr>
              <w:t>Očekávané výsledky učení dosažené studiem předmětu jsou ověřovány hodnoticími metodami:</w:t>
            </w:r>
          </w:p>
          <w:p w14:paraId="75905357" w14:textId="77777777" w:rsidR="00757B02" w:rsidRDefault="00757B02" w:rsidP="00757B02">
            <w:pPr>
              <w:jc w:val="both"/>
              <w:rPr>
                <w:color w:val="000000"/>
              </w:rPr>
            </w:pPr>
            <w:r w:rsidRPr="000A2A62">
              <w:rPr>
                <w:color w:val="000000"/>
              </w:rPr>
              <w:t>Didaktický test, Známkou</w:t>
            </w:r>
          </w:p>
          <w:p w14:paraId="1AE8376E" w14:textId="77777777" w:rsidR="00757B02" w:rsidRDefault="00757B02" w:rsidP="00757B02">
            <w:pPr>
              <w:jc w:val="both"/>
              <w:rPr>
                <w:color w:val="000000"/>
              </w:rPr>
            </w:pPr>
          </w:p>
          <w:p w14:paraId="59A33526" w14:textId="77777777" w:rsidR="00757B02" w:rsidRPr="000A2A62" w:rsidRDefault="00757B02" w:rsidP="00757B02">
            <w:pPr>
              <w:jc w:val="both"/>
              <w:rPr>
                <w:b/>
                <w:bCs/>
                <w:u w:val="single"/>
              </w:rPr>
            </w:pPr>
            <w:r w:rsidRPr="000A2A62">
              <w:rPr>
                <w:b/>
                <w:bCs/>
                <w:u w:val="single"/>
              </w:rPr>
              <w:t>Používané didaktické prostředky</w:t>
            </w:r>
          </w:p>
          <w:p w14:paraId="2543827C" w14:textId="77777777" w:rsidR="00DE37CB" w:rsidRDefault="00757B02" w:rsidP="00DE37CB">
            <w:pPr>
              <w:jc w:val="both"/>
            </w:pPr>
            <w:r w:rsidRPr="000A2A62">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0A2A62">
              <w:t>dataprojekce</w:t>
            </w:r>
            <w:proofErr w:type="spellEnd"/>
            <w:r w:rsidRPr="000A2A62">
              <w:t>, zdroje odborné literatury, prezentace, modely.</w:t>
            </w:r>
            <w:r w:rsidRPr="0071371D">
              <w:t> </w:t>
            </w:r>
          </w:p>
          <w:p w14:paraId="33F20048" w14:textId="77777777" w:rsidR="00DE37CB" w:rsidRDefault="00DE37CB" w:rsidP="00DE37CB">
            <w:pPr>
              <w:jc w:val="both"/>
            </w:pPr>
          </w:p>
          <w:p w14:paraId="0A1A2199" w14:textId="1737CE6C" w:rsidR="00757B02" w:rsidRDefault="00757B02" w:rsidP="00DE37CB">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3A3D93" w:rsidRPr="0071371D">
              <w:t>M</w:t>
            </w:r>
            <w:r w:rsidR="003A3D93">
              <w:t>S</w:t>
            </w:r>
            <w:r w:rsidR="003A3D93"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757B02" w14:paraId="2439C42E" w14:textId="77777777" w:rsidTr="00892117">
        <w:trPr>
          <w:gridAfter w:val="1"/>
          <w:wAfter w:w="41" w:type="dxa"/>
          <w:trHeight w:val="265"/>
        </w:trPr>
        <w:tc>
          <w:tcPr>
            <w:tcW w:w="3435" w:type="dxa"/>
            <w:gridSpan w:val="5"/>
            <w:tcBorders>
              <w:top w:val="single" w:sz="4" w:space="0" w:color="auto"/>
            </w:tcBorders>
            <w:shd w:val="clear" w:color="auto" w:fill="F7CAAC"/>
          </w:tcPr>
          <w:p w14:paraId="16B0CF2E" w14:textId="77777777" w:rsidR="00757B02" w:rsidRDefault="00757B02" w:rsidP="00757B02">
            <w:pPr>
              <w:jc w:val="both"/>
            </w:pPr>
            <w:r>
              <w:rPr>
                <w:b/>
              </w:rPr>
              <w:lastRenderedPageBreak/>
              <w:t>Studijní literatura a studijní pomůcky</w:t>
            </w:r>
          </w:p>
        </w:tc>
        <w:tc>
          <w:tcPr>
            <w:tcW w:w="6420" w:type="dxa"/>
            <w:gridSpan w:val="11"/>
            <w:tcBorders>
              <w:top w:val="single" w:sz="4" w:space="0" w:color="auto"/>
              <w:bottom w:val="nil"/>
            </w:tcBorders>
          </w:tcPr>
          <w:p w14:paraId="1808C9FE" w14:textId="77777777" w:rsidR="00757B02" w:rsidRDefault="00757B02" w:rsidP="00757B02">
            <w:pPr>
              <w:jc w:val="both"/>
            </w:pPr>
          </w:p>
        </w:tc>
      </w:tr>
      <w:tr w:rsidR="00757B02" w14:paraId="2CA8AC37" w14:textId="77777777" w:rsidTr="00892117">
        <w:trPr>
          <w:gridAfter w:val="1"/>
          <w:wAfter w:w="41" w:type="dxa"/>
          <w:trHeight w:val="1497"/>
        </w:trPr>
        <w:tc>
          <w:tcPr>
            <w:tcW w:w="9855" w:type="dxa"/>
            <w:gridSpan w:val="16"/>
            <w:tcBorders>
              <w:top w:val="nil"/>
            </w:tcBorders>
          </w:tcPr>
          <w:p w14:paraId="5727E74F" w14:textId="77777777" w:rsidR="00757B02" w:rsidRPr="00217019" w:rsidRDefault="00757B02" w:rsidP="00757B02">
            <w:pPr>
              <w:spacing w:before="100" w:beforeAutospacing="1"/>
              <w:rPr>
                <w:u w:val="single"/>
              </w:rPr>
            </w:pPr>
            <w:r w:rsidRPr="00217019">
              <w:rPr>
                <w:u w:val="single"/>
              </w:rPr>
              <w:t>Povinná literatura:</w:t>
            </w:r>
          </w:p>
          <w:p w14:paraId="30E1B04B" w14:textId="77777777" w:rsidR="00757B02" w:rsidRPr="00217019" w:rsidRDefault="00757B02" w:rsidP="00757B02">
            <w:pPr>
              <w:jc w:val="both"/>
            </w:pPr>
            <w:r w:rsidRPr="00217019">
              <w:rPr>
                <w:bCs/>
                <w:caps/>
              </w:rPr>
              <w:t>Kupec, J</w:t>
            </w:r>
            <w:r w:rsidRPr="00217019">
              <w:rPr>
                <w:bCs/>
              </w:rPr>
              <w:t>. Zpracování odpadních vod a čistírenských kalů. 1. vyd. Zlín: FT UTB, 2002. ISBN 8073180588. </w:t>
            </w:r>
            <w:r w:rsidRPr="00217019">
              <w:t xml:space="preserve"> </w:t>
            </w:r>
          </w:p>
          <w:p w14:paraId="5D350AFB" w14:textId="77777777" w:rsidR="00757B02" w:rsidRPr="00217019" w:rsidRDefault="00757B02" w:rsidP="00757B02">
            <w:pPr>
              <w:jc w:val="both"/>
            </w:pPr>
            <w:r w:rsidRPr="00217019">
              <w:rPr>
                <w:bCs/>
                <w:caps/>
              </w:rPr>
              <w:t>Bindzar, J</w:t>
            </w:r>
            <w:r w:rsidRPr="00217019">
              <w:rPr>
                <w:bCs/>
              </w:rPr>
              <w:t>. Základy úpravy a čištění vod. 1. vyd. Praha: VŠCHT, 2009. ISBN 978-80-7080-729-3. </w:t>
            </w:r>
          </w:p>
          <w:p w14:paraId="56F321F0" w14:textId="77777777" w:rsidR="00757B02" w:rsidRPr="00217019" w:rsidRDefault="00757B02" w:rsidP="00757B02">
            <w:pPr>
              <w:suppressAutoHyphens/>
              <w:jc w:val="both"/>
              <w:rPr>
                <w:rFonts w:eastAsia="Arial Unicode MS"/>
                <w:shd w:val="clear" w:color="auto" w:fill="FFFFFF"/>
              </w:rPr>
            </w:pPr>
            <w:r w:rsidRPr="00217019">
              <w:rPr>
                <w:rFonts w:eastAsia="Arial Unicode MS"/>
                <w:shd w:val="clear" w:color="auto" w:fill="FFFFFF"/>
              </w:rPr>
              <w:t>ŠÁLEK, J., TLAPÁK, V. Př</w:t>
            </w:r>
            <w:r w:rsidRPr="00217019">
              <w:rPr>
                <w:rFonts w:eastAsia="Malgun Gothic Semilight"/>
                <w:shd w:val="clear" w:color="auto" w:fill="FFFFFF"/>
              </w:rPr>
              <w:t>í</w:t>
            </w:r>
            <w:r w:rsidRPr="00217019">
              <w:rPr>
                <w:rFonts w:eastAsia="Arial Unicode MS"/>
                <w:shd w:val="clear" w:color="auto" w:fill="FFFFFF"/>
              </w:rPr>
              <w:t>rodn</w:t>
            </w:r>
            <w:r w:rsidRPr="00217019">
              <w:rPr>
                <w:rFonts w:eastAsia="Malgun Gothic Semilight"/>
                <w:shd w:val="clear" w:color="auto" w:fill="FFFFFF"/>
              </w:rPr>
              <w:t>í</w:t>
            </w:r>
            <w:r w:rsidRPr="00217019">
              <w:rPr>
                <w:rFonts w:eastAsia="Arial Unicode MS"/>
                <w:shd w:val="clear" w:color="auto" w:fill="FFFFFF"/>
              </w:rPr>
              <w:t xml:space="preserve"> způsoby či</w:t>
            </w:r>
            <w:r w:rsidRPr="00217019">
              <w:rPr>
                <w:rFonts w:eastAsia="Malgun Gothic Semilight"/>
                <w:shd w:val="clear" w:color="auto" w:fill="FFFFFF"/>
              </w:rPr>
              <w:t>š</w:t>
            </w:r>
            <w:r w:rsidRPr="00217019">
              <w:rPr>
                <w:rFonts w:eastAsia="Arial Unicode MS"/>
                <w:shd w:val="clear" w:color="auto" w:fill="FFFFFF"/>
              </w:rPr>
              <w:t>těn</w:t>
            </w:r>
            <w:r w:rsidRPr="00217019">
              <w:rPr>
                <w:rFonts w:eastAsia="Malgun Gothic Semilight"/>
                <w:shd w:val="clear" w:color="auto" w:fill="FFFFFF"/>
              </w:rPr>
              <w:t>í</w:t>
            </w:r>
            <w:r w:rsidRPr="00217019">
              <w:rPr>
                <w:rFonts w:eastAsia="Arial Unicode MS"/>
                <w:shd w:val="clear" w:color="auto" w:fill="FFFFFF"/>
              </w:rPr>
              <w:t xml:space="preserve"> zneči</w:t>
            </w:r>
            <w:r w:rsidRPr="00217019">
              <w:rPr>
                <w:rFonts w:eastAsia="Malgun Gothic Semilight"/>
                <w:shd w:val="clear" w:color="auto" w:fill="FFFFFF"/>
              </w:rPr>
              <w:t>š</w:t>
            </w:r>
            <w:r w:rsidRPr="00217019">
              <w:rPr>
                <w:rFonts w:eastAsia="Arial Unicode MS"/>
                <w:shd w:val="clear" w:color="auto" w:fill="FFFFFF"/>
              </w:rPr>
              <w:t>těn</w:t>
            </w:r>
            <w:r w:rsidRPr="00217019">
              <w:rPr>
                <w:rFonts w:eastAsia="Malgun Gothic Semilight"/>
                <w:shd w:val="clear" w:color="auto" w:fill="FFFFFF"/>
              </w:rPr>
              <w:t>ý</w:t>
            </w:r>
            <w:r w:rsidRPr="00217019">
              <w:rPr>
                <w:rFonts w:eastAsia="Arial Unicode MS"/>
                <w:shd w:val="clear" w:color="auto" w:fill="FFFFFF"/>
              </w:rPr>
              <w:t>ch povrchov</w:t>
            </w:r>
            <w:r w:rsidRPr="00217019">
              <w:rPr>
                <w:rFonts w:eastAsia="Malgun Gothic Semilight"/>
                <w:shd w:val="clear" w:color="auto" w:fill="FFFFFF"/>
              </w:rPr>
              <w:t>ý</w:t>
            </w:r>
            <w:r w:rsidRPr="00217019">
              <w:rPr>
                <w:rFonts w:eastAsia="Arial Unicode MS"/>
                <w:shd w:val="clear" w:color="auto" w:fill="FFFFFF"/>
              </w:rPr>
              <w:t>ch a odpadn</w:t>
            </w:r>
            <w:r w:rsidRPr="00217019">
              <w:rPr>
                <w:rFonts w:eastAsia="Malgun Gothic Semilight"/>
                <w:shd w:val="clear" w:color="auto" w:fill="FFFFFF"/>
              </w:rPr>
              <w:t>í</w:t>
            </w:r>
            <w:r w:rsidRPr="00217019">
              <w:rPr>
                <w:rFonts w:eastAsia="Arial Unicode MS"/>
                <w:shd w:val="clear" w:color="auto" w:fill="FFFFFF"/>
              </w:rPr>
              <w:t>ch vod. Praha: Pro Českou komoru autorizovan</w:t>
            </w:r>
            <w:r w:rsidRPr="00217019">
              <w:rPr>
                <w:rFonts w:eastAsia="Malgun Gothic Semilight"/>
                <w:shd w:val="clear" w:color="auto" w:fill="FFFFFF"/>
              </w:rPr>
              <w:t>ý</w:t>
            </w:r>
            <w:r w:rsidRPr="00217019">
              <w:rPr>
                <w:rFonts w:eastAsia="Arial Unicode MS"/>
                <w:shd w:val="clear" w:color="auto" w:fill="FFFFFF"/>
              </w:rPr>
              <w:t>ch in</w:t>
            </w:r>
            <w:r w:rsidRPr="00217019">
              <w:rPr>
                <w:rFonts w:eastAsia="Malgun Gothic Semilight"/>
                <w:shd w:val="clear" w:color="auto" w:fill="FFFFFF"/>
              </w:rPr>
              <w:t>ž</w:t>
            </w:r>
            <w:r w:rsidRPr="00217019">
              <w:rPr>
                <w:rFonts w:eastAsia="Arial Unicode MS"/>
                <w:shd w:val="clear" w:color="auto" w:fill="FFFFFF"/>
              </w:rPr>
              <w:t>en</w:t>
            </w:r>
            <w:r w:rsidRPr="00217019">
              <w:rPr>
                <w:rFonts w:eastAsia="Malgun Gothic Semilight"/>
                <w:shd w:val="clear" w:color="auto" w:fill="FFFFFF"/>
              </w:rPr>
              <w:t>ý</w:t>
            </w:r>
            <w:r w:rsidRPr="00217019">
              <w:rPr>
                <w:rFonts w:eastAsia="Arial Unicode MS"/>
                <w:shd w:val="clear" w:color="auto" w:fill="FFFFFF"/>
              </w:rPr>
              <w:t>rů a techniků činn</w:t>
            </w:r>
            <w:r w:rsidRPr="00217019">
              <w:rPr>
                <w:rFonts w:eastAsia="Malgun Gothic Semilight"/>
                <w:shd w:val="clear" w:color="auto" w:fill="FFFFFF"/>
              </w:rPr>
              <w:t>ý</w:t>
            </w:r>
            <w:r w:rsidRPr="00217019">
              <w:rPr>
                <w:rFonts w:eastAsia="Arial Unicode MS"/>
                <w:shd w:val="clear" w:color="auto" w:fill="FFFFFF"/>
              </w:rPr>
              <w:t>ch ve v</w:t>
            </w:r>
            <w:r w:rsidRPr="00217019">
              <w:rPr>
                <w:rFonts w:eastAsia="Malgun Gothic Semilight"/>
                <w:shd w:val="clear" w:color="auto" w:fill="FFFFFF"/>
              </w:rPr>
              <w:t>ý</w:t>
            </w:r>
            <w:r w:rsidRPr="00217019">
              <w:rPr>
                <w:rFonts w:eastAsia="Arial Unicode MS"/>
                <w:shd w:val="clear" w:color="auto" w:fill="FFFFFF"/>
              </w:rPr>
              <w:t>stavbě (ČKAIT) vydalo Informačn</w:t>
            </w:r>
            <w:r w:rsidRPr="00217019">
              <w:rPr>
                <w:rFonts w:eastAsia="Malgun Gothic Semilight"/>
                <w:shd w:val="clear" w:color="auto" w:fill="FFFFFF"/>
              </w:rPr>
              <w:t>í</w:t>
            </w:r>
            <w:r w:rsidRPr="00217019">
              <w:rPr>
                <w:rFonts w:eastAsia="Arial Unicode MS"/>
                <w:shd w:val="clear" w:color="auto" w:fill="FFFFFF"/>
              </w:rPr>
              <w:t xml:space="preserve"> centrum ČKAIT, 2006. 283 s. Technick</w:t>
            </w:r>
            <w:r w:rsidRPr="00217019">
              <w:rPr>
                <w:rFonts w:eastAsia="Malgun Gothic Semilight"/>
                <w:shd w:val="clear" w:color="auto" w:fill="FFFFFF"/>
              </w:rPr>
              <w:t>á</w:t>
            </w:r>
            <w:r w:rsidRPr="00217019">
              <w:rPr>
                <w:rFonts w:eastAsia="Arial Unicode MS"/>
                <w:shd w:val="clear" w:color="auto" w:fill="FFFFFF"/>
              </w:rPr>
              <w:t xml:space="preserve"> kni</w:t>
            </w:r>
            <w:r w:rsidRPr="00217019">
              <w:rPr>
                <w:rFonts w:eastAsia="Malgun Gothic Semilight"/>
                <w:shd w:val="clear" w:color="auto" w:fill="FFFFFF"/>
              </w:rPr>
              <w:t>ž</w:t>
            </w:r>
            <w:r w:rsidRPr="00217019">
              <w:rPr>
                <w:rFonts w:eastAsia="Arial Unicode MS"/>
                <w:shd w:val="clear" w:color="auto" w:fill="FFFFFF"/>
              </w:rPr>
              <w:t>nice. ISBN 8086769747.</w:t>
            </w:r>
          </w:p>
          <w:p w14:paraId="4869DD76" w14:textId="77777777" w:rsidR="00757B02" w:rsidRPr="00217019" w:rsidRDefault="00757B02" w:rsidP="00757B02">
            <w:pPr>
              <w:suppressAutoHyphens/>
              <w:jc w:val="both"/>
              <w:rPr>
                <w:kern w:val="1"/>
                <w:u w:val="single"/>
              </w:rPr>
            </w:pPr>
          </w:p>
          <w:p w14:paraId="2061D993" w14:textId="77777777" w:rsidR="00757B02" w:rsidRPr="00217019" w:rsidRDefault="00757B02" w:rsidP="00757B02">
            <w:pPr>
              <w:suppressAutoHyphens/>
              <w:jc w:val="both"/>
              <w:rPr>
                <w:kern w:val="1"/>
              </w:rPr>
            </w:pPr>
            <w:r w:rsidRPr="00217019">
              <w:rPr>
                <w:kern w:val="1"/>
                <w:u w:val="single"/>
              </w:rPr>
              <w:t>Doporučená literatura</w:t>
            </w:r>
            <w:r w:rsidRPr="00217019">
              <w:rPr>
                <w:kern w:val="1"/>
              </w:rPr>
              <w:t>:</w:t>
            </w:r>
          </w:p>
          <w:p w14:paraId="64E4B0D8" w14:textId="77777777" w:rsidR="00757B02" w:rsidRPr="00217019" w:rsidRDefault="00757B02" w:rsidP="00757B02">
            <w:pPr>
              <w:suppressAutoHyphens/>
              <w:jc w:val="both"/>
              <w:rPr>
                <w:rFonts w:eastAsia="Arial Unicode MS"/>
                <w:shd w:val="clear" w:color="auto" w:fill="FFFFFF"/>
              </w:rPr>
            </w:pPr>
            <w:r w:rsidRPr="00217019">
              <w:rPr>
                <w:rFonts w:eastAsia="Arial Unicode MS"/>
                <w:shd w:val="clear" w:color="auto" w:fill="FFFFFF"/>
              </w:rPr>
              <w:t>PITTER, P. </w:t>
            </w:r>
            <w:proofErr w:type="spellStart"/>
            <w:r w:rsidRPr="00217019">
              <w:rPr>
                <w:rFonts w:eastAsia="Arial Unicode MS"/>
                <w:shd w:val="clear" w:color="auto" w:fill="FFFFFF"/>
              </w:rPr>
              <w:t>Hydrochemie</w:t>
            </w:r>
            <w:proofErr w:type="spellEnd"/>
            <w:r w:rsidRPr="00217019">
              <w:rPr>
                <w:rFonts w:eastAsia="Arial Unicode MS"/>
                <w:shd w:val="clear" w:color="auto" w:fill="FFFFFF"/>
              </w:rPr>
              <w:t xml:space="preserve">. 5. </w:t>
            </w:r>
            <w:proofErr w:type="spellStart"/>
            <w:r w:rsidRPr="00217019">
              <w:rPr>
                <w:rFonts w:eastAsia="Arial Unicode MS"/>
                <w:shd w:val="clear" w:color="auto" w:fill="FFFFFF"/>
              </w:rPr>
              <w:t>aktual</w:t>
            </w:r>
            <w:proofErr w:type="spellEnd"/>
            <w:r w:rsidRPr="00217019">
              <w:rPr>
                <w:rFonts w:eastAsia="Arial Unicode MS"/>
                <w:shd w:val="clear" w:color="auto" w:fill="FFFFFF"/>
              </w:rPr>
              <w:t>. a dopl. vyd. Praha: VŠCHT, 2015. 792 s. ISBN 9788070809280.</w:t>
            </w:r>
          </w:p>
          <w:p w14:paraId="34614382" w14:textId="77777777" w:rsidR="00757B02" w:rsidRPr="00217019" w:rsidRDefault="00757B02" w:rsidP="00757B02">
            <w:pPr>
              <w:jc w:val="both"/>
              <w:rPr>
                <w:color w:val="222222"/>
                <w:shd w:val="clear" w:color="auto" w:fill="FFFFFF"/>
              </w:rPr>
            </w:pPr>
            <w:r w:rsidRPr="00217019">
              <w:rPr>
                <w:color w:val="222222"/>
                <w:shd w:val="clear" w:color="auto" w:fill="FFFFFF"/>
              </w:rPr>
              <w:t xml:space="preserve">HENZE, M., van LOOSDRECHT, M.C.M., EKAMA, G.A., BRDJANOVIC, D. </w:t>
            </w:r>
            <w:proofErr w:type="spellStart"/>
            <w:r w:rsidRPr="00217019">
              <w:rPr>
                <w:color w:val="222222"/>
                <w:bdr w:val="none" w:sz="0" w:space="0" w:color="auto" w:frame="1"/>
                <w:shd w:val="clear" w:color="auto" w:fill="FFFFFF"/>
              </w:rPr>
              <w:t>Biological</w:t>
            </w:r>
            <w:proofErr w:type="spellEnd"/>
            <w:r w:rsidRPr="00217019">
              <w:rPr>
                <w:color w:val="222222"/>
                <w:bdr w:val="none" w:sz="0" w:space="0" w:color="auto" w:frame="1"/>
                <w:shd w:val="clear" w:color="auto" w:fill="FFFFFF"/>
              </w:rPr>
              <w:t xml:space="preserve"> </w:t>
            </w:r>
            <w:proofErr w:type="spellStart"/>
            <w:r w:rsidRPr="00217019">
              <w:rPr>
                <w:color w:val="222222"/>
                <w:bdr w:val="none" w:sz="0" w:space="0" w:color="auto" w:frame="1"/>
                <w:shd w:val="clear" w:color="auto" w:fill="FFFFFF"/>
              </w:rPr>
              <w:t>Wastewater</w:t>
            </w:r>
            <w:proofErr w:type="spellEnd"/>
            <w:r w:rsidRPr="00217019">
              <w:rPr>
                <w:color w:val="222222"/>
                <w:bdr w:val="none" w:sz="0" w:space="0" w:color="auto" w:frame="1"/>
                <w:shd w:val="clear" w:color="auto" w:fill="FFFFFF"/>
              </w:rPr>
              <w:t xml:space="preserve"> </w:t>
            </w:r>
            <w:proofErr w:type="spellStart"/>
            <w:r w:rsidRPr="00217019">
              <w:rPr>
                <w:color w:val="222222"/>
                <w:bdr w:val="none" w:sz="0" w:space="0" w:color="auto" w:frame="1"/>
                <w:shd w:val="clear" w:color="auto" w:fill="FFFFFF"/>
              </w:rPr>
              <w:t>Treatment</w:t>
            </w:r>
            <w:proofErr w:type="spellEnd"/>
            <w:r w:rsidRPr="00217019">
              <w:rPr>
                <w:color w:val="222222"/>
                <w:bdr w:val="none" w:sz="0" w:space="0" w:color="auto" w:frame="1"/>
                <w:shd w:val="clear" w:color="auto" w:fill="FFFFFF"/>
              </w:rPr>
              <w:t xml:space="preserve"> – </w:t>
            </w:r>
            <w:proofErr w:type="spellStart"/>
            <w:r w:rsidRPr="00217019">
              <w:rPr>
                <w:color w:val="222222"/>
                <w:bdr w:val="none" w:sz="0" w:space="0" w:color="auto" w:frame="1"/>
                <w:shd w:val="clear" w:color="auto" w:fill="FFFFFF"/>
              </w:rPr>
              <w:t>Principles</w:t>
            </w:r>
            <w:proofErr w:type="spellEnd"/>
            <w:r w:rsidRPr="00217019">
              <w:rPr>
                <w:color w:val="222222"/>
                <w:bdr w:val="none" w:sz="0" w:space="0" w:color="auto" w:frame="1"/>
                <w:shd w:val="clear" w:color="auto" w:fill="FFFFFF"/>
              </w:rPr>
              <w:t>, Modelling and Design.</w:t>
            </w:r>
            <w:r w:rsidRPr="00217019">
              <w:rPr>
                <w:color w:val="222222"/>
                <w:shd w:val="clear" w:color="auto" w:fill="FFFFFF"/>
              </w:rPr>
              <w:t xml:space="preserve"> London: IWA </w:t>
            </w:r>
            <w:proofErr w:type="spellStart"/>
            <w:r w:rsidRPr="00217019">
              <w:rPr>
                <w:color w:val="222222"/>
                <w:shd w:val="clear" w:color="auto" w:fill="FFFFFF"/>
              </w:rPr>
              <w:t>Publishing</w:t>
            </w:r>
            <w:proofErr w:type="spellEnd"/>
            <w:r w:rsidRPr="00217019">
              <w:rPr>
                <w:color w:val="222222"/>
                <w:shd w:val="clear" w:color="auto" w:fill="FFFFFF"/>
              </w:rPr>
              <w:t>, 2008. ISBN 9781780401867. Dostupné z:</w:t>
            </w:r>
            <w:r w:rsidRPr="00217019">
              <w:rPr>
                <w:color w:val="222222"/>
              </w:rPr>
              <w:br/>
            </w:r>
            <w:hyperlink r:id="rId32" w:history="1">
              <w:r w:rsidRPr="00217019">
                <w:rPr>
                  <w:rStyle w:val="Hypertextovodkaz"/>
                  <w:shd w:val="clear" w:color="auto" w:fill="FFFFFF"/>
                </w:rPr>
                <w:t>https://app.knovel.com/hotlink/toc/id:kpBWTPMD04/biological-wastewater/biological-wastewater</w:t>
              </w:r>
            </w:hyperlink>
            <w:r w:rsidRPr="00217019">
              <w:rPr>
                <w:rStyle w:val="Hypertextovodkaz"/>
                <w:shd w:val="clear" w:color="auto" w:fill="FFFFFF"/>
              </w:rPr>
              <w:t>.</w:t>
            </w:r>
          </w:p>
          <w:p w14:paraId="1267A16E" w14:textId="77777777" w:rsidR="00757B02" w:rsidRDefault="00757B02" w:rsidP="00757B02">
            <w:pPr>
              <w:jc w:val="both"/>
            </w:pPr>
            <w:r w:rsidRPr="00217019">
              <w:rPr>
                <w:color w:val="222222"/>
                <w:shd w:val="clear" w:color="auto" w:fill="FFFFFF"/>
              </w:rPr>
              <w:t xml:space="preserve">CERVANTES, F.J., PAVLOSTATHIS, S.G., van HAANDEL, A.C. </w:t>
            </w:r>
            <w:proofErr w:type="spellStart"/>
            <w:r w:rsidRPr="00217019">
              <w:rPr>
                <w:color w:val="222222"/>
                <w:bdr w:val="none" w:sz="0" w:space="0" w:color="auto" w:frame="1"/>
                <w:shd w:val="clear" w:color="auto" w:fill="FFFFFF"/>
              </w:rPr>
              <w:t>Advanced</w:t>
            </w:r>
            <w:proofErr w:type="spellEnd"/>
            <w:r w:rsidRPr="00217019">
              <w:rPr>
                <w:color w:val="222222"/>
                <w:bdr w:val="none" w:sz="0" w:space="0" w:color="auto" w:frame="1"/>
                <w:shd w:val="clear" w:color="auto" w:fill="FFFFFF"/>
              </w:rPr>
              <w:t xml:space="preserve"> </w:t>
            </w:r>
            <w:proofErr w:type="spellStart"/>
            <w:r w:rsidRPr="00217019">
              <w:rPr>
                <w:color w:val="222222"/>
                <w:bdr w:val="none" w:sz="0" w:space="0" w:color="auto" w:frame="1"/>
                <w:shd w:val="clear" w:color="auto" w:fill="FFFFFF"/>
              </w:rPr>
              <w:t>Biological</w:t>
            </w:r>
            <w:proofErr w:type="spellEnd"/>
            <w:r w:rsidRPr="00217019">
              <w:rPr>
                <w:color w:val="222222"/>
                <w:bdr w:val="none" w:sz="0" w:space="0" w:color="auto" w:frame="1"/>
                <w:shd w:val="clear" w:color="auto" w:fill="FFFFFF"/>
              </w:rPr>
              <w:t xml:space="preserve"> </w:t>
            </w:r>
            <w:proofErr w:type="spellStart"/>
            <w:r w:rsidRPr="00217019">
              <w:rPr>
                <w:color w:val="222222"/>
                <w:bdr w:val="none" w:sz="0" w:space="0" w:color="auto" w:frame="1"/>
                <w:shd w:val="clear" w:color="auto" w:fill="FFFFFF"/>
              </w:rPr>
              <w:t>Treatment</w:t>
            </w:r>
            <w:proofErr w:type="spellEnd"/>
            <w:r w:rsidRPr="00217019">
              <w:rPr>
                <w:color w:val="222222"/>
                <w:bdr w:val="none" w:sz="0" w:space="0" w:color="auto" w:frame="1"/>
                <w:shd w:val="clear" w:color="auto" w:fill="FFFFFF"/>
              </w:rPr>
              <w:t xml:space="preserve"> </w:t>
            </w:r>
            <w:proofErr w:type="spellStart"/>
            <w:r w:rsidRPr="00217019">
              <w:rPr>
                <w:color w:val="222222"/>
                <w:bdr w:val="none" w:sz="0" w:space="0" w:color="auto" w:frame="1"/>
                <w:shd w:val="clear" w:color="auto" w:fill="FFFFFF"/>
              </w:rPr>
              <w:t>Processes</w:t>
            </w:r>
            <w:proofErr w:type="spellEnd"/>
            <w:r w:rsidRPr="00217019">
              <w:rPr>
                <w:color w:val="222222"/>
                <w:bdr w:val="none" w:sz="0" w:space="0" w:color="auto" w:frame="1"/>
                <w:shd w:val="clear" w:color="auto" w:fill="FFFFFF"/>
              </w:rPr>
              <w:t xml:space="preserve"> </w:t>
            </w:r>
            <w:proofErr w:type="spellStart"/>
            <w:r w:rsidRPr="00217019">
              <w:rPr>
                <w:color w:val="222222"/>
                <w:bdr w:val="none" w:sz="0" w:space="0" w:color="auto" w:frame="1"/>
                <w:shd w:val="clear" w:color="auto" w:fill="FFFFFF"/>
              </w:rPr>
              <w:t>for</w:t>
            </w:r>
            <w:proofErr w:type="spellEnd"/>
            <w:r w:rsidRPr="00217019">
              <w:rPr>
                <w:color w:val="222222"/>
                <w:bdr w:val="none" w:sz="0" w:space="0" w:color="auto" w:frame="1"/>
                <w:shd w:val="clear" w:color="auto" w:fill="FFFFFF"/>
              </w:rPr>
              <w:t xml:space="preserve"> </w:t>
            </w:r>
            <w:proofErr w:type="spellStart"/>
            <w:r w:rsidRPr="00217019">
              <w:rPr>
                <w:color w:val="222222"/>
                <w:bdr w:val="none" w:sz="0" w:space="0" w:color="auto" w:frame="1"/>
                <w:shd w:val="clear" w:color="auto" w:fill="FFFFFF"/>
              </w:rPr>
              <w:t>Industrial</w:t>
            </w:r>
            <w:proofErr w:type="spellEnd"/>
            <w:r w:rsidRPr="00217019">
              <w:rPr>
                <w:color w:val="222222"/>
                <w:bdr w:val="none" w:sz="0" w:space="0" w:color="auto" w:frame="1"/>
                <w:shd w:val="clear" w:color="auto" w:fill="FFFFFF"/>
              </w:rPr>
              <w:t xml:space="preserve"> </w:t>
            </w:r>
            <w:proofErr w:type="spellStart"/>
            <w:r w:rsidRPr="00217019">
              <w:rPr>
                <w:color w:val="222222"/>
                <w:bdr w:val="none" w:sz="0" w:space="0" w:color="auto" w:frame="1"/>
                <w:shd w:val="clear" w:color="auto" w:fill="FFFFFF"/>
              </w:rPr>
              <w:t>Wastewaters</w:t>
            </w:r>
            <w:proofErr w:type="spellEnd"/>
            <w:r w:rsidRPr="00217019">
              <w:rPr>
                <w:color w:val="222222"/>
                <w:bdr w:val="none" w:sz="0" w:space="0" w:color="auto" w:frame="1"/>
                <w:shd w:val="clear" w:color="auto" w:fill="FFFFFF"/>
              </w:rPr>
              <w:t xml:space="preserve"> – </w:t>
            </w:r>
            <w:proofErr w:type="spellStart"/>
            <w:r w:rsidRPr="00217019">
              <w:rPr>
                <w:color w:val="222222"/>
                <w:bdr w:val="none" w:sz="0" w:space="0" w:color="auto" w:frame="1"/>
                <w:shd w:val="clear" w:color="auto" w:fill="FFFFFF"/>
              </w:rPr>
              <w:t>Principles</w:t>
            </w:r>
            <w:proofErr w:type="spellEnd"/>
            <w:r w:rsidRPr="00217019">
              <w:rPr>
                <w:color w:val="222222"/>
                <w:bdr w:val="none" w:sz="0" w:space="0" w:color="auto" w:frame="1"/>
                <w:shd w:val="clear" w:color="auto" w:fill="FFFFFF"/>
              </w:rPr>
              <w:t xml:space="preserve"> and </w:t>
            </w:r>
            <w:proofErr w:type="spellStart"/>
            <w:r w:rsidRPr="00217019">
              <w:rPr>
                <w:color w:val="222222"/>
                <w:bdr w:val="none" w:sz="0" w:space="0" w:color="auto" w:frame="1"/>
                <w:shd w:val="clear" w:color="auto" w:fill="FFFFFF"/>
              </w:rPr>
              <w:t>Applications</w:t>
            </w:r>
            <w:proofErr w:type="spellEnd"/>
            <w:r w:rsidRPr="00217019">
              <w:rPr>
                <w:color w:val="222222"/>
                <w:bdr w:val="none" w:sz="0" w:space="0" w:color="auto" w:frame="1"/>
                <w:shd w:val="clear" w:color="auto" w:fill="FFFFFF"/>
              </w:rPr>
              <w:t>.</w:t>
            </w:r>
            <w:r w:rsidRPr="00217019">
              <w:rPr>
                <w:color w:val="222222"/>
                <w:shd w:val="clear" w:color="auto" w:fill="FFFFFF"/>
              </w:rPr>
              <w:t xml:space="preserve"> London: IWA </w:t>
            </w:r>
            <w:proofErr w:type="spellStart"/>
            <w:r w:rsidRPr="00217019">
              <w:rPr>
                <w:color w:val="222222"/>
                <w:shd w:val="clear" w:color="auto" w:fill="FFFFFF"/>
              </w:rPr>
              <w:t>Publishing</w:t>
            </w:r>
            <w:proofErr w:type="spellEnd"/>
            <w:r w:rsidRPr="00217019">
              <w:rPr>
                <w:color w:val="222222"/>
                <w:shd w:val="clear" w:color="auto" w:fill="FFFFFF"/>
              </w:rPr>
              <w:t xml:space="preserve">, 2006. ISBN 9781780402345. Dostupné z: </w:t>
            </w:r>
            <w:hyperlink r:id="rId33" w:history="1">
              <w:r w:rsidRPr="00217019">
                <w:rPr>
                  <w:rStyle w:val="Hypertextovodkaz"/>
                  <w:shd w:val="clear" w:color="auto" w:fill="FFFFFF"/>
                </w:rPr>
                <w:t>https://app.knovel.com/hotlink/toc/id:kpABTPIWPK/advanced-biological-treatment/advanced-biological-treatment</w:t>
              </w:r>
            </w:hyperlink>
            <w:r w:rsidRPr="00217019">
              <w:rPr>
                <w:color w:val="222222"/>
                <w:shd w:val="clear" w:color="auto" w:fill="FFFFFF"/>
              </w:rPr>
              <w:t>.</w:t>
            </w:r>
          </w:p>
        </w:tc>
      </w:tr>
      <w:tr w:rsidR="00757B02" w14:paraId="7A4F6323" w14:textId="77777777" w:rsidTr="00892117">
        <w:trPr>
          <w:gridAfter w:val="1"/>
          <w:wAfter w:w="41"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5DE376BF" w14:textId="77777777" w:rsidR="00757B02" w:rsidRDefault="00757B02" w:rsidP="00757B02">
            <w:pPr>
              <w:jc w:val="center"/>
              <w:rPr>
                <w:b/>
              </w:rPr>
            </w:pPr>
            <w:r>
              <w:rPr>
                <w:b/>
              </w:rPr>
              <w:t>Informace ke kombinované nebo distanční formě</w:t>
            </w:r>
          </w:p>
        </w:tc>
      </w:tr>
      <w:tr w:rsidR="00757B02" w14:paraId="679F089C" w14:textId="77777777" w:rsidTr="00892117">
        <w:trPr>
          <w:gridAfter w:val="1"/>
          <w:wAfter w:w="41" w:type="dxa"/>
        </w:trPr>
        <w:tc>
          <w:tcPr>
            <w:tcW w:w="4787" w:type="dxa"/>
            <w:gridSpan w:val="8"/>
            <w:tcBorders>
              <w:top w:val="single" w:sz="2" w:space="0" w:color="auto"/>
            </w:tcBorders>
            <w:shd w:val="clear" w:color="auto" w:fill="F7CAAC"/>
          </w:tcPr>
          <w:p w14:paraId="529B292E" w14:textId="77777777" w:rsidR="00757B02" w:rsidRDefault="00757B02" w:rsidP="00757B02">
            <w:pPr>
              <w:jc w:val="both"/>
            </w:pPr>
            <w:r>
              <w:rPr>
                <w:b/>
              </w:rPr>
              <w:t>Rozsah konzultací (soustředění)</w:t>
            </w:r>
          </w:p>
        </w:tc>
        <w:tc>
          <w:tcPr>
            <w:tcW w:w="889" w:type="dxa"/>
            <w:tcBorders>
              <w:top w:val="single" w:sz="2" w:space="0" w:color="auto"/>
            </w:tcBorders>
          </w:tcPr>
          <w:p w14:paraId="2587A01B" w14:textId="77777777" w:rsidR="00757B02" w:rsidRDefault="00757B02" w:rsidP="00757B02">
            <w:pPr>
              <w:jc w:val="both"/>
            </w:pPr>
          </w:p>
        </w:tc>
        <w:tc>
          <w:tcPr>
            <w:tcW w:w="4179" w:type="dxa"/>
            <w:gridSpan w:val="7"/>
            <w:tcBorders>
              <w:top w:val="single" w:sz="2" w:space="0" w:color="auto"/>
            </w:tcBorders>
            <w:shd w:val="clear" w:color="auto" w:fill="F7CAAC"/>
          </w:tcPr>
          <w:p w14:paraId="5F15EFD8" w14:textId="77777777" w:rsidR="00757B02" w:rsidRDefault="00757B02" w:rsidP="00757B02">
            <w:pPr>
              <w:jc w:val="both"/>
              <w:rPr>
                <w:b/>
              </w:rPr>
            </w:pPr>
            <w:r>
              <w:rPr>
                <w:b/>
              </w:rPr>
              <w:t xml:space="preserve">hodin </w:t>
            </w:r>
          </w:p>
        </w:tc>
      </w:tr>
      <w:tr w:rsidR="00757B02" w14:paraId="1617DCD7" w14:textId="77777777" w:rsidTr="00892117">
        <w:trPr>
          <w:gridAfter w:val="1"/>
          <w:wAfter w:w="41" w:type="dxa"/>
        </w:trPr>
        <w:tc>
          <w:tcPr>
            <w:tcW w:w="9855" w:type="dxa"/>
            <w:gridSpan w:val="16"/>
            <w:shd w:val="clear" w:color="auto" w:fill="F7CAAC"/>
          </w:tcPr>
          <w:p w14:paraId="5B1A2C07" w14:textId="77777777" w:rsidR="00757B02" w:rsidRDefault="00757B02" w:rsidP="00757B02">
            <w:pPr>
              <w:jc w:val="both"/>
              <w:rPr>
                <w:b/>
              </w:rPr>
            </w:pPr>
            <w:r>
              <w:rPr>
                <w:b/>
              </w:rPr>
              <w:t>Informace o způsobu kontaktu s vyučujícím</w:t>
            </w:r>
          </w:p>
        </w:tc>
      </w:tr>
      <w:tr w:rsidR="00757B02" w14:paraId="417B09E9" w14:textId="77777777" w:rsidTr="00892117">
        <w:trPr>
          <w:gridAfter w:val="1"/>
          <w:wAfter w:w="41" w:type="dxa"/>
          <w:trHeight w:val="1373"/>
        </w:trPr>
        <w:tc>
          <w:tcPr>
            <w:tcW w:w="9855" w:type="dxa"/>
            <w:gridSpan w:val="16"/>
          </w:tcPr>
          <w:p w14:paraId="54F8F8A8" w14:textId="77777777" w:rsidR="00757B02" w:rsidRDefault="00757B02" w:rsidP="00757B02">
            <w:pPr>
              <w:jc w:val="both"/>
            </w:pPr>
          </w:p>
          <w:p w14:paraId="2C161B71" w14:textId="77777777" w:rsidR="00757B02" w:rsidRDefault="00757B02" w:rsidP="00757B02">
            <w:pPr>
              <w:jc w:val="both"/>
            </w:pPr>
          </w:p>
          <w:p w14:paraId="74D8590D" w14:textId="77777777" w:rsidR="00757B02" w:rsidRDefault="00757B02" w:rsidP="00757B02">
            <w:pPr>
              <w:jc w:val="both"/>
            </w:pPr>
          </w:p>
          <w:p w14:paraId="01F590B3" w14:textId="77777777" w:rsidR="00757B02" w:rsidRDefault="00757B02" w:rsidP="00757B02">
            <w:pPr>
              <w:jc w:val="both"/>
            </w:pPr>
          </w:p>
          <w:p w14:paraId="1B024A1A" w14:textId="77777777" w:rsidR="00757B02" w:rsidRDefault="00757B02" w:rsidP="00757B02">
            <w:pPr>
              <w:jc w:val="both"/>
            </w:pPr>
          </w:p>
          <w:p w14:paraId="036633B4" w14:textId="77777777" w:rsidR="00757B02" w:rsidRDefault="00757B02" w:rsidP="00757B02">
            <w:pPr>
              <w:jc w:val="both"/>
            </w:pPr>
          </w:p>
          <w:p w14:paraId="05BA37B5" w14:textId="77777777" w:rsidR="00757B02" w:rsidRDefault="00757B02" w:rsidP="00757B02">
            <w:pPr>
              <w:jc w:val="both"/>
            </w:pPr>
          </w:p>
          <w:p w14:paraId="641FDC90" w14:textId="77777777" w:rsidR="00757B02" w:rsidRDefault="00757B02" w:rsidP="00757B02">
            <w:pPr>
              <w:jc w:val="both"/>
            </w:pPr>
          </w:p>
          <w:p w14:paraId="5D82CBDC" w14:textId="77777777" w:rsidR="00757B02" w:rsidRDefault="00757B02" w:rsidP="00757B02">
            <w:pPr>
              <w:jc w:val="both"/>
            </w:pPr>
          </w:p>
          <w:p w14:paraId="392BB197" w14:textId="77777777" w:rsidR="00757B02" w:rsidRDefault="00757B02" w:rsidP="00757B02">
            <w:pPr>
              <w:jc w:val="both"/>
            </w:pPr>
          </w:p>
          <w:p w14:paraId="6CB4E545" w14:textId="77777777" w:rsidR="00757B02" w:rsidRDefault="00757B02" w:rsidP="00757B02">
            <w:pPr>
              <w:jc w:val="both"/>
            </w:pPr>
          </w:p>
          <w:p w14:paraId="26EE865B" w14:textId="77777777" w:rsidR="00757B02" w:rsidRDefault="00757B02" w:rsidP="00757B02">
            <w:pPr>
              <w:jc w:val="both"/>
            </w:pPr>
          </w:p>
          <w:p w14:paraId="046062C5" w14:textId="77777777" w:rsidR="00757B02" w:rsidRDefault="00757B02" w:rsidP="00757B02">
            <w:pPr>
              <w:jc w:val="both"/>
            </w:pPr>
          </w:p>
          <w:p w14:paraId="713BBD30" w14:textId="77777777" w:rsidR="00757B02" w:rsidRDefault="00757B02" w:rsidP="00757B02">
            <w:pPr>
              <w:jc w:val="both"/>
            </w:pPr>
          </w:p>
          <w:p w14:paraId="72660E93" w14:textId="77777777" w:rsidR="00757B02" w:rsidRDefault="00757B02" w:rsidP="00757B02">
            <w:pPr>
              <w:jc w:val="both"/>
            </w:pPr>
          </w:p>
          <w:p w14:paraId="4336D979" w14:textId="77777777" w:rsidR="00757B02" w:rsidRDefault="00757B02" w:rsidP="00757B02">
            <w:pPr>
              <w:jc w:val="both"/>
            </w:pPr>
          </w:p>
          <w:p w14:paraId="374AB26F" w14:textId="77777777" w:rsidR="00757B02" w:rsidRDefault="00757B02" w:rsidP="00757B02">
            <w:pPr>
              <w:jc w:val="both"/>
            </w:pPr>
          </w:p>
          <w:p w14:paraId="2F136F88" w14:textId="77777777" w:rsidR="00757B02" w:rsidRDefault="00757B02" w:rsidP="00757B02">
            <w:pPr>
              <w:jc w:val="both"/>
            </w:pPr>
          </w:p>
          <w:p w14:paraId="019C210B" w14:textId="77777777" w:rsidR="00757B02" w:rsidRDefault="00757B02" w:rsidP="00757B02">
            <w:pPr>
              <w:jc w:val="both"/>
            </w:pPr>
          </w:p>
          <w:p w14:paraId="35422B5E" w14:textId="77777777" w:rsidR="00757B02" w:rsidRDefault="00757B02" w:rsidP="00757B02">
            <w:pPr>
              <w:jc w:val="both"/>
            </w:pPr>
          </w:p>
          <w:p w14:paraId="3139E7D4" w14:textId="77777777" w:rsidR="00757B02" w:rsidRDefault="00757B02" w:rsidP="00757B02">
            <w:pPr>
              <w:jc w:val="both"/>
            </w:pPr>
          </w:p>
          <w:p w14:paraId="55C4CBAA" w14:textId="77777777" w:rsidR="00757B02" w:rsidRDefault="00757B02" w:rsidP="00757B02">
            <w:pPr>
              <w:jc w:val="both"/>
            </w:pPr>
          </w:p>
          <w:p w14:paraId="41312D52" w14:textId="77777777" w:rsidR="00757B02" w:rsidRDefault="00757B02" w:rsidP="00757B02">
            <w:pPr>
              <w:jc w:val="both"/>
            </w:pPr>
          </w:p>
          <w:p w14:paraId="3E178C21" w14:textId="77777777" w:rsidR="00757B02" w:rsidRDefault="00757B02" w:rsidP="00757B02">
            <w:pPr>
              <w:jc w:val="both"/>
            </w:pPr>
          </w:p>
          <w:p w14:paraId="29429CD9" w14:textId="77777777" w:rsidR="00757B02" w:rsidRDefault="00757B02" w:rsidP="00757B02">
            <w:pPr>
              <w:jc w:val="both"/>
            </w:pPr>
          </w:p>
          <w:p w14:paraId="2A735829" w14:textId="77777777" w:rsidR="00757B02" w:rsidRDefault="00757B02" w:rsidP="00757B02">
            <w:pPr>
              <w:jc w:val="both"/>
            </w:pPr>
          </w:p>
          <w:p w14:paraId="66CCE1A8" w14:textId="77777777" w:rsidR="00757B02" w:rsidRDefault="00757B02" w:rsidP="00757B02">
            <w:pPr>
              <w:jc w:val="both"/>
            </w:pPr>
          </w:p>
          <w:p w14:paraId="78F82459" w14:textId="77777777" w:rsidR="00757B02" w:rsidRDefault="00757B02" w:rsidP="00757B02">
            <w:pPr>
              <w:jc w:val="both"/>
            </w:pPr>
          </w:p>
          <w:p w14:paraId="63FBF13E" w14:textId="77777777" w:rsidR="00757B02" w:rsidRDefault="00757B02" w:rsidP="00757B02">
            <w:pPr>
              <w:jc w:val="both"/>
            </w:pPr>
          </w:p>
          <w:p w14:paraId="0D7A201B" w14:textId="77777777" w:rsidR="00757B02" w:rsidRDefault="00757B02" w:rsidP="00757B02">
            <w:pPr>
              <w:jc w:val="both"/>
            </w:pPr>
          </w:p>
          <w:p w14:paraId="0B6920ED" w14:textId="77777777" w:rsidR="00757B02" w:rsidRDefault="00757B02" w:rsidP="00757B02">
            <w:pPr>
              <w:jc w:val="both"/>
            </w:pPr>
          </w:p>
          <w:p w14:paraId="188776B8" w14:textId="77777777" w:rsidR="00757B02" w:rsidRDefault="00757B02" w:rsidP="00757B02">
            <w:pPr>
              <w:jc w:val="both"/>
            </w:pPr>
          </w:p>
          <w:p w14:paraId="45106780" w14:textId="77777777" w:rsidR="00757B02" w:rsidRDefault="00757B02" w:rsidP="00757B02">
            <w:pPr>
              <w:jc w:val="both"/>
            </w:pPr>
          </w:p>
          <w:p w14:paraId="64AACFDB" w14:textId="77777777" w:rsidR="00757B02" w:rsidRDefault="00757B02" w:rsidP="00757B02">
            <w:pPr>
              <w:jc w:val="both"/>
            </w:pPr>
          </w:p>
          <w:p w14:paraId="598E8F02" w14:textId="77777777" w:rsidR="00757B02" w:rsidRDefault="00757B02" w:rsidP="00757B02">
            <w:pPr>
              <w:jc w:val="both"/>
            </w:pPr>
          </w:p>
          <w:p w14:paraId="5C6E8F9E" w14:textId="77777777" w:rsidR="00757B02" w:rsidRDefault="00757B02" w:rsidP="00757B02">
            <w:pPr>
              <w:jc w:val="both"/>
            </w:pPr>
          </w:p>
          <w:p w14:paraId="460B703D" w14:textId="77777777" w:rsidR="00757B02" w:rsidRDefault="00757B02" w:rsidP="00757B02">
            <w:pPr>
              <w:jc w:val="both"/>
            </w:pPr>
          </w:p>
          <w:p w14:paraId="2C7FE4D8" w14:textId="1888755F" w:rsidR="00757B02" w:rsidRDefault="00757B02" w:rsidP="00757B02">
            <w:pPr>
              <w:jc w:val="both"/>
            </w:pPr>
          </w:p>
        </w:tc>
      </w:tr>
      <w:tr w:rsidR="00757B02" w14:paraId="5D023862" w14:textId="77777777" w:rsidTr="00892117">
        <w:trPr>
          <w:gridAfter w:val="1"/>
          <w:wAfter w:w="41" w:type="dxa"/>
        </w:trPr>
        <w:tc>
          <w:tcPr>
            <w:tcW w:w="9855" w:type="dxa"/>
            <w:gridSpan w:val="16"/>
            <w:tcBorders>
              <w:bottom w:val="double" w:sz="4" w:space="0" w:color="auto"/>
            </w:tcBorders>
            <w:shd w:val="clear" w:color="auto" w:fill="BDD6EE"/>
          </w:tcPr>
          <w:p w14:paraId="2EC52AA8" w14:textId="77777777" w:rsidR="00757B02" w:rsidRDefault="00757B02" w:rsidP="00757B02">
            <w:pPr>
              <w:jc w:val="both"/>
              <w:rPr>
                <w:b/>
                <w:sz w:val="28"/>
              </w:rPr>
            </w:pPr>
            <w:bookmarkStart w:id="45" w:name="_Hlk172551652"/>
            <w:bookmarkEnd w:id="43"/>
            <w:r>
              <w:lastRenderedPageBreak/>
              <w:br w:type="page"/>
            </w:r>
            <w:r>
              <w:rPr>
                <w:b/>
                <w:sz w:val="28"/>
              </w:rPr>
              <w:t>B-III – Charakteristika studijního předmětu</w:t>
            </w:r>
          </w:p>
        </w:tc>
      </w:tr>
      <w:tr w:rsidR="00757B02" w14:paraId="1E5EF359" w14:textId="77777777" w:rsidTr="00892117">
        <w:trPr>
          <w:gridAfter w:val="1"/>
          <w:wAfter w:w="41" w:type="dxa"/>
        </w:trPr>
        <w:tc>
          <w:tcPr>
            <w:tcW w:w="3435" w:type="dxa"/>
            <w:gridSpan w:val="5"/>
            <w:tcBorders>
              <w:top w:val="double" w:sz="4" w:space="0" w:color="auto"/>
            </w:tcBorders>
            <w:shd w:val="clear" w:color="auto" w:fill="F7CAAC"/>
          </w:tcPr>
          <w:p w14:paraId="393A0123" w14:textId="77777777" w:rsidR="00757B02" w:rsidRPr="00217019" w:rsidRDefault="00757B02" w:rsidP="00757B02">
            <w:pPr>
              <w:jc w:val="both"/>
              <w:rPr>
                <w:b/>
              </w:rPr>
            </w:pPr>
            <w:r w:rsidRPr="00217019">
              <w:rPr>
                <w:b/>
              </w:rPr>
              <w:t>Název studijního předmětu</w:t>
            </w:r>
          </w:p>
        </w:tc>
        <w:tc>
          <w:tcPr>
            <w:tcW w:w="6420" w:type="dxa"/>
            <w:gridSpan w:val="11"/>
            <w:tcBorders>
              <w:top w:val="double" w:sz="4" w:space="0" w:color="auto"/>
            </w:tcBorders>
          </w:tcPr>
          <w:p w14:paraId="014A6706" w14:textId="77777777" w:rsidR="00757B02" w:rsidRPr="00217019" w:rsidRDefault="00757B02" w:rsidP="00757B02">
            <w:pPr>
              <w:jc w:val="both"/>
            </w:pPr>
            <w:bookmarkStart w:id="46" w:name="Biostatistika"/>
            <w:bookmarkEnd w:id="46"/>
            <w:r w:rsidRPr="00217019">
              <w:rPr>
                <w:b/>
                <w:bCs/>
              </w:rPr>
              <w:t>Biostatistika</w:t>
            </w:r>
          </w:p>
        </w:tc>
      </w:tr>
      <w:tr w:rsidR="00757B02" w14:paraId="43C72754" w14:textId="77777777" w:rsidTr="00892117">
        <w:trPr>
          <w:gridAfter w:val="1"/>
          <w:wAfter w:w="41" w:type="dxa"/>
        </w:trPr>
        <w:tc>
          <w:tcPr>
            <w:tcW w:w="3435" w:type="dxa"/>
            <w:gridSpan w:val="5"/>
            <w:shd w:val="clear" w:color="auto" w:fill="F7CAAC"/>
          </w:tcPr>
          <w:p w14:paraId="3BAA7094" w14:textId="77777777" w:rsidR="00757B02" w:rsidRPr="00217019" w:rsidRDefault="00757B02" w:rsidP="00757B02">
            <w:pPr>
              <w:jc w:val="both"/>
              <w:rPr>
                <w:b/>
              </w:rPr>
            </w:pPr>
            <w:r w:rsidRPr="00217019">
              <w:rPr>
                <w:b/>
              </w:rPr>
              <w:t>Typ předmětu</w:t>
            </w:r>
          </w:p>
        </w:tc>
        <w:tc>
          <w:tcPr>
            <w:tcW w:w="3057" w:type="dxa"/>
            <w:gridSpan w:val="5"/>
          </w:tcPr>
          <w:p w14:paraId="14ADBB8B" w14:textId="77777777" w:rsidR="00757B02" w:rsidRPr="00217019" w:rsidRDefault="00757B02" w:rsidP="00757B02">
            <w:pPr>
              <w:jc w:val="both"/>
            </w:pPr>
            <w:r w:rsidRPr="00217019">
              <w:t>povinný</w:t>
            </w:r>
          </w:p>
        </w:tc>
        <w:tc>
          <w:tcPr>
            <w:tcW w:w="2695" w:type="dxa"/>
            <w:gridSpan w:val="4"/>
            <w:shd w:val="clear" w:color="auto" w:fill="F7CAAC"/>
          </w:tcPr>
          <w:p w14:paraId="68007027" w14:textId="77777777" w:rsidR="00757B02" w:rsidRPr="00217019" w:rsidRDefault="00757B02" w:rsidP="00757B02">
            <w:pPr>
              <w:jc w:val="both"/>
            </w:pPr>
            <w:r w:rsidRPr="00217019">
              <w:rPr>
                <w:b/>
              </w:rPr>
              <w:t>doporučený ročník / semestr</w:t>
            </w:r>
          </w:p>
        </w:tc>
        <w:tc>
          <w:tcPr>
            <w:tcW w:w="668" w:type="dxa"/>
            <w:gridSpan w:val="2"/>
          </w:tcPr>
          <w:p w14:paraId="73DB6BE5" w14:textId="77777777" w:rsidR="00757B02" w:rsidRPr="00217019" w:rsidRDefault="00757B02" w:rsidP="00757B02">
            <w:pPr>
              <w:jc w:val="both"/>
            </w:pPr>
            <w:r w:rsidRPr="00217019">
              <w:t>2/ZS</w:t>
            </w:r>
          </w:p>
        </w:tc>
      </w:tr>
      <w:tr w:rsidR="00757B02" w14:paraId="3C77154E" w14:textId="77777777" w:rsidTr="00892117">
        <w:trPr>
          <w:gridAfter w:val="1"/>
          <w:wAfter w:w="41" w:type="dxa"/>
        </w:trPr>
        <w:tc>
          <w:tcPr>
            <w:tcW w:w="3435" w:type="dxa"/>
            <w:gridSpan w:val="5"/>
            <w:shd w:val="clear" w:color="auto" w:fill="F7CAAC"/>
          </w:tcPr>
          <w:p w14:paraId="4A3C9429" w14:textId="77777777" w:rsidR="00757B02" w:rsidRPr="00217019" w:rsidRDefault="00757B02" w:rsidP="00757B02">
            <w:pPr>
              <w:jc w:val="both"/>
              <w:rPr>
                <w:b/>
              </w:rPr>
            </w:pPr>
            <w:r w:rsidRPr="00217019">
              <w:rPr>
                <w:b/>
              </w:rPr>
              <w:t>Rozsah studijního předmětu</w:t>
            </w:r>
          </w:p>
        </w:tc>
        <w:tc>
          <w:tcPr>
            <w:tcW w:w="1352" w:type="dxa"/>
            <w:gridSpan w:val="3"/>
          </w:tcPr>
          <w:p w14:paraId="110CD026" w14:textId="77777777" w:rsidR="00757B02" w:rsidRPr="00217019" w:rsidRDefault="00757B02" w:rsidP="00757B02">
            <w:pPr>
              <w:jc w:val="both"/>
            </w:pPr>
            <w:proofErr w:type="gramStart"/>
            <w:r w:rsidRPr="00217019">
              <w:t>20p</w:t>
            </w:r>
            <w:proofErr w:type="gramEnd"/>
            <w:r w:rsidRPr="00217019">
              <w:rPr>
                <w:lang w:val="en-GB"/>
              </w:rPr>
              <w:t>+0</w:t>
            </w:r>
            <w:r w:rsidRPr="00217019">
              <w:t>s</w:t>
            </w:r>
            <w:r w:rsidRPr="00217019">
              <w:rPr>
                <w:lang w:val="en-GB"/>
              </w:rPr>
              <w:t>+20</w:t>
            </w:r>
            <w:r w:rsidRPr="00217019">
              <w:t>l</w:t>
            </w:r>
          </w:p>
        </w:tc>
        <w:tc>
          <w:tcPr>
            <w:tcW w:w="889" w:type="dxa"/>
            <w:shd w:val="clear" w:color="auto" w:fill="F7CAAC"/>
          </w:tcPr>
          <w:p w14:paraId="339A00D2" w14:textId="77777777" w:rsidR="00757B02" w:rsidRPr="00217019" w:rsidRDefault="00757B02" w:rsidP="00757B02">
            <w:pPr>
              <w:jc w:val="both"/>
              <w:rPr>
                <w:b/>
              </w:rPr>
            </w:pPr>
            <w:r w:rsidRPr="00217019">
              <w:rPr>
                <w:b/>
              </w:rPr>
              <w:t xml:space="preserve">hod. </w:t>
            </w:r>
          </w:p>
        </w:tc>
        <w:tc>
          <w:tcPr>
            <w:tcW w:w="816" w:type="dxa"/>
          </w:tcPr>
          <w:p w14:paraId="361E48EA" w14:textId="77777777" w:rsidR="00757B02" w:rsidRPr="00217019" w:rsidRDefault="00757B02" w:rsidP="00757B02">
            <w:pPr>
              <w:jc w:val="both"/>
            </w:pPr>
            <w:r w:rsidRPr="00217019">
              <w:t>40</w:t>
            </w:r>
          </w:p>
        </w:tc>
        <w:tc>
          <w:tcPr>
            <w:tcW w:w="1479" w:type="dxa"/>
            <w:gridSpan w:val="2"/>
            <w:shd w:val="clear" w:color="auto" w:fill="F7CAAC"/>
          </w:tcPr>
          <w:p w14:paraId="42DFFD91" w14:textId="77777777" w:rsidR="00757B02" w:rsidRPr="00217019" w:rsidRDefault="00757B02" w:rsidP="00757B02">
            <w:pPr>
              <w:jc w:val="both"/>
              <w:rPr>
                <w:b/>
              </w:rPr>
            </w:pPr>
            <w:r w:rsidRPr="00217019">
              <w:rPr>
                <w:b/>
              </w:rPr>
              <w:t>kreditů</w:t>
            </w:r>
          </w:p>
        </w:tc>
        <w:tc>
          <w:tcPr>
            <w:tcW w:w="1884" w:type="dxa"/>
            <w:gridSpan w:val="4"/>
          </w:tcPr>
          <w:p w14:paraId="260F853C" w14:textId="77777777" w:rsidR="00757B02" w:rsidRPr="00217019" w:rsidRDefault="00757B02" w:rsidP="00757B02">
            <w:pPr>
              <w:jc w:val="both"/>
            </w:pPr>
            <w:r w:rsidRPr="00217019">
              <w:t>4</w:t>
            </w:r>
          </w:p>
        </w:tc>
      </w:tr>
      <w:tr w:rsidR="00757B02" w14:paraId="6BB08A78" w14:textId="77777777" w:rsidTr="00892117">
        <w:trPr>
          <w:gridAfter w:val="1"/>
          <w:wAfter w:w="41" w:type="dxa"/>
        </w:trPr>
        <w:tc>
          <w:tcPr>
            <w:tcW w:w="3435" w:type="dxa"/>
            <w:gridSpan w:val="5"/>
            <w:shd w:val="clear" w:color="auto" w:fill="F7CAAC"/>
          </w:tcPr>
          <w:p w14:paraId="3F792841" w14:textId="77777777" w:rsidR="00757B02" w:rsidRPr="00217019" w:rsidRDefault="00757B02" w:rsidP="00757B02">
            <w:pPr>
              <w:jc w:val="both"/>
              <w:rPr>
                <w:b/>
              </w:rPr>
            </w:pPr>
            <w:r w:rsidRPr="00217019">
              <w:rPr>
                <w:b/>
              </w:rPr>
              <w:t xml:space="preserve">Prerekvizity, </w:t>
            </w:r>
            <w:proofErr w:type="spellStart"/>
            <w:r w:rsidRPr="00217019">
              <w:rPr>
                <w:b/>
              </w:rPr>
              <w:t>korekvizity</w:t>
            </w:r>
            <w:proofErr w:type="spellEnd"/>
            <w:r w:rsidRPr="00217019">
              <w:rPr>
                <w:b/>
              </w:rPr>
              <w:t>, ekvivalence</w:t>
            </w:r>
          </w:p>
        </w:tc>
        <w:tc>
          <w:tcPr>
            <w:tcW w:w="6420" w:type="dxa"/>
            <w:gridSpan w:val="11"/>
          </w:tcPr>
          <w:p w14:paraId="260A1411" w14:textId="77777777" w:rsidR="00757B02" w:rsidRPr="00217019" w:rsidRDefault="00757B02" w:rsidP="00757B02">
            <w:pPr>
              <w:jc w:val="both"/>
            </w:pPr>
          </w:p>
        </w:tc>
      </w:tr>
      <w:tr w:rsidR="00757B02" w14:paraId="5F18092E" w14:textId="77777777" w:rsidTr="00892117">
        <w:trPr>
          <w:gridAfter w:val="1"/>
          <w:wAfter w:w="41" w:type="dxa"/>
        </w:trPr>
        <w:tc>
          <w:tcPr>
            <w:tcW w:w="3435" w:type="dxa"/>
            <w:gridSpan w:val="5"/>
            <w:shd w:val="clear" w:color="auto" w:fill="F7CAAC"/>
          </w:tcPr>
          <w:p w14:paraId="6EBD0392" w14:textId="77777777" w:rsidR="00757B02" w:rsidRPr="00217019" w:rsidRDefault="00757B02" w:rsidP="00757B02">
            <w:pPr>
              <w:jc w:val="both"/>
              <w:rPr>
                <w:b/>
              </w:rPr>
            </w:pPr>
            <w:r w:rsidRPr="00217019">
              <w:rPr>
                <w:b/>
              </w:rPr>
              <w:t>Způsob ověření výsledků učení</w:t>
            </w:r>
          </w:p>
        </w:tc>
        <w:tc>
          <w:tcPr>
            <w:tcW w:w="3057" w:type="dxa"/>
            <w:gridSpan w:val="5"/>
            <w:tcBorders>
              <w:bottom w:val="single" w:sz="4" w:space="0" w:color="auto"/>
            </w:tcBorders>
          </w:tcPr>
          <w:p w14:paraId="643EDA1E" w14:textId="77777777" w:rsidR="00757B02" w:rsidRPr="00217019" w:rsidRDefault="00757B02" w:rsidP="00757B02">
            <w:pPr>
              <w:jc w:val="both"/>
            </w:pPr>
            <w:r w:rsidRPr="00217019">
              <w:t>zápočet, zkouška</w:t>
            </w:r>
          </w:p>
        </w:tc>
        <w:tc>
          <w:tcPr>
            <w:tcW w:w="1479" w:type="dxa"/>
            <w:gridSpan w:val="2"/>
            <w:tcBorders>
              <w:bottom w:val="single" w:sz="4" w:space="0" w:color="auto"/>
            </w:tcBorders>
            <w:shd w:val="clear" w:color="auto" w:fill="F7CAAC"/>
          </w:tcPr>
          <w:p w14:paraId="5A42A842" w14:textId="77777777" w:rsidR="00757B02" w:rsidRPr="00217019" w:rsidRDefault="00757B02" w:rsidP="00757B02">
            <w:pPr>
              <w:jc w:val="both"/>
              <w:rPr>
                <w:b/>
              </w:rPr>
            </w:pPr>
            <w:r w:rsidRPr="00217019">
              <w:rPr>
                <w:b/>
              </w:rPr>
              <w:t>Forma výuky</w:t>
            </w:r>
          </w:p>
        </w:tc>
        <w:tc>
          <w:tcPr>
            <w:tcW w:w="1884" w:type="dxa"/>
            <w:gridSpan w:val="4"/>
            <w:tcBorders>
              <w:bottom w:val="single" w:sz="4" w:space="0" w:color="auto"/>
            </w:tcBorders>
          </w:tcPr>
          <w:p w14:paraId="4A3DD361" w14:textId="77777777" w:rsidR="00757B02" w:rsidRPr="00217019" w:rsidRDefault="00757B02" w:rsidP="00757B02">
            <w:pPr>
              <w:jc w:val="both"/>
            </w:pPr>
            <w:r w:rsidRPr="00217019">
              <w:t xml:space="preserve">přednášky,  </w:t>
            </w:r>
          </w:p>
          <w:p w14:paraId="40E2FD31" w14:textId="77777777" w:rsidR="00757B02" w:rsidRPr="00217019" w:rsidRDefault="00757B02" w:rsidP="00757B02">
            <w:pPr>
              <w:jc w:val="both"/>
            </w:pPr>
            <w:r w:rsidRPr="00217019">
              <w:t>laboratorní cvičení</w:t>
            </w:r>
          </w:p>
        </w:tc>
      </w:tr>
      <w:tr w:rsidR="00757B02" w14:paraId="73D6059D" w14:textId="77777777" w:rsidTr="00892117">
        <w:trPr>
          <w:gridAfter w:val="1"/>
          <w:wAfter w:w="41" w:type="dxa"/>
        </w:trPr>
        <w:tc>
          <w:tcPr>
            <w:tcW w:w="3435" w:type="dxa"/>
            <w:gridSpan w:val="5"/>
            <w:shd w:val="clear" w:color="auto" w:fill="F7CAAC"/>
          </w:tcPr>
          <w:p w14:paraId="38251562" w14:textId="77777777" w:rsidR="00757B02" w:rsidRPr="00217019" w:rsidRDefault="00757B02" w:rsidP="00757B02">
            <w:pPr>
              <w:jc w:val="both"/>
              <w:rPr>
                <w:b/>
              </w:rPr>
            </w:pPr>
            <w:r w:rsidRPr="00217019">
              <w:rPr>
                <w:b/>
              </w:rPr>
              <w:t>Forma způsobu ověření výsledků učení a další požadavky na studenta</w:t>
            </w:r>
          </w:p>
        </w:tc>
        <w:tc>
          <w:tcPr>
            <w:tcW w:w="6420" w:type="dxa"/>
            <w:gridSpan w:val="11"/>
            <w:tcBorders>
              <w:bottom w:val="single" w:sz="4" w:space="0" w:color="auto"/>
            </w:tcBorders>
          </w:tcPr>
          <w:p w14:paraId="01B22B1E" w14:textId="77777777" w:rsidR="00757B02" w:rsidRPr="00217019" w:rsidRDefault="00757B02" w:rsidP="00757B02">
            <w:pPr>
              <w:jc w:val="both"/>
            </w:pPr>
            <w:r w:rsidRPr="00217019">
              <w:t>Zápočet: vytvoření statistické prezentace na základě naměřených dat, přednesených metod a postupů, a dále její praktická obhajoba před týmem studentů. Prezentace bude bodována dvojicí examinátorů a pro její úspěšné složení (a udělení zápočtu) musí student dosáhnout alespoň 70 %.</w:t>
            </w:r>
          </w:p>
          <w:p w14:paraId="2B2CE18F" w14:textId="77777777" w:rsidR="00757B02" w:rsidRPr="00217019" w:rsidRDefault="00757B02" w:rsidP="00757B02">
            <w:pPr>
              <w:jc w:val="both"/>
            </w:pPr>
            <w:r w:rsidRPr="00217019">
              <w:t>Zkouška: bude výhradně písemnou formou. Studentovi bude zadáno deset témat, z nichž polovina bude teoretická, zbytek praktická (student obdrží data). Student bude muset v časovém intervalu vyhodnotit jak teoretickou, tak i praktickou část, z nichž se každá bude bodovat samostatně. Pro úspěšné složení zkoušky musí student z obou části, tj. teoretické i praktické, dosáhnout minimálně 50 % a více. Důraz při klasifikaci bude kladen na volbu správných postupů a metod.</w:t>
            </w:r>
          </w:p>
        </w:tc>
      </w:tr>
      <w:tr w:rsidR="00757B02" w14:paraId="1A4F9249" w14:textId="77777777" w:rsidTr="00892117">
        <w:trPr>
          <w:gridAfter w:val="1"/>
          <w:wAfter w:w="41" w:type="dxa"/>
          <w:trHeight w:val="197"/>
        </w:trPr>
        <w:tc>
          <w:tcPr>
            <w:tcW w:w="3435" w:type="dxa"/>
            <w:gridSpan w:val="5"/>
            <w:tcBorders>
              <w:top w:val="nil"/>
            </w:tcBorders>
            <w:shd w:val="clear" w:color="auto" w:fill="F7CAAC"/>
          </w:tcPr>
          <w:p w14:paraId="74A240A2" w14:textId="77777777" w:rsidR="00757B02" w:rsidRPr="00217019" w:rsidRDefault="00757B02" w:rsidP="00757B02">
            <w:pPr>
              <w:jc w:val="both"/>
              <w:rPr>
                <w:b/>
              </w:rPr>
            </w:pPr>
            <w:r w:rsidRPr="00217019">
              <w:rPr>
                <w:b/>
              </w:rPr>
              <w:t>Garant předmětu</w:t>
            </w:r>
          </w:p>
        </w:tc>
        <w:tc>
          <w:tcPr>
            <w:tcW w:w="6420" w:type="dxa"/>
            <w:gridSpan w:val="11"/>
            <w:tcBorders>
              <w:top w:val="single" w:sz="4" w:space="0" w:color="auto"/>
            </w:tcBorders>
          </w:tcPr>
          <w:p w14:paraId="0F967693" w14:textId="77777777" w:rsidR="00757B02" w:rsidRPr="00217019" w:rsidRDefault="00757B02" w:rsidP="00757B02">
            <w:pPr>
              <w:jc w:val="both"/>
            </w:pPr>
          </w:p>
        </w:tc>
      </w:tr>
      <w:tr w:rsidR="00757B02" w14:paraId="74626E39" w14:textId="77777777" w:rsidTr="00892117">
        <w:trPr>
          <w:gridAfter w:val="1"/>
          <w:wAfter w:w="41" w:type="dxa"/>
          <w:trHeight w:val="243"/>
        </w:trPr>
        <w:tc>
          <w:tcPr>
            <w:tcW w:w="3435" w:type="dxa"/>
            <w:gridSpan w:val="5"/>
            <w:tcBorders>
              <w:top w:val="nil"/>
            </w:tcBorders>
            <w:shd w:val="clear" w:color="auto" w:fill="F7CAAC"/>
          </w:tcPr>
          <w:p w14:paraId="79ABCCCA" w14:textId="77777777" w:rsidR="00757B02" w:rsidRPr="00217019" w:rsidRDefault="00757B02" w:rsidP="00757B02">
            <w:pPr>
              <w:jc w:val="both"/>
              <w:rPr>
                <w:b/>
              </w:rPr>
            </w:pPr>
            <w:r w:rsidRPr="00217019">
              <w:rPr>
                <w:b/>
              </w:rPr>
              <w:t>Zapojení garanta do výuky předmětu</w:t>
            </w:r>
          </w:p>
        </w:tc>
        <w:tc>
          <w:tcPr>
            <w:tcW w:w="6420" w:type="dxa"/>
            <w:gridSpan w:val="11"/>
            <w:tcBorders>
              <w:top w:val="nil"/>
            </w:tcBorders>
          </w:tcPr>
          <w:p w14:paraId="4EDC4C28" w14:textId="77777777" w:rsidR="00757B02" w:rsidRPr="00217019" w:rsidRDefault="00757B02" w:rsidP="00757B02">
            <w:pPr>
              <w:jc w:val="both"/>
            </w:pPr>
          </w:p>
        </w:tc>
      </w:tr>
      <w:tr w:rsidR="00757B02" w14:paraId="56DF08E7" w14:textId="77777777" w:rsidTr="00892117">
        <w:trPr>
          <w:gridAfter w:val="1"/>
          <w:wAfter w:w="41" w:type="dxa"/>
        </w:trPr>
        <w:tc>
          <w:tcPr>
            <w:tcW w:w="3435" w:type="dxa"/>
            <w:gridSpan w:val="5"/>
            <w:shd w:val="clear" w:color="auto" w:fill="F7CAAC"/>
          </w:tcPr>
          <w:p w14:paraId="7F2B7CC9" w14:textId="77777777" w:rsidR="00757B02" w:rsidRPr="00217019" w:rsidRDefault="00757B02" w:rsidP="00757B02">
            <w:pPr>
              <w:jc w:val="both"/>
              <w:rPr>
                <w:b/>
              </w:rPr>
            </w:pPr>
            <w:r w:rsidRPr="00217019">
              <w:rPr>
                <w:b/>
              </w:rPr>
              <w:t>Vyučující</w:t>
            </w:r>
          </w:p>
        </w:tc>
        <w:tc>
          <w:tcPr>
            <w:tcW w:w="6420" w:type="dxa"/>
            <w:gridSpan w:val="11"/>
            <w:tcBorders>
              <w:bottom w:val="nil"/>
            </w:tcBorders>
          </w:tcPr>
          <w:p w14:paraId="425F236E" w14:textId="77777777" w:rsidR="00757B02" w:rsidRPr="00217019" w:rsidRDefault="00757B02" w:rsidP="00757B02">
            <w:pPr>
              <w:jc w:val="both"/>
            </w:pPr>
          </w:p>
        </w:tc>
      </w:tr>
      <w:tr w:rsidR="00757B02" w14:paraId="5F0E7084" w14:textId="77777777" w:rsidTr="00892117">
        <w:trPr>
          <w:gridAfter w:val="1"/>
          <w:wAfter w:w="41" w:type="dxa"/>
          <w:trHeight w:val="136"/>
        </w:trPr>
        <w:tc>
          <w:tcPr>
            <w:tcW w:w="9855" w:type="dxa"/>
            <w:gridSpan w:val="16"/>
            <w:tcBorders>
              <w:top w:val="nil"/>
            </w:tcBorders>
          </w:tcPr>
          <w:p w14:paraId="45656CDF" w14:textId="77777777" w:rsidR="00757B02" w:rsidRPr="00217019" w:rsidRDefault="00757B02" w:rsidP="00757B02">
            <w:pPr>
              <w:tabs>
                <w:tab w:val="left" w:pos="1106"/>
              </w:tabs>
              <w:spacing w:before="60" w:after="60"/>
              <w:jc w:val="both"/>
            </w:pPr>
            <w:r w:rsidRPr="00217019">
              <w:t>prof. Dr. Ing. Vladimír Pata (</w:t>
            </w:r>
            <w:proofErr w:type="gramStart"/>
            <w:r w:rsidRPr="00217019">
              <w:t>100%</w:t>
            </w:r>
            <w:proofErr w:type="gramEnd"/>
            <w:r w:rsidRPr="00217019">
              <w:t xml:space="preserve"> p)</w:t>
            </w:r>
          </w:p>
        </w:tc>
      </w:tr>
      <w:tr w:rsidR="00757B02" w14:paraId="22D1C3A8" w14:textId="77777777" w:rsidTr="00892117">
        <w:trPr>
          <w:gridAfter w:val="1"/>
          <w:wAfter w:w="41" w:type="dxa"/>
        </w:trPr>
        <w:tc>
          <w:tcPr>
            <w:tcW w:w="3435" w:type="dxa"/>
            <w:gridSpan w:val="5"/>
            <w:shd w:val="clear" w:color="auto" w:fill="F7CAAC"/>
          </w:tcPr>
          <w:p w14:paraId="47FF590F" w14:textId="77777777" w:rsidR="00757B02" w:rsidRPr="00217019" w:rsidRDefault="00757B02" w:rsidP="00757B02">
            <w:pPr>
              <w:jc w:val="both"/>
              <w:rPr>
                <w:b/>
              </w:rPr>
            </w:pPr>
            <w:r w:rsidRPr="00217019">
              <w:rPr>
                <w:b/>
              </w:rPr>
              <w:t>Hlavní témata a výsledky učení</w:t>
            </w:r>
          </w:p>
        </w:tc>
        <w:tc>
          <w:tcPr>
            <w:tcW w:w="6420" w:type="dxa"/>
            <w:gridSpan w:val="11"/>
            <w:tcBorders>
              <w:bottom w:val="nil"/>
            </w:tcBorders>
          </w:tcPr>
          <w:p w14:paraId="2A087DE0" w14:textId="77777777" w:rsidR="00757B02" w:rsidRPr="00217019" w:rsidRDefault="00757B02" w:rsidP="00757B02">
            <w:pPr>
              <w:jc w:val="both"/>
            </w:pPr>
          </w:p>
        </w:tc>
      </w:tr>
      <w:tr w:rsidR="00757B02" w14:paraId="2E4EA721" w14:textId="77777777" w:rsidTr="00D66D6A">
        <w:trPr>
          <w:gridAfter w:val="1"/>
          <w:wAfter w:w="41" w:type="dxa"/>
          <w:trHeight w:val="1634"/>
        </w:trPr>
        <w:tc>
          <w:tcPr>
            <w:tcW w:w="9855" w:type="dxa"/>
            <w:gridSpan w:val="16"/>
            <w:tcBorders>
              <w:top w:val="nil"/>
              <w:bottom w:val="single" w:sz="4" w:space="0" w:color="auto"/>
            </w:tcBorders>
          </w:tcPr>
          <w:p w14:paraId="644BD03B" w14:textId="77777777" w:rsidR="00757B02" w:rsidRPr="00E24E16" w:rsidRDefault="00757B02" w:rsidP="00757B02">
            <w:pPr>
              <w:jc w:val="both"/>
              <w:rPr>
                <w:b/>
                <w:bCs/>
              </w:rPr>
            </w:pPr>
            <w:r w:rsidRPr="00217019">
              <w:t>Cílem předmětu je naučit posluchače prakticky aplikovat základní statistické metody na biologická data, která si posluchač sám naměří.</w:t>
            </w:r>
            <w:r>
              <w:t xml:space="preserve"> </w:t>
            </w:r>
            <w:r w:rsidRPr="00217019">
              <w:t xml:space="preserve">Tímto krokem vznikne těsnější spojení mezi teorií a praxí, které je v současnosti po absolventech tolik požadováno. </w:t>
            </w:r>
            <w:r w:rsidRPr="00E24E16">
              <w:rPr>
                <w:b/>
                <w:bCs/>
              </w:rPr>
              <w:t>Obsah předmětu tvoří tyto tematické celky:</w:t>
            </w:r>
          </w:p>
          <w:p w14:paraId="4B805D38" w14:textId="77777777" w:rsidR="00757B02" w:rsidRPr="00217019" w:rsidRDefault="00757B02" w:rsidP="00757B02">
            <w:pPr>
              <w:pStyle w:val="Odstavecseseznamem"/>
              <w:numPr>
                <w:ilvl w:val="0"/>
                <w:numId w:val="8"/>
              </w:numPr>
              <w:ind w:left="170" w:hanging="170"/>
              <w:jc w:val="both"/>
            </w:pPr>
            <w:r w:rsidRPr="00217019">
              <w:t>Základní typy biologických dat, základní soubor, náhodný výběr, přesnost odhadu průměrů, střední chyba průměrů, grafická prezentace dat.</w:t>
            </w:r>
          </w:p>
          <w:p w14:paraId="16851BDE" w14:textId="77777777" w:rsidR="00757B02" w:rsidRPr="00217019" w:rsidRDefault="00757B02" w:rsidP="00757B02">
            <w:pPr>
              <w:pStyle w:val="Odstavecseseznamem"/>
              <w:numPr>
                <w:ilvl w:val="0"/>
                <w:numId w:val="8"/>
              </w:numPr>
              <w:ind w:left="170" w:hanging="170"/>
              <w:jc w:val="both"/>
            </w:pPr>
            <w:r w:rsidRPr="00217019">
              <w:t>Náhodné veličiny, rozdělení pravděpodobnosti, distribuční funkce, hustota pravděpodobnosti.</w:t>
            </w:r>
          </w:p>
          <w:p w14:paraId="0B8AC40E" w14:textId="77777777" w:rsidR="00757B02" w:rsidRPr="00217019" w:rsidRDefault="00757B02" w:rsidP="00757B02">
            <w:pPr>
              <w:pStyle w:val="Odstavecseseznamem"/>
              <w:numPr>
                <w:ilvl w:val="0"/>
                <w:numId w:val="8"/>
              </w:numPr>
              <w:ind w:left="170" w:hanging="170"/>
              <w:jc w:val="both"/>
            </w:pPr>
            <w:r w:rsidRPr="00217019">
              <w:t>Testování hypotéz, testování rozdílů dvou variancí, testování rozdílů dvou průměrů, smysl a využití pro biologická data.</w:t>
            </w:r>
          </w:p>
          <w:p w14:paraId="65900D99" w14:textId="77777777" w:rsidR="00757B02" w:rsidRPr="00217019" w:rsidRDefault="00757B02" w:rsidP="00757B02">
            <w:pPr>
              <w:pStyle w:val="Odstavecseseznamem"/>
              <w:numPr>
                <w:ilvl w:val="0"/>
                <w:numId w:val="8"/>
              </w:numPr>
              <w:ind w:left="170" w:hanging="170"/>
              <w:jc w:val="both"/>
            </w:pPr>
            <w:r w:rsidRPr="00217019">
              <w:t>Základní vlastnosti normálního rozdělení, šikmost, špičatost, standardizované a normované normální rozdělení, Studentovo rozdělení, jeho vlastnost, testování typu rozdělení pravděpodobnosti.</w:t>
            </w:r>
          </w:p>
          <w:p w14:paraId="62668F7B" w14:textId="77777777" w:rsidR="00757B02" w:rsidRPr="00217019" w:rsidRDefault="00757B02" w:rsidP="00757B02">
            <w:pPr>
              <w:pStyle w:val="Odstavecseseznamem"/>
              <w:numPr>
                <w:ilvl w:val="0"/>
                <w:numId w:val="8"/>
              </w:numPr>
              <w:ind w:left="170" w:hanging="170"/>
              <w:jc w:val="both"/>
            </w:pPr>
            <w:r w:rsidRPr="00217019">
              <w:t>Konfidenční intervaly, smysl a interpretace, konfidenční intervaly pro aritmetické průměry a směrodatné odchylky, využití v biologických datech.</w:t>
            </w:r>
          </w:p>
          <w:p w14:paraId="139B46EA" w14:textId="77777777" w:rsidR="00757B02" w:rsidRPr="00217019" w:rsidRDefault="00757B02" w:rsidP="00757B02">
            <w:pPr>
              <w:pStyle w:val="Odstavecseseznamem"/>
              <w:numPr>
                <w:ilvl w:val="0"/>
                <w:numId w:val="8"/>
              </w:numPr>
              <w:ind w:left="170" w:hanging="170"/>
              <w:jc w:val="both"/>
            </w:pPr>
            <w:r w:rsidRPr="00217019">
              <w:t xml:space="preserve">Analýza variance, smysl a využití v biologii, určení síly testů, </w:t>
            </w:r>
            <w:proofErr w:type="spellStart"/>
            <w:r w:rsidRPr="00217019">
              <w:t>Tukeyho</w:t>
            </w:r>
            <w:proofErr w:type="spellEnd"/>
            <w:r w:rsidRPr="00217019">
              <w:t xml:space="preserve"> a </w:t>
            </w:r>
            <w:proofErr w:type="spellStart"/>
            <w:r w:rsidRPr="00217019">
              <w:t>Dunnettův</w:t>
            </w:r>
            <w:proofErr w:type="spellEnd"/>
            <w:r w:rsidRPr="00217019">
              <w:t xml:space="preserve"> test.</w:t>
            </w:r>
          </w:p>
          <w:p w14:paraId="46FC41B2" w14:textId="77777777" w:rsidR="00757B02" w:rsidRPr="00217019" w:rsidRDefault="00757B02" w:rsidP="00757B02">
            <w:pPr>
              <w:pStyle w:val="Odstavecseseznamem"/>
              <w:numPr>
                <w:ilvl w:val="0"/>
                <w:numId w:val="8"/>
              </w:numPr>
              <w:ind w:left="170" w:hanging="170"/>
              <w:jc w:val="both"/>
            </w:pPr>
            <w:r w:rsidRPr="00217019">
              <w:t>Dvoucestná analýza variance, výpočty rozkladů sum čtverců a výpočty testovacích statistik.</w:t>
            </w:r>
          </w:p>
          <w:p w14:paraId="56711677" w14:textId="77777777" w:rsidR="00757B02" w:rsidRPr="00217019" w:rsidRDefault="00757B02" w:rsidP="00757B02">
            <w:pPr>
              <w:pStyle w:val="Odstavecseseznamem"/>
              <w:numPr>
                <w:ilvl w:val="0"/>
                <w:numId w:val="8"/>
              </w:numPr>
              <w:ind w:left="170" w:hanging="170"/>
              <w:jc w:val="both"/>
            </w:pPr>
            <w:r w:rsidRPr="00217019">
              <w:t>Transformace biologických dat, jejich využití při porušení předpokladu normality dat, nalezení optimální transformace a její aplikace, Box-</w:t>
            </w:r>
            <w:proofErr w:type="spellStart"/>
            <w:r w:rsidRPr="00217019">
              <w:t>Coksova</w:t>
            </w:r>
            <w:proofErr w:type="spellEnd"/>
            <w:r w:rsidRPr="00217019">
              <w:t xml:space="preserve"> a mocninná transformace.</w:t>
            </w:r>
          </w:p>
          <w:p w14:paraId="4B77B40A" w14:textId="77777777" w:rsidR="00757B02" w:rsidRPr="00217019" w:rsidRDefault="00757B02" w:rsidP="00757B02">
            <w:pPr>
              <w:pStyle w:val="Odstavecseseznamem"/>
              <w:numPr>
                <w:ilvl w:val="0"/>
                <w:numId w:val="8"/>
              </w:numPr>
              <w:ind w:left="170" w:hanging="170"/>
              <w:jc w:val="both"/>
            </w:pPr>
            <w:r w:rsidRPr="00217019">
              <w:t>Regrese a korelace biologických dat, princip lineární regrese, odvození základních principů, konfidenční a predikční intervaly, mnohonásobná lineární regrese.</w:t>
            </w:r>
          </w:p>
          <w:p w14:paraId="4A42B12F" w14:textId="77777777" w:rsidR="00757B02" w:rsidRPr="00217019" w:rsidRDefault="00757B02" w:rsidP="00757B02">
            <w:pPr>
              <w:pStyle w:val="Odstavecseseznamem"/>
              <w:numPr>
                <w:ilvl w:val="0"/>
                <w:numId w:val="8"/>
              </w:numPr>
              <w:ind w:left="170" w:hanging="170"/>
              <w:jc w:val="both"/>
            </w:pPr>
            <w:r w:rsidRPr="00217019">
              <w:t>Nelineární regresní modely, jejich stavba, použití, hodnocení. Testování vhodnosti a síly nelineárního modelu biologických dat.</w:t>
            </w:r>
          </w:p>
          <w:p w14:paraId="7B9431D6" w14:textId="77777777" w:rsidR="00757B02" w:rsidRPr="00217019" w:rsidRDefault="00757B02" w:rsidP="00757B02">
            <w:pPr>
              <w:pStyle w:val="Odstavecseseznamem"/>
              <w:numPr>
                <w:ilvl w:val="0"/>
                <w:numId w:val="8"/>
              </w:numPr>
              <w:ind w:left="170" w:hanging="170"/>
              <w:jc w:val="both"/>
            </w:pPr>
            <w:r w:rsidRPr="00217019">
              <w:t>Logistická regrese, její aplikace a využití v biologii.</w:t>
            </w:r>
          </w:p>
          <w:p w14:paraId="7F48CFCE" w14:textId="77777777" w:rsidR="00757B02" w:rsidRPr="00217019" w:rsidRDefault="00757B02" w:rsidP="00757B02">
            <w:pPr>
              <w:pStyle w:val="Odstavecseseznamem"/>
              <w:numPr>
                <w:ilvl w:val="0"/>
                <w:numId w:val="8"/>
              </w:numPr>
              <w:ind w:left="170" w:hanging="170"/>
              <w:jc w:val="both"/>
            </w:pPr>
            <w:r w:rsidRPr="00217019">
              <w:t>Růstové křivky, jejich typy a aplikace pro biologická data.</w:t>
            </w:r>
          </w:p>
          <w:p w14:paraId="275915C9" w14:textId="77777777" w:rsidR="00757B02" w:rsidRPr="00217019" w:rsidRDefault="00757B02" w:rsidP="00757B02">
            <w:pPr>
              <w:pStyle w:val="Odstavecseseznamem"/>
              <w:numPr>
                <w:ilvl w:val="0"/>
                <w:numId w:val="8"/>
              </w:numPr>
              <w:ind w:left="170" w:hanging="170"/>
              <w:jc w:val="both"/>
            </w:pPr>
            <w:r w:rsidRPr="00217019">
              <w:t>Shluková analýza, její typy a možnosti, postupy při řešení i vizualizaci vícerozměrných biologických dat.</w:t>
            </w:r>
          </w:p>
          <w:p w14:paraId="23B29597" w14:textId="77777777" w:rsidR="00757B02" w:rsidRDefault="00757B02" w:rsidP="00757B02">
            <w:pPr>
              <w:pStyle w:val="Odstavecseseznamem"/>
              <w:numPr>
                <w:ilvl w:val="0"/>
                <w:numId w:val="8"/>
              </w:numPr>
              <w:ind w:left="170" w:hanging="170"/>
              <w:jc w:val="both"/>
            </w:pPr>
            <w:r w:rsidRPr="00217019">
              <w:t>Faktorová analýza, předpoklady, typy, využití v biologii.</w:t>
            </w:r>
          </w:p>
          <w:p w14:paraId="4096446E" w14:textId="77777777" w:rsidR="00757B02" w:rsidRDefault="00757B02" w:rsidP="00757B02">
            <w:pPr>
              <w:pStyle w:val="Odstavecseseznamem"/>
              <w:ind w:left="170"/>
              <w:jc w:val="both"/>
            </w:pPr>
          </w:p>
          <w:p w14:paraId="5FCC0035" w14:textId="7BB06FE5" w:rsidR="00757B02" w:rsidRPr="00053F53" w:rsidRDefault="00757B02" w:rsidP="00757B02">
            <w:pPr>
              <w:jc w:val="both"/>
              <w:rPr>
                <w:b/>
                <w:bCs/>
              </w:rPr>
            </w:pPr>
            <w:r w:rsidRPr="00053F53">
              <w:rPr>
                <w:b/>
                <w:bCs/>
              </w:rPr>
              <w:t xml:space="preserve">Očekávané výsledky učení </w:t>
            </w:r>
            <w:r w:rsidRPr="00053F53">
              <w:rPr>
                <w:b/>
                <w:color w:val="000000" w:themeColor="text1"/>
              </w:rPr>
              <w:t>– po absolvování předmětu student prokazuje:</w:t>
            </w:r>
          </w:p>
          <w:p w14:paraId="3030DFB3" w14:textId="77777777" w:rsidR="00757B02" w:rsidRPr="00AD6247" w:rsidRDefault="00757B02" w:rsidP="00757B02">
            <w:pPr>
              <w:tabs>
                <w:tab w:val="left" w:pos="328"/>
              </w:tabs>
              <w:rPr>
                <w:b/>
                <w:color w:val="000000" w:themeColor="text1"/>
              </w:rPr>
            </w:pPr>
            <w:r w:rsidRPr="00AD6247">
              <w:rPr>
                <w:b/>
              </w:rPr>
              <w:t>Odborné z</w:t>
            </w:r>
            <w:r w:rsidRPr="00AD6247">
              <w:rPr>
                <w:b/>
                <w:color w:val="000000" w:themeColor="text1"/>
              </w:rPr>
              <w:t xml:space="preserve">nalosti: </w:t>
            </w:r>
          </w:p>
          <w:p w14:paraId="7E1E020C" w14:textId="77777777" w:rsidR="00053F53" w:rsidRPr="00AD6247" w:rsidRDefault="00053F53" w:rsidP="00053F53">
            <w:pPr>
              <w:pStyle w:val="Odstavecseseznamem"/>
              <w:numPr>
                <w:ilvl w:val="0"/>
                <w:numId w:val="8"/>
              </w:numPr>
              <w:ind w:left="170" w:hanging="170"/>
              <w:jc w:val="both"/>
            </w:pPr>
            <w:r w:rsidRPr="00AD6247">
              <w:t>popsat různé metody sběru biologických dat a jejich následnou analýzu</w:t>
            </w:r>
          </w:p>
          <w:p w14:paraId="60419279" w14:textId="77777777" w:rsidR="00053F53" w:rsidRPr="00AD6247" w:rsidRDefault="00053F53" w:rsidP="00053F53">
            <w:pPr>
              <w:pStyle w:val="Odstavecseseznamem"/>
              <w:numPr>
                <w:ilvl w:val="0"/>
                <w:numId w:val="8"/>
              </w:numPr>
              <w:ind w:left="170" w:hanging="170"/>
              <w:jc w:val="both"/>
            </w:pPr>
            <w:r w:rsidRPr="00AD6247">
              <w:t>definovat základní typy dat a jejich aplikaci v praxi</w:t>
            </w:r>
          </w:p>
          <w:p w14:paraId="4E9D1F92" w14:textId="77777777" w:rsidR="00053F53" w:rsidRPr="00AD6247" w:rsidRDefault="00053F53" w:rsidP="00053F53">
            <w:pPr>
              <w:pStyle w:val="Odstavecseseznamem"/>
              <w:numPr>
                <w:ilvl w:val="0"/>
                <w:numId w:val="8"/>
              </w:numPr>
              <w:ind w:left="170" w:hanging="170"/>
              <w:jc w:val="both"/>
            </w:pPr>
            <w:r w:rsidRPr="00AD6247">
              <w:t>získat znalosti o různých typech pravděpodobnostních rozdělení, distribučních funkcích a hustotách pravděpodobnosti, které umožní lépe interpretovat biologická data</w:t>
            </w:r>
          </w:p>
          <w:p w14:paraId="7CD1084A" w14:textId="77777777" w:rsidR="00053F53" w:rsidRPr="00AD6247" w:rsidRDefault="00053F53" w:rsidP="00053F53">
            <w:pPr>
              <w:pStyle w:val="Odstavecseseznamem"/>
              <w:numPr>
                <w:ilvl w:val="0"/>
                <w:numId w:val="8"/>
              </w:numPr>
              <w:ind w:left="170" w:hanging="170"/>
              <w:jc w:val="both"/>
            </w:pPr>
            <w:r w:rsidRPr="00AD6247">
              <w:t>vysvětlit principy jednocestné a dvoucestné analýzy variance a popsat, jak tyto metody aplikovat na biologická data a interpretovat výsledky</w:t>
            </w:r>
          </w:p>
          <w:p w14:paraId="5A70B640" w14:textId="0C78414D" w:rsidR="00C64047" w:rsidRPr="00AD6247" w:rsidRDefault="00053F53" w:rsidP="00053F53">
            <w:pPr>
              <w:pStyle w:val="Odstavecseseznamem"/>
              <w:numPr>
                <w:ilvl w:val="0"/>
                <w:numId w:val="8"/>
              </w:numPr>
              <w:ind w:left="170" w:hanging="170"/>
              <w:jc w:val="both"/>
            </w:pPr>
            <w:r w:rsidRPr="00AD6247">
              <w:t>získat znalosti o lineární a nelineární regresi, včetně logistické regrese a růstových křivek; tyto metody umožní modelovat a analyzovat vztahy mezi proměnnými</w:t>
            </w:r>
          </w:p>
          <w:p w14:paraId="606287CE" w14:textId="77777777" w:rsidR="00757B02" w:rsidRPr="00AD6247" w:rsidRDefault="00757B02" w:rsidP="00757B02">
            <w:pPr>
              <w:tabs>
                <w:tab w:val="left" w:pos="328"/>
              </w:tabs>
              <w:rPr>
                <w:b/>
                <w:color w:val="000000" w:themeColor="text1"/>
              </w:rPr>
            </w:pPr>
          </w:p>
          <w:p w14:paraId="3F00D402" w14:textId="77777777" w:rsidR="00757B02" w:rsidRPr="00AD6247" w:rsidRDefault="00757B02" w:rsidP="00757B02">
            <w:pPr>
              <w:tabs>
                <w:tab w:val="left" w:pos="328"/>
              </w:tabs>
              <w:rPr>
                <w:b/>
                <w:color w:val="000000" w:themeColor="text1"/>
              </w:rPr>
            </w:pPr>
            <w:r w:rsidRPr="00AD6247">
              <w:rPr>
                <w:b/>
                <w:color w:val="000000" w:themeColor="text1"/>
              </w:rPr>
              <w:t>Odborné dovednosti:</w:t>
            </w:r>
          </w:p>
          <w:p w14:paraId="0010C0C1" w14:textId="77777777" w:rsidR="00053F53" w:rsidRPr="00AD6247" w:rsidRDefault="00053F53" w:rsidP="00053F53">
            <w:pPr>
              <w:pStyle w:val="Odstavecseseznamem"/>
              <w:numPr>
                <w:ilvl w:val="0"/>
                <w:numId w:val="8"/>
              </w:numPr>
              <w:ind w:left="170" w:hanging="170"/>
              <w:jc w:val="both"/>
            </w:pPr>
            <w:r w:rsidRPr="00AD6247">
              <w:t xml:space="preserve">efektivně prezentovat data pomocí grafů a vizualizací, zvolit vhodný typ grafů a správně je interpretovat </w:t>
            </w:r>
          </w:p>
          <w:p w14:paraId="1DBF6D01" w14:textId="77777777" w:rsidR="00053F53" w:rsidRPr="00AD6247" w:rsidRDefault="00053F53" w:rsidP="00053F53">
            <w:pPr>
              <w:pStyle w:val="Odstavecseseznamem"/>
              <w:numPr>
                <w:ilvl w:val="0"/>
                <w:numId w:val="8"/>
              </w:numPr>
              <w:ind w:left="170" w:hanging="170"/>
              <w:jc w:val="both"/>
            </w:pPr>
            <w:r w:rsidRPr="00AD6247">
              <w:t>aplikovat různé transformace na biologická data pro splnění předpokladů statistických testů, nalézt optimální transformaci a aplikovat ji</w:t>
            </w:r>
          </w:p>
          <w:p w14:paraId="53C57E61" w14:textId="77777777" w:rsidR="00053F53" w:rsidRPr="00AD6247" w:rsidRDefault="00053F53" w:rsidP="00053F53">
            <w:pPr>
              <w:pStyle w:val="Odstavecseseznamem"/>
              <w:numPr>
                <w:ilvl w:val="0"/>
                <w:numId w:val="8"/>
              </w:numPr>
              <w:ind w:left="170" w:hanging="170"/>
              <w:jc w:val="both"/>
            </w:pPr>
            <w:r w:rsidRPr="00AD6247">
              <w:lastRenderedPageBreak/>
              <w:t>testovat hypotézy, včetně testování rozdílů mezi variancemi a průměry, provádět přesné statistické analýzy a vyvozovat závěry z dat</w:t>
            </w:r>
          </w:p>
          <w:p w14:paraId="5A8E2D7F" w14:textId="77777777" w:rsidR="00053F53" w:rsidRPr="00AD6247" w:rsidRDefault="00053F53" w:rsidP="00053F53">
            <w:pPr>
              <w:pStyle w:val="Odstavecseseznamem"/>
              <w:numPr>
                <w:ilvl w:val="0"/>
                <w:numId w:val="8"/>
              </w:numPr>
              <w:ind w:left="170" w:hanging="170"/>
              <w:jc w:val="both"/>
            </w:pPr>
            <w:r w:rsidRPr="00AD6247">
              <w:t>získat dovednosti v provádění korelační a regresní analýzy, včetně výpočtu konfidenčních a predikčních intervalů a interpretace výsledků</w:t>
            </w:r>
          </w:p>
          <w:p w14:paraId="1B744E4F" w14:textId="77777777" w:rsidR="00053F53" w:rsidRPr="00AD6247" w:rsidRDefault="00053F53" w:rsidP="00053F53">
            <w:pPr>
              <w:pStyle w:val="Odstavecseseznamem"/>
              <w:numPr>
                <w:ilvl w:val="0"/>
                <w:numId w:val="8"/>
              </w:numPr>
              <w:ind w:left="170" w:hanging="170"/>
              <w:jc w:val="both"/>
            </w:pPr>
            <w:r w:rsidRPr="00AD6247">
              <w:t>používat shlukovou analýzu pro řešení a vizualizaci vícerozměrných dat, vybrat vhodnou metodu a výsledky interpretovat</w:t>
            </w:r>
          </w:p>
          <w:p w14:paraId="1FA594EA" w14:textId="44FF7743" w:rsidR="00AD6247" w:rsidRPr="00AD6247" w:rsidRDefault="00053F53" w:rsidP="00AD6247">
            <w:pPr>
              <w:pStyle w:val="Odstavecseseznamem"/>
              <w:numPr>
                <w:ilvl w:val="0"/>
                <w:numId w:val="8"/>
              </w:numPr>
              <w:ind w:left="170" w:hanging="170"/>
              <w:jc w:val="both"/>
            </w:pPr>
            <w:r w:rsidRPr="00AD6247">
              <w:t>získat dovednosti v použití faktorové analýzy pro analýzu biologických dat, pochopit předpoklady, typy a využití této metody v</w:t>
            </w:r>
            <w:r w:rsidR="00AD6247" w:rsidRPr="00AD6247">
              <w:t> </w:t>
            </w:r>
            <w:r w:rsidRPr="00AD6247">
              <w:t>biologii</w:t>
            </w:r>
          </w:p>
        </w:tc>
      </w:tr>
      <w:tr w:rsidR="00757B02" w14:paraId="2B76E8F4" w14:textId="77777777" w:rsidTr="00892117">
        <w:trPr>
          <w:gridAfter w:val="1"/>
          <w:wAfter w:w="41" w:type="dxa"/>
          <w:trHeight w:val="283"/>
        </w:trPr>
        <w:tc>
          <w:tcPr>
            <w:tcW w:w="3435" w:type="dxa"/>
            <w:gridSpan w:val="5"/>
            <w:tcBorders>
              <w:top w:val="single" w:sz="4" w:space="0" w:color="auto"/>
              <w:bottom w:val="single" w:sz="4" w:space="0" w:color="auto"/>
              <w:right w:val="single" w:sz="4" w:space="0" w:color="auto"/>
            </w:tcBorders>
            <w:shd w:val="clear" w:color="auto" w:fill="F7CAAC"/>
          </w:tcPr>
          <w:p w14:paraId="1A6E79D4" w14:textId="77777777" w:rsidR="00757B02" w:rsidRPr="005A0406" w:rsidRDefault="00757B02" w:rsidP="00757B02">
            <w:pPr>
              <w:jc w:val="both"/>
            </w:pPr>
            <w:r w:rsidRPr="005A0406">
              <w:rPr>
                <w:b/>
              </w:rPr>
              <w:lastRenderedPageBreak/>
              <w:t>Metody výuky</w:t>
            </w:r>
          </w:p>
        </w:tc>
        <w:tc>
          <w:tcPr>
            <w:tcW w:w="6420" w:type="dxa"/>
            <w:gridSpan w:val="11"/>
            <w:tcBorders>
              <w:top w:val="single" w:sz="4" w:space="0" w:color="auto"/>
              <w:left w:val="single" w:sz="4" w:space="0" w:color="auto"/>
              <w:bottom w:val="nil"/>
              <w:right w:val="single" w:sz="4" w:space="0" w:color="auto"/>
            </w:tcBorders>
          </w:tcPr>
          <w:p w14:paraId="1B446F84" w14:textId="77777777" w:rsidR="00757B02" w:rsidRDefault="00757B02" w:rsidP="00757B02">
            <w:pPr>
              <w:jc w:val="both"/>
            </w:pPr>
          </w:p>
        </w:tc>
      </w:tr>
      <w:tr w:rsidR="00757B02" w14:paraId="53F44489" w14:textId="77777777" w:rsidTr="00892117">
        <w:trPr>
          <w:gridAfter w:val="1"/>
          <w:wAfter w:w="41" w:type="dxa"/>
          <w:trHeight w:val="2354"/>
        </w:trPr>
        <w:tc>
          <w:tcPr>
            <w:tcW w:w="9855" w:type="dxa"/>
            <w:gridSpan w:val="16"/>
            <w:tcBorders>
              <w:top w:val="nil"/>
              <w:bottom w:val="single" w:sz="4" w:space="0" w:color="auto"/>
            </w:tcBorders>
          </w:tcPr>
          <w:p w14:paraId="165FEE0E" w14:textId="77777777" w:rsidR="00757B02" w:rsidRPr="00AD6247" w:rsidRDefault="00757B02" w:rsidP="00757B02">
            <w:pPr>
              <w:jc w:val="both"/>
              <w:rPr>
                <w:b/>
                <w:bCs/>
                <w:u w:val="single"/>
              </w:rPr>
            </w:pPr>
            <w:r w:rsidRPr="00AD6247">
              <w:rPr>
                <w:b/>
                <w:bCs/>
                <w:u w:val="single"/>
              </w:rPr>
              <w:t>Metody a přístupy používané ve výuce</w:t>
            </w:r>
          </w:p>
          <w:p w14:paraId="793C54C4" w14:textId="77777777" w:rsidR="00757B02" w:rsidRPr="00AD6247" w:rsidRDefault="00757B02" w:rsidP="00757B02">
            <w:pPr>
              <w:pStyle w:val="Nadpis5"/>
              <w:spacing w:before="0"/>
              <w:rPr>
                <w:rFonts w:ascii="Times New Roman" w:eastAsia="Times New Roman" w:hAnsi="Times New Roman" w:cs="Times New Roman"/>
                <w:b/>
                <w:bCs/>
                <w:color w:val="auto"/>
              </w:rPr>
            </w:pPr>
            <w:r w:rsidRPr="00AD6247">
              <w:rPr>
                <w:rFonts w:ascii="Times New Roman" w:eastAsia="Times New Roman" w:hAnsi="Times New Roman" w:cs="Times New Roman"/>
                <w:b/>
                <w:bCs/>
                <w:color w:val="auto"/>
              </w:rPr>
              <w:t>Pro dosažení odborných znalostí jsou užívány vyučovací metody:</w:t>
            </w:r>
          </w:p>
          <w:p w14:paraId="2D483075" w14:textId="12CF6A78" w:rsidR="00757B02" w:rsidRPr="00AD6247" w:rsidRDefault="00757B02" w:rsidP="00757B02">
            <w:pPr>
              <w:jc w:val="both"/>
            </w:pPr>
            <w:r w:rsidRPr="00AD6247">
              <w:rPr>
                <w:color w:val="000000"/>
                <w:shd w:val="clear" w:color="auto" w:fill="FFFFFF"/>
              </w:rPr>
              <w:t>Přednášení, Dialogická (diskuze, rozhovor, brainstorming), Řešení situačních problematik – učení se v situacích</w:t>
            </w:r>
          </w:p>
          <w:p w14:paraId="298FA372" w14:textId="4577CFB8" w:rsidR="00757B02" w:rsidRPr="00AD6247" w:rsidRDefault="00757B02" w:rsidP="00757B02">
            <w:pPr>
              <w:jc w:val="both"/>
            </w:pPr>
          </w:p>
          <w:p w14:paraId="067E098F" w14:textId="7C849FFB" w:rsidR="00757B02" w:rsidRPr="00AD6247" w:rsidRDefault="00757B02" w:rsidP="00757B02">
            <w:pPr>
              <w:pStyle w:val="Nadpis5"/>
              <w:spacing w:before="0"/>
              <w:rPr>
                <w:rFonts w:ascii="Times New Roman" w:eastAsia="Times New Roman" w:hAnsi="Times New Roman" w:cs="Times New Roman"/>
                <w:b/>
                <w:bCs/>
                <w:color w:val="auto"/>
              </w:rPr>
            </w:pPr>
            <w:r w:rsidRPr="00AD6247">
              <w:rPr>
                <w:rFonts w:ascii="Times New Roman" w:eastAsia="Times New Roman" w:hAnsi="Times New Roman" w:cs="Times New Roman"/>
                <w:b/>
                <w:bCs/>
                <w:color w:val="auto"/>
              </w:rPr>
              <w:t>Pro dosažení odborných dovedností jsou užívány vyučovací metody:</w:t>
            </w:r>
          </w:p>
          <w:p w14:paraId="4F41FCD9" w14:textId="7F354FCF" w:rsidR="00757B02" w:rsidRPr="00AD6247" w:rsidRDefault="00757B02" w:rsidP="00757B02">
            <w:pPr>
              <w:jc w:val="both"/>
            </w:pPr>
            <w:r w:rsidRPr="00AD6247">
              <w:rPr>
                <w:color w:val="000000"/>
                <w:shd w:val="clear" w:color="auto" w:fill="FFFFFF"/>
              </w:rPr>
              <w:t xml:space="preserve">Cvičení na počítači, Aktivizující (simulace, hry, dramatizace), Praktické procvičování, Individuální práce studentů, Týmová práce </w:t>
            </w:r>
          </w:p>
          <w:p w14:paraId="654526C8" w14:textId="77777777" w:rsidR="00757B02" w:rsidRPr="00AD6247" w:rsidRDefault="00757B02" w:rsidP="00757B02"/>
          <w:p w14:paraId="28EDC536" w14:textId="77777777" w:rsidR="00757B02" w:rsidRPr="00AD6247" w:rsidRDefault="00757B02" w:rsidP="00757B02">
            <w:pPr>
              <w:pStyle w:val="Nadpis5"/>
              <w:spacing w:before="0"/>
              <w:rPr>
                <w:rFonts w:ascii="Times New Roman" w:eastAsia="Times New Roman" w:hAnsi="Times New Roman" w:cs="Times New Roman"/>
                <w:b/>
                <w:bCs/>
                <w:color w:val="auto"/>
              </w:rPr>
            </w:pPr>
            <w:r w:rsidRPr="00AD6247">
              <w:rPr>
                <w:rFonts w:ascii="Times New Roman" w:eastAsia="Times New Roman" w:hAnsi="Times New Roman" w:cs="Times New Roman"/>
                <w:b/>
                <w:bCs/>
                <w:color w:val="auto"/>
              </w:rPr>
              <w:t>Očekávané výsledky učení dosažené studiem předmětu jsou ověřovány hodnoticími metodami:</w:t>
            </w:r>
          </w:p>
          <w:p w14:paraId="5CFD1170" w14:textId="36F32BD5" w:rsidR="00757B02" w:rsidRPr="00AD6247" w:rsidRDefault="00AD6247" w:rsidP="009E76BF">
            <w:pPr>
              <w:jc w:val="both"/>
              <w:rPr>
                <w:color w:val="000000"/>
              </w:rPr>
            </w:pPr>
            <w:r w:rsidRPr="00AD6247">
              <w:rPr>
                <w:color w:val="000000"/>
              </w:rPr>
              <w:t xml:space="preserve">Analýza výkonů studenta, </w:t>
            </w:r>
            <w:r w:rsidR="00757B02" w:rsidRPr="00AD6247">
              <w:rPr>
                <w:color w:val="000000"/>
              </w:rPr>
              <w:t>Analýza prezentace studenta, Příprava a přednes prezentace, Písemná zkouška, Známkou</w:t>
            </w:r>
          </w:p>
          <w:p w14:paraId="664B51F3" w14:textId="77777777" w:rsidR="00757B02" w:rsidRPr="00AD6247" w:rsidRDefault="00757B02" w:rsidP="00757B02">
            <w:pPr>
              <w:jc w:val="both"/>
              <w:rPr>
                <w:color w:val="000000"/>
              </w:rPr>
            </w:pPr>
          </w:p>
          <w:p w14:paraId="7293C558" w14:textId="77777777" w:rsidR="00757B02" w:rsidRPr="00AD6247" w:rsidRDefault="00757B02" w:rsidP="00757B02">
            <w:pPr>
              <w:jc w:val="both"/>
              <w:rPr>
                <w:b/>
                <w:bCs/>
                <w:u w:val="single"/>
              </w:rPr>
            </w:pPr>
            <w:r w:rsidRPr="00AD6247">
              <w:rPr>
                <w:b/>
                <w:bCs/>
                <w:u w:val="single"/>
              </w:rPr>
              <w:t>Používané didaktické prostředky</w:t>
            </w:r>
          </w:p>
          <w:p w14:paraId="2941A6B2" w14:textId="77777777" w:rsidR="00757B02" w:rsidRPr="0071371D" w:rsidRDefault="00757B02" w:rsidP="00757B02">
            <w:pPr>
              <w:jc w:val="both"/>
            </w:pPr>
            <w:r w:rsidRPr="00AD6247">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AD6247">
              <w:t>dataprojekce</w:t>
            </w:r>
            <w:proofErr w:type="spellEnd"/>
            <w:r w:rsidRPr="00AD6247">
              <w:t>, výukové počítačové programy, zdroje odborné literatury, prezentace, modely.</w:t>
            </w:r>
          </w:p>
          <w:p w14:paraId="56A4BFD2" w14:textId="77777777" w:rsidR="00757B02" w:rsidRPr="0071371D" w:rsidRDefault="00757B02" w:rsidP="00757B02">
            <w:pPr>
              <w:jc w:val="both"/>
            </w:pPr>
            <w:r w:rsidRPr="0071371D">
              <w:t> </w:t>
            </w:r>
          </w:p>
          <w:p w14:paraId="0BD3B5DB" w14:textId="52F6CB84" w:rsidR="00757B02" w:rsidRDefault="00757B02" w:rsidP="00757B02">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3A3D93" w:rsidRPr="0071371D">
              <w:t>M</w:t>
            </w:r>
            <w:r w:rsidR="003A3D93">
              <w:t>S</w:t>
            </w:r>
            <w:r w:rsidR="003A3D93"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757B02" w14:paraId="341E5DB9" w14:textId="77777777" w:rsidTr="00892117">
        <w:trPr>
          <w:gridAfter w:val="1"/>
          <w:wAfter w:w="41" w:type="dxa"/>
          <w:trHeight w:val="265"/>
        </w:trPr>
        <w:tc>
          <w:tcPr>
            <w:tcW w:w="3435" w:type="dxa"/>
            <w:gridSpan w:val="5"/>
            <w:tcBorders>
              <w:top w:val="single" w:sz="4" w:space="0" w:color="auto"/>
            </w:tcBorders>
            <w:shd w:val="clear" w:color="auto" w:fill="F7CAAC"/>
          </w:tcPr>
          <w:p w14:paraId="5CF61B87" w14:textId="77777777" w:rsidR="00757B02" w:rsidRDefault="00757B02" w:rsidP="00757B02">
            <w:pPr>
              <w:jc w:val="both"/>
            </w:pPr>
            <w:r>
              <w:rPr>
                <w:b/>
              </w:rPr>
              <w:t>Studijní literatura a studijní pomůcky</w:t>
            </w:r>
          </w:p>
        </w:tc>
        <w:tc>
          <w:tcPr>
            <w:tcW w:w="6420" w:type="dxa"/>
            <w:gridSpan w:val="11"/>
            <w:tcBorders>
              <w:top w:val="single" w:sz="4" w:space="0" w:color="auto"/>
              <w:bottom w:val="nil"/>
            </w:tcBorders>
          </w:tcPr>
          <w:p w14:paraId="688AE920" w14:textId="77777777" w:rsidR="00757B02" w:rsidRDefault="00757B02" w:rsidP="00757B02">
            <w:pPr>
              <w:jc w:val="both"/>
            </w:pPr>
          </w:p>
        </w:tc>
      </w:tr>
      <w:tr w:rsidR="00757B02" w14:paraId="51342E4A" w14:textId="77777777" w:rsidTr="00892117">
        <w:trPr>
          <w:gridAfter w:val="1"/>
          <w:wAfter w:w="41" w:type="dxa"/>
          <w:trHeight w:val="1497"/>
        </w:trPr>
        <w:tc>
          <w:tcPr>
            <w:tcW w:w="9855" w:type="dxa"/>
            <w:gridSpan w:val="16"/>
            <w:tcBorders>
              <w:top w:val="nil"/>
            </w:tcBorders>
          </w:tcPr>
          <w:p w14:paraId="0BFE47AB" w14:textId="77777777" w:rsidR="00757B02" w:rsidRPr="00217019" w:rsidRDefault="00757B02" w:rsidP="00757B02">
            <w:pPr>
              <w:jc w:val="both"/>
              <w:rPr>
                <w:u w:val="single"/>
              </w:rPr>
            </w:pPr>
            <w:r w:rsidRPr="00217019">
              <w:rPr>
                <w:u w:val="single"/>
              </w:rPr>
              <w:t>Povinná literatura:</w:t>
            </w:r>
          </w:p>
          <w:p w14:paraId="35102D35" w14:textId="77777777" w:rsidR="00757B02" w:rsidRPr="00217019" w:rsidRDefault="00757B02" w:rsidP="00757B02">
            <w:pPr>
              <w:jc w:val="both"/>
              <w:rPr>
                <w:color w:val="212529"/>
                <w:shd w:val="clear" w:color="auto" w:fill="FFFFFF"/>
              </w:rPr>
            </w:pPr>
            <w:r w:rsidRPr="00217019">
              <w:rPr>
                <w:color w:val="212529"/>
                <w:shd w:val="clear" w:color="auto" w:fill="FFFFFF"/>
              </w:rPr>
              <w:t>LEPŠ, J., ŠMILAUER, P. Biostatistika. České Budějovice: JU, 2016. ISBN 978-80-7394-587-9.</w:t>
            </w:r>
          </w:p>
          <w:p w14:paraId="48A32C09" w14:textId="77777777" w:rsidR="00757B02" w:rsidRPr="00217019" w:rsidRDefault="00757B02" w:rsidP="00757B02">
            <w:pPr>
              <w:jc w:val="both"/>
            </w:pPr>
            <w:r w:rsidRPr="00217019">
              <w:rPr>
                <w:color w:val="212529"/>
                <w:shd w:val="clear" w:color="auto" w:fill="FFFFFF"/>
              </w:rPr>
              <w:t>PROCHÁZKA, B. Biostatistika pro lékaře: principy základních metod a jejich interpretace s využitím statistického systému R. Praha: UK, 2015. ISBN 978-80-246-2782-3.</w:t>
            </w:r>
          </w:p>
          <w:p w14:paraId="36DD30AF" w14:textId="77777777" w:rsidR="00757B02" w:rsidRPr="00217019" w:rsidRDefault="00757B02" w:rsidP="00757B02">
            <w:pPr>
              <w:jc w:val="both"/>
              <w:rPr>
                <w:color w:val="212529"/>
                <w:shd w:val="clear" w:color="auto" w:fill="FFFFFF"/>
              </w:rPr>
            </w:pPr>
            <w:r w:rsidRPr="00217019">
              <w:rPr>
                <w:color w:val="212529"/>
                <w:shd w:val="clear" w:color="auto" w:fill="FFFFFF"/>
              </w:rPr>
              <w:t>BRITTON, N.F. </w:t>
            </w:r>
            <w:proofErr w:type="spellStart"/>
            <w:r w:rsidRPr="00217019">
              <w:rPr>
                <w:color w:val="212529"/>
                <w:shd w:val="clear" w:color="auto" w:fill="FFFFFF"/>
              </w:rPr>
              <w:t>Essential</w:t>
            </w:r>
            <w:proofErr w:type="spellEnd"/>
            <w:r w:rsidRPr="00217019">
              <w:rPr>
                <w:color w:val="212529"/>
                <w:shd w:val="clear" w:color="auto" w:fill="FFFFFF"/>
              </w:rPr>
              <w:t xml:space="preserve"> </w:t>
            </w:r>
            <w:proofErr w:type="spellStart"/>
            <w:r w:rsidRPr="00217019">
              <w:rPr>
                <w:color w:val="212529"/>
                <w:shd w:val="clear" w:color="auto" w:fill="FFFFFF"/>
              </w:rPr>
              <w:t>Mathematical</w:t>
            </w:r>
            <w:proofErr w:type="spellEnd"/>
            <w:r w:rsidRPr="00217019">
              <w:rPr>
                <w:color w:val="212529"/>
                <w:shd w:val="clear" w:color="auto" w:fill="FFFFFF"/>
              </w:rPr>
              <w:t xml:space="preserve"> Biology. London: </w:t>
            </w:r>
            <w:proofErr w:type="spellStart"/>
            <w:r w:rsidRPr="00217019">
              <w:rPr>
                <w:color w:val="212529"/>
                <w:shd w:val="clear" w:color="auto" w:fill="FFFFFF"/>
              </w:rPr>
              <w:t>Springer</w:t>
            </w:r>
            <w:proofErr w:type="spellEnd"/>
            <w:r w:rsidRPr="00217019">
              <w:rPr>
                <w:color w:val="212529"/>
                <w:shd w:val="clear" w:color="auto" w:fill="FFFFFF"/>
              </w:rPr>
              <w:t>, 2003. ISBN 1-85233-536-X.</w:t>
            </w:r>
          </w:p>
          <w:p w14:paraId="5EA17420" w14:textId="77777777" w:rsidR="00757B02" w:rsidRPr="00217019" w:rsidRDefault="00757B02" w:rsidP="00757B02">
            <w:pPr>
              <w:jc w:val="both"/>
            </w:pPr>
            <w:r w:rsidRPr="00217019">
              <w:rPr>
                <w:color w:val="212529"/>
                <w:shd w:val="clear" w:color="auto" w:fill="FFFFFF"/>
              </w:rPr>
              <w:t>BRAUER, F., CASTILLO-CHÁVEZ, C. </w:t>
            </w:r>
            <w:proofErr w:type="spellStart"/>
            <w:r w:rsidRPr="00217019">
              <w:rPr>
                <w:color w:val="212529"/>
                <w:shd w:val="clear" w:color="auto" w:fill="FFFFFF"/>
              </w:rPr>
              <w:t>Mathematical</w:t>
            </w:r>
            <w:proofErr w:type="spellEnd"/>
            <w:r w:rsidRPr="00217019">
              <w:rPr>
                <w:color w:val="212529"/>
                <w:shd w:val="clear" w:color="auto" w:fill="FFFFFF"/>
              </w:rPr>
              <w:t xml:space="preserve"> </w:t>
            </w:r>
            <w:proofErr w:type="spellStart"/>
            <w:r w:rsidRPr="00217019">
              <w:rPr>
                <w:color w:val="212529"/>
                <w:shd w:val="clear" w:color="auto" w:fill="FFFFFF"/>
              </w:rPr>
              <w:t>Models</w:t>
            </w:r>
            <w:proofErr w:type="spellEnd"/>
            <w:r w:rsidRPr="00217019">
              <w:rPr>
                <w:color w:val="212529"/>
                <w:shd w:val="clear" w:color="auto" w:fill="FFFFFF"/>
              </w:rPr>
              <w:t xml:space="preserve"> in </w:t>
            </w:r>
            <w:proofErr w:type="spellStart"/>
            <w:r w:rsidRPr="00217019">
              <w:rPr>
                <w:color w:val="212529"/>
                <w:shd w:val="clear" w:color="auto" w:fill="FFFFFF"/>
              </w:rPr>
              <w:t>Population</w:t>
            </w:r>
            <w:proofErr w:type="spellEnd"/>
            <w:r w:rsidRPr="00217019">
              <w:rPr>
                <w:color w:val="212529"/>
                <w:shd w:val="clear" w:color="auto" w:fill="FFFFFF"/>
              </w:rPr>
              <w:t xml:space="preserve"> Biology and Epidemiology. 2nd Ed. New York: </w:t>
            </w:r>
            <w:proofErr w:type="spellStart"/>
            <w:r w:rsidRPr="00217019">
              <w:rPr>
                <w:color w:val="212529"/>
                <w:shd w:val="clear" w:color="auto" w:fill="FFFFFF"/>
              </w:rPr>
              <w:t>Springer</w:t>
            </w:r>
            <w:proofErr w:type="spellEnd"/>
            <w:r w:rsidRPr="00217019">
              <w:rPr>
                <w:color w:val="212529"/>
                <w:shd w:val="clear" w:color="auto" w:fill="FFFFFF"/>
              </w:rPr>
              <w:t xml:space="preserve">, 2012. </w:t>
            </w:r>
            <w:proofErr w:type="spellStart"/>
            <w:r w:rsidRPr="00217019">
              <w:rPr>
                <w:color w:val="212529"/>
                <w:shd w:val="clear" w:color="auto" w:fill="FFFFFF"/>
              </w:rPr>
              <w:t>Texts</w:t>
            </w:r>
            <w:proofErr w:type="spellEnd"/>
            <w:r w:rsidRPr="00217019">
              <w:rPr>
                <w:color w:val="212529"/>
                <w:shd w:val="clear" w:color="auto" w:fill="FFFFFF"/>
              </w:rPr>
              <w:t xml:space="preserve"> in </w:t>
            </w:r>
            <w:proofErr w:type="spellStart"/>
            <w:r w:rsidRPr="00217019">
              <w:rPr>
                <w:color w:val="212529"/>
                <w:shd w:val="clear" w:color="auto" w:fill="FFFFFF"/>
              </w:rPr>
              <w:t>Applied</w:t>
            </w:r>
            <w:proofErr w:type="spellEnd"/>
            <w:r w:rsidRPr="00217019">
              <w:rPr>
                <w:color w:val="212529"/>
                <w:shd w:val="clear" w:color="auto" w:fill="FFFFFF"/>
              </w:rPr>
              <w:t xml:space="preserve"> </w:t>
            </w:r>
            <w:proofErr w:type="spellStart"/>
            <w:r w:rsidRPr="00217019">
              <w:rPr>
                <w:color w:val="212529"/>
                <w:shd w:val="clear" w:color="auto" w:fill="FFFFFF"/>
              </w:rPr>
              <w:t>Mathematics</w:t>
            </w:r>
            <w:proofErr w:type="spellEnd"/>
            <w:r w:rsidRPr="00217019">
              <w:rPr>
                <w:color w:val="212529"/>
                <w:shd w:val="clear" w:color="auto" w:fill="FFFFFF"/>
              </w:rPr>
              <w:t>. ISBN 978-1-4614-1685-2.</w:t>
            </w:r>
          </w:p>
          <w:p w14:paraId="72F0E58F" w14:textId="77777777" w:rsidR="00757B02" w:rsidRPr="00217019" w:rsidRDefault="00757B02" w:rsidP="00757B02">
            <w:pPr>
              <w:jc w:val="both"/>
            </w:pPr>
          </w:p>
          <w:p w14:paraId="1EA39B68" w14:textId="77777777" w:rsidR="00757B02" w:rsidRPr="00217019" w:rsidRDefault="00757B02" w:rsidP="00757B02">
            <w:pPr>
              <w:jc w:val="both"/>
              <w:rPr>
                <w:u w:val="single"/>
              </w:rPr>
            </w:pPr>
            <w:r w:rsidRPr="00217019">
              <w:rPr>
                <w:u w:val="single"/>
              </w:rPr>
              <w:t>Doporučená literatura:</w:t>
            </w:r>
          </w:p>
          <w:p w14:paraId="058DB363" w14:textId="77777777" w:rsidR="00757B02" w:rsidRPr="00217019" w:rsidRDefault="00757B02" w:rsidP="00757B02">
            <w:pPr>
              <w:jc w:val="both"/>
              <w:rPr>
                <w:highlight w:val="cyan"/>
              </w:rPr>
            </w:pPr>
            <w:r w:rsidRPr="00217019">
              <w:rPr>
                <w:color w:val="212529"/>
                <w:shd w:val="clear" w:color="auto" w:fill="FFFFFF"/>
              </w:rPr>
              <w:t>PEKÁR, S., BRABEC, M. Moderní analýza biologických dat. Brno: MU, 2019. ISBN 978-80-210-9277-8.</w:t>
            </w:r>
          </w:p>
          <w:p w14:paraId="28277ED6" w14:textId="77777777" w:rsidR="00757B02" w:rsidRPr="00217019" w:rsidRDefault="00757B02" w:rsidP="00757B02">
            <w:pPr>
              <w:jc w:val="both"/>
              <w:rPr>
                <w:color w:val="212529"/>
                <w:sz w:val="19"/>
                <w:szCs w:val="19"/>
                <w:shd w:val="clear" w:color="auto" w:fill="FFFFFF"/>
              </w:rPr>
            </w:pPr>
            <w:r w:rsidRPr="00217019">
              <w:rPr>
                <w:color w:val="212529"/>
                <w:shd w:val="clear" w:color="auto" w:fill="FFFFFF"/>
              </w:rPr>
              <w:t xml:space="preserve">PEKÁR, S., BRABEC, M. Moderní analýza biologických dat. 2. </w:t>
            </w:r>
            <w:proofErr w:type="spellStart"/>
            <w:r w:rsidRPr="00217019">
              <w:rPr>
                <w:color w:val="212529"/>
                <w:shd w:val="clear" w:color="auto" w:fill="FFFFFF"/>
              </w:rPr>
              <w:t>přeprac</w:t>
            </w:r>
            <w:proofErr w:type="spellEnd"/>
            <w:r w:rsidRPr="00217019">
              <w:rPr>
                <w:color w:val="212529"/>
                <w:shd w:val="clear" w:color="auto" w:fill="FFFFFF"/>
              </w:rPr>
              <w:t xml:space="preserve">. vyd. </w:t>
            </w:r>
            <w:r w:rsidRPr="00217019">
              <w:rPr>
                <w:color w:val="212529"/>
                <w:sz w:val="19"/>
                <w:szCs w:val="19"/>
                <w:shd w:val="clear" w:color="auto" w:fill="FFFFFF"/>
              </w:rPr>
              <w:t>Brno: MU, 2020.</w:t>
            </w:r>
            <w:r w:rsidRPr="00217019">
              <w:rPr>
                <w:color w:val="212529"/>
                <w:shd w:val="clear" w:color="auto" w:fill="FFFFFF"/>
              </w:rPr>
              <w:t xml:space="preserve"> </w:t>
            </w:r>
            <w:r w:rsidRPr="00217019">
              <w:rPr>
                <w:color w:val="212529"/>
                <w:sz w:val="19"/>
                <w:szCs w:val="19"/>
                <w:shd w:val="clear" w:color="auto" w:fill="FFFFFF"/>
              </w:rPr>
              <w:t>ISBN 978-80-210-9622-6.</w:t>
            </w:r>
          </w:p>
          <w:p w14:paraId="0E398F1E" w14:textId="77777777" w:rsidR="00757B02" w:rsidRDefault="00757B02" w:rsidP="00757B02">
            <w:pPr>
              <w:jc w:val="both"/>
            </w:pPr>
            <w:r w:rsidRPr="00217019">
              <w:rPr>
                <w:color w:val="212529"/>
                <w:shd w:val="clear" w:color="auto" w:fill="FFFFFF"/>
              </w:rPr>
              <w:t>VITTINGHOFF, E. </w:t>
            </w:r>
            <w:proofErr w:type="spellStart"/>
            <w:r w:rsidRPr="00217019">
              <w:rPr>
                <w:color w:val="212529"/>
                <w:shd w:val="clear" w:color="auto" w:fill="FFFFFF"/>
              </w:rPr>
              <w:t>Regression</w:t>
            </w:r>
            <w:proofErr w:type="spellEnd"/>
            <w:r w:rsidRPr="00217019">
              <w:rPr>
                <w:color w:val="212529"/>
                <w:shd w:val="clear" w:color="auto" w:fill="FFFFFF"/>
              </w:rPr>
              <w:t xml:space="preserve"> </w:t>
            </w:r>
            <w:proofErr w:type="spellStart"/>
            <w:r w:rsidRPr="00217019">
              <w:rPr>
                <w:color w:val="212529"/>
                <w:shd w:val="clear" w:color="auto" w:fill="FFFFFF"/>
              </w:rPr>
              <w:t>Methods</w:t>
            </w:r>
            <w:proofErr w:type="spellEnd"/>
            <w:r w:rsidRPr="00217019">
              <w:rPr>
                <w:color w:val="212529"/>
                <w:shd w:val="clear" w:color="auto" w:fill="FFFFFF"/>
              </w:rPr>
              <w:t xml:space="preserve"> in </w:t>
            </w:r>
            <w:proofErr w:type="spellStart"/>
            <w:r w:rsidRPr="00217019">
              <w:rPr>
                <w:color w:val="212529"/>
                <w:shd w:val="clear" w:color="auto" w:fill="FFFFFF"/>
              </w:rPr>
              <w:t>Biostatistics</w:t>
            </w:r>
            <w:proofErr w:type="spellEnd"/>
            <w:r w:rsidRPr="00217019">
              <w:rPr>
                <w:color w:val="212529"/>
                <w:shd w:val="clear" w:color="auto" w:fill="FFFFFF"/>
              </w:rPr>
              <w:t xml:space="preserve">: </w:t>
            </w:r>
            <w:proofErr w:type="spellStart"/>
            <w:r w:rsidRPr="00217019">
              <w:rPr>
                <w:color w:val="212529"/>
                <w:shd w:val="clear" w:color="auto" w:fill="FFFFFF"/>
              </w:rPr>
              <w:t>Linear</w:t>
            </w:r>
            <w:proofErr w:type="spellEnd"/>
            <w:r w:rsidRPr="00217019">
              <w:rPr>
                <w:color w:val="212529"/>
                <w:shd w:val="clear" w:color="auto" w:fill="FFFFFF"/>
              </w:rPr>
              <w:t xml:space="preserve">, </w:t>
            </w:r>
            <w:proofErr w:type="spellStart"/>
            <w:r w:rsidRPr="00217019">
              <w:rPr>
                <w:color w:val="212529"/>
                <w:shd w:val="clear" w:color="auto" w:fill="FFFFFF"/>
              </w:rPr>
              <w:t>Logistic</w:t>
            </w:r>
            <w:proofErr w:type="spellEnd"/>
            <w:r w:rsidRPr="00217019">
              <w:rPr>
                <w:color w:val="212529"/>
                <w:shd w:val="clear" w:color="auto" w:fill="FFFFFF"/>
              </w:rPr>
              <w:t xml:space="preserve">, </w:t>
            </w:r>
            <w:proofErr w:type="spellStart"/>
            <w:r w:rsidRPr="00217019">
              <w:rPr>
                <w:color w:val="212529"/>
                <w:shd w:val="clear" w:color="auto" w:fill="FFFFFF"/>
              </w:rPr>
              <w:t>Survival</w:t>
            </w:r>
            <w:proofErr w:type="spellEnd"/>
            <w:r w:rsidRPr="00217019">
              <w:rPr>
                <w:color w:val="212529"/>
                <w:shd w:val="clear" w:color="auto" w:fill="FFFFFF"/>
              </w:rPr>
              <w:t xml:space="preserve">, and </w:t>
            </w:r>
            <w:proofErr w:type="spellStart"/>
            <w:r w:rsidRPr="00217019">
              <w:rPr>
                <w:color w:val="212529"/>
                <w:shd w:val="clear" w:color="auto" w:fill="FFFFFF"/>
              </w:rPr>
              <w:t>Repeated</w:t>
            </w:r>
            <w:proofErr w:type="spellEnd"/>
            <w:r w:rsidRPr="00217019">
              <w:rPr>
                <w:color w:val="212529"/>
                <w:shd w:val="clear" w:color="auto" w:fill="FFFFFF"/>
              </w:rPr>
              <w:t xml:space="preserve"> </w:t>
            </w:r>
            <w:proofErr w:type="spellStart"/>
            <w:r w:rsidRPr="00217019">
              <w:rPr>
                <w:color w:val="212529"/>
                <w:shd w:val="clear" w:color="auto" w:fill="FFFFFF"/>
              </w:rPr>
              <w:t>Measures</w:t>
            </w:r>
            <w:proofErr w:type="spellEnd"/>
            <w:r w:rsidRPr="00217019">
              <w:rPr>
                <w:color w:val="212529"/>
                <w:shd w:val="clear" w:color="auto" w:fill="FFFFFF"/>
              </w:rPr>
              <w:t xml:space="preserve"> </w:t>
            </w:r>
            <w:proofErr w:type="spellStart"/>
            <w:r w:rsidRPr="00217019">
              <w:rPr>
                <w:color w:val="212529"/>
                <w:shd w:val="clear" w:color="auto" w:fill="FFFFFF"/>
              </w:rPr>
              <w:t>Models</w:t>
            </w:r>
            <w:proofErr w:type="spellEnd"/>
            <w:r w:rsidRPr="00217019">
              <w:rPr>
                <w:color w:val="212529"/>
                <w:shd w:val="clear" w:color="auto" w:fill="FFFFFF"/>
              </w:rPr>
              <w:t xml:space="preserve">. 2nd Ed. New York: </w:t>
            </w:r>
            <w:proofErr w:type="spellStart"/>
            <w:r w:rsidRPr="00217019">
              <w:rPr>
                <w:color w:val="212529"/>
                <w:shd w:val="clear" w:color="auto" w:fill="FFFFFF"/>
              </w:rPr>
              <w:t>Springer</w:t>
            </w:r>
            <w:proofErr w:type="spellEnd"/>
            <w:r w:rsidRPr="00217019">
              <w:rPr>
                <w:color w:val="212529"/>
                <w:shd w:val="clear" w:color="auto" w:fill="FFFFFF"/>
              </w:rPr>
              <w:t xml:space="preserve">, 2012. </w:t>
            </w:r>
            <w:proofErr w:type="spellStart"/>
            <w:r w:rsidRPr="00217019">
              <w:rPr>
                <w:color w:val="212529"/>
                <w:shd w:val="clear" w:color="auto" w:fill="FFFFFF"/>
              </w:rPr>
              <w:t>Statistics</w:t>
            </w:r>
            <w:proofErr w:type="spellEnd"/>
            <w:r w:rsidRPr="00217019">
              <w:rPr>
                <w:color w:val="212529"/>
                <w:shd w:val="clear" w:color="auto" w:fill="FFFFFF"/>
              </w:rPr>
              <w:t xml:space="preserve"> </w:t>
            </w:r>
            <w:proofErr w:type="spellStart"/>
            <w:r w:rsidRPr="00217019">
              <w:rPr>
                <w:color w:val="212529"/>
                <w:shd w:val="clear" w:color="auto" w:fill="FFFFFF"/>
              </w:rPr>
              <w:t>for</w:t>
            </w:r>
            <w:proofErr w:type="spellEnd"/>
            <w:r w:rsidRPr="00217019">
              <w:rPr>
                <w:color w:val="212529"/>
                <w:shd w:val="clear" w:color="auto" w:fill="FFFFFF"/>
              </w:rPr>
              <w:t xml:space="preserve"> Biology and </w:t>
            </w:r>
            <w:proofErr w:type="spellStart"/>
            <w:r w:rsidRPr="00217019">
              <w:rPr>
                <w:color w:val="212529"/>
                <w:shd w:val="clear" w:color="auto" w:fill="FFFFFF"/>
              </w:rPr>
              <w:t>Health</w:t>
            </w:r>
            <w:proofErr w:type="spellEnd"/>
            <w:r w:rsidRPr="00217019">
              <w:rPr>
                <w:color w:val="212529"/>
                <w:shd w:val="clear" w:color="auto" w:fill="FFFFFF"/>
              </w:rPr>
              <w:t>. ISBN 978-1-4614-1352-3.</w:t>
            </w:r>
          </w:p>
        </w:tc>
      </w:tr>
      <w:tr w:rsidR="00757B02" w14:paraId="1CB8FE3D" w14:textId="77777777" w:rsidTr="00892117">
        <w:trPr>
          <w:gridAfter w:val="1"/>
          <w:wAfter w:w="41"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59E0B628" w14:textId="77777777" w:rsidR="00757B02" w:rsidRDefault="00757B02" w:rsidP="00757B02">
            <w:pPr>
              <w:jc w:val="center"/>
              <w:rPr>
                <w:b/>
              </w:rPr>
            </w:pPr>
            <w:r>
              <w:rPr>
                <w:b/>
              </w:rPr>
              <w:t>Informace ke kombinované nebo distanční formě</w:t>
            </w:r>
          </w:p>
        </w:tc>
      </w:tr>
      <w:tr w:rsidR="00757B02" w14:paraId="19D3C0BF" w14:textId="77777777" w:rsidTr="00892117">
        <w:trPr>
          <w:gridAfter w:val="1"/>
          <w:wAfter w:w="41" w:type="dxa"/>
        </w:trPr>
        <w:tc>
          <w:tcPr>
            <w:tcW w:w="4787" w:type="dxa"/>
            <w:gridSpan w:val="8"/>
            <w:tcBorders>
              <w:top w:val="single" w:sz="2" w:space="0" w:color="auto"/>
            </w:tcBorders>
            <w:shd w:val="clear" w:color="auto" w:fill="F7CAAC"/>
          </w:tcPr>
          <w:p w14:paraId="7FFE3E9A" w14:textId="77777777" w:rsidR="00757B02" w:rsidRDefault="00757B02" w:rsidP="00757B02">
            <w:pPr>
              <w:jc w:val="both"/>
            </w:pPr>
            <w:r>
              <w:rPr>
                <w:b/>
              </w:rPr>
              <w:t>Rozsah konzultací (soustředění)</w:t>
            </w:r>
          </w:p>
        </w:tc>
        <w:tc>
          <w:tcPr>
            <w:tcW w:w="889" w:type="dxa"/>
            <w:tcBorders>
              <w:top w:val="single" w:sz="2" w:space="0" w:color="auto"/>
            </w:tcBorders>
          </w:tcPr>
          <w:p w14:paraId="57B48EFB" w14:textId="77777777" w:rsidR="00757B02" w:rsidRDefault="00757B02" w:rsidP="00757B02">
            <w:pPr>
              <w:jc w:val="both"/>
            </w:pPr>
          </w:p>
        </w:tc>
        <w:tc>
          <w:tcPr>
            <w:tcW w:w="4179" w:type="dxa"/>
            <w:gridSpan w:val="7"/>
            <w:tcBorders>
              <w:top w:val="single" w:sz="2" w:space="0" w:color="auto"/>
            </w:tcBorders>
            <w:shd w:val="clear" w:color="auto" w:fill="F7CAAC"/>
          </w:tcPr>
          <w:p w14:paraId="44DE28E5" w14:textId="77777777" w:rsidR="00757B02" w:rsidRDefault="00757B02" w:rsidP="00757B02">
            <w:pPr>
              <w:jc w:val="both"/>
              <w:rPr>
                <w:b/>
              </w:rPr>
            </w:pPr>
            <w:r>
              <w:rPr>
                <w:b/>
              </w:rPr>
              <w:t xml:space="preserve">hodin </w:t>
            </w:r>
          </w:p>
        </w:tc>
      </w:tr>
      <w:tr w:rsidR="00757B02" w14:paraId="7786B825" w14:textId="77777777" w:rsidTr="00892117">
        <w:trPr>
          <w:gridAfter w:val="1"/>
          <w:wAfter w:w="41" w:type="dxa"/>
        </w:trPr>
        <w:tc>
          <w:tcPr>
            <w:tcW w:w="9855" w:type="dxa"/>
            <w:gridSpan w:val="16"/>
            <w:shd w:val="clear" w:color="auto" w:fill="F7CAAC"/>
          </w:tcPr>
          <w:p w14:paraId="6B9613E9" w14:textId="77777777" w:rsidR="00757B02" w:rsidRDefault="00757B02" w:rsidP="00757B02">
            <w:pPr>
              <w:jc w:val="both"/>
              <w:rPr>
                <w:b/>
              </w:rPr>
            </w:pPr>
            <w:r>
              <w:rPr>
                <w:b/>
              </w:rPr>
              <w:t>Informace o způsobu kontaktu s vyučujícím</w:t>
            </w:r>
          </w:p>
        </w:tc>
      </w:tr>
      <w:tr w:rsidR="00757B02" w14:paraId="452BA4D5" w14:textId="77777777" w:rsidTr="00892117">
        <w:trPr>
          <w:gridAfter w:val="1"/>
          <w:wAfter w:w="41" w:type="dxa"/>
          <w:trHeight w:val="1373"/>
        </w:trPr>
        <w:tc>
          <w:tcPr>
            <w:tcW w:w="9855" w:type="dxa"/>
            <w:gridSpan w:val="16"/>
          </w:tcPr>
          <w:p w14:paraId="2F68F61B" w14:textId="77777777" w:rsidR="00757B02" w:rsidRDefault="00757B02" w:rsidP="00757B02">
            <w:pPr>
              <w:jc w:val="both"/>
            </w:pPr>
          </w:p>
          <w:p w14:paraId="2EBEFD7C" w14:textId="77777777" w:rsidR="00757B02" w:rsidRDefault="00757B02" w:rsidP="00757B02">
            <w:pPr>
              <w:jc w:val="both"/>
            </w:pPr>
          </w:p>
          <w:p w14:paraId="15610B86" w14:textId="77777777" w:rsidR="00757B02" w:rsidRDefault="00757B02" w:rsidP="00757B02">
            <w:pPr>
              <w:jc w:val="both"/>
            </w:pPr>
          </w:p>
          <w:p w14:paraId="76722168" w14:textId="77777777" w:rsidR="00757B02" w:rsidRDefault="00757B02" w:rsidP="00757B02">
            <w:pPr>
              <w:jc w:val="both"/>
            </w:pPr>
          </w:p>
          <w:p w14:paraId="148055BA" w14:textId="77777777" w:rsidR="00757B02" w:rsidRDefault="00757B02" w:rsidP="00757B02">
            <w:pPr>
              <w:jc w:val="both"/>
            </w:pPr>
          </w:p>
          <w:p w14:paraId="4266936B" w14:textId="77777777" w:rsidR="00757B02" w:rsidRDefault="00757B02" w:rsidP="00757B02">
            <w:pPr>
              <w:jc w:val="both"/>
            </w:pPr>
          </w:p>
          <w:p w14:paraId="476546BF" w14:textId="77777777" w:rsidR="00757B02" w:rsidRDefault="00757B02" w:rsidP="00757B02">
            <w:pPr>
              <w:jc w:val="both"/>
            </w:pPr>
          </w:p>
          <w:p w14:paraId="1C7EA32A" w14:textId="77777777" w:rsidR="00757B02" w:rsidRDefault="00757B02" w:rsidP="00757B02">
            <w:pPr>
              <w:jc w:val="both"/>
            </w:pPr>
          </w:p>
          <w:p w14:paraId="41B58EDC" w14:textId="77777777" w:rsidR="00757B02" w:rsidRDefault="00757B02" w:rsidP="00757B02">
            <w:pPr>
              <w:jc w:val="both"/>
            </w:pPr>
          </w:p>
          <w:p w14:paraId="6E11AD00" w14:textId="77777777" w:rsidR="00757B02" w:rsidRDefault="00757B02" w:rsidP="00757B02">
            <w:pPr>
              <w:jc w:val="both"/>
            </w:pPr>
          </w:p>
          <w:p w14:paraId="66A9FCAF" w14:textId="77777777" w:rsidR="00757B02" w:rsidRDefault="00757B02" w:rsidP="00757B02">
            <w:pPr>
              <w:jc w:val="both"/>
            </w:pPr>
          </w:p>
          <w:p w14:paraId="66FEF082" w14:textId="77777777" w:rsidR="00757B02" w:rsidRDefault="00757B02" w:rsidP="00757B02">
            <w:pPr>
              <w:jc w:val="both"/>
            </w:pPr>
          </w:p>
          <w:p w14:paraId="6DA08750" w14:textId="167DA0C8" w:rsidR="00757B02" w:rsidRDefault="00757B02" w:rsidP="00757B02">
            <w:pPr>
              <w:jc w:val="both"/>
            </w:pPr>
          </w:p>
          <w:p w14:paraId="6C8DE4C8" w14:textId="1A8EBB7A" w:rsidR="00D66D6A" w:rsidRDefault="00D66D6A" w:rsidP="00757B02">
            <w:pPr>
              <w:jc w:val="both"/>
            </w:pPr>
          </w:p>
          <w:p w14:paraId="70BB03AB" w14:textId="77777777" w:rsidR="00D66D6A" w:rsidRDefault="00D66D6A" w:rsidP="00757B02">
            <w:pPr>
              <w:jc w:val="both"/>
            </w:pPr>
          </w:p>
          <w:p w14:paraId="06534FDE" w14:textId="7C94A590" w:rsidR="00757B02" w:rsidRDefault="00757B02" w:rsidP="00757B02">
            <w:pPr>
              <w:jc w:val="both"/>
            </w:pPr>
          </w:p>
        </w:tc>
      </w:tr>
      <w:tr w:rsidR="009F1539" w14:paraId="720E38D3" w14:textId="77777777" w:rsidTr="00892117">
        <w:trPr>
          <w:gridAfter w:val="1"/>
          <w:wAfter w:w="41" w:type="dxa"/>
        </w:trPr>
        <w:tc>
          <w:tcPr>
            <w:tcW w:w="9855" w:type="dxa"/>
            <w:gridSpan w:val="16"/>
            <w:tcBorders>
              <w:bottom w:val="double" w:sz="4" w:space="0" w:color="auto"/>
            </w:tcBorders>
            <w:shd w:val="clear" w:color="auto" w:fill="BDD6EE"/>
          </w:tcPr>
          <w:p w14:paraId="440E4231" w14:textId="77777777" w:rsidR="009F1539" w:rsidRDefault="009F1539" w:rsidP="00892117">
            <w:pPr>
              <w:jc w:val="both"/>
              <w:rPr>
                <w:b/>
                <w:sz w:val="28"/>
              </w:rPr>
            </w:pPr>
            <w:bookmarkStart w:id="47" w:name="_Hlk172552040"/>
            <w:bookmarkEnd w:id="45"/>
            <w:r>
              <w:lastRenderedPageBreak/>
              <w:br w:type="page"/>
            </w:r>
            <w:r>
              <w:rPr>
                <w:b/>
                <w:sz w:val="28"/>
              </w:rPr>
              <w:t>B-III – Charakteristika studijního předmětu</w:t>
            </w:r>
          </w:p>
        </w:tc>
      </w:tr>
      <w:tr w:rsidR="009F1539" w14:paraId="4404843D" w14:textId="77777777" w:rsidTr="00892117">
        <w:trPr>
          <w:gridAfter w:val="1"/>
          <w:wAfter w:w="41" w:type="dxa"/>
        </w:trPr>
        <w:tc>
          <w:tcPr>
            <w:tcW w:w="3435" w:type="dxa"/>
            <w:gridSpan w:val="5"/>
            <w:tcBorders>
              <w:top w:val="double" w:sz="4" w:space="0" w:color="auto"/>
            </w:tcBorders>
            <w:shd w:val="clear" w:color="auto" w:fill="F7CAAC"/>
          </w:tcPr>
          <w:p w14:paraId="26A6FBE0" w14:textId="77777777" w:rsidR="009F1539" w:rsidRDefault="009F1539" w:rsidP="00892117">
            <w:pPr>
              <w:jc w:val="both"/>
              <w:rPr>
                <w:b/>
              </w:rPr>
            </w:pPr>
            <w:r>
              <w:rPr>
                <w:b/>
              </w:rPr>
              <w:t>Název studijního předmětu</w:t>
            </w:r>
          </w:p>
        </w:tc>
        <w:tc>
          <w:tcPr>
            <w:tcW w:w="6420" w:type="dxa"/>
            <w:gridSpan w:val="11"/>
            <w:tcBorders>
              <w:top w:val="double" w:sz="4" w:space="0" w:color="auto"/>
            </w:tcBorders>
          </w:tcPr>
          <w:p w14:paraId="6F1998B7" w14:textId="77777777" w:rsidR="009F1539" w:rsidRDefault="009F1539" w:rsidP="00892117">
            <w:pPr>
              <w:jc w:val="both"/>
            </w:pPr>
            <w:bookmarkStart w:id="48" w:name="Indiv_projekt_II"/>
            <w:bookmarkEnd w:id="48"/>
            <w:r>
              <w:rPr>
                <w:b/>
                <w:bCs/>
              </w:rPr>
              <w:t>Individuální projekt II</w:t>
            </w:r>
          </w:p>
        </w:tc>
      </w:tr>
      <w:tr w:rsidR="009F1539" w14:paraId="116526EC" w14:textId="77777777" w:rsidTr="00892117">
        <w:trPr>
          <w:gridAfter w:val="1"/>
          <w:wAfter w:w="41" w:type="dxa"/>
        </w:trPr>
        <w:tc>
          <w:tcPr>
            <w:tcW w:w="3435" w:type="dxa"/>
            <w:gridSpan w:val="5"/>
            <w:shd w:val="clear" w:color="auto" w:fill="F7CAAC"/>
          </w:tcPr>
          <w:p w14:paraId="7C51F764" w14:textId="77777777" w:rsidR="009F1539" w:rsidRDefault="009F1539" w:rsidP="00892117">
            <w:pPr>
              <w:jc w:val="both"/>
              <w:rPr>
                <w:b/>
              </w:rPr>
            </w:pPr>
            <w:r>
              <w:rPr>
                <w:b/>
              </w:rPr>
              <w:t>Typ předmětu</w:t>
            </w:r>
          </w:p>
        </w:tc>
        <w:tc>
          <w:tcPr>
            <w:tcW w:w="3057" w:type="dxa"/>
            <w:gridSpan w:val="5"/>
          </w:tcPr>
          <w:p w14:paraId="6F8CB25C" w14:textId="77777777" w:rsidR="009F1539" w:rsidRDefault="009F1539" w:rsidP="00892117">
            <w:pPr>
              <w:jc w:val="both"/>
            </w:pPr>
            <w:r>
              <w:t>povinný</w:t>
            </w:r>
          </w:p>
        </w:tc>
        <w:tc>
          <w:tcPr>
            <w:tcW w:w="2695" w:type="dxa"/>
            <w:gridSpan w:val="4"/>
            <w:shd w:val="clear" w:color="auto" w:fill="F7CAAC"/>
          </w:tcPr>
          <w:p w14:paraId="03A35728" w14:textId="77777777" w:rsidR="009F1539" w:rsidRDefault="009F1539" w:rsidP="00892117">
            <w:pPr>
              <w:jc w:val="both"/>
            </w:pPr>
            <w:r>
              <w:rPr>
                <w:b/>
              </w:rPr>
              <w:t>doporučený ročník / semestr</w:t>
            </w:r>
          </w:p>
        </w:tc>
        <w:tc>
          <w:tcPr>
            <w:tcW w:w="668" w:type="dxa"/>
            <w:gridSpan w:val="2"/>
          </w:tcPr>
          <w:p w14:paraId="2C534404" w14:textId="77777777" w:rsidR="009F1539" w:rsidRDefault="009F1539" w:rsidP="00892117">
            <w:pPr>
              <w:jc w:val="both"/>
            </w:pPr>
            <w:r>
              <w:t>2/ZS</w:t>
            </w:r>
          </w:p>
        </w:tc>
      </w:tr>
      <w:tr w:rsidR="009F1539" w14:paraId="2F910AD1" w14:textId="77777777" w:rsidTr="00892117">
        <w:trPr>
          <w:gridAfter w:val="1"/>
          <w:wAfter w:w="41" w:type="dxa"/>
        </w:trPr>
        <w:tc>
          <w:tcPr>
            <w:tcW w:w="3435" w:type="dxa"/>
            <w:gridSpan w:val="5"/>
            <w:shd w:val="clear" w:color="auto" w:fill="F7CAAC"/>
          </w:tcPr>
          <w:p w14:paraId="7092DA90" w14:textId="77777777" w:rsidR="009F1539" w:rsidRDefault="009F1539" w:rsidP="00892117">
            <w:pPr>
              <w:jc w:val="both"/>
              <w:rPr>
                <w:b/>
              </w:rPr>
            </w:pPr>
            <w:r>
              <w:rPr>
                <w:b/>
              </w:rPr>
              <w:t>Rozsah studijního předmětu</w:t>
            </w:r>
          </w:p>
        </w:tc>
        <w:tc>
          <w:tcPr>
            <w:tcW w:w="1352" w:type="dxa"/>
            <w:gridSpan w:val="3"/>
          </w:tcPr>
          <w:p w14:paraId="4CD7B44F" w14:textId="60EA6F54" w:rsidR="009F1539" w:rsidRDefault="009F1539" w:rsidP="00892117">
            <w:pPr>
              <w:jc w:val="both"/>
            </w:pPr>
            <w:proofErr w:type="gramStart"/>
            <w:r>
              <w:t>0p</w:t>
            </w:r>
            <w:proofErr w:type="gramEnd"/>
            <w:r>
              <w:t>+</w:t>
            </w:r>
            <w:r w:rsidR="00B24A2F">
              <w:t>2</w:t>
            </w:r>
            <w:r>
              <w:t>s+104l</w:t>
            </w:r>
          </w:p>
        </w:tc>
        <w:tc>
          <w:tcPr>
            <w:tcW w:w="889" w:type="dxa"/>
            <w:shd w:val="clear" w:color="auto" w:fill="F7CAAC"/>
          </w:tcPr>
          <w:p w14:paraId="0A2D070E" w14:textId="77777777" w:rsidR="009F1539" w:rsidRDefault="009F1539" w:rsidP="00892117">
            <w:pPr>
              <w:jc w:val="both"/>
              <w:rPr>
                <w:b/>
              </w:rPr>
            </w:pPr>
            <w:r>
              <w:rPr>
                <w:b/>
              </w:rPr>
              <w:t xml:space="preserve">hod. </w:t>
            </w:r>
          </w:p>
        </w:tc>
        <w:tc>
          <w:tcPr>
            <w:tcW w:w="816" w:type="dxa"/>
          </w:tcPr>
          <w:p w14:paraId="7C745B14" w14:textId="1CBDC455" w:rsidR="009F1539" w:rsidRDefault="009F1539" w:rsidP="00892117">
            <w:pPr>
              <w:jc w:val="both"/>
            </w:pPr>
            <w:r>
              <w:t>10</w:t>
            </w:r>
            <w:r w:rsidR="00B24A2F">
              <w:t>6</w:t>
            </w:r>
          </w:p>
        </w:tc>
        <w:tc>
          <w:tcPr>
            <w:tcW w:w="1479" w:type="dxa"/>
            <w:gridSpan w:val="2"/>
            <w:shd w:val="clear" w:color="auto" w:fill="F7CAAC"/>
          </w:tcPr>
          <w:p w14:paraId="16D71AE9" w14:textId="77777777" w:rsidR="009F1539" w:rsidRDefault="009F1539" w:rsidP="00892117">
            <w:pPr>
              <w:jc w:val="both"/>
              <w:rPr>
                <w:b/>
              </w:rPr>
            </w:pPr>
            <w:r>
              <w:rPr>
                <w:b/>
              </w:rPr>
              <w:t>kreditů</w:t>
            </w:r>
          </w:p>
        </w:tc>
        <w:tc>
          <w:tcPr>
            <w:tcW w:w="1884" w:type="dxa"/>
            <w:gridSpan w:val="4"/>
          </w:tcPr>
          <w:p w14:paraId="55300DDF" w14:textId="77777777" w:rsidR="009F1539" w:rsidRDefault="009F1539" w:rsidP="00892117">
            <w:pPr>
              <w:jc w:val="both"/>
            </w:pPr>
            <w:r>
              <w:t>2</w:t>
            </w:r>
          </w:p>
        </w:tc>
      </w:tr>
      <w:tr w:rsidR="009F1539" w14:paraId="3794B3F0" w14:textId="77777777" w:rsidTr="00892117">
        <w:trPr>
          <w:gridAfter w:val="1"/>
          <w:wAfter w:w="41" w:type="dxa"/>
        </w:trPr>
        <w:tc>
          <w:tcPr>
            <w:tcW w:w="3435" w:type="dxa"/>
            <w:gridSpan w:val="5"/>
            <w:shd w:val="clear" w:color="auto" w:fill="F7CAAC"/>
          </w:tcPr>
          <w:p w14:paraId="6A58AF7E"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0" w:type="dxa"/>
            <w:gridSpan w:val="11"/>
          </w:tcPr>
          <w:p w14:paraId="67515E1F" w14:textId="77777777" w:rsidR="009F1539" w:rsidRDefault="009F1539" w:rsidP="00892117">
            <w:pPr>
              <w:jc w:val="both"/>
            </w:pPr>
          </w:p>
        </w:tc>
      </w:tr>
      <w:tr w:rsidR="009F1539" w14:paraId="100AE65F" w14:textId="77777777" w:rsidTr="00892117">
        <w:trPr>
          <w:gridAfter w:val="1"/>
          <w:wAfter w:w="41" w:type="dxa"/>
        </w:trPr>
        <w:tc>
          <w:tcPr>
            <w:tcW w:w="3435" w:type="dxa"/>
            <w:gridSpan w:val="5"/>
            <w:shd w:val="clear" w:color="auto" w:fill="F7CAAC"/>
          </w:tcPr>
          <w:p w14:paraId="5EC7CE82" w14:textId="77777777" w:rsidR="009F1539" w:rsidRPr="005A0406" w:rsidRDefault="009F1539" w:rsidP="00892117">
            <w:pPr>
              <w:jc w:val="both"/>
              <w:rPr>
                <w:b/>
              </w:rPr>
            </w:pPr>
            <w:r w:rsidRPr="005A0406">
              <w:rPr>
                <w:b/>
              </w:rPr>
              <w:t>Způsob ověření výsledků učení</w:t>
            </w:r>
          </w:p>
        </w:tc>
        <w:tc>
          <w:tcPr>
            <w:tcW w:w="3057" w:type="dxa"/>
            <w:gridSpan w:val="5"/>
            <w:tcBorders>
              <w:bottom w:val="single" w:sz="4" w:space="0" w:color="auto"/>
            </w:tcBorders>
          </w:tcPr>
          <w:p w14:paraId="324A46A4" w14:textId="77777777" w:rsidR="009F1539" w:rsidRDefault="009F1539" w:rsidP="00892117">
            <w:pPr>
              <w:jc w:val="both"/>
            </w:pPr>
            <w:r>
              <w:t>zápočet</w:t>
            </w:r>
          </w:p>
        </w:tc>
        <w:tc>
          <w:tcPr>
            <w:tcW w:w="1479" w:type="dxa"/>
            <w:gridSpan w:val="2"/>
            <w:tcBorders>
              <w:bottom w:val="single" w:sz="4" w:space="0" w:color="auto"/>
            </w:tcBorders>
            <w:shd w:val="clear" w:color="auto" w:fill="F7CAAC"/>
          </w:tcPr>
          <w:p w14:paraId="6684CD41" w14:textId="77777777" w:rsidR="009F1539" w:rsidRDefault="009F1539" w:rsidP="00892117">
            <w:pPr>
              <w:jc w:val="both"/>
              <w:rPr>
                <w:b/>
              </w:rPr>
            </w:pPr>
            <w:r>
              <w:rPr>
                <w:b/>
              </w:rPr>
              <w:t>Forma výuky</w:t>
            </w:r>
          </w:p>
        </w:tc>
        <w:tc>
          <w:tcPr>
            <w:tcW w:w="1884" w:type="dxa"/>
            <w:gridSpan w:val="4"/>
            <w:tcBorders>
              <w:bottom w:val="single" w:sz="4" w:space="0" w:color="auto"/>
            </w:tcBorders>
          </w:tcPr>
          <w:p w14:paraId="0FC321FD" w14:textId="77777777" w:rsidR="009F1539" w:rsidRDefault="009F1539" w:rsidP="00892117">
            <w:pPr>
              <w:jc w:val="both"/>
            </w:pPr>
            <w:r>
              <w:t>laboratorní cvičení</w:t>
            </w:r>
          </w:p>
          <w:p w14:paraId="4BFBA58D" w14:textId="77777777" w:rsidR="009F1539" w:rsidRDefault="009F1539" w:rsidP="00892117">
            <w:pPr>
              <w:jc w:val="both"/>
            </w:pPr>
          </w:p>
        </w:tc>
      </w:tr>
      <w:tr w:rsidR="009F1539" w14:paraId="05588882" w14:textId="77777777" w:rsidTr="00892117">
        <w:trPr>
          <w:gridAfter w:val="1"/>
          <w:wAfter w:w="41" w:type="dxa"/>
        </w:trPr>
        <w:tc>
          <w:tcPr>
            <w:tcW w:w="3435" w:type="dxa"/>
            <w:gridSpan w:val="5"/>
            <w:shd w:val="clear" w:color="auto" w:fill="F7CAAC"/>
          </w:tcPr>
          <w:p w14:paraId="0D347D51" w14:textId="77777777" w:rsidR="009F1539" w:rsidRPr="005A0406" w:rsidRDefault="009F1539" w:rsidP="00892117">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31B845BF" w14:textId="77777777" w:rsidR="009F1539" w:rsidRDefault="009F1539" w:rsidP="00892117">
            <w:pPr>
              <w:jc w:val="both"/>
            </w:pPr>
            <w:r>
              <w:t>Odevzdání a úspěšné obhájení zprávy s výsledky experimentální práce (min. rozsah zprávy 5 normostran).</w:t>
            </w:r>
          </w:p>
        </w:tc>
      </w:tr>
      <w:tr w:rsidR="009F1539" w14:paraId="76D80A11" w14:textId="77777777" w:rsidTr="00892117">
        <w:trPr>
          <w:gridAfter w:val="1"/>
          <w:wAfter w:w="41" w:type="dxa"/>
          <w:trHeight w:val="197"/>
        </w:trPr>
        <w:tc>
          <w:tcPr>
            <w:tcW w:w="3435" w:type="dxa"/>
            <w:gridSpan w:val="5"/>
            <w:tcBorders>
              <w:top w:val="nil"/>
            </w:tcBorders>
            <w:shd w:val="clear" w:color="auto" w:fill="F7CAAC"/>
          </w:tcPr>
          <w:p w14:paraId="307987B8" w14:textId="77777777" w:rsidR="009F1539" w:rsidRDefault="009F1539" w:rsidP="00892117">
            <w:pPr>
              <w:jc w:val="both"/>
              <w:rPr>
                <w:b/>
              </w:rPr>
            </w:pPr>
            <w:r>
              <w:rPr>
                <w:b/>
              </w:rPr>
              <w:t>Garant předmětu</w:t>
            </w:r>
          </w:p>
        </w:tc>
        <w:tc>
          <w:tcPr>
            <w:tcW w:w="6420" w:type="dxa"/>
            <w:gridSpan w:val="11"/>
            <w:tcBorders>
              <w:top w:val="single" w:sz="4" w:space="0" w:color="auto"/>
            </w:tcBorders>
          </w:tcPr>
          <w:p w14:paraId="415862EE" w14:textId="77777777" w:rsidR="009F1539" w:rsidRDefault="009F1539" w:rsidP="00892117">
            <w:pPr>
              <w:jc w:val="both"/>
            </w:pPr>
          </w:p>
        </w:tc>
      </w:tr>
      <w:tr w:rsidR="009F1539" w14:paraId="1B0C645C" w14:textId="77777777" w:rsidTr="00892117">
        <w:trPr>
          <w:gridAfter w:val="1"/>
          <w:wAfter w:w="41" w:type="dxa"/>
          <w:trHeight w:val="243"/>
        </w:trPr>
        <w:tc>
          <w:tcPr>
            <w:tcW w:w="3435" w:type="dxa"/>
            <w:gridSpan w:val="5"/>
            <w:tcBorders>
              <w:top w:val="nil"/>
            </w:tcBorders>
            <w:shd w:val="clear" w:color="auto" w:fill="F7CAAC"/>
          </w:tcPr>
          <w:p w14:paraId="59072490" w14:textId="77777777" w:rsidR="009F1539" w:rsidRDefault="009F1539" w:rsidP="00892117">
            <w:pPr>
              <w:jc w:val="both"/>
              <w:rPr>
                <w:b/>
              </w:rPr>
            </w:pPr>
            <w:r>
              <w:rPr>
                <w:b/>
              </w:rPr>
              <w:t>Zapojení garanta do výuky předmětu</w:t>
            </w:r>
          </w:p>
        </w:tc>
        <w:tc>
          <w:tcPr>
            <w:tcW w:w="6420" w:type="dxa"/>
            <w:gridSpan w:val="11"/>
            <w:tcBorders>
              <w:top w:val="nil"/>
            </w:tcBorders>
          </w:tcPr>
          <w:p w14:paraId="021281DB" w14:textId="77777777" w:rsidR="009F1539" w:rsidRDefault="009F1539" w:rsidP="00892117">
            <w:pPr>
              <w:jc w:val="both"/>
            </w:pPr>
          </w:p>
        </w:tc>
      </w:tr>
      <w:tr w:rsidR="009F1539" w14:paraId="2D1D5C5C" w14:textId="77777777" w:rsidTr="00892117">
        <w:trPr>
          <w:gridAfter w:val="1"/>
          <w:wAfter w:w="41" w:type="dxa"/>
        </w:trPr>
        <w:tc>
          <w:tcPr>
            <w:tcW w:w="3435" w:type="dxa"/>
            <w:gridSpan w:val="5"/>
            <w:shd w:val="clear" w:color="auto" w:fill="F7CAAC"/>
          </w:tcPr>
          <w:p w14:paraId="4572E0EF" w14:textId="77777777" w:rsidR="009F1539" w:rsidRDefault="009F1539" w:rsidP="00892117">
            <w:pPr>
              <w:jc w:val="both"/>
              <w:rPr>
                <w:b/>
              </w:rPr>
            </w:pPr>
            <w:r>
              <w:rPr>
                <w:b/>
              </w:rPr>
              <w:t>Vyučující</w:t>
            </w:r>
          </w:p>
        </w:tc>
        <w:tc>
          <w:tcPr>
            <w:tcW w:w="6420" w:type="dxa"/>
            <w:gridSpan w:val="11"/>
            <w:tcBorders>
              <w:bottom w:val="nil"/>
            </w:tcBorders>
          </w:tcPr>
          <w:p w14:paraId="632C148D" w14:textId="77777777" w:rsidR="009F1539" w:rsidRDefault="009F1539" w:rsidP="00892117">
            <w:pPr>
              <w:jc w:val="both"/>
            </w:pPr>
          </w:p>
        </w:tc>
      </w:tr>
      <w:tr w:rsidR="009F1539" w14:paraId="54C27632" w14:textId="77777777" w:rsidTr="00892117">
        <w:trPr>
          <w:gridAfter w:val="1"/>
          <w:wAfter w:w="41" w:type="dxa"/>
          <w:trHeight w:val="136"/>
        </w:trPr>
        <w:tc>
          <w:tcPr>
            <w:tcW w:w="9855" w:type="dxa"/>
            <w:gridSpan w:val="16"/>
            <w:tcBorders>
              <w:top w:val="nil"/>
            </w:tcBorders>
          </w:tcPr>
          <w:p w14:paraId="5A6D07EB" w14:textId="3721AA0D" w:rsidR="009F1539" w:rsidRDefault="009F1539" w:rsidP="00892117">
            <w:pPr>
              <w:spacing w:before="60" w:after="60"/>
              <w:jc w:val="both"/>
            </w:pPr>
            <w:r>
              <w:t xml:space="preserve">prof. RNDr. Leona Buňková, Ph.D. </w:t>
            </w:r>
            <w:r w:rsidR="00B24A2F">
              <w:t>(</w:t>
            </w:r>
            <w:proofErr w:type="gramStart"/>
            <w:r w:rsidR="00B24A2F">
              <w:t>100%</w:t>
            </w:r>
            <w:proofErr w:type="gramEnd"/>
            <w:r w:rsidR="00B24A2F">
              <w:t xml:space="preserve"> s)</w:t>
            </w:r>
            <w:r w:rsidR="00B24A2F" w:rsidDel="00EB3058">
              <w:t xml:space="preserve"> </w:t>
            </w:r>
          </w:p>
          <w:p w14:paraId="23D59BB0" w14:textId="77777777" w:rsidR="009F1539" w:rsidRDefault="009F1539" w:rsidP="00892117">
            <w:pPr>
              <w:spacing w:before="60" w:after="60"/>
              <w:jc w:val="both"/>
            </w:pPr>
            <w:r>
              <w:t>vedoucí individuálních projektů (</w:t>
            </w:r>
            <w:proofErr w:type="gramStart"/>
            <w:r>
              <w:t>100%</w:t>
            </w:r>
            <w:proofErr w:type="gramEnd"/>
            <w:r>
              <w:t xml:space="preserve"> l)</w:t>
            </w:r>
          </w:p>
        </w:tc>
      </w:tr>
      <w:tr w:rsidR="009F1539" w14:paraId="56ECAD33" w14:textId="77777777" w:rsidTr="00892117">
        <w:trPr>
          <w:gridAfter w:val="1"/>
          <w:wAfter w:w="41" w:type="dxa"/>
        </w:trPr>
        <w:tc>
          <w:tcPr>
            <w:tcW w:w="3435" w:type="dxa"/>
            <w:gridSpan w:val="5"/>
            <w:shd w:val="clear" w:color="auto" w:fill="F7CAAC"/>
          </w:tcPr>
          <w:p w14:paraId="433D2C0A" w14:textId="77777777" w:rsidR="009F1539" w:rsidRPr="005A0406" w:rsidRDefault="009F1539" w:rsidP="00892117">
            <w:pPr>
              <w:jc w:val="both"/>
              <w:rPr>
                <w:b/>
              </w:rPr>
            </w:pPr>
            <w:r w:rsidRPr="005A0406">
              <w:rPr>
                <w:b/>
              </w:rPr>
              <w:t>Hlavní témata a výsledky učení</w:t>
            </w:r>
          </w:p>
        </w:tc>
        <w:tc>
          <w:tcPr>
            <w:tcW w:w="6420" w:type="dxa"/>
            <w:gridSpan w:val="11"/>
            <w:tcBorders>
              <w:bottom w:val="nil"/>
            </w:tcBorders>
          </w:tcPr>
          <w:p w14:paraId="1CCF473D" w14:textId="77777777" w:rsidR="009F1539" w:rsidRPr="005A0406" w:rsidRDefault="009F1539" w:rsidP="00892117">
            <w:pPr>
              <w:jc w:val="both"/>
            </w:pPr>
          </w:p>
        </w:tc>
      </w:tr>
      <w:tr w:rsidR="009F1539" w14:paraId="45AC1016" w14:textId="77777777" w:rsidTr="00892117">
        <w:trPr>
          <w:gridAfter w:val="1"/>
          <w:wAfter w:w="41" w:type="dxa"/>
          <w:trHeight w:val="2197"/>
        </w:trPr>
        <w:tc>
          <w:tcPr>
            <w:tcW w:w="9855" w:type="dxa"/>
            <w:gridSpan w:val="16"/>
            <w:tcBorders>
              <w:top w:val="nil"/>
              <w:bottom w:val="single" w:sz="4" w:space="0" w:color="auto"/>
            </w:tcBorders>
          </w:tcPr>
          <w:p w14:paraId="50BD66A7" w14:textId="77777777" w:rsidR="009F1539" w:rsidRPr="00217019" w:rsidRDefault="009F1539" w:rsidP="00892117">
            <w:pPr>
              <w:jc w:val="both"/>
            </w:pPr>
            <w:r w:rsidRPr="00217019">
              <w:rPr>
                <w:color w:val="000000"/>
                <w:shd w:val="clear" w:color="auto" w:fill="FFFFFF"/>
              </w:rPr>
              <w:t xml:space="preserve">Cílem předmětu je zajistit studentovi pokračování v individuálním rozvoji a umožnit mu využití znalostí získaných během studia při řešení konkrétního praktického úkolu. Student pokračuje v individuálním zadání, které řeší pod vedením vedoucího. V rámci předmětu student vypracuje experimentální práci v laboratořích Univerzity Tomáše Bati, ve vybrané firmě nebo v rámci zahraničního výjezdu na zvolenou univerzitu. Tuto práci shrne do krátké zprávy a následně výsledky odprezentuje. Náplň práce studenta zpravidla souvisí s vědeckovýzkumnými aktivitami konkrétního vedoucího či pracoviště, kde bude student individuální projekt zpracovávat. Práce musí obsahovat nové poznatky v dané vědecké oblasti. </w:t>
            </w:r>
            <w:r w:rsidRPr="004A4018">
              <w:rPr>
                <w:b/>
                <w:bCs/>
              </w:rPr>
              <w:t>Obsah předmětu tvoří tyto tematické celky:</w:t>
            </w:r>
          </w:p>
          <w:p w14:paraId="0D17E871" w14:textId="77777777" w:rsidR="009F1539" w:rsidRPr="00217019" w:rsidRDefault="009F1539" w:rsidP="00E6629A">
            <w:pPr>
              <w:pStyle w:val="Odstavecseseznamem"/>
              <w:numPr>
                <w:ilvl w:val="0"/>
                <w:numId w:val="6"/>
              </w:numPr>
              <w:ind w:left="170" w:hanging="170"/>
              <w:jc w:val="both"/>
            </w:pPr>
            <w:r w:rsidRPr="00217019">
              <w:t>Řešení projektu, laboratorní analýzy, konzultace.</w:t>
            </w:r>
          </w:p>
          <w:p w14:paraId="693CED5F" w14:textId="77777777" w:rsidR="009F1539" w:rsidRPr="00217019" w:rsidRDefault="009F1539" w:rsidP="00E6629A">
            <w:pPr>
              <w:pStyle w:val="Odstavecseseznamem"/>
              <w:numPr>
                <w:ilvl w:val="0"/>
                <w:numId w:val="6"/>
              </w:numPr>
              <w:ind w:left="170" w:hanging="170"/>
              <w:jc w:val="both"/>
            </w:pPr>
            <w:r w:rsidRPr="00217019">
              <w:t>Průběžné hodnocení a konzultace probíhajícího projektu, korekce.</w:t>
            </w:r>
          </w:p>
          <w:p w14:paraId="616B49CC" w14:textId="77777777" w:rsidR="009F1539" w:rsidRPr="00217019" w:rsidRDefault="009F1539" w:rsidP="00E6629A">
            <w:pPr>
              <w:pStyle w:val="Odstavecseseznamem"/>
              <w:numPr>
                <w:ilvl w:val="0"/>
                <w:numId w:val="6"/>
              </w:numPr>
              <w:ind w:left="170" w:hanging="170"/>
              <w:jc w:val="both"/>
            </w:pPr>
            <w:r w:rsidRPr="00217019">
              <w:t>Zpracování a analýza výsledků řešeného projektu.</w:t>
            </w:r>
          </w:p>
          <w:p w14:paraId="6BFB13B6" w14:textId="77777777" w:rsidR="009F1539" w:rsidRPr="00217019" w:rsidRDefault="009F1539" w:rsidP="00E6629A">
            <w:pPr>
              <w:pStyle w:val="Odstavecseseznamem"/>
              <w:numPr>
                <w:ilvl w:val="0"/>
                <w:numId w:val="6"/>
              </w:numPr>
              <w:ind w:left="170" w:hanging="170"/>
              <w:jc w:val="both"/>
            </w:pPr>
            <w:r w:rsidRPr="00217019">
              <w:t>Příprava prezentace projektu, konzultace.</w:t>
            </w:r>
          </w:p>
          <w:p w14:paraId="21F90D3A" w14:textId="77777777" w:rsidR="009F1539" w:rsidRDefault="009F1539" w:rsidP="00E6629A">
            <w:pPr>
              <w:pStyle w:val="Odstavecseseznamem"/>
              <w:numPr>
                <w:ilvl w:val="0"/>
                <w:numId w:val="6"/>
              </w:numPr>
              <w:ind w:left="170" w:hanging="170"/>
              <w:jc w:val="both"/>
            </w:pPr>
            <w:r w:rsidRPr="00217019">
              <w:t>Prezentace konečných výsledků projektu.</w:t>
            </w:r>
          </w:p>
          <w:p w14:paraId="604D2E37" w14:textId="77777777" w:rsidR="007328F8" w:rsidRDefault="007328F8" w:rsidP="0075450F">
            <w:pPr>
              <w:pStyle w:val="Odstavecseseznamem"/>
              <w:ind w:left="284" w:hanging="284"/>
              <w:jc w:val="both"/>
            </w:pPr>
          </w:p>
          <w:p w14:paraId="0BF2DA90" w14:textId="76D052E6" w:rsidR="007328F8" w:rsidRPr="003B56E3" w:rsidRDefault="007328F8" w:rsidP="0075450F">
            <w:pPr>
              <w:ind w:left="284" w:hanging="284"/>
              <w:jc w:val="both"/>
              <w:rPr>
                <w:b/>
                <w:bCs/>
              </w:rPr>
            </w:pPr>
            <w:r w:rsidRPr="003B56E3">
              <w:rPr>
                <w:b/>
                <w:bCs/>
              </w:rPr>
              <w:t xml:space="preserve">Očekávané výsledky </w:t>
            </w:r>
            <w:r w:rsidR="00196DC0" w:rsidRPr="003B56E3">
              <w:rPr>
                <w:b/>
                <w:bCs/>
              </w:rPr>
              <w:t>učení</w:t>
            </w:r>
            <w:r w:rsidRPr="003B56E3">
              <w:rPr>
                <w:b/>
                <w:bCs/>
              </w:rPr>
              <w:t xml:space="preserve"> </w:t>
            </w:r>
            <w:r w:rsidRPr="003B56E3">
              <w:rPr>
                <w:b/>
                <w:color w:val="000000" w:themeColor="text1"/>
              </w:rPr>
              <w:t>– po absolvování předmětu student prokazuje:</w:t>
            </w:r>
          </w:p>
          <w:p w14:paraId="7EB76CF9" w14:textId="77777777" w:rsidR="007328F8" w:rsidRPr="003B56E3" w:rsidRDefault="007328F8" w:rsidP="0075450F">
            <w:pPr>
              <w:tabs>
                <w:tab w:val="left" w:pos="328"/>
              </w:tabs>
              <w:ind w:left="284" w:hanging="284"/>
              <w:rPr>
                <w:b/>
                <w:color w:val="000000" w:themeColor="text1"/>
              </w:rPr>
            </w:pPr>
            <w:r w:rsidRPr="003B56E3">
              <w:rPr>
                <w:b/>
              </w:rPr>
              <w:t>Odborné z</w:t>
            </w:r>
            <w:r w:rsidRPr="003B56E3">
              <w:rPr>
                <w:b/>
                <w:color w:val="000000" w:themeColor="text1"/>
              </w:rPr>
              <w:t xml:space="preserve">nalosti: </w:t>
            </w:r>
          </w:p>
          <w:p w14:paraId="7BA6F158" w14:textId="77777777" w:rsidR="0075450F" w:rsidRPr="003B56E3" w:rsidRDefault="0075450F" w:rsidP="00E6629A">
            <w:pPr>
              <w:pStyle w:val="Odstavecseseznamem"/>
              <w:numPr>
                <w:ilvl w:val="0"/>
                <w:numId w:val="6"/>
              </w:numPr>
              <w:ind w:left="170" w:hanging="170"/>
              <w:jc w:val="both"/>
            </w:pPr>
            <w:r w:rsidRPr="003B56E3">
              <w:t>aplikovat znalosti z absolvovaného studia a vypracovat samostatnou práci na zadané téma včetně realizace a vyhodnocení výsledků experimentu</w:t>
            </w:r>
          </w:p>
          <w:p w14:paraId="4E85C317" w14:textId="77777777" w:rsidR="0075450F" w:rsidRPr="003B56E3" w:rsidRDefault="0075450F" w:rsidP="00E6629A">
            <w:pPr>
              <w:pStyle w:val="Odstavecseseznamem"/>
              <w:numPr>
                <w:ilvl w:val="0"/>
                <w:numId w:val="6"/>
              </w:numPr>
              <w:ind w:left="170" w:hanging="170"/>
              <w:jc w:val="both"/>
            </w:pPr>
            <w:r w:rsidRPr="003B56E3">
              <w:t>ovládat pravidla pro tvorbu odborného textu</w:t>
            </w:r>
          </w:p>
          <w:p w14:paraId="7C9A2896" w14:textId="77777777" w:rsidR="0075450F" w:rsidRPr="003B56E3" w:rsidRDefault="0075450F" w:rsidP="00E6629A">
            <w:pPr>
              <w:pStyle w:val="Odstavecseseznamem"/>
              <w:numPr>
                <w:ilvl w:val="0"/>
                <w:numId w:val="6"/>
              </w:numPr>
              <w:ind w:left="170" w:hanging="170"/>
              <w:jc w:val="both"/>
            </w:pPr>
            <w:r w:rsidRPr="003B56E3">
              <w:t>popsat teorie, metody a aplikace v rámci řešeného tématu projektu</w:t>
            </w:r>
          </w:p>
          <w:p w14:paraId="4113FD86" w14:textId="77777777" w:rsidR="0075450F" w:rsidRPr="003B56E3" w:rsidRDefault="0075450F" w:rsidP="00E6629A">
            <w:pPr>
              <w:pStyle w:val="Odstavecseseznamem"/>
              <w:numPr>
                <w:ilvl w:val="0"/>
                <w:numId w:val="6"/>
              </w:numPr>
              <w:ind w:left="170" w:hanging="170"/>
              <w:jc w:val="both"/>
            </w:pPr>
            <w:r w:rsidRPr="003B56E3">
              <w:t>popsat principy použitých experimentálních technik</w:t>
            </w:r>
          </w:p>
          <w:p w14:paraId="36F1E169" w14:textId="77777777" w:rsidR="0075450F" w:rsidRPr="003B56E3" w:rsidRDefault="0075450F" w:rsidP="00E6629A">
            <w:pPr>
              <w:pStyle w:val="Odstavecseseznamem"/>
              <w:numPr>
                <w:ilvl w:val="0"/>
                <w:numId w:val="6"/>
              </w:numPr>
              <w:ind w:left="170" w:hanging="170"/>
              <w:jc w:val="both"/>
            </w:pPr>
            <w:r w:rsidRPr="003B56E3">
              <w:t>vysvětlit možná řešení problémů týkajících se řešeného projektu</w:t>
            </w:r>
          </w:p>
          <w:p w14:paraId="786149EA" w14:textId="77777777" w:rsidR="0075450F" w:rsidRPr="003B56E3" w:rsidRDefault="0075450F" w:rsidP="00E6629A">
            <w:pPr>
              <w:pStyle w:val="Odstavecseseznamem"/>
              <w:numPr>
                <w:ilvl w:val="0"/>
                <w:numId w:val="6"/>
              </w:numPr>
              <w:ind w:left="170" w:hanging="170"/>
              <w:jc w:val="both"/>
            </w:pPr>
            <w:r w:rsidRPr="003B56E3">
              <w:t>popsat pravidla citační a publikační etiky a správně uvádět použitou literaturu</w:t>
            </w:r>
          </w:p>
          <w:p w14:paraId="475D8EDE" w14:textId="77777777" w:rsidR="0075450F" w:rsidRPr="003B56E3" w:rsidRDefault="0075450F" w:rsidP="0075450F">
            <w:pPr>
              <w:tabs>
                <w:tab w:val="left" w:pos="328"/>
              </w:tabs>
              <w:ind w:left="284" w:hanging="284"/>
              <w:rPr>
                <w:b/>
                <w:color w:val="000000" w:themeColor="text1"/>
              </w:rPr>
            </w:pPr>
          </w:p>
          <w:p w14:paraId="6B3EB409" w14:textId="77777777" w:rsidR="0075450F" w:rsidRPr="003B56E3" w:rsidRDefault="0075450F" w:rsidP="0075450F">
            <w:pPr>
              <w:tabs>
                <w:tab w:val="left" w:pos="328"/>
              </w:tabs>
              <w:ind w:left="284" w:hanging="284"/>
              <w:rPr>
                <w:b/>
                <w:color w:val="000000" w:themeColor="text1"/>
              </w:rPr>
            </w:pPr>
            <w:r w:rsidRPr="003B56E3">
              <w:rPr>
                <w:b/>
                <w:color w:val="000000" w:themeColor="text1"/>
              </w:rPr>
              <w:t>Odborné dovednosti:</w:t>
            </w:r>
          </w:p>
          <w:p w14:paraId="5F8DB1DB" w14:textId="437BF7E3" w:rsidR="0075450F" w:rsidRPr="003B56E3" w:rsidRDefault="0075450F" w:rsidP="00E6629A">
            <w:pPr>
              <w:pStyle w:val="Odstavecseseznamem"/>
              <w:numPr>
                <w:ilvl w:val="0"/>
                <w:numId w:val="6"/>
              </w:numPr>
              <w:ind w:left="170" w:hanging="170"/>
              <w:jc w:val="both"/>
            </w:pPr>
            <w:r w:rsidRPr="003B56E3">
              <w:t xml:space="preserve">formulovat hypotézy vzhledem k tématu </w:t>
            </w:r>
            <w:r w:rsidR="008135E1" w:rsidRPr="003B56E3">
              <w:t>řešeného projektu</w:t>
            </w:r>
          </w:p>
          <w:p w14:paraId="59ED10AC" w14:textId="77777777" w:rsidR="0075450F" w:rsidRPr="003B56E3" w:rsidRDefault="0075450F" w:rsidP="00E6629A">
            <w:pPr>
              <w:pStyle w:val="Odstavecseseznamem"/>
              <w:numPr>
                <w:ilvl w:val="0"/>
                <w:numId w:val="6"/>
              </w:numPr>
              <w:ind w:left="170" w:hanging="170"/>
              <w:jc w:val="both"/>
            </w:pPr>
            <w:r w:rsidRPr="003B56E3">
              <w:t>použít a kriticky hodnotit odborné zdroje</w:t>
            </w:r>
          </w:p>
          <w:p w14:paraId="76A588D2" w14:textId="77777777" w:rsidR="0075450F" w:rsidRPr="003B56E3" w:rsidRDefault="0075450F" w:rsidP="00E6629A">
            <w:pPr>
              <w:pStyle w:val="Odstavecseseznamem"/>
              <w:numPr>
                <w:ilvl w:val="0"/>
                <w:numId w:val="6"/>
              </w:numPr>
              <w:ind w:left="170" w:hanging="170"/>
              <w:jc w:val="both"/>
            </w:pPr>
            <w:r w:rsidRPr="003B56E3">
              <w:t>volit odpovídající výzkumné metody</w:t>
            </w:r>
          </w:p>
          <w:p w14:paraId="477EE789" w14:textId="77777777" w:rsidR="0075450F" w:rsidRPr="003B56E3" w:rsidRDefault="0075450F" w:rsidP="00E6629A">
            <w:pPr>
              <w:pStyle w:val="Odstavecseseznamem"/>
              <w:numPr>
                <w:ilvl w:val="0"/>
                <w:numId w:val="6"/>
              </w:numPr>
              <w:ind w:left="170" w:hanging="170"/>
              <w:jc w:val="both"/>
            </w:pPr>
            <w:r w:rsidRPr="003B56E3">
              <w:t>správně interpretovat zjištěné výsledky</w:t>
            </w:r>
          </w:p>
          <w:p w14:paraId="1A302FF2" w14:textId="69F94B87" w:rsidR="003B56E3" w:rsidRPr="003B56E3" w:rsidRDefault="0075450F" w:rsidP="003B56E3">
            <w:pPr>
              <w:pStyle w:val="Default"/>
              <w:numPr>
                <w:ilvl w:val="0"/>
                <w:numId w:val="6"/>
              </w:numPr>
              <w:ind w:left="170" w:hanging="170"/>
              <w:jc w:val="both"/>
              <w:rPr>
                <w:sz w:val="20"/>
                <w:szCs w:val="20"/>
              </w:rPr>
            </w:pPr>
            <w:r w:rsidRPr="003B56E3">
              <w:rPr>
                <w:rFonts w:eastAsia="Times New Roman"/>
                <w:color w:val="auto"/>
                <w:sz w:val="20"/>
                <w:szCs w:val="20"/>
              </w:rPr>
              <w:t>sumarizovat a samostatně formulovat závěry</w:t>
            </w:r>
          </w:p>
        </w:tc>
      </w:tr>
      <w:tr w:rsidR="009F1539" w14:paraId="55BB5F0A" w14:textId="77777777" w:rsidTr="00892117">
        <w:trPr>
          <w:gridAfter w:val="1"/>
          <w:wAfter w:w="41" w:type="dxa"/>
          <w:trHeight w:val="283"/>
        </w:trPr>
        <w:tc>
          <w:tcPr>
            <w:tcW w:w="3435" w:type="dxa"/>
            <w:gridSpan w:val="5"/>
            <w:tcBorders>
              <w:top w:val="single" w:sz="4" w:space="0" w:color="auto"/>
              <w:bottom w:val="single" w:sz="4" w:space="0" w:color="auto"/>
              <w:right w:val="single" w:sz="4" w:space="0" w:color="auto"/>
            </w:tcBorders>
            <w:shd w:val="clear" w:color="auto" w:fill="F7CAAC"/>
          </w:tcPr>
          <w:p w14:paraId="74F1E62B" w14:textId="77777777" w:rsidR="009F1539" w:rsidRPr="005A0406" w:rsidRDefault="009F1539" w:rsidP="00892117">
            <w:pPr>
              <w:jc w:val="both"/>
            </w:pPr>
            <w:r w:rsidRPr="005A0406">
              <w:rPr>
                <w:b/>
              </w:rPr>
              <w:t>Metody výuky</w:t>
            </w:r>
          </w:p>
        </w:tc>
        <w:tc>
          <w:tcPr>
            <w:tcW w:w="6420" w:type="dxa"/>
            <w:gridSpan w:val="11"/>
            <w:tcBorders>
              <w:top w:val="single" w:sz="4" w:space="0" w:color="auto"/>
              <w:left w:val="single" w:sz="4" w:space="0" w:color="auto"/>
              <w:bottom w:val="nil"/>
              <w:right w:val="single" w:sz="4" w:space="0" w:color="auto"/>
            </w:tcBorders>
          </w:tcPr>
          <w:p w14:paraId="7F17F914" w14:textId="77777777" w:rsidR="009F1539" w:rsidRDefault="009F1539" w:rsidP="00892117">
            <w:pPr>
              <w:jc w:val="both"/>
            </w:pPr>
          </w:p>
        </w:tc>
      </w:tr>
      <w:tr w:rsidR="009F1539" w14:paraId="15E02A3D" w14:textId="77777777" w:rsidTr="003B56E3">
        <w:trPr>
          <w:gridAfter w:val="1"/>
          <w:wAfter w:w="41" w:type="dxa"/>
          <w:trHeight w:val="1195"/>
        </w:trPr>
        <w:tc>
          <w:tcPr>
            <w:tcW w:w="9855" w:type="dxa"/>
            <w:gridSpan w:val="16"/>
            <w:tcBorders>
              <w:top w:val="nil"/>
              <w:bottom w:val="single" w:sz="4" w:space="0" w:color="auto"/>
            </w:tcBorders>
          </w:tcPr>
          <w:p w14:paraId="15D32437" w14:textId="77777777" w:rsidR="00456851" w:rsidRPr="003B56E3" w:rsidRDefault="00456851" w:rsidP="00456851">
            <w:pPr>
              <w:jc w:val="both"/>
              <w:rPr>
                <w:b/>
                <w:bCs/>
                <w:u w:val="single"/>
              </w:rPr>
            </w:pPr>
            <w:r w:rsidRPr="003B56E3">
              <w:rPr>
                <w:b/>
                <w:bCs/>
                <w:u w:val="single"/>
              </w:rPr>
              <w:t>Metody a přístupy používané ve výuce</w:t>
            </w:r>
          </w:p>
          <w:p w14:paraId="2FBDFF6F" w14:textId="77777777" w:rsidR="00682561" w:rsidRPr="003B56E3" w:rsidRDefault="00682561" w:rsidP="00682561">
            <w:pPr>
              <w:pStyle w:val="Nadpis5"/>
              <w:spacing w:before="0"/>
              <w:rPr>
                <w:rFonts w:ascii="Times New Roman" w:eastAsia="Times New Roman" w:hAnsi="Times New Roman" w:cs="Times New Roman"/>
                <w:b/>
                <w:bCs/>
                <w:color w:val="auto"/>
              </w:rPr>
            </w:pPr>
            <w:r w:rsidRPr="003B56E3">
              <w:rPr>
                <w:rFonts w:ascii="Times New Roman" w:eastAsia="Times New Roman" w:hAnsi="Times New Roman" w:cs="Times New Roman"/>
                <w:b/>
                <w:bCs/>
                <w:color w:val="auto"/>
              </w:rPr>
              <w:t>Pro dosažení odborných znalostí jsou užívány vyučovací metody:</w:t>
            </w:r>
          </w:p>
          <w:p w14:paraId="26FD0BD5" w14:textId="77777777" w:rsidR="00682561" w:rsidRPr="003B56E3" w:rsidRDefault="00682561" w:rsidP="00682561">
            <w:r w:rsidRPr="003B56E3">
              <w:rPr>
                <w:color w:val="000000"/>
              </w:rPr>
              <w:t>Metody práce s textem (učebnicí, knihou), Dialogická (diskuze, rozhovor, brainstorming)</w:t>
            </w:r>
          </w:p>
          <w:p w14:paraId="54BBC14B" w14:textId="77777777" w:rsidR="00682561" w:rsidRPr="003B56E3" w:rsidRDefault="00682561" w:rsidP="00682561">
            <w:pPr>
              <w:jc w:val="both"/>
            </w:pPr>
          </w:p>
          <w:p w14:paraId="41F34F0F" w14:textId="77777777" w:rsidR="00682561" w:rsidRPr="003B56E3" w:rsidRDefault="00682561" w:rsidP="00682561">
            <w:pPr>
              <w:pStyle w:val="Nadpis5"/>
              <w:spacing w:before="0"/>
              <w:rPr>
                <w:rFonts w:ascii="Times New Roman" w:eastAsia="Times New Roman" w:hAnsi="Times New Roman" w:cs="Times New Roman"/>
                <w:b/>
                <w:bCs/>
                <w:color w:val="auto"/>
              </w:rPr>
            </w:pPr>
            <w:r w:rsidRPr="003B56E3">
              <w:rPr>
                <w:rFonts w:ascii="Times New Roman" w:eastAsia="Times New Roman" w:hAnsi="Times New Roman" w:cs="Times New Roman"/>
                <w:b/>
                <w:bCs/>
                <w:color w:val="auto"/>
              </w:rPr>
              <w:t>Pro dosažení odborných dovedností jsou užívány vyučovací metody:</w:t>
            </w:r>
          </w:p>
          <w:p w14:paraId="2E2CD31C" w14:textId="77777777" w:rsidR="00682561" w:rsidRPr="003B56E3" w:rsidRDefault="00682561" w:rsidP="00682561">
            <w:pPr>
              <w:rPr>
                <w:color w:val="000000"/>
                <w:shd w:val="clear" w:color="auto" w:fill="FFFFFF"/>
              </w:rPr>
            </w:pPr>
            <w:r w:rsidRPr="003B56E3">
              <w:t xml:space="preserve">Laborování, </w:t>
            </w:r>
            <w:r w:rsidRPr="003B56E3">
              <w:rPr>
                <w:color w:val="000000"/>
                <w:shd w:val="clear" w:color="auto" w:fill="FFFFFF"/>
              </w:rPr>
              <w:t>Individuální práce studentů</w:t>
            </w:r>
          </w:p>
          <w:p w14:paraId="56FB1774" w14:textId="77777777" w:rsidR="00456851" w:rsidRPr="003B56E3" w:rsidRDefault="00456851" w:rsidP="00456851"/>
          <w:p w14:paraId="79BF9D0C" w14:textId="77777777" w:rsidR="00456851" w:rsidRPr="003B56E3" w:rsidRDefault="00456851" w:rsidP="00456851">
            <w:pPr>
              <w:pStyle w:val="Nadpis5"/>
              <w:spacing w:before="0"/>
              <w:rPr>
                <w:rFonts w:ascii="Times New Roman" w:eastAsia="Times New Roman" w:hAnsi="Times New Roman" w:cs="Times New Roman"/>
                <w:b/>
                <w:bCs/>
                <w:color w:val="auto"/>
              </w:rPr>
            </w:pPr>
            <w:r w:rsidRPr="003B56E3">
              <w:rPr>
                <w:rFonts w:ascii="Times New Roman" w:eastAsia="Times New Roman" w:hAnsi="Times New Roman" w:cs="Times New Roman"/>
                <w:b/>
                <w:bCs/>
                <w:color w:val="auto"/>
              </w:rPr>
              <w:t>Očekávané výsledky učení dosažené studiem předmětu jsou ověřovány hodnoticími metodami:</w:t>
            </w:r>
          </w:p>
          <w:p w14:paraId="18A05DE2" w14:textId="77777777" w:rsidR="009F1539" w:rsidRPr="003B56E3" w:rsidRDefault="00456851" w:rsidP="00456851">
            <w:pPr>
              <w:jc w:val="both"/>
              <w:rPr>
                <w:color w:val="000000"/>
              </w:rPr>
            </w:pPr>
            <w:r w:rsidRPr="003B56E3">
              <w:rPr>
                <w:color w:val="000000"/>
              </w:rPr>
              <w:t>Příprava a přednes prezentace, Zpracování prezentace</w:t>
            </w:r>
          </w:p>
          <w:p w14:paraId="01C6D5B6" w14:textId="77777777" w:rsidR="00E24E16" w:rsidRPr="003B56E3" w:rsidRDefault="00E24E16" w:rsidP="00456851">
            <w:pPr>
              <w:jc w:val="both"/>
              <w:rPr>
                <w:color w:val="000000"/>
              </w:rPr>
            </w:pPr>
          </w:p>
          <w:p w14:paraId="440148AF" w14:textId="77777777" w:rsidR="00E24E16" w:rsidRPr="003B56E3" w:rsidRDefault="00E24E16" w:rsidP="00E24E16">
            <w:pPr>
              <w:jc w:val="both"/>
              <w:rPr>
                <w:b/>
                <w:bCs/>
                <w:u w:val="single"/>
              </w:rPr>
            </w:pPr>
            <w:r w:rsidRPr="003B56E3">
              <w:rPr>
                <w:b/>
                <w:bCs/>
                <w:u w:val="single"/>
              </w:rPr>
              <w:t>Používané didaktické prostředky</w:t>
            </w:r>
          </w:p>
          <w:p w14:paraId="3B777956" w14:textId="77777777" w:rsidR="007E0314" w:rsidRPr="0071371D" w:rsidRDefault="007E0314" w:rsidP="007E0314">
            <w:pPr>
              <w:jc w:val="both"/>
            </w:pPr>
            <w:r w:rsidRPr="003B56E3">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3B56E3">
              <w:t>dataprojekce</w:t>
            </w:r>
            <w:proofErr w:type="spellEnd"/>
            <w:r w:rsidRPr="003B56E3">
              <w:t>, výukové počítačové programy, zdroje odborné literatury, prezentace, modely.</w:t>
            </w:r>
          </w:p>
          <w:p w14:paraId="7176B227" w14:textId="77777777" w:rsidR="007E0314" w:rsidRPr="0071371D" w:rsidRDefault="007E0314" w:rsidP="007E0314">
            <w:pPr>
              <w:jc w:val="both"/>
            </w:pPr>
            <w:r w:rsidRPr="0071371D">
              <w:t> </w:t>
            </w:r>
          </w:p>
          <w:p w14:paraId="1039D655" w14:textId="21857EE7" w:rsidR="00E24E16" w:rsidRDefault="007E0314" w:rsidP="007E0314">
            <w:pPr>
              <w:jc w:val="both"/>
            </w:pPr>
            <w:r w:rsidRPr="0071371D">
              <w:lastRenderedPageBreak/>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3A3D93" w:rsidRPr="0071371D">
              <w:t>M</w:t>
            </w:r>
            <w:r w:rsidR="003A3D93">
              <w:t>S</w:t>
            </w:r>
            <w:r w:rsidR="003A3D93"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2B61003A" w14:textId="77777777" w:rsidTr="00892117">
        <w:trPr>
          <w:gridAfter w:val="1"/>
          <w:wAfter w:w="41" w:type="dxa"/>
          <w:trHeight w:val="265"/>
        </w:trPr>
        <w:tc>
          <w:tcPr>
            <w:tcW w:w="3435" w:type="dxa"/>
            <w:gridSpan w:val="5"/>
            <w:tcBorders>
              <w:top w:val="single" w:sz="4" w:space="0" w:color="auto"/>
            </w:tcBorders>
            <w:shd w:val="clear" w:color="auto" w:fill="F7CAAC"/>
          </w:tcPr>
          <w:p w14:paraId="53C111D8" w14:textId="77777777" w:rsidR="009F1539" w:rsidRDefault="009F1539" w:rsidP="00892117">
            <w:pPr>
              <w:jc w:val="both"/>
            </w:pPr>
            <w:r>
              <w:rPr>
                <w:b/>
              </w:rPr>
              <w:lastRenderedPageBreak/>
              <w:t>Studijní literatura a studijní pomůcky</w:t>
            </w:r>
          </w:p>
        </w:tc>
        <w:tc>
          <w:tcPr>
            <w:tcW w:w="6420" w:type="dxa"/>
            <w:gridSpan w:val="11"/>
            <w:tcBorders>
              <w:top w:val="single" w:sz="4" w:space="0" w:color="auto"/>
              <w:bottom w:val="nil"/>
            </w:tcBorders>
          </w:tcPr>
          <w:p w14:paraId="30D66156" w14:textId="77777777" w:rsidR="009F1539" w:rsidRDefault="009F1539" w:rsidP="00892117">
            <w:pPr>
              <w:jc w:val="both"/>
            </w:pPr>
          </w:p>
        </w:tc>
      </w:tr>
      <w:tr w:rsidR="009F1539" w14:paraId="66FFC366" w14:textId="77777777" w:rsidTr="00892117">
        <w:trPr>
          <w:gridAfter w:val="1"/>
          <w:wAfter w:w="41" w:type="dxa"/>
          <w:trHeight w:val="1497"/>
        </w:trPr>
        <w:tc>
          <w:tcPr>
            <w:tcW w:w="9855" w:type="dxa"/>
            <w:gridSpan w:val="16"/>
            <w:tcBorders>
              <w:top w:val="nil"/>
            </w:tcBorders>
          </w:tcPr>
          <w:p w14:paraId="43527EB2" w14:textId="77777777" w:rsidR="009F1539" w:rsidRPr="00C677BB" w:rsidRDefault="009F1539" w:rsidP="00892117">
            <w:pPr>
              <w:jc w:val="both"/>
              <w:rPr>
                <w:u w:val="single"/>
              </w:rPr>
            </w:pPr>
            <w:r w:rsidRPr="00C677BB">
              <w:rPr>
                <w:u w:val="single"/>
              </w:rPr>
              <w:t>Povinná literatura:</w:t>
            </w:r>
          </w:p>
          <w:p w14:paraId="4ED35365" w14:textId="77777777" w:rsidR="009F1539" w:rsidRPr="00C677BB" w:rsidRDefault="009F1539" w:rsidP="00892117">
            <w:pPr>
              <w:jc w:val="both"/>
            </w:pPr>
            <w:r w:rsidRPr="00C677BB">
              <w:t xml:space="preserve">Odborná literatura dle doporučení </w:t>
            </w:r>
            <w:r>
              <w:t>vedoucího</w:t>
            </w:r>
            <w:r w:rsidRPr="00C677BB">
              <w:t>.</w:t>
            </w:r>
          </w:p>
          <w:p w14:paraId="1C3336A4" w14:textId="77777777" w:rsidR="009F1539" w:rsidRPr="00C677BB" w:rsidRDefault="009F1539" w:rsidP="00892117">
            <w:pPr>
              <w:jc w:val="both"/>
            </w:pPr>
            <w:r w:rsidRPr="00C677BB">
              <w:t>ČSN ISO 690 (01 0197) Informace a dokumentace – Pravidla pro bibliografické odkazy a citace informačních zdrojů. 3. vyd. Praha: Úřad pro technickou normalizaci, metrologii a státní zkušebnictví, 2011. Česká technická norma.</w:t>
            </w:r>
          </w:p>
          <w:p w14:paraId="73C3E919" w14:textId="77777777" w:rsidR="009F1539" w:rsidRPr="00C677BB" w:rsidRDefault="009F1539" w:rsidP="00892117">
            <w:pPr>
              <w:shd w:val="clear" w:color="auto" w:fill="FFFFFF"/>
              <w:jc w:val="both"/>
            </w:pPr>
          </w:p>
          <w:p w14:paraId="3DD254C6" w14:textId="77777777" w:rsidR="009F1539" w:rsidRPr="00C677BB" w:rsidRDefault="009F1539" w:rsidP="00892117">
            <w:pPr>
              <w:jc w:val="both"/>
              <w:rPr>
                <w:u w:val="single"/>
              </w:rPr>
            </w:pPr>
            <w:r w:rsidRPr="00C677BB">
              <w:rPr>
                <w:u w:val="single"/>
              </w:rPr>
              <w:t>Doporučená literatura:</w:t>
            </w:r>
          </w:p>
          <w:p w14:paraId="490B10F6" w14:textId="77777777" w:rsidR="009F1539" w:rsidRPr="005D550A" w:rsidRDefault="009F1539" w:rsidP="00892117">
            <w:pPr>
              <w:jc w:val="both"/>
            </w:pPr>
            <w:r w:rsidRPr="005D550A">
              <w:t xml:space="preserve">Individuální studijní literatura dle doporučení </w:t>
            </w:r>
            <w:r>
              <w:t>vedoucího</w:t>
            </w:r>
            <w:r w:rsidRPr="005D550A">
              <w:t>.</w:t>
            </w:r>
          </w:p>
          <w:p w14:paraId="48968FD3" w14:textId="77777777" w:rsidR="009F1539" w:rsidRPr="005D550A" w:rsidRDefault="009F1539" w:rsidP="00892117">
            <w:pPr>
              <w:jc w:val="both"/>
            </w:pPr>
            <w:r w:rsidRPr="005D550A">
              <w:t xml:space="preserve">RUSSEY, W.E., EBEL, H.F., BLIEFERT, C. </w:t>
            </w:r>
            <w:proofErr w:type="spellStart"/>
            <w:r w:rsidRPr="005D550A">
              <w:t>How</w:t>
            </w:r>
            <w:proofErr w:type="spellEnd"/>
            <w:r w:rsidRPr="005D550A">
              <w:t xml:space="preserve"> to </w:t>
            </w:r>
            <w:proofErr w:type="spellStart"/>
            <w:r w:rsidRPr="005D550A">
              <w:t>Write</w:t>
            </w:r>
            <w:proofErr w:type="spellEnd"/>
            <w:r w:rsidRPr="005D550A">
              <w:t xml:space="preserve"> a </w:t>
            </w:r>
            <w:proofErr w:type="spellStart"/>
            <w:r w:rsidRPr="005D550A">
              <w:t>Successful</w:t>
            </w:r>
            <w:proofErr w:type="spellEnd"/>
            <w:r w:rsidRPr="005D550A">
              <w:t xml:space="preserve"> Science Thesis: </w:t>
            </w:r>
            <w:proofErr w:type="spellStart"/>
            <w:r w:rsidRPr="005D550A">
              <w:t>The</w:t>
            </w:r>
            <w:proofErr w:type="spellEnd"/>
            <w:r w:rsidRPr="005D550A">
              <w:t xml:space="preserve"> </w:t>
            </w:r>
            <w:proofErr w:type="spellStart"/>
            <w:r w:rsidRPr="005D550A">
              <w:t>Concise</w:t>
            </w:r>
            <w:proofErr w:type="spellEnd"/>
            <w:r w:rsidRPr="005D550A">
              <w:t xml:space="preserve"> </w:t>
            </w:r>
            <w:proofErr w:type="spellStart"/>
            <w:r w:rsidRPr="005D550A">
              <w:t>Guide</w:t>
            </w:r>
            <w:proofErr w:type="spellEnd"/>
            <w:r w:rsidRPr="005D550A">
              <w:t xml:space="preserve"> </w:t>
            </w:r>
            <w:proofErr w:type="spellStart"/>
            <w:r w:rsidRPr="005D550A">
              <w:t>for</w:t>
            </w:r>
            <w:proofErr w:type="spellEnd"/>
            <w:r w:rsidRPr="005D550A">
              <w:t xml:space="preserve"> </w:t>
            </w:r>
            <w:proofErr w:type="spellStart"/>
            <w:r w:rsidRPr="005D550A">
              <w:t>Students</w:t>
            </w:r>
            <w:proofErr w:type="spellEnd"/>
            <w:r w:rsidRPr="005D550A">
              <w:t>.</w:t>
            </w:r>
          </w:p>
          <w:p w14:paraId="53185F0D" w14:textId="77777777" w:rsidR="009F1539" w:rsidRPr="005D550A" w:rsidRDefault="009F1539" w:rsidP="00892117">
            <w:pPr>
              <w:jc w:val="both"/>
            </w:pPr>
            <w:proofErr w:type="spellStart"/>
            <w:r w:rsidRPr="005D550A">
              <w:t>Weinheim</w:t>
            </w:r>
            <w:proofErr w:type="spellEnd"/>
            <w:r w:rsidRPr="005D550A">
              <w:t xml:space="preserve">: </w:t>
            </w:r>
            <w:proofErr w:type="spellStart"/>
            <w:r w:rsidRPr="005D550A">
              <w:t>Wiley</w:t>
            </w:r>
            <w:proofErr w:type="spellEnd"/>
            <w:r w:rsidRPr="005D550A">
              <w:t xml:space="preserve">-VCH, 2006. </w:t>
            </w:r>
            <w:proofErr w:type="spellStart"/>
            <w:r w:rsidRPr="005D550A">
              <w:t>vii</w:t>
            </w:r>
            <w:proofErr w:type="spellEnd"/>
            <w:r w:rsidRPr="005D550A">
              <w:t>, 223 s. ISBN 3527312986.</w:t>
            </w:r>
          </w:p>
          <w:p w14:paraId="690367E9" w14:textId="77777777" w:rsidR="009F1539" w:rsidRPr="005D550A" w:rsidRDefault="009F1539" w:rsidP="00892117">
            <w:pPr>
              <w:jc w:val="both"/>
            </w:pPr>
            <w:r w:rsidRPr="005D550A">
              <w:t xml:space="preserve">LENGÁLOVÁ, A. </w:t>
            </w:r>
            <w:proofErr w:type="spellStart"/>
            <w:r w:rsidRPr="005D550A">
              <w:t>Guide</w:t>
            </w:r>
            <w:proofErr w:type="spellEnd"/>
            <w:r w:rsidRPr="005D550A">
              <w:t xml:space="preserve"> to </w:t>
            </w:r>
            <w:proofErr w:type="spellStart"/>
            <w:r w:rsidRPr="005D550A">
              <w:t>Writing</w:t>
            </w:r>
            <w:proofErr w:type="spellEnd"/>
            <w:r w:rsidRPr="005D550A">
              <w:t xml:space="preserve"> Master Thesis in </w:t>
            </w:r>
            <w:proofErr w:type="spellStart"/>
            <w:r w:rsidRPr="005D550A">
              <w:t>English</w:t>
            </w:r>
            <w:proofErr w:type="spellEnd"/>
            <w:r w:rsidRPr="005D550A">
              <w:t>. Zlín: UTB, 2010. ISBN 978-80-7318-952-5. Dostupné z:</w:t>
            </w:r>
          </w:p>
          <w:p w14:paraId="42B64EF4" w14:textId="77777777" w:rsidR="009F1539" w:rsidRDefault="00031A7B" w:rsidP="00892117">
            <w:pPr>
              <w:jc w:val="both"/>
            </w:pPr>
            <w:hyperlink r:id="rId34" w:history="1">
              <w:r w:rsidR="009F1539" w:rsidRPr="00DF578B">
                <w:rPr>
                  <w:rStyle w:val="Hypertextovodkaz"/>
                </w:rPr>
                <w:t>http://digilib.k.utb.cz/handle/10563/26214</w:t>
              </w:r>
            </w:hyperlink>
            <w:r w:rsidR="009F1539" w:rsidRPr="005D550A">
              <w:rPr>
                <w:u w:val="single"/>
              </w:rPr>
              <w:t>.</w:t>
            </w:r>
          </w:p>
        </w:tc>
      </w:tr>
      <w:tr w:rsidR="009F1539" w14:paraId="553C9E2F" w14:textId="77777777" w:rsidTr="00892117">
        <w:trPr>
          <w:gridAfter w:val="1"/>
          <w:wAfter w:w="41"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7CF81B4F" w14:textId="77777777" w:rsidR="009F1539" w:rsidRDefault="009F1539" w:rsidP="00892117">
            <w:pPr>
              <w:jc w:val="center"/>
              <w:rPr>
                <w:b/>
              </w:rPr>
            </w:pPr>
            <w:r>
              <w:rPr>
                <w:b/>
              </w:rPr>
              <w:t>Informace ke kombinované nebo distanční formě</w:t>
            </w:r>
          </w:p>
        </w:tc>
      </w:tr>
      <w:tr w:rsidR="009F1539" w14:paraId="4B410A5B" w14:textId="77777777" w:rsidTr="00892117">
        <w:trPr>
          <w:gridAfter w:val="1"/>
          <w:wAfter w:w="41" w:type="dxa"/>
        </w:trPr>
        <w:tc>
          <w:tcPr>
            <w:tcW w:w="4787" w:type="dxa"/>
            <w:gridSpan w:val="8"/>
            <w:tcBorders>
              <w:top w:val="single" w:sz="2" w:space="0" w:color="auto"/>
            </w:tcBorders>
            <w:shd w:val="clear" w:color="auto" w:fill="F7CAAC"/>
          </w:tcPr>
          <w:p w14:paraId="118D4DEA" w14:textId="77777777" w:rsidR="009F1539" w:rsidRDefault="009F1539" w:rsidP="00892117">
            <w:pPr>
              <w:jc w:val="both"/>
            </w:pPr>
            <w:r>
              <w:rPr>
                <w:b/>
              </w:rPr>
              <w:t>Rozsah konzultací (soustředění)</w:t>
            </w:r>
          </w:p>
        </w:tc>
        <w:tc>
          <w:tcPr>
            <w:tcW w:w="889" w:type="dxa"/>
            <w:tcBorders>
              <w:top w:val="single" w:sz="2" w:space="0" w:color="auto"/>
            </w:tcBorders>
          </w:tcPr>
          <w:p w14:paraId="74F2BF81" w14:textId="77777777" w:rsidR="009F1539" w:rsidRDefault="009F1539" w:rsidP="00892117">
            <w:pPr>
              <w:jc w:val="both"/>
            </w:pPr>
          </w:p>
        </w:tc>
        <w:tc>
          <w:tcPr>
            <w:tcW w:w="4179" w:type="dxa"/>
            <w:gridSpan w:val="7"/>
            <w:tcBorders>
              <w:top w:val="single" w:sz="2" w:space="0" w:color="auto"/>
            </w:tcBorders>
            <w:shd w:val="clear" w:color="auto" w:fill="F7CAAC"/>
          </w:tcPr>
          <w:p w14:paraId="1FA9AC3B" w14:textId="77777777" w:rsidR="009F1539" w:rsidRDefault="009F1539" w:rsidP="00892117">
            <w:pPr>
              <w:jc w:val="both"/>
              <w:rPr>
                <w:b/>
              </w:rPr>
            </w:pPr>
            <w:r>
              <w:rPr>
                <w:b/>
              </w:rPr>
              <w:t xml:space="preserve">hodin </w:t>
            </w:r>
          </w:p>
        </w:tc>
      </w:tr>
      <w:tr w:rsidR="009F1539" w14:paraId="737B05C8" w14:textId="77777777" w:rsidTr="00892117">
        <w:trPr>
          <w:gridAfter w:val="1"/>
          <w:wAfter w:w="41" w:type="dxa"/>
        </w:trPr>
        <w:tc>
          <w:tcPr>
            <w:tcW w:w="9855" w:type="dxa"/>
            <w:gridSpan w:val="16"/>
            <w:shd w:val="clear" w:color="auto" w:fill="F7CAAC"/>
          </w:tcPr>
          <w:p w14:paraId="1937245F" w14:textId="77777777" w:rsidR="009F1539" w:rsidRDefault="009F1539" w:rsidP="00892117">
            <w:pPr>
              <w:jc w:val="both"/>
              <w:rPr>
                <w:b/>
              </w:rPr>
            </w:pPr>
            <w:r>
              <w:rPr>
                <w:b/>
              </w:rPr>
              <w:t>Informace o způsobu kontaktu s vyučujícím</w:t>
            </w:r>
          </w:p>
        </w:tc>
      </w:tr>
      <w:tr w:rsidR="009F1539" w14:paraId="14B9650C" w14:textId="77777777" w:rsidTr="00892117">
        <w:trPr>
          <w:gridAfter w:val="1"/>
          <w:wAfter w:w="41" w:type="dxa"/>
          <w:trHeight w:val="1373"/>
        </w:trPr>
        <w:tc>
          <w:tcPr>
            <w:tcW w:w="9855" w:type="dxa"/>
            <w:gridSpan w:val="16"/>
          </w:tcPr>
          <w:p w14:paraId="6CC70894" w14:textId="77777777" w:rsidR="009F1539" w:rsidRDefault="009F1539" w:rsidP="00892117">
            <w:pPr>
              <w:jc w:val="both"/>
            </w:pPr>
          </w:p>
          <w:p w14:paraId="00A69EEA" w14:textId="77777777" w:rsidR="003B56E3" w:rsidRDefault="003B56E3" w:rsidP="00892117">
            <w:pPr>
              <w:jc w:val="both"/>
            </w:pPr>
          </w:p>
          <w:p w14:paraId="7965D017" w14:textId="77777777" w:rsidR="003B56E3" w:rsidRDefault="003B56E3" w:rsidP="00892117">
            <w:pPr>
              <w:jc w:val="both"/>
            </w:pPr>
          </w:p>
          <w:p w14:paraId="092550A7" w14:textId="77777777" w:rsidR="003B56E3" w:rsidRDefault="003B56E3" w:rsidP="00892117">
            <w:pPr>
              <w:jc w:val="both"/>
            </w:pPr>
          </w:p>
          <w:p w14:paraId="7E6DC033" w14:textId="77777777" w:rsidR="003B56E3" w:rsidRDefault="003B56E3" w:rsidP="00892117">
            <w:pPr>
              <w:jc w:val="both"/>
            </w:pPr>
          </w:p>
          <w:p w14:paraId="0EBDD6BC" w14:textId="77777777" w:rsidR="003B56E3" w:rsidRDefault="003B56E3" w:rsidP="00892117">
            <w:pPr>
              <w:jc w:val="both"/>
            </w:pPr>
          </w:p>
          <w:p w14:paraId="6CD275FD" w14:textId="77777777" w:rsidR="003B56E3" w:rsidRDefault="003B56E3" w:rsidP="00892117">
            <w:pPr>
              <w:jc w:val="both"/>
            </w:pPr>
          </w:p>
          <w:p w14:paraId="269AB87D" w14:textId="77777777" w:rsidR="003B56E3" w:rsidRDefault="003B56E3" w:rsidP="00892117">
            <w:pPr>
              <w:jc w:val="both"/>
            </w:pPr>
          </w:p>
          <w:p w14:paraId="768A2739" w14:textId="77777777" w:rsidR="003B56E3" w:rsidRDefault="003B56E3" w:rsidP="00892117">
            <w:pPr>
              <w:jc w:val="both"/>
            </w:pPr>
          </w:p>
          <w:p w14:paraId="4B448589" w14:textId="77777777" w:rsidR="003B56E3" w:rsidRDefault="003B56E3" w:rsidP="00892117">
            <w:pPr>
              <w:jc w:val="both"/>
            </w:pPr>
          </w:p>
          <w:p w14:paraId="56EF6217" w14:textId="77777777" w:rsidR="003B56E3" w:rsidRDefault="003B56E3" w:rsidP="00892117">
            <w:pPr>
              <w:jc w:val="both"/>
            </w:pPr>
          </w:p>
          <w:p w14:paraId="77A131CE" w14:textId="77777777" w:rsidR="003B56E3" w:rsidRDefault="003B56E3" w:rsidP="00892117">
            <w:pPr>
              <w:jc w:val="both"/>
            </w:pPr>
          </w:p>
          <w:p w14:paraId="7AD1ED95" w14:textId="77777777" w:rsidR="003B56E3" w:rsidRDefault="003B56E3" w:rsidP="00892117">
            <w:pPr>
              <w:jc w:val="both"/>
            </w:pPr>
          </w:p>
          <w:p w14:paraId="7019CB51" w14:textId="77777777" w:rsidR="003B56E3" w:rsidRDefault="003B56E3" w:rsidP="00892117">
            <w:pPr>
              <w:jc w:val="both"/>
            </w:pPr>
          </w:p>
          <w:p w14:paraId="318CB857" w14:textId="77777777" w:rsidR="003B56E3" w:rsidRDefault="003B56E3" w:rsidP="00892117">
            <w:pPr>
              <w:jc w:val="both"/>
            </w:pPr>
          </w:p>
          <w:p w14:paraId="5AC321AB" w14:textId="77777777" w:rsidR="003B56E3" w:rsidRDefault="003B56E3" w:rsidP="00892117">
            <w:pPr>
              <w:jc w:val="both"/>
            </w:pPr>
          </w:p>
          <w:p w14:paraId="20CD405E" w14:textId="77777777" w:rsidR="003B56E3" w:rsidRDefault="003B56E3" w:rsidP="00892117">
            <w:pPr>
              <w:jc w:val="both"/>
            </w:pPr>
          </w:p>
          <w:p w14:paraId="79C37246" w14:textId="77777777" w:rsidR="003B56E3" w:rsidRDefault="003B56E3" w:rsidP="00892117">
            <w:pPr>
              <w:jc w:val="both"/>
            </w:pPr>
          </w:p>
          <w:p w14:paraId="60C91B65" w14:textId="77777777" w:rsidR="003B56E3" w:rsidRDefault="003B56E3" w:rsidP="00892117">
            <w:pPr>
              <w:jc w:val="both"/>
            </w:pPr>
          </w:p>
          <w:p w14:paraId="372A1659" w14:textId="77777777" w:rsidR="003B56E3" w:rsidRDefault="003B56E3" w:rsidP="00892117">
            <w:pPr>
              <w:jc w:val="both"/>
            </w:pPr>
          </w:p>
          <w:p w14:paraId="20511E91" w14:textId="77777777" w:rsidR="003B56E3" w:rsidRDefault="003B56E3" w:rsidP="00892117">
            <w:pPr>
              <w:jc w:val="both"/>
            </w:pPr>
          </w:p>
          <w:p w14:paraId="3B8DA200" w14:textId="77777777" w:rsidR="003B56E3" w:rsidRDefault="003B56E3" w:rsidP="00892117">
            <w:pPr>
              <w:jc w:val="both"/>
            </w:pPr>
          </w:p>
          <w:p w14:paraId="05668D1B" w14:textId="77777777" w:rsidR="003B56E3" w:rsidRDefault="003B56E3" w:rsidP="00892117">
            <w:pPr>
              <w:jc w:val="both"/>
            </w:pPr>
          </w:p>
          <w:p w14:paraId="10591A66" w14:textId="77777777" w:rsidR="003B56E3" w:rsidRDefault="003B56E3" w:rsidP="00892117">
            <w:pPr>
              <w:jc w:val="both"/>
            </w:pPr>
          </w:p>
          <w:p w14:paraId="1E571A8A" w14:textId="77777777" w:rsidR="003B56E3" w:rsidRDefault="003B56E3" w:rsidP="00892117">
            <w:pPr>
              <w:jc w:val="both"/>
            </w:pPr>
          </w:p>
          <w:p w14:paraId="741158E1" w14:textId="77777777" w:rsidR="003B56E3" w:rsidRDefault="003B56E3" w:rsidP="00892117">
            <w:pPr>
              <w:jc w:val="both"/>
            </w:pPr>
          </w:p>
          <w:p w14:paraId="020EE08C" w14:textId="77777777" w:rsidR="003B56E3" w:rsidRDefault="003B56E3" w:rsidP="00892117">
            <w:pPr>
              <w:jc w:val="both"/>
            </w:pPr>
          </w:p>
          <w:p w14:paraId="2CDF05F2" w14:textId="77777777" w:rsidR="003B56E3" w:rsidRDefault="003B56E3" w:rsidP="00892117">
            <w:pPr>
              <w:jc w:val="both"/>
            </w:pPr>
          </w:p>
          <w:p w14:paraId="6354B132" w14:textId="77777777" w:rsidR="003B56E3" w:rsidRDefault="003B56E3" w:rsidP="00892117">
            <w:pPr>
              <w:jc w:val="both"/>
            </w:pPr>
          </w:p>
          <w:p w14:paraId="0E81086E" w14:textId="77777777" w:rsidR="003B56E3" w:rsidRDefault="003B56E3" w:rsidP="00892117">
            <w:pPr>
              <w:jc w:val="both"/>
            </w:pPr>
          </w:p>
          <w:p w14:paraId="6B21F03E" w14:textId="77777777" w:rsidR="003B56E3" w:rsidRDefault="003B56E3" w:rsidP="00892117">
            <w:pPr>
              <w:jc w:val="both"/>
            </w:pPr>
          </w:p>
          <w:p w14:paraId="783C1AFA" w14:textId="77777777" w:rsidR="003B56E3" w:rsidRDefault="003B56E3" w:rsidP="00892117">
            <w:pPr>
              <w:jc w:val="both"/>
            </w:pPr>
          </w:p>
          <w:p w14:paraId="2815E9FE" w14:textId="77777777" w:rsidR="003B56E3" w:rsidRDefault="003B56E3" w:rsidP="00892117">
            <w:pPr>
              <w:jc w:val="both"/>
            </w:pPr>
          </w:p>
          <w:p w14:paraId="05FE5A4F" w14:textId="77777777" w:rsidR="003B56E3" w:rsidRDefault="003B56E3" w:rsidP="00892117">
            <w:pPr>
              <w:jc w:val="both"/>
            </w:pPr>
          </w:p>
          <w:p w14:paraId="3B8C116A" w14:textId="77777777" w:rsidR="003B56E3" w:rsidRDefault="003B56E3" w:rsidP="00892117">
            <w:pPr>
              <w:jc w:val="both"/>
            </w:pPr>
          </w:p>
          <w:p w14:paraId="1201411C" w14:textId="77777777" w:rsidR="003B56E3" w:rsidRDefault="003B56E3" w:rsidP="00892117">
            <w:pPr>
              <w:jc w:val="both"/>
            </w:pPr>
          </w:p>
          <w:p w14:paraId="01DB24FF" w14:textId="77777777" w:rsidR="003B56E3" w:rsidRDefault="003B56E3" w:rsidP="00892117">
            <w:pPr>
              <w:jc w:val="both"/>
            </w:pPr>
          </w:p>
          <w:p w14:paraId="270363CC" w14:textId="77777777" w:rsidR="003B56E3" w:rsidRDefault="003B56E3" w:rsidP="00892117">
            <w:pPr>
              <w:jc w:val="both"/>
            </w:pPr>
          </w:p>
          <w:p w14:paraId="666E65ED" w14:textId="77777777" w:rsidR="003B56E3" w:rsidRDefault="003B56E3" w:rsidP="00892117">
            <w:pPr>
              <w:jc w:val="both"/>
            </w:pPr>
          </w:p>
          <w:p w14:paraId="76A5C71E" w14:textId="77777777" w:rsidR="003B56E3" w:rsidRDefault="003B56E3" w:rsidP="00892117">
            <w:pPr>
              <w:jc w:val="both"/>
            </w:pPr>
          </w:p>
          <w:p w14:paraId="0C910DAF" w14:textId="77777777" w:rsidR="003B56E3" w:rsidRDefault="003B56E3" w:rsidP="00892117">
            <w:pPr>
              <w:jc w:val="both"/>
            </w:pPr>
          </w:p>
          <w:p w14:paraId="76EE98F3" w14:textId="77777777" w:rsidR="003B56E3" w:rsidRDefault="003B56E3" w:rsidP="00892117">
            <w:pPr>
              <w:jc w:val="both"/>
            </w:pPr>
          </w:p>
          <w:p w14:paraId="5199CF7A" w14:textId="5DB80041" w:rsidR="003B56E3" w:rsidRDefault="003B56E3" w:rsidP="00892117">
            <w:pPr>
              <w:jc w:val="both"/>
            </w:pPr>
          </w:p>
        </w:tc>
      </w:tr>
      <w:tr w:rsidR="009F1539" w14:paraId="181E5FE3" w14:textId="77777777" w:rsidTr="00892117">
        <w:trPr>
          <w:gridAfter w:val="1"/>
          <w:wAfter w:w="41" w:type="dxa"/>
        </w:trPr>
        <w:tc>
          <w:tcPr>
            <w:tcW w:w="9855" w:type="dxa"/>
            <w:gridSpan w:val="16"/>
            <w:tcBorders>
              <w:bottom w:val="double" w:sz="4" w:space="0" w:color="auto"/>
            </w:tcBorders>
            <w:shd w:val="clear" w:color="auto" w:fill="BDD6EE"/>
          </w:tcPr>
          <w:p w14:paraId="27663C27" w14:textId="2931B1BD" w:rsidR="009F1539" w:rsidRDefault="009F1539" w:rsidP="00892117">
            <w:pPr>
              <w:jc w:val="both"/>
              <w:rPr>
                <w:b/>
                <w:sz w:val="28"/>
              </w:rPr>
            </w:pPr>
            <w:bookmarkStart w:id="49" w:name="_Hlk172552222"/>
            <w:bookmarkEnd w:id="47"/>
            <w:r>
              <w:lastRenderedPageBreak/>
              <w:br w:type="page"/>
            </w:r>
            <w:r>
              <w:rPr>
                <w:b/>
                <w:sz w:val="28"/>
              </w:rPr>
              <w:t>B-III – Charakteristika studijního předmětu</w:t>
            </w:r>
          </w:p>
        </w:tc>
      </w:tr>
      <w:tr w:rsidR="009F1539" w14:paraId="67075020" w14:textId="77777777" w:rsidTr="00892117">
        <w:trPr>
          <w:gridAfter w:val="1"/>
          <w:wAfter w:w="41" w:type="dxa"/>
        </w:trPr>
        <w:tc>
          <w:tcPr>
            <w:tcW w:w="3435" w:type="dxa"/>
            <w:gridSpan w:val="5"/>
            <w:tcBorders>
              <w:top w:val="double" w:sz="4" w:space="0" w:color="auto"/>
            </w:tcBorders>
            <w:shd w:val="clear" w:color="auto" w:fill="F7CAAC"/>
          </w:tcPr>
          <w:p w14:paraId="60515863" w14:textId="77777777" w:rsidR="009F1539" w:rsidRDefault="009F1539" w:rsidP="00892117">
            <w:pPr>
              <w:jc w:val="both"/>
              <w:rPr>
                <w:b/>
              </w:rPr>
            </w:pPr>
            <w:r>
              <w:rPr>
                <w:b/>
              </w:rPr>
              <w:t>Název studijního předmětu</w:t>
            </w:r>
          </w:p>
        </w:tc>
        <w:tc>
          <w:tcPr>
            <w:tcW w:w="6420" w:type="dxa"/>
            <w:gridSpan w:val="11"/>
            <w:tcBorders>
              <w:top w:val="double" w:sz="4" w:space="0" w:color="auto"/>
            </w:tcBorders>
          </w:tcPr>
          <w:p w14:paraId="2BB8AE66" w14:textId="77777777" w:rsidR="009F1539" w:rsidRDefault="009F1539" w:rsidP="00892117">
            <w:pPr>
              <w:jc w:val="both"/>
            </w:pPr>
            <w:bookmarkStart w:id="50" w:name="Leg_a_říz_bezp_v_biotech"/>
            <w:bookmarkEnd w:id="50"/>
            <w:r w:rsidRPr="00370437">
              <w:rPr>
                <w:b/>
                <w:bCs/>
              </w:rPr>
              <w:t>Legislativa a řízení bezpečnosti v biotechnologiích</w:t>
            </w:r>
          </w:p>
        </w:tc>
      </w:tr>
      <w:tr w:rsidR="009F1539" w14:paraId="1E5AD8F5" w14:textId="77777777" w:rsidTr="00892117">
        <w:trPr>
          <w:gridAfter w:val="1"/>
          <w:wAfter w:w="41" w:type="dxa"/>
        </w:trPr>
        <w:tc>
          <w:tcPr>
            <w:tcW w:w="3435" w:type="dxa"/>
            <w:gridSpan w:val="5"/>
            <w:shd w:val="clear" w:color="auto" w:fill="F7CAAC"/>
          </w:tcPr>
          <w:p w14:paraId="1E99C9FF" w14:textId="77777777" w:rsidR="009F1539" w:rsidRDefault="009F1539" w:rsidP="00892117">
            <w:pPr>
              <w:jc w:val="both"/>
              <w:rPr>
                <w:b/>
              </w:rPr>
            </w:pPr>
            <w:r>
              <w:rPr>
                <w:b/>
              </w:rPr>
              <w:t>Typ předmětu</w:t>
            </w:r>
          </w:p>
        </w:tc>
        <w:tc>
          <w:tcPr>
            <w:tcW w:w="3057" w:type="dxa"/>
            <w:gridSpan w:val="5"/>
          </w:tcPr>
          <w:p w14:paraId="0CE70478" w14:textId="77777777" w:rsidR="009F1539" w:rsidRDefault="009F1539" w:rsidP="00892117">
            <w:pPr>
              <w:jc w:val="both"/>
            </w:pPr>
            <w:r>
              <w:t>povinný, PZ</w:t>
            </w:r>
          </w:p>
        </w:tc>
        <w:tc>
          <w:tcPr>
            <w:tcW w:w="2695" w:type="dxa"/>
            <w:gridSpan w:val="4"/>
            <w:shd w:val="clear" w:color="auto" w:fill="F7CAAC"/>
          </w:tcPr>
          <w:p w14:paraId="15A3385A" w14:textId="77777777" w:rsidR="009F1539" w:rsidRDefault="009F1539" w:rsidP="00892117">
            <w:pPr>
              <w:jc w:val="both"/>
            </w:pPr>
            <w:r>
              <w:rPr>
                <w:b/>
              </w:rPr>
              <w:t>doporučený ročník / semestr</w:t>
            </w:r>
          </w:p>
        </w:tc>
        <w:tc>
          <w:tcPr>
            <w:tcW w:w="668" w:type="dxa"/>
            <w:gridSpan w:val="2"/>
          </w:tcPr>
          <w:p w14:paraId="31B5967C" w14:textId="77777777" w:rsidR="009F1539" w:rsidRDefault="009F1539" w:rsidP="00892117">
            <w:pPr>
              <w:jc w:val="both"/>
            </w:pPr>
            <w:r>
              <w:t>2/LS</w:t>
            </w:r>
          </w:p>
        </w:tc>
      </w:tr>
      <w:tr w:rsidR="009F1539" w14:paraId="22FF453F" w14:textId="77777777" w:rsidTr="00892117">
        <w:trPr>
          <w:gridAfter w:val="1"/>
          <w:wAfter w:w="41" w:type="dxa"/>
        </w:trPr>
        <w:tc>
          <w:tcPr>
            <w:tcW w:w="3435" w:type="dxa"/>
            <w:gridSpan w:val="5"/>
            <w:shd w:val="clear" w:color="auto" w:fill="F7CAAC"/>
          </w:tcPr>
          <w:p w14:paraId="1E41F48A" w14:textId="77777777" w:rsidR="009F1539" w:rsidRDefault="009F1539" w:rsidP="00892117">
            <w:pPr>
              <w:jc w:val="both"/>
              <w:rPr>
                <w:b/>
              </w:rPr>
            </w:pPr>
            <w:r>
              <w:rPr>
                <w:b/>
              </w:rPr>
              <w:t>Rozsah studijního předmětu</w:t>
            </w:r>
          </w:p>
        </w:tc>
        <w:tc>
          <w:tcPr>
            <w:tcW w:w="1352" w:type="dxa"/>
            <w:gridSpan w:val="3"/>
          </w:tcPr>
          <w:p w14:paraId="634F1B30" w14:textId="77777777" w:rsidR="009F1539" w:rsidRDefault="009F1539" w:rsidP="00892117">
            <w:pPr>
              <w:jc w:val="both"/>
            </w:pPr>
            <w:proofErr w:type="gramStart"/>
            <w:r>
              <w:t>24p</w:t>
            </w:r>
            <w:proofErr w:type="gramEnd"/>
            <w:r>
              <w:t>+24s+0</w:t>
            </w:r>
            <w:r w:rsidRPr="00280F9E">
              <w:t>l</w:t>
            </w:r>
          </w:p>
        </w:tc>
        <w:tc>
          <w:tcPr>
            <w:tcW w:w="889" w:type="dxa"/>
            <w:shd w:val="clear" w:color="auto" w:fill="F7CAAC"/>
          </w:tcPr>
          <w:p w14:paraId="6CD2DE18" w14:textId="77777777" w:rsidR="009F1539" w:rsidRDefault="009F1539" w:rsidP="00892117">
            <w:pPr>
              <w:jc w:val="both"/>
              <w:rPr>
                <w:b/>
              </w:rPr>
            </w:pPr>
            <w:r>
              <w:rPr>
                <w:b/>
              </w:rPr>
              <w:t xml:space="preserve">hod. </w:t>
            </w:r>
          </w:p>
        </w:tc>
        <w:tc>
          <w:tcPr>
            <w:tcW w:w="816" w:type="dxa"/>
          </w:tcPr>
          <w:p w14:paraId="709F40DE" w14:textId="77777777" w:rsidR="009F1539" w:rsidRDefault="009F1539" w:rsidP="00892117">
            <w:pPr>
              <w:jc w:val="both"/>
            </w:pPr>
            <w:r>
              <w:t>48</w:t>
            </w:r>
          </w:p>
        </w:tc>
        <w:tc>
          <w:tcPr>
            <w:tcW w:w="1479" w:type="dxa"/>
            <w:gridSpan w:val="2"/>
            <w:shd w:val="clear" w:color="auto" w:fill="F7CAAC"/>
          </w:tcPr>
          <w:p w14:paraId="2888721F" w14:textId="77777777" w:rsidR="009F1539" w:rsidRDefault="009F1539" w:rsidP="00892117">
            <w:pPr>
              <w:jc w:val="both"/>
              <w:rPr>
                <w:b/>
              </w:rPr>
            </w:pPr>
            <w:r>
              <w:rPr>
                <w:b/>
              </w:rPr>
              <w:t>kreditů</w:t>
            </w:r>
          </w:p>
        </w:tc>
        <w:tc>
          <w:tcPr>
            <w:tcW w:w="1884" w:type="dxa"/>
            <w:gridSpan w:val="4"/>
          </w:tcPr>
          <w:p w14:paraId="158ED147" w14:textId="77777777" w:rsidR="009F1539" w:rsidRDefault="009F1539" w:rsidP="00892117">
            <w:pPr>
              <w:jc w:val="both"/>
            </w:pPr>
            <w:r>
              <w:t>5</w:t>
            </w:r>
          </w:p>
        </w:tc>
      </w:tr>
      <w:tr w:rsidR="009F1539" w14:paraId="1E3E8B96" w14:textId="77777777" w:rsidTr="00892117">
        <w:trPr>
          <w:gridAfter w:val="1"/>
          <w:wAfter w:w="41" w:type="dxa"/>
        </w:trPr>
        <w:tc>
          <w:tcPr>
            <w:tcW w:w="3435" w:type="dxa"/>
            <w:gridSpan w:val="5"/>
            <w:shd w:val="clear" w:color="auto" w:fill="F7CAAC"/>
          </w:tcPr>
          <w:p w14:paraId="36103B0F"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0" w:type="dxa"/>
            <w:gridSpan w:val="11"/>
          </w:tcPr>
          <w:p w14:paraId="27B678A1" w14:textId="77777777" w:rsidR="009F1539" w:rsidRDefault="009F1539" w:rsidP="00892117">
            <w:pPr>
              <w:jc w:val="both"/>
            </w:pPr>
          </w:p>
        </w:tc>
      </w:tr>
      <w:tr w:rsidR="009F1539" w14:paraId="272C048D" w14:textId="77777777" w:rsidTr="00892117">
        <w:trPr>
          <w:gridAfter w:val="1"/>
          <w:wAfter w:w="41" w:type="dxa"/>
        </w:trPr>
        <w:tc>
          <w:tcPr>
            <w:tcW w:w="3435" w:type="dxa"/>
            <w:gridSpan w:val="5"/>
            <w:shd w:val="clear" w:color="auto" w:fill="F7CAAC"/>
          </w:tcPr>
          <w:p w14:paraId="607DBDD3" w14:textId="77777777" w:rsidR="009F1539" w:rsidRPr="005A0406" w:rsidRDefault="009F1539" w:rsidP="00892117">
            <w:pPr>
              <w:jc w:val="both"/>
              <w:rPr>
                <w:b/>
              </w:rPr>
            </w:pPr>
            <w:r w:rsidRPr="005A0406">
              <w:rPr>
                <w:b/>
              </w:rPr>
              <w:t>Způsob ověření výsledků učení</w:t>
            </w:r>
          </w:p>
        </w:tc>
        <w:tc>
          <w:tcPr>
            <w:tcW w:w="3057" w:type="dxa"/>
            <w:gridSpan w:val="5"/>
            <w:tcBorders>
              <w:bottom w:val="single" w:sz="4" w:space="0" w:color="auto"/>
            </w:tcBorders>
          </w:tcPr>
          <w:p w14:paraId="52E83AAB" w14:textId="77777777" w:rsidR="009F1539" w:rsidRDefault="009F1539" w:rsidP="00892117">
            <w:pPr>
              <w:jc w:val="both"/>
            </w:pPr>
            <w:r>
              <w:t>zápočet, zkouška</w:t>
            </w:r>
          </w:p>
        </w:tc>
        <w:tc>
          <w:tcPr>
            <w:tcW w:w="1479" w:type="dxa"/>
            <w:gridSpan w:val="2"/>
            <w:tcBorders>
              <w:bottom w:val="single" w:sz="4" w:space="0" w:color="auto"/>
            </w:tcBorders>
            <w:shd w:val="clear" w:color="auto" w:fill="F7CAAC"/>
          </w:tcPr>
          <w:p w14:paraId="321F84FE" w14:textId="77777777" w:rsidR="009F1539" w:rsidRDefault="009F1539" w:rsidP="00892117">
            <w:pPr>
              <w:jc w:val="both"/>
              <w:rPr>
                <w:b/>
              </w:rPr>
            </w:pPr>
            <w:r>
              <w:rPr>
                <w:b/>
              </w:rPr>
              <w:t>Forma výuky</w:t>
            </w:r>
          </w:p>
        </w:tc>
        <w:tc>
          <w:tcPr>
            <w:tcW w:w="1884" w:type="dxa"/>
            <w:gridSpan w:val="4"/>
            <w:tcBorders>
              <w:bottom w:val="single" w:sz="4" w:space="0" w:color="auto"/>
            </w:tcBorders>
          </w:tcPr>
          <w:p w14:paraId="7E3DDA10" w14:textId="77777777" w:rsidR="009F1539" w:rsidRDefault="009F1539" w:rsidP="00892117">
            <w:pPr>
              <w:jc w:val="both"/>
            </w:pPr>
            <w:r>
              <w:t>přednášky, semináře</w:t>
            </w:r>
          </w:p>
          <w:p w14:paraId="25E39731" w14:textId="77777777" w:rsidR="009F1539" w:rsidRDefault="009F1539" w:rsidP="00892117">
            <w:pPr>
              <w:jc w:val="both"/>
            </w:pPr>
          </w:p>
        </w:tc>
      </w:tr>
      <w:tr w:rsidR="009F1539" w14:paraId="2ABFDEF0" w14:textId="77777777" w:rsidTr="00892117">
        <w:trPr>
          <w:gridAfter w:val="1"/>
          <w:wAfter w:w="41" w:type="dxa"/>
        </w:trPr>
        <w:tc>
          <w:tcPr>
            <w:tcW w:w="3435" w:type="dxa"/>
            <w:gridSpan w:val="5"/>
            <w:shd w:val="clear" w:color="auto" w:fill="F7CAAC"/>
          </w:tcPr>
          <w:p w14:paraId="5EB74F37" w14:textId="77777777" w:rsidR="009F1539" w:rsidRPr="005A0406" w:rsidRDefault="009F1539" w:rsidP="00892117">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3966E173" w14:textId="77777777" w:rsidR="009F1539" w:rsidRDefault="009F1539" w:rsidP="00892117">
            <w:pPr>
              <w:jc w:val="both"/>
            </w:pPr>
            <w:r>
              <w:t xml:space="preserve">Docházka: povinná min. 80% účast v seminářích. </w:t>
            </w:r>
          </w:p>
          <w:p w14:paraId="3AE3C4E8" w14:textId="77777777" w:rsidR="009F1539" w:rsidRDefault="009F1539" w:rsidP="00892117">
            <w:pPr>
              <w:jc w:val="both"/>
            </w:pPr>
            <w:r>
              <w:t xml:space="preserve">Zápočet: dva testy, za každý nutno získat min. 65 %, jinak ho musí student psát znovu. </w:t>
            </w:r>
          </w:p>
          <w:p w14:paraId="4F05C0BC" w14:textId="77777777" w:rsidR="009F1539" w:rsidRDefault="009F1539" w:rsidP="00892117">
            <w:pPr>
              <w:jc w:val="both"/>
            </w:pPr>
            <w:r>
              <w:t>Zkouška: prokázání znalosti z probírané látky, ústní zkouška.</w:t>
            </w:r>
          </w:p>
        </w:tc>
      </w:tr>
      <w:tr w:rsidR="009F1539" w14:paraId="353C2567" w14:textId="77777777" w:rsidTr="00892117">
        <w:trPr>
          <w:gridAfter w:val="1"/>
          <w:wAfter w:w="41" w:type="dxa"/>
          <w:trHeight w:val="197"/>
        </w:trPr>
        <w:tc>
          <w:tcPr>
            <w:tcW w:w="3435" w:type="dxa"/>
            <w:gridSpan w:val="5"/>
            <w:tcBorders>
              <w:top w:val="nil"/>
            </w:tcBorders>
            <w:shd w:val="clear" w:color="auto" w:fill="F7CAAC"/>
          </w:tcPr>
          <w:p w14:paraId="1DD87395" w14:textId="77777777" w:rsidR="009F1539" w:rsidRDefault="009F1539" w:rsidP="00892117">
            <w:pPr>
              <w:jc w:val="both"/>
              <w:rPr>
                <w:b/>
              </w:rPr>
            </w:pPr>
            <w:r>
              <w:rPr>
                <w:b/>
              </w:rPr>
              <w:t>Garant předmětu</w:t>
            </w:r>
          </w:p>
        </w:tc>
        <w:tc>
          <w:tcPr>
            <w:tcW w:w="6420" w:type="dxa"/>
            <w:gridSpan w:val="11"/>
            <w:tcBorders>
              <w:top w:val="single" w:sz="4" w:space="0" w:color="auto"/>
            </w:tcBorders>
          </w:tcPr>
          <w:p w14:paraId="13D6DF2B" w14:textId="77777777" w:rsidR="009F1539" w:rsidRDefault="009F1539" w:rsidP="00892117">
            <w:pPr>
              <w:jc w:val="both"/>
            </w:pPr>
            <w:r>
              <w:t>Ing. Eva Lorencová, Ph.D.</w:t>
            </w:r>
          </w:p>
        </w:tc>
      </w:tr>
      <w:tr w:rsidR="009F1539" w14:paraId="218D44CA" w14:textId="77777777" w:rsidTr="00892117">
        <w:trPr>
          <w:gridAfter w:val="1"/>
          <w:wAfter w:w="41" w:type="dxa"/>
          <w:trHeight w:val="243"/>
        </w:trPr>
        <w:tc>
          <w:tcPr>
            <w:tcW w:w="3435" w:type="dxa"/>
            <w:gridSpan w:val="5"/>
            <w:tcBorders>
              <w:top w:val="nil"/>
            </w:tcBorders>
            <w:shd w:val="clear" w:color="auto" w:fill="F7CAAC"/>
          </w:tcPr>
          <w:p w14:paraId="5F739D68" w14:textId="77777777" w:rsidR="009F1539" w:rsidRDefault="009F1539" w:rsidP="00892117">
            <w:pPr>
              <w:jc w:val="both"/>
              <w:rPr>
                <w:b/>
              </w:rPr>
            </w:pPr>
            <w:r>
              <w:rPr>
                <w:b/>
              </w:rPr>
              <w:t>Zapojení garanta do výuky předmětu</w:t>
            </w:r>
          </w:p>
        </w:tc>
        <w:tc>
          <w:tcPr>
            <w:tcW w:w="6420" w:type="dxa"/>
            <w:gridSpan w:val="11"/>
            <w:tcBorders>
              <w:top w:val="nil"/>
            </w:tcBorders>
          </w:tcPr>
          <w:p w14:paraId="716A9970" w14:textId="77777777" w:rsidR="009F1539" w:rsidRDefault="009F1539" w:rsidP="00892117">
            <w:pPr>
              <w:jc w:val="both"/>
            </w:pPr>
            <w:proofErr w:type="gramStart"/>
            <w:r>
              <w:t>100%</w:t>
            </w:r>
            <w:proofErr w:type="gramEnd"/>
            <w:r>
              <w:t xml:space="preserve"> p</w:t>
            </w:r>
          </w:p>
        </w:tc>
      </w:tr>
      <w:tr w:rsidR="009F1539" w14:paraId="31593D21" w14:textId="77777777" w:rsidTr="00892117">
        <w:trPr>
          <w:gridAfter w:val="1"/>
          <w:wAfter w:w="41" w:type="dxa"/>
        </w:trPr>
        <w:tc>
          <w:tcPr>
            <w:tcW w:w="3435" w:type="dxa"/>
            <w:gridSpan w:val="5"/>
            <w:shd w:val="clear" w:color="auto" w:fill="F7CAAC"/>
          </w:tcPr>
          <w:p w14:paraId="4394D0D3" w14:textId="77777777" w:rsidR="009F1539" w:rsidRDefault="009F1539" w:rsidP="00892117">
            <w:pPr>
              <w:jc w:val="both"/>
              <w:rPr>
                <w:b/>
              </w:rPr>
            </w:pPr>
            <w:r>
              <w:rPr>
                <w:b/>
              </w:rPr>
              <w:t>Vyučující</w:t>
            </w:r>
          </w:p>
        </w:tc>
        <w:tc>
          <w:tcPr>
            <w:tcW w:w="6420" w:type="dxa"/>
            <w:gridSpan w:val="11"/>
            <w:tcBorders>
              <w:bottom w:val="nil"/>
            </w:tcBorders>
          </w:tcPr>
          <w:p w14:paraId="3F1C0785" w14:textId="77777777" w:rsidR="009F1539" w:rsidRDefault="009F1539" w:rsidP="00892117">
            <w:pPr>
              <w:jc w:val="both"/>
            </w:pPr>
          </w:p>
        </w:tc>
      </w:tr>
      <w:tr w:rsidR="009F1539" w14:paraId="3555C36D" w14:textId="77777777" w:rsidTr="00892117">
        <w:trPr>
          <w:gridAfter w:val="1"/>
          <w:wAfter w:w="41" w:type="dxa"/>
          <w:trHeight w:val="136"/>
        </w:trPr>
        <w:tc>
          <w:tcPr>
            <w:tcW w:w="9855" w:type="dxa"/>
            <w:gridSpan w:val="16"/>
            <w:tcBorders>
              <w:top w:val="nil"/>
            </w:tcBorders>
          </w:tcPr>
          <w:p w14:paraId="478ADD3A" w14:textId="77777777" w:rsidR="009F1539" w:rsidRDefault="009F1539" w:rsidP="00892117">
            <w:pPr>
              <w:spacing w:before="60" w:after="60"/>
              <w:jc w:val="both"/>
            </w:pPr>
            <w:r w:rsidRPr="00ED7420">
              <w:rPr>
                <w:b/>
                <w:bCs/>
              </w:rPr>
              <w:t>Ing. Eva Lorencová, Ph.D.</w:t>
            </w:r>
            <w:r>
              <w:rPr>
                <w:b/>
                <w:bCs/>
              </w:rPr>
              <w:t xml:space="preserve"> </w:t>
            </w:r>
            <w:r>
              <w:t>(</w:t>
            </w:r>
            <w:proofErr w:type="gramStart"/>
            <w:r>
              <w:t>100%</w:t>
            </w:r>
            <w:proofErr w:type="gramEnd"/>
            <w:r>
              <w:t xml:space="preserve"> p)</w:t>
            </w:r>
          </w:p>
        </w:tc>
      </w:tr>
      <w:tr w:rsidR="009F1539" w14:paraId="2DDE7A8B" w14:textId="77777777" w:rsidTr="00892117">
        <w:trPr>
          <w:gridAfter w:val="1"/>
          <w:wAfter w:w="41" w:type="dxa"/>
        </w:trPr>
        <w:tc>
          <w:tcPr>
            <w:tcW w:w="3435" w:type="dxa"/>
            <w:gridSpan w:val="5"/>
            <w:shd w:val="clear" w:color="auto" w:fill="F7CAAC"/>
          </w:tcPr>
          <w:p w14:paraId="3636FFC5" w14:textId="77777777" w:rsidR="009F1539" w:rsidRPr="005A0406" w:rsidRDefault="009F1539" w:rsidP="00892117">
            <w:pPr>
              <w:jc w:val="both"/>
              <w:rPr>
                <w:b/>
              </w:rPr>
            </w:pPr>
            <w:r w:rsidRPr="005A0406">
              <w:rPr>
                <w:b/>
              </w:rPr>
              <w:t>Hlavní témata a výsledky učení</w:t>
            </w:r>
          </w:p>
        </w:tc>
        <w:tc>
          <w:tcPr>
            <w:tcW w:w="6420" w:type="dxa"/>
            <w:gridSpan w:val="11"/>
            <w:tcBorders>
              <w:bottom w:val="nil"/>
            </w:tcBorders>
          </w:tcPr>
          <w:p w14:paraId="76FEF3DE" w14:textId="77777777" w:rsidR="009F1539" w:rsidRPr="005A0406" w:rsidRDefault="009F1539" w:rsidP="00892117">
            <w:pPr>
              <w:jc w:val="both"/>
            </w:pPr>
          </w:p>
        </w:tc>
      </w:tr>
      <w:tr w:rsidR="009F1539" w14:paraId="47E295A7" w14:textId="77777777" w:rsidTr="00373727">
        <w:trPr>
          <w:gridAfter w:val="1"/>
          <w:wAfter w:w="41" w:type="dxa"/>
          <w:trHeight w:val="2197"/>
        </w:trPr>
        <w:tc>
          <w:tcPr>
            <w:tcW w:w="9855" w:type="dxa"/>
            <w:gridSpan w:val="16"/>
            <w:tcBorders>
              <w:top w:val="nil"/>
              <w:bottom w:val="single" w:sz="4" w:space="0" w:color="auto"/>
            </w:tcBorders>
            <w:shd w:val="clear" w:color="auto" w:fill="auto"/>
          </w:tcPr>
          <w:p w14:paraId="4B0FF9BE" w14:textId="77777777" w:rsidR="009F1539" w:rsidRPr="00217019" w:rsidRDefault="009F1539" w:rsidP="00892117">
            <w:pPr>
              <w:jc w:val="both"/>
            </w:pPr>
            <w:r w:rsidRPr="00217019">
              <w:t xml:space="preserve">Cílem předmětu je získání přehledu o aktuálních právních předpisech v biotechnologiích a v potravinářství v rámci České republiky i Evropské unie. Student si osvojí práci s legislativou a právními předpisy a je schopen se v nich orientovat. </w:t>
            </w:r>
            <w:r w:rsidRPr="004A4018">
              <w:rPr>
                <w:b/>
                <w:bCs/>
              </w:rPr>
              <w:t>Obsah předmětu tvoří tyto tematické celky:</w:t>
            </w:r>
            <w:r w:rsidRPr="00217019">
              <w:t xml:space="preserve"> </w:t>
            </w:r>
          </w:p>
          <w:p w14:paraId="3EECC04C" w14:textId="77777777" w:rsidR="009F1539" w:rsidRPr="00217019" w:rsidRDefault="009F1539" w:rsidP="00E6629A">
            <w:pPr>
              <w:pStyle w:val="Odstavecseseznamem"/>
              <w:numPr>
                <w:ilvl w:val="0"/>
                <w:numId w:val="8"/>
              </w:numPr>
              <w:ind w:left="170" w:hanging="170"/>
              <w:jc w:val="both"/>
            </w:pPr>
            <w:r w:rsidRPr="00217019">
              <w:t xml:space="preserve">Historie právních předpisů, struktura a tvorba právních předpisů v ČR a EU. </w:t>
            </w:r>
          </w:p>
          <w:p w14:paraId="1B99E805" w14:textId="77777777" w:rsidR="009F1539" w:rsidRPr="00217019" w:rsidRDefault="009F1539" w:rsidP="00E6629A">
            <w:pPr>
              <w:pStyle w:val="Odstavecseseznamem"/>
              <w:numPr>
                <w:ilvl w:val="0"/>
                <w:numId w:val="8"/>
              </w:numPr>
              <w:ind w:left="170" w:hanging="170"/>
              <w:jc w:val="both"/>
            </w:pPr>
            <w:r w:rsidRPr="00217019">
              <w:t xml:space="preserve">Nařízení Evropského parlamentu a Rady (ES) č. 178/2002; č. 852/2004; č. 853/2004; č. 854/2004; č. 882/2004; Nařízení Komise č. 2073/2005; č. 1375/2015; Nařízení EP a Rady (ES) č. 1069/2009. </w:t>
            </w:r>
          </w:p>
          <w:p w14:paraId="7A66DB6F" w14:textId="77777777" w:rsidR="009F1539" w:rsidRPr="00217019" w:rsidRDefault="009F1539" w:rsidP="00E6629A">
            <w:pPr>
              <w:pStyle w:val="Odstavecseseznamem"/>
              <w:numPr>
                <w:ilvl w:val="0"/>
                <w:numId w:val="8"/>
              </w:numPr>
              <w:ind w:left="170" w:hanging="170"/>
              <w:jc w:val="both"/>
            </w:pPr>
            <w:r w:rsidRPr="00217019">
              <w:t xml:space="preserve">Zákon č. 110/1997 Sb., o potravinách a tabákových výrobcích o změně a doplnění některých souvisejících zákonů, v platném znění. </w:t>
            </w:r>
          </w:p>
          <w:p w14:paraId="56FD2670" w14:textId="77777777" w:rsidR="009F1539" w:rsidRPr="00217019" w:rsidRDefault="009F1539" w:rsidP="00E6629A">
            <w:pPr>
              <w:pStyle w:val="Odstavecseseznamem"/>
              <w:numPr>
                <w:ilvl w:val="0"/>
                <w:numId w:val="8"/>
              </w:numPr>
              <w:ind w:left="170" w:hanging="170"/>
              <w:jc w:val="both"/>
            </w:pPr>
            <w:r w:rsidRPr="00217019">
              <w:t xml:space="preserve">Vybrané vyhlášky k Zákonu o potravinách a tabákových výrobcích. </w:t>
            </w:r>
          </w:p>
          <w:p w14:paraId="48B86CEE" w14:textId="77777777" w:rsidR="009F1539" w:rsidRPr="00217019" w:rsidRDefault="009F1539" w:rsidP="00E6629A">
            <w:pPr>
              <w:pStyle w:val="Odstavecseseznamem"/>
              <w:numPr>
                <w:ilvl w:val="0"/>
                <w:numId w:val="8"/>
              </w:numPr>
              <w:ind w:left="170" w:hanging="170"/>
              <w:jc w:val="both"/>
            </w:pPr>
            <w:r w:rsidRPr="00217019">
              <w:t xml:space="preserve">Zákon č. 166/1999 Sb., o veterinární péči a o změně některých souvisejících zákonů (veterinární zákon), v platném znění; vybrané prováděcí vyhlášky k zákonu o veterinární péči. </w:t>
            </w:r>
          </w:p>
          <w:p w14:paraId="6637C2EC" w14:textId="77777777" w:rsidR="009F1539" w:rsidRPr="00217019" w:rsidRDefault="009F1539" w:rsidP="00E6629A">
            <w:pPr>
              <w:pStyle w:val="Odstavecseseznamem"/>
              <w:numPr>
                <w:ilvl w:val="0"/>
                <w:numId w:val="8"/>
              </w:numPr>
              <w:ind w:left="170" w:hanging="170"/>
              <w:jc w:val="both"/>
            </w:pPr>
            <w:r w:rsidRPr="00217019">
              <w:t xml:space="preserve">Zákon č. 258/2000 Sb., o ochraně veřejného zdraví; vybrané prováděcí vyhlášky. </w:t>
            </w:r>
          </w:p>
          <w:p w14:paraId="043DB71F" w14:textId="77777777" w:rsidR="009F1539" w:rsidRPr="00217019" w:rsidRDefault="009F1539" w:rsidP="00E6629A">
            <w:pPr>
              <w:pStyle w:val="Odstavecseseznamem"/>
              <w:numPr>
                <w:ilvl w:val="0"/>
                <w:numId w:val="8"/>
              </w:numPr>
              <w:ind w:left="170" w:hanging="170"/>
              <w:jc w:val="both"/>
            </w:pPr>
            <w:r w:rsidRPr="00217019">
              <w:t xml:space="preserve">Analýza nebezpečí a kritické kontrolní body. </w:t>
            </w:r>
          </w:p>
          <w:p w14:paraId="4EA6DC81" w14:textId="77777777" w:rsidR="009F1539" w:rsidRPr="00217019" w:rsidRDefault="009F1539" w:rsidP="00E6629A">
            <w:pPr>
              <w:pStyle w:val="Odstavecseseznamem"/>
              <w:numPr>
                <w:ilvl w:val="0"/>
                <w:numId w:val="8"/>
              </w:numPr>
              <w:ind w:left="170" w:hanging="170"/>
              <w:jc w:val="both"/>
            </w:pPr>
            <w:r w:rsidRPr="00217019">
              <w:t xml:space="preserve">Zákon č. 61/1997 Sb., o lihu; Zákon č. 307/2013 Sb., o povinném značení lihu; Zákon č. 321/2004 Sb., o vinohradnictví a vinařství; prováděcí vyhlášky. </w:t>
            </w:r>
          </w:p>
          <w:p w14:paraId="72661C33" w14:textId="77777777" w:rsidR="009F1539" w:rsidRPr="00217019" w:rsidRDefault="009F1539" w:rsidP="00E6629A">
            <w:pPr>
              <w:pStyle w:val="Odstavecseseznamem"/>
              <w:numPr>
                <w:ilvl w:val="0"/>
                <w:numId w:val="8"/>
              </w:numPr>
              <w:ind w:left="170" w:hanging="170"/>
              <w:jc w:val="both"/>
            </w:pPr>
            <w:r w:rsidRPr="00217019">
              <w:t xml:space="preserve">Předpisy ČR a EU týkající se ekologického zemědělství a geneticky modifikovaných organizmů a produktů. </w:t>
            </w:r>
          </w:p>
          <w:p w14:paraId="5254BA7A" w14:textId="77777777" w:rsidR="009F1539" w:rsidRPr="00217019" w:rsidRDefault="009F1539" w:rsidP="00E6629A">
            <w:pPr>
              <w:pStyle w:val="Odstavecseseznamem"/>
              <w:numPr>
                <w:ilvl w:val="0"/>
                <w:numId w:val="8"/>
              </w:numPr>
              <w:ind w:left="170" w:hanging="170"/>
              <w:jc w:val="both"/>
            </w:pPr>
            <w:r w:rsidRPr="00217019">
              <w:t xml:space="preserve">Dozorové orgány v oblasti potravinářství. </w:t>
            </w:r>
          </w:p>
          <w:p w14:paraId="1782AE2B" w14:textId="77777777" w:rsidR="009F1539" w:rsidRPr="00217019" w:rsidRDefault="009F1539" w:rsidP="00E6629A">
            <w:pPr>
              <w:pStyle w:val="Odstavecseseznamem"/>
              <w:numPr>
                <w:ilvl w:val="0"/>
                <w:numId w:val="8"/>
              </w:numPr>
              <w:ind w:left="170" w:hanging="170"/>
              <w:jc w:val="both"/>
            </w:pPr>
            <w:r w:rsidRPr="00217019">
              <w:t xml:space="preserve">Zákon č. 255/2012 Sb., o kontrole (kontrolní řád); Zákon č. 500/2004 Sb. – správní řád. </w:t>
            </w:r>
          </w:p>
          <w:p w14:paraId="0B6064EA" w14:textId="77777777" w:rsidR="009F1539" w:rsidRPr="00217019" w:rsidRDefault="009F1539" w:rsidP="00E6629A">
            <w:pPr>
              <w:pStyle w:val="Odstavecseseznamem"/>
              <w:numPr>
                <w:ilvl w:val="0"/>
                <w:numId w:val="8"/>
              </w:numPr>
              <w:ind w:left="170" w:hanging="170"/>
              <w:jc w:val="both"/>
            </w:pPr>
            <w:r w:rsidRPr="00217019">
              <w:t xml:space="preserve">Legislativa Evropské unie v potravinářství Nařízení Evropského parlamentu a Rady (EU) 1169/2011 o poskytování informací o potravinách spotřebitelům. </w:t>
            </w:r>
          </w:p>
          <w:p w14:paraId="0C0C2ED1" w14:textId="77777777" w:rsidR="009F1539" w:rsidRPr="00217019" w:rsidRDefault="009F1539" w:rsidP="00E6629A">
            <w:pPr>
              <w:pStyle w:val="Odstavecseseznamem"/>
              <w:numPr>
                <w:ilvl w:val="0"/>
                <w:numId w:val="8"/>
              </w:numPr>
              <w:ind w:left="170" w:hanging="170"/>
              <w:jc w:val="both"/>
            </w:pPr>
            <w:r w:rsidRPr="00217019">
              <w:t xml:space="preserve">Nařízení Evropského parlamentu a Rady (ES) č. 1331/2008; č. 1332/2008; č. 1333/2008; č. 1334/2008; č. 1924/2006; Nařízení Komise (EU) č. 432/2012; Evropského parlamentu a Rady (EU) č. 609/2013. </w:t>
            </w:r>
          </w:p>
          <w:p w14:paraId="1D8D6F87" w14:textId="77777777" w:rsidR="009F1539" w:rsidRDefault="009F1539" w:rsidP="00E6629A">
            <w:pPr>
              <w:pStyle w:val="Odstavecseseznamem"/>
              <w:numPr>
                <w:ilvl w:val="0"/>
                <w:numId w:val="8"/>
              </w:numPr>
              <w:ind w:left="170" w:hanging="170"/>
              <w:jc w:val="both"/>
            </w:pPr>
            <w:r w:rsidRPr="00217019">
              <w:t>Legislativa týkající se materiálů vhodných pro styk s potravinami.</w:t>
            </w:r>
          </w:p>
          <w:p w14:paraId="4A1F74D7" w14:textId="77777777" w:rsidR="007328F8" w:rsidRDefault="007328F8" w:rsidP="007328F8">
            <w:pPr>
              <w:pStyle w:val="Odstavecseseznamem"/>
              <w:ind w:left="170"/>
              <w:jc w:val="both"/>
            </w:pPr>
          </w:p>
          <w:p w14:paraId="33D23E6A" w14:textId="7ABF3822" w:rsidR="007328F8" w:rsidRPr="00373727" w:rsidRDefault="007328F8" w:rsidP="007328F8">
            <w:pPr>
              <w:jc w:val="both"/>
              <w:rPr>
                <w:b/>
                <w:bCs/>
              </w:rPr>
            </w:pPr>
            <w:r w:rsidRPr="00373727">
              <w:rPr>
                <w:b/>
                <w:bCs/>
              </w:rPr>
              <w:t xml:space="preserve">Očekávané výsledky </w:t>
            </w:r>
            <w:r w:rsidR="00196DC0" w:rsidRPr="00373727">
              <w:rPr>
                <w:b/>
                <w:bCs/>
              </w:rPr>
              <w:t>učení</w:t>
            </w:r>
            <w:r w:rsidRPr="00373727">
              <w:rPr>
                <w:b/>
                <w:bCs/>
              </w:rPr>
              <w:t xml:space="preserve"> </w:t>
            </w:r>
            <w:r w:rsidRPr="00373727">
              <w:rPr>
                <w:b/>
                <w:color w:val="000000" w:themeColor="text1"/>
              </w:rPr>
              <w:t>– po absolvování předmětu student prokazuje:</w:t>
            </w:r>
          </w:p>
          <w:p w14:paraId="23B127F9" w14:textId="77777777" w:rsidR="007328F8" w:rsidRPr="00373727" w:rsidRDefault="007328F8" w:rsidP="007328F8">
            <w:pPr>
              <w:tabs>
                <w:tab w:val="left" w:pos="328"/>
              </w:tabs>
              <w:rPr>
                <w:b/>
                <w:color w:val="000000" w:themeColor="text1"/>
              </w:rPr>
            </w:pPr>
            <w:r w:rsidRPr="00373727">
              <w:rPr>
                <w:b/>
              </w:rPr>
              <w:t>Odborné z</w:t>
            </w:r>
            <w:r w:rsidRPr="00373727">
              <w:rPr>
                <w:b/>
                <w:color w:val="000000" w:themeColor="text1"/>
              </w:rPr>
              <w:t xml:space="preserve">nalosti: </w:t>
            </w:r>
          </w:p>
          <w:p w14:paraId="5ED3D29B" w14:textId="0E503860" w:rsidR="00373727" w:rsidRPr="00373727" w:rsidRDefault="00373727" w:rsidP="00373727">
            <w:pPr>
              <w:pStyle w:val="Odstavecseseznamem"/>
              <w:numPr>
                <w:ilvl w:val="0"/>
                <w:numId w:val="8"/>
              </w:numPr>
              <w:ind w:left="170" w:hanging="170"/>
              <w:jc w:val="both"/>
            </w:pPr>
            <w:r>
              <w:t>o</w:t>
            </w:r>
            <w:r w:rsidRPr="00373727">
              <w:t>rientovat se v jednotlivých právních předpisech potřebných pro potravinářský průmysl</w:t>
            </w:r>
          </w:p>
          <w:p w14:paraId="7F437F44" w14:textId="39CDEA3E" w:rsidR="00373727" w:rsidRPr="00373727" w:rsidRDefault="00373727" w:rsidP="00373727">
            <w:pPr>
              <w:pStyle w:val="Odstavecseseznamem"/>
              <w:numPr>
                <w:ilvl w:val="0"/>
                <w:numId w:val="8"/>
              </w:numPr>
              <w:ind w:left="170" w:hanging="170"/>
              <w:jc w:val="both"/>
            </w:pPr>
            <w:r>
              <w:t>p</w:t>
            </w:r>
            <w:r w:rsidRPr="00373727">
              <w:t>opsat a vysvětlit jednotlivé právní předpisy a jejich požadavky</w:t>
            </w:r>
          </w:p>
          <w:p w14:paraId="5B764751" w14:textId="112BB5E7" w:rsidR="00373727" w:rsidRPr="005621DC" w:rsidRDefault="005621DC" w:rsidP="00373727">
            <w:pPr>
              <w:pStyle w:val="Odstavecseseznamem"/>
              <w:numPr>
                <w:ilvl w:val="0"/>
                <w:numId w:val="8"/>
              </w:numPr>
              <w:ind w:left="170" w:hanging="170"/>
              <w:jc w:val="both"/>
            </w:pPr>
            <w:r w:rsidRPr="005621DC">
              <w:t>vysvětlit</w:t>
            </w:r>
            <w:r w:rsidR="00373727" w:rsidRPr="005621DC">
              <w:t xml:space="preserve"> vznik, schvalování a zánik právních předpisů</w:t>
            </w:r>
          </w:p>
          <w:p w14:paraId="639AD2C1" w14:textId="5C6A7B25" w:rsidR="00373727" w:rsidRPr="005621DC" w:rsidRDefault="00BC432C" w:rsidP="00373727">
            <w:pPr>
              <w:pStyle w:val="Odstavecseseznamem"/>
              <w:numPr>
                <w:ilvl w:val="0"/>
                <w:numId w:val="8"/>
              </w:numPr>
              <w:ind w:left="170" w:hanging="170"/>
              <w:jc w:val="both"/>
            </w:pPr>
            <w:r>
              <w:t xml:space="preserve">definovat </w:t>
            </w:r>
            <w:r w:rsidR="00373727" w:rsidRPr="005621DC">
              <w:t>hierarchii národní a evropské legislativy</w:t>
            </w:r>
          </w:p>
          <w:p w14:paraId="55BF9C91" w14:textId="0D2BC124" w:rsidR="007328F8" w:rsidRPr="005621DC" w:rsidRDefault="00373727" w:rsidP="00373727">
            <w:pPr>
              <w:pStyle w:val="Odstavecseseznamem"/>
              <w:numPr>
                <w:ilvl w:val="0"/>
                <w:numId w:val="8"/>
              </w:numPr>
              <w:ind w:left="170" w:hanging="170"/>
              <w:jc w:val="both"/>
            </w:pPr>
            <w:r w:rsidRPr="005621DC">
              <w:t>popsat pojem „systém HACCP“ a funkci tohoto systému v potravinářském průmyslu</w:t>
            </w:r>
          </w:p>
          <w:p w14:paraId="78DC14C6" w14:textId="77777777" w:rsidR="00373727" w:rsidRPr="00373727" w:rsidRDefault="00373727" w:rsidP="00373727">
            <w:pPr>
              <w:pStyle w:val="Odstavecseseznamem"/>
              <w:ind w:left="170"/>
              <w:jc w:val="both"/>
            </w:pPr>
          </w:p>
          <w:p w14:paraId="32E650C6" w14:textId="77777777" w:rsidR="007328F8" w:rsidRPr="00373727" w:rsidRDefault="007328F8" w:rsidP="007328F8">
            <w:pPr>
              <w:tabs>
                <w:tab w:val="left" w:pos="328"/>
              </w:tabs>
              <w:rPr>
                <w:b/>
                <w:color w:val="000000" w:themeColor="text1"/>
              </w:rPr>
            </w:pPr>
            <w:r w:rsidRPr="00373727">
              <w:rPr>
                <w:b/>
                <w:color w:val="000000" w:themeColor="text1"/>
              </w:rPr>
              <w:t>Odborné dovednosti:</w:t>
            </w:r>
          </w:p>
          <w:p w14:paraId="7DFC10BD" w14:textId="3573C554" w:rsidR="00373727" w:rsidRPr="00373727" w:rsidRDefault="00373727" w:rsidP="00373727">
            <w:pPr>
              <w:pStyle w:val="Odstavecseseznamem"/>
              <w:numPr>
                <w:ilvl w:val="0"/>
                <w:numId w:val="8"/>
              </w:numPr>
              <w:ind w:left="170" w:hanging="170"/>
              <w:jc w:val="both"/>
            </w:pPr>
            <w:r w:rsidRPr="00373727">
              <w:t>vyhledat potřebné informace v konkrétním právním předpisu a rozhodnout o výši sankce</w:t>
            </w:r>
          </w:p>
          <w:p w14:paraId="4A1B2975" w14:textId="35660A1F" w:rsidR="00373727" w:rsidRPr="00373727" w:rsidRDefault="00373727" w:rsidP="00373727">
            <w:pPr>
              <w:pStyle w:val="Odstavecseseznamem"/>
              <w:numPr>
                <w:ilvl w:val="0"/>
                <w:numId w:val="8"/>
              </w:numPr>
              <w:ind w:left="170" w:hanging="170"/>
              <w:jc w:val="both"/>
            </w:pPr>
            <w:r w:rsidRPr="00373727">
              <w:t>přiřadit situaci k odpovídajícím právním předpisům</w:t>
            </w:r>
          </w:p>
          <w:p w14:paraId="0F123EA8" w14:textId="41FF3188" w:rsidR="00373727" w:rsidRPr="00373727" w:rsidRDefault="00373727" w:rsidP="00373727">
            <w:pPr>
              <w:pStyle w:val="Odstavecseseznamem"/>
              <w:numPr>
                <w:ilvl w:val="0"/>
                <w:numId w:val="8"/>
              </w:numPr>
              <w:ind w:left="170" w:hanging="170"/>
              <w:jc w:val="both"/>
            </w:pPr>
            <w:r w:rsidRPr="00373727">
              <w:t>určit neshodu a navrhnout nápravné a ovládací opatření</w:t>
            </w:r>
          </w:p>
          <w:p w14:paraId="49FA5BA4" w14:textId="2B89752A" w:rsidR="00373727" w:rsidRPr="00373727" w:rsidRDefault="00373727" w:rsidP="00373727">
            <w:pPr>
              <w:pStyle w:val="Odstavecseseznamem"/>
              <w:numPr>
                <w:ilvl w:val="0"/>
                <w:numId w:val="8"/>
              </w:numPr>
              <w:ind w:left="170" w:hanging="170"/>
              <w:jc w:val="both"/>
            </w:pPr>
            <w:r w:rsidRPr="00373727">
              <w:t>určit a rozlišit biologické, fyzikální či chemické nebezpečí</w:t>
            </w:r>
          </w:p>
          <w:p w14:paraId="4A6CB82E" w14:textId="3C6DA898" w:rsidR="00373727" w:rsidRPr="00373727" w:rsidRDefault="00373727" w:rsidP="00373727">
            <w:pPr>
              <w:pStyle w:val="Odstavecseseznamem"/>
              <w:numPr>
                <w:ilvl w:val="0"/>
                <w:numId w:val="8"/>
              </w:numPr>
              <w:ind w:left="170" w:hanging="170"/>
              <w:jc w:val="both"/>
            </w:pPr>
            <w:r w:rsidRPr="00373727">
              <w:t>stanovit základní legislativní nároky na provoz, surovinu a produkt v popsaném potravinářském provozu</w:t>
            </w:r>
          </w:p>
        </w:tc>
      </w:tr>
      <w:tr w:rsidR="009F1539" w14:paraId="4DDB91EC" w14:textId="77777777" w:rsidTr="00892117">
        <w:trPr>
          <w:gridAfter w:val="1"/>
          <w:wAfter w:w="41" w:type="dxa"/>
          <w:trHeight w:val="283"/>
        </w:trPr>
        <w:tc>
          <w:tcPr>
            <w:tcW w:w="3435" w:type="dxa"/>
            <w:gridSpan w:val="5"/>
            <w:tcBorders>
              <w:top w:val="single" w:sz="4" w:space="0" w:color="auto"/>
              <w:bottom w:val="single" w:sz="4" w:space="0" w:color="auto"/>
              <w:right w:val="single" w:sz="4" w:space="0" w:color="auto"/>
            </w:tcBorders>
            <w:shd w:val="clear" w:color="auto" w:fill="F7CAAC"/>
          </w:tcPr>
          <w:p w14:paraId="5A93F272" w14:textId="77777777" w:rsidR="009F1539" w:rsidRPr="005A0406" w:rsidRDefault="009F1539" w:rsidP="00892117">
            <w:pPr>
              <w:jc w:val="both"/>
            </w:pPr>
            <w:r w:rsidRPr="005A0406">
              <w:rPr>
                <w:b/>
              </w:rPr>
              <w:t>Metody výuky</w:t>
            </w:r>
          </w:p>
        </w:tc>
        <w:tc>
          <w:tcPr>
            <w:tcW w:w="6420" w:type="dxa"/>
            <w:gridSpan w:val="11"/>
            <w:tcBorders>
              <w:top w:val="single" w:sz="4" w:space="0" w:color="auto"/>
              <w:left w:val="single" w:sz="4" w:space="0" w:color="auto"/>
              <w:bottom w:val="nil"/>
              <w:right w:val="single" w:sz="4" w:space="0" w:color="auto"/>
            </w:tcBorders>
          </w:tcPr>
          <w:p w14:paraId="78C8E3E4" w14:textId="77777777" w:rsidR="009F1539" w:rsidRDefault="009F1539" w:rsidP="00892117">
            <w:pPr>
              <w:jc w:val="both"/>
            </w:pPr>
          </w:p>
        </w:tc>
      </w:tr>
      <w:tr w:rsidR="009F1539" w14:paraId="0CBBBEAA" w14:textId="77777777" w:rsidTr="00373727">
        <w:trPr>
          <w:gridAfter w:val="1"/>
          <w:wAfter w:w="41" w:type="dxa"/>
          <w:trHeight w:val="1053"/>
        </w:trPr>
        <w:tc>
          <w:tcPr>
            <w:tcW w:w="9855" w:type="dxa"/>
            <w:gridSpan w:val="16"/>
            <w:tcBorders>
              <w:top w:val="nil"/>
              <w:bottom w:val="single" w:sz="4" w:space="0" w:color="auto"/>
            </w:tcBorders>
          </w:tcPr>
          <w:p w14:paraId="78AEB003" w14:textId="77777777" w:rsidR="00373727" w:rsidRPr="00373727" w:rsidRDefault="00373727" w:rsidP="00373727">
            <w:pPr>
              <w:jc w:val="both"/>
              <w:rPr>
                <w:b/>
                <w:bCs/>
                <w:u w:val="single"/>
              </w:rPr>
            </w:pPr>
            <w:r w:rsidRPr="00373727">
              <w:rPr>
                <w:b/>
                <w:bCs/>
                <w:u w:val="single"/>
              </w:rPr>
              <w:t>Metody a přístupy používané ve výuce</w:t>
            </w:r>
          </w:p>
          <w:p w14:paraId="60A34A1D" w14:textId="77777777" w:rsidR="00373727" w:rsidRPr="00373727" w:rsidRDefault="00373727" w:rsidP="00373727">
            <w:pPr>
              <w:pStyle w:val="Nadpis5"/>
              <w:spacing w:before="0"/>
              <w:rPr>
                <w:rFonts w:ascii="Times New Roman" w:eastAsia="Times New Roman" w:hAnsi="Times New Roman" w:cs="Times New Roman"/>
                <w:b/>
                <w:bCs/>
                <w:color w:val="auto"/>
              </w:rPr>
            </w:pPr>
            <w:r w:rsidRPr="00373727">
              <w:rPr>
                <w:rFonts w:ascii="Times New Roman" w:eastAsia="Times New Roman" w:hAnsi="Times New Roman" w:cs="Times New Roman"/>
                <w:b/>
                <w:bCs/>
                <w:color w:val="auto"/>
              </w:rPr>
              <w:t>Pro dosažení odborných znalostí jsou užívány vyučovací metody:</w:t>
            </w:r>
          </w:p>
          <w:p w14:paraId="735F3172" w14:textId="77777777" w:rsidR="00373727" w:rsidRPr="00373727" w:rsidRDefault="00373727" w:rsidP="00373727">
            <w:r w:rsidRPr="00373727">
              <w:rPr>
                <w:color w:val="000000"/>
                <w:shd w:val="clear" w:color="auto" w:fill="FFFFFF"/>
              </w:rPr>
              <w:t>Přednášení, Monologická (výklad, přednáška, instruktáž), Metody práce s textem (učebnicí, knihou)</w:t>
            </w:r>
          </w:p>
          <w:p w14:paraId="25F8C65F" w14:textId="77777777" w:rsidR="00373727" w:rsidRDefault="00373727" w:rsidP="00373727">
            <w:pPr>
              <w:jc w:val="both"/>
            </w:pPr>
          </w:p>
          <w:p w14:paraId="53DEE9FA" w14:textId="77777777" w:rsidR="00373727" w:rsidRPr="00373727" w:rsidRDefault="00373727" w:rsidP="00373727">
            <w:pPr>
              <w:pStyle w:val="Nadpis5"/>
              <w:spacing w:before="0"/>
              <w:rPr>
                <w:rFonts w:ascii="Times New Roman" w:eastAsia="Times New Roman" w:hAnsi="Times New Roman" w:cs="Times New Roman"/>
                <w:b/>
                <w:bCs/>
                <w:color w:val="auto"/>
              </w:rPr>
            </w:pPr>
            <w:r w:rsidRPr="00FC14A1">
              <w:rPr>
                <w:rFonts w:ascii="Times New Roman" w:eastAsia="Times New Roman" w:hAnsi="Times New Roman" w:cs="Times New Roman"/>
                <w:b/>
                <w:bCs/>
                <w:color w:val="auto"/>
              </w:rPr>
              <w:lastRenderedPageBreak/>
              <w:t xml:space="preserve">Pro </w:t>
            </w:r>
            <w:r w:rsidRPr="00373727">
              <w:rPr>
                <w:rFonts w:ascii="Times New Roman" w:eastAsia="Times New Roman" w:hAnsi="Times New Roman" w:cs="Times New Roman"/>
                <w:b/>
                <w:bCs/>
                <w:color w:val="auto"/>
              </w:rPr>
              <w:t>dosažení odborných dovedností jsou užívány vyučovací metody:</w:t>
            </w:r>
          </w:p>
          <w:p w14:paraId="29C2EFE4" w14:textId="77777777" w:rsidR="00373727" w:rsidRPr="00682561" w:rsidRDefault="00373727" w:rsidP="00373727">
            <w:r w:rsidRPr="00373727">
              <w:rPr>
                <w:color w:val="000000"/>
                <w:shd w:val="clear" w:color="auto" w:fill="FFFFFF"/>
              </w:rPr>
              <w:t>Dialogická (diskuze, rozhovor, brainstorming), Praktické procvičování</w:t>
            </w:r>
          </w:p>
          <w:p w14:paraId="3679D006" w14:textId="77777777" w:rsidR="00373727" w:rsidRDefault="00373727" w:rsidP="00373727"/>
          <w:p w14:paraId="7A2E59FB" w14:textId="77777777" w:rsidR="00373727" w:rsidRPr="00373727" w:rsidRDefault="00373727" w:rsidP="00373727">
            <w:pPr>
              <w:pStyle w:val="Nadpis5"/>
              <w:spacing w:before="0"/>
              <w:rPr>
                <w:rFonts w:ascii="Times New Roman" w:eastAsia="Times New Roman" w:hAnsi="Times New Roman" w:cs="Times New Roman"/>
                <w:b/>
                <w:bCs/>
                <w:color w:val="auto"/>
              </w:rPr>
            </w:pPr>
            <w:r w:rsidRPr="00373727">
              <w:rPr>
                <w:rFonts w:ascii="Times New Roman" w:eastAsia="Times New Roman" w:hAnsi="Times New Roman" w:cs="Times New Roman"/>
                <w:b/>
                <w:bCs/>
                <w:color w:val="auto"/>
              </w:rPr>
              <w:t>Očekávané výsledky učení dosažené studiem předmětu jsou ověřovány hodnoticími metodami:</w:t>
            </w:r>
          </w:p>
          <w:p w14:paraId="5F3EF049" w14:textId="77777777" w:rsidR="00373727" w:rsidRDefault="00373727" w:rsidP="00373727">
            <w:pPr>
              <w:jc w:val="both"/>
              <w:rPr>
                <w:color w:val="000000"/>
              </w:rPr>
            </w:pPr>
            <w:r w:rsidRPr="00373727">
              <w:rPr>
                <w:color w:val="000000"/>
              </w:rPr>
              <w:t>Didaktický test, Ústní zkouška, Známkou</w:t>
            </w:r>
          </w:p>
          <w:p w14:paraId="0C951556" w14:textId="77777777" w:rsidR="00373727" w:rsidRDefault="00373727" w:rsidP="00373727">
            <w:pPr>
              <w:jc w:val="both"/>
              <w:rPr>
                <w:color w:val="000000"/>
              </w:rPr>
            </w:pPr>
          </w:p>
          <w:p w14:paraId="4E603E89" w14:textId="77777777" w:rsidR="00373727" w:rsidRPr="00373727" w:rsidRDefault="00373727" w:rsidP="00373727">
            <w:pPr>
              <w:jc w:val="both"/>
              <w:rPr>
                <w:b/>
                <w:bCs/>
                <w:u w:val="single"/>
              </w:rPr>
            </w:pPr>
            <w:r w:rsidRPr="00373727">
              <w:rPr>
                <w:b/>
                <w:bCs/>
                <w:u w:val="single"/>
              </w:rPr>
              <w:t>Používané didaktické prostředky</w:t>
            </w:r>
          </w:p>
          <w:p w14:paraId="5D4BF3BF" w14:textId="77777777" w:rsidR="00373727" w:rsidRPr="0071371D" w:rsidRDefault="00373727" w:rsidP="00373727">
            <w:pPr>
              <w:jc w:val="both"/>
            </w:pPr>
            <w:r w:rsidRPr="00373727">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373727">
              <w:t>dataprojekce</w:t>
            </w:r>
            <w:proofErr w:type="spellEnd"/>
            <w:r w:rsidRPr="00373727">
              <w:t>, výukové počítačové programy, zdroje odborné literatury, prezentace, modely.</w:t>
            </w:r>
          </w:p>
          <w:p w14:paraId="45D2C865" w14:textId="77777777" w:rsidR="00373727" w:rsidRPr="0071371D" w:rsidRDefault="00373727" w:rsidP="00373727">
            <w:pPr>
              <w:jc w:val="both"/>
            </w:pPr>
            <w:r w:rsidRPr="0071371D">
              <w:t> </w:t>
            </w:r>
          </w:p>
          <w:p w14:paraId="7B79DA61" w14:textId="19623704" w:rsidR="00E24E16" w:rsidRDefault="00373727" w:rsidP="00373727">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3A3D93" w:rsidRPr="0071371D">
              <w:t>M</w:t>
            </w:r>
            <w:r w:rsidR="003A3D93">
              <w:t>S</w:t>
            </w:r>
            <w:r w:rsidR="003A3D93"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74C9794E" w14:textId="77777777" w:rsidTr="00892117">
        <w:trPr>
          <w:gridAfter w:val="1"/>
          <w:wAfter w:w="41" w:type="dxa"/>
          <w:trHeight w:val="265"/>
        </w:trPr>
        <w:tc>
          <w:tcPr>
            <w:tcW w:w="3435" w:type="dxa"/>
            <w:gridSpan w:val="5"/>
            <w:tcBorders>
              <w:top w:val="single" w:sz="4" w:space="0" w:color="auto"/>
            </w:tcBorders>
            <w:shd w:val="clear" w:color="auto" w:fill="F7CAAC"/>
          </w:tcPr>
          <w:p w14:paraId="198E4A50" w14:textId="77777777" w:rsidR="009F1539" w:rsidRDefault="009F1539" w:rsidP="00892117">
            <w:pPr>
              <w:jc w:val="both"/>
            </w:pPr>
            <w:r>
              <w:rPr>
                <w:b/>
              </w:rPr>
              <w:lastRenderedPageBreak/>
              <w:t>Studijní literatura a studijní pomůcky</w:t>
            </w:r>
          </w:p>
        </w:tc>
        <w:tc>
          <w:tcPr>
            <w:tcW w:w="6420" w:type="dxa"/>
            <w:gridSpan w:val="11"/>
            <w:tcBorders>
              <w:top w:val="single" w:sz="4" w:space="0" w:color="auto"/>
              <w:bottom w:val="nil"/>
            </w:tcBorders>
          </w:tcPr>
          <w:p w14:paraId="02C5AEA4" w14:textId="77777777" w:rsidR="009F1539" w:rsidRDefault="009F1539" w:rsidP="00892117">
            <w:pPr>
              <w:jc w:val="both"/>
            </w:pPr>
          </w:p>
        </w:tc>
      </w:tr>
      <w:tr w:rsidR="009F1539" w14:paraId="5E5596BC" w14:textId="77777777" w:rsidTr="00892117">
        <w:trPr>
          <w:gridAfter w:val="1"/>
          <w:wAfter w:w="41" w:type="dxa"/>
          <w:trHeight w:val="1497"/>
        </w:trPr>
        <w:tc>
          <w:tcPr>
            <w:tcW w:w="9855" w:type="dxa"/>
            <w:gridSpan w:val="16"/>
            <w:tcBorders>
              <w:top w:val="nil"/>
            </w:tcBorders>
          </w:tcPr>
          <w:p w14:paraId="703F9A39" w14:textId="77777777" w:rsidR="009F1539" w:rsidRPr="006E663F" w:rsidRDefault="009F1539" w:rsidP="00892117">
            <w:pPr>
              <w:jc w:val="both"/>
              <w:rPr>
                <w:u w:val="single"/>
              </w:rPr>
            </w:pPr>
            <w:r w:rsidRPr="006E663F">
              <w:rPr>
                <w:u w:val="single"/>
              </w:rPr>
              <w:t>Povinná literatura:</w:t>
            </w:r>
          </w:p>
          <w:p w14:paraId="530C7B69" w14:textId="77777777" w:rsidR="009F1539" w:rsidRDefault="00031A7B" w:rsidP="00892117">
            <w:pPr>
              <w:jc w:val="both"/>
            </w:pPr>
            <w:hyperlink r:id="rId35" w:history="1">
              <w:r w:rsidR="009F1539" w:rsidRPr="00EC72D7">
                <w:rPr>
                  <w:rStyle w:val="Hypertextovodkaz"/>
                </w:rPr>
                <w:t>http://aplikace.mvcr.cz/sbirka-zakonu/</w:t>
              </w:r>
            </w:hyperlink>
            <w:r w:rsidR="009F1539">
              <w:t xml:space="preserve"> </w:t>
            </w:r>
          </w:p>
          <w:p w14:paraId="20E74AFB" w14:textId="77777777" w:rsidR="009F1539" w:rsidRDefault="00031A7B" w:rsidP="00892117">
            <w:pPr>
              <w:jc w:val="both"/>
            </w:pPr>
            <w:hyperlink r:id="rId36" w:history="1">
              <w:r w:rsidR="009F1539" w:rsidRPr="00DE5F7C">
                <w:rPr>
                  <w:rStyle w:val="Hypertextovodkaz"/>
                </w:rPr>
                <w:t>https://www.zakonyprolidi.cz</w:t>
              </w:r>
            </w:hyperlink>
          </w:p>
          <w:p w14:paraId="64343EDF" w14:textId="77777777" w:rsidR="009F1539" w:rsidRDefault="00031A7B" w:rsidP="00892117">
            <w:pPr>
              <w:jc w:val="both"/>
            </w:pPr>
            <w:hyperlink r:id="rId37" w:history="1">
              <w:r w:rsidR="009F1539" w:rsidRPr="00EC72D7">
                <w:rPr>
                  <w:rStyle w:val="Hypertextovodkaz"/>
                </w:rPr>
                <w:t>http://www.psp.cz/sqw/hp.sqw?k=2060</w:t>
              </w:r>
            </w:hyperlink>
            <w:r w:rsidR="009F1539">
              <w:t xml:space="preserve"> </w:t>
            </w:r>
          </w:p>
          <w:p w14:paraId="435CD9FD" w14:textId="77777777" w:rsidR="009F1539" w:rsidRDefault="00031A7B" w:rsidP="00892117">
            <w:pPr>
              <w:jc w:val="both"/>
            </w:pPr>
            <w:hyperlink r:id="rId38" w:history="1">
              <w:r w:rsidR="009F1539" w:rsidRPr="00EC72D7">
                <w:rPr>
                  <w:rStyle w:val="Hypertextovodkaz"/>
                </w:rPr>
                <w:t>http://eur-lex.europa.eu/</w:t>
              </w:r>
            </w:hyperlink>
          </w:p>
          <w:p w14:paraId="5C2384BE" w14:textId="77777777" w:rsidR="009F1539" w:rsidRDefault="009F1539" w:rsidP="00892117">
            <w:pPr>
              <w:jc w:val="both"/>
            </w:pPr>
          </w:p>
          <w:p w14:paraId="59A851F3" w14:textId="77777777" w:rsidR="009F1539" w:rsidRDefault="009F1539" w:rsidP="00892117">
            <w:pPr>
              <w:jc w:val="both"/>
              <w:rPr>
                <w:u w:val="single"/>
              </w:rPr>
            </w:pPr>
            <w:r w:rsidRPr="006E663F">
              <w:rPr>
                <w:u w:val="single"/>
              </w:rPr>
              <w:t>Doporučená literatura:</w:t>
            </w:r>
          </w:p>
          <w:p w14:paraId="295CCAD2" w14:textId="77777777" w:rsidR="009F1539" w:rsidRDefault="00031A7B" w:rsidP="00892117">
            <w:pPr>
              <w:jc w:val="both"/>
            </w:pPr>
            <w:hyperlink r:id="rId39" w:history="1">
              <w:r w:rsidR="009F1539" w:rsidRPr="00EC72D7">
                <w:rPr>
                  <w:rStyle w:val="Hypertextovodkaz"/>
                </w:rPr>
                <w:t>http://www.fao.org/fao-who-codexalimentarius/en/</w:t>
              </w:r>
            </w:hyperlink>
          </w:p>
          <w:p w14:paraId="67DD9136" w14:textId="77777777" w:rsidR="009F1539" w:rsidRDefault="00031A7B" w:rsidP="00892117">
            <w:pPr>
              <w:jc w:val="both"/>
            </w:pPr>
            <w:hyperlink r:id="rId40" w:history="1">
              <w:r w:rsidR="009F1539" w:rsidRPr="00EC72D7">
                <w:rPr>
                  <w:rStyle w:val="Hypertextovodkaz"/>
                </w:rPr>
                <w:t>https://ec.europa.eu/food/safety/general_food_law_en</w:t>
              </w:r>
            </w:hyperlink>
            <w:r w:rsidR="009F1539">
              <w:t xml:space="preserve"> </w:t>
            </w:r>
          </w:p>
          <w:p w14:paraId="3A18A3ED" w14:textId="77777777" w:rsidR="009F1539" w:rsidRDefault="00031A7B" w:rsidP="00892117">
            <w:pPr>
              <w:jc w:val="both"/>
            </w:pPr>
            <w:hyperlink r:id="rId41" w:history="1">
              <w:r w:rsidR="009F1539" w:rsidRPr="00EC72D7">
                <w:rPr>
                  <w:rStyle w:val="Hypertextovodkaz"/>
                </w:rPr>
                <w:t>https://www.fda.gov/default.htm</w:t>
              </w:r>
            </w:hyperlink>
          </w:p>
        </w:tc>
      </w:tr>
      <w:tr w:rsidR="009F1539" w14:paraId="3BA59AB0" w14:textId="77777777" w:rsidTr="00892117">
        <w:trPr>
          <w:gridAfter w:val="1"/>
          <w:wAfter w:w="41"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148489C2" w14:textId="77777777" w:rsidR="009F1539" w:rsidRDefault="009F1539" w:rsidP="00892117">
            <w:pPr>
              <w:jc w:val="center"/>
              <w:rPr>
                <w:b/>
              </w:rPr>
            </w:pPr>
            <w:r>
              <w:rPr>
                <w:b/>
              </w:rPr>
              <w:t>Informace ke kombinované nebo distanční formě</w:t>
            </w:r>
          </w:p>
        </w:tc>
      </w:tr>
      <w:tr w:rsidR="009F1539" w14:paraId="15D39765" w14:textId="77777777" w:rsidTr="00892117">
        <w:trPr>
          <w:gridAfter w:val="1"/>
          <w:wAfter w:w="41" w:type="dxa"/>
        </w:trPr>
        <w:tc>
          <w:tcPr>
            <w:tcW w:w="4787" w:type="dxa"/>
            <w:gridSpan w:val="8"/>
            <w:tcBorders>
              <w:top w:val="single" w:sz="2" w:space="0" w:color="auto"/>
            </w:tcBorders>
            <w:shd w:val="clear" w:color="auto" w:fill="F7CAAC"/>
          </w:tcPr>
          <w:p w14:paraId="5B2C2927" w14:textId="77777777" w:rsidR="009F1539" w:rsidRDefault="009F1539" w:rsidP="00892117">
            <w:pPr>
              <w:jc w:val="both"/>
            </w:pPr>
            <w:r>
              <w:rPr>
                <w:b/>
              </w:rPr>
              <w:t>Rozsah konzultací (soustředění)</w:t>
            </w:r>
          </w:p>
        </w:tc>
        <w:tc>
          <w:tcPr>
            <w:tcW w:w="889" w:type="dxa"/>
            <w:tcBorders>
              <w:top w:val="single" w:sz="2" w:space="0" w:color="auto"/>
            </w:tcBorders>
          </w:tcPr>
          <w:p w14:paraId="4833A77E" w14:textId="77777777" w:rsidR="009F1539" w:rsidRDefault="009F1539" w:rsidP="00892117">
            <w:pPr>
              <w:jc w:val="both"/>
            </w:pPr>
          </w:p>
        </w:tc>
        <w:tc>
          <w:tcPr>
            <w:tcW w:w="4179" w:type="dxa"/>
            <w:gridSpan w:val="7"/>
            <w:tcBorders>
              <w:top w:val="single" w:sz="2" w:space="0" w:color="auto"/>
            </w:tcBorders>
            <w:shd w:val="clear" w:color="auto" w:fill="F7CAAC"/>
          </w:tcPr>
          <w:p w14:paraId="00AD5CF3" w14:textId="77777777" w:rsidR="009F1539" w:rsidRDefault="009F1539" w:rsidP="00892117">
            <w:pPr>
              <w:jc w:val="both"/>
              <w:rPr>
                <w:b/>
              </w:rPr>
            </w:pPr>
            <w:r>
              <w:rPr>
                <w:b/>
              </w:rPr>
              <w:t xml:space="preserve">hodin </w:t>
            </w:r>
          </w:p>
        </w:tc>
      </w:tr>
      <w:tr w:rsidR="009F1539" w14:paraId="17AD8604" w14:textId="77777777" w:rsidTr="00892117">
        <w:trPr>
          <w:gridAfter w:val="1"/>
          <w:wAfter w:w="41" w:type="dxa"/>
        </w:trPr>
        <w:tc>
          <w:tcPr>
            <w:tcW w:w="9855" w:type="dxa"/>
            <w:gridSpan w:val="16"/>
            <w:shd w:val="clear" w:color="auto" w:fill="F7CAAC"/>
          </w:tcPr>
          <w:p w14:paraId="7163AB3F" w14:textId="77777777" w:rsidR="009F1539" w:rsidRDefault="009F1539" w:rsidP="00892117">
            <w:pPr>
              <w:jc w:val="both"/>
              <w:rPr>
                <w:b/>
              </w:rPr>
            </w:pPr>
            <w:r>
              <w:rPr>
                <w:b/>
              </w:rPr>
              <w:t>Informace o způsobu kontaktu s vyučujícím</w:t>
            </w:r>
          </w:p>
        </w:tc>
      </w:tr>
      <w:tr w:rsidR="009F1539" w14:paraId="14AA5772" w14:textId="77777777" w:rsidTr="00892117">
        <w:trPr>
          <w:gridAfter w:val="1"/>
          <w:wAfter w:w="41" w:type="dxa"/>
          <w:trHeight w:val="1373"/>
        </w:trPr>
        <w:tc>
          <w:tcPr>
            <w:tcW w:w="9855" w:type="dxa"/>
            <w:gridSpan w:val="16"/>
          </w:tcPr>
          <w:p w14:paraId="68C472D5" w14:textId="77777777" w:rsidR="009F1539" w:rsidRDefault="009F1539" w:rsidP="00892117">
            <w:pPr>
              <w:jc w:val="both"/>
            </w:pPr>
          </w:p>
          <w:p w14:paraId="7B98FF80" w14:textId="77777777" w:rsidR="00373727" w:rsidRDefault="00373727" w:rsidP="00892117">
            <w:pPr>
              <w:jc w:val="both"/>
            </w:pPr>
          </w:p>
          <w:p w14:paraId="7A3878EE" w14:textId="77777777" w:rsidR="00373727" w:rsidRDefault="00373727" w:rsidP="00892117">
            <w:pPr>
              <w:jc w:val="both"/>
            </w:pPr>
          </w:p>
          <w:p w14:paraId="614984BF" w14:textId="77777777" w:rsidR="00373727" w:rsidRDefault="00373727" w:rsidP="00892117">
            <w:pPr>
              <w:jc w:val="both"/>
            </w:pPr>
          </w:p>
          <w:p w14:paraId="47AAABD6" w14:textId="77777777" w:rsidR="00373727" w:rsidRDefault="00373727" w:rsidP="00892117">
            <w:pPr>
              <w:jc w:val="both"/>
            </w:pPr>
          </w:p>
          <w:p w14:paraId="7E4B36AB" w14:textId="77777777" w:rsidR="00373727" w:rsidRDefault="00373727" w:rsidP="00892117">
            <w:pPr>
              <w:jc w:val="both"/>
            </w:pPr>
          </w:p>
          <w:p w14:paraId="2FC6B124" w14:textId="77777777" w:rsidR="00373727" w:rsidRDefault="00373727" w:rsidP="00892117">
            <w:pPr>
              <w:jc w:val="both"/>
            </w:pPr>
          </w:p>
          <w:p w14:paraId="6476D8CC" w14:textId="77777777" w:rsidR="00373727" w:rsidRDefault="00373727" w:rsidP="00892117">
            <w:pPr>
              <w:jc w:val="both"/>
            </w:pPr>
          </w:p>
          <w:p w14:paraId="356F529E" w14:textId="77777777" w:rsidR="00373727" w:rsidRDefault="00373727" w:rsidP="00892117">
            <w:pPr>
              <w:jc w:val="both"/>
            </w:pPr>
          </w:p>
          <w:p w14:paraId="3619DA0A" w14:textId="77777777" w:rsidR="00373727" w:rsidRDefault="00373727" w:rsidP="00892117">
            <w:pPr>
              <w:jc w:val="both"/>
            </w:pPr>
          </w:p>
          <w:p w14:paraId="44F7C794" w14:textId="77777777" w:rsidR="00373727" w:rsidRDefault="00373727" w:rsidP="00892117">
            <w:pPr>
              <w:jc w:val="both"/>
            </w:pPr>
          </w:p>
          <w:p w14:paraId="399CBC1E" w14:textId="77777777" w:rsidR="00373727" w:rsidRDefault="00373727" w:rsidP="00892117">
            <w:pPr>
              <w:jc w:val="both"/>
            </w:pPr>
          </w:p>
          <w:p w14:paraId="378D58EC" w14:textId="77777777" w:rsidR="00373727" w:rsidRDefault="00373727" w:rsidP="00892117">
            <w:pPr>
              <w:jc w:val="both"/>
            </w:pPr>
          </w:p>
          <w:p w14:paraId="44192832" w14:textId="77777777" w:rsidR="00373727" w:rsidRDefault="00373727" w:rsidP="00892117">
            <w:pPr>
              <w:jc w:val="both"/>
            </w:pPr>
          </w:p>
          <w:p w14:paraId="5770678E" w14:textId="77777777" w:rsidR="00373727" w:rsidRDefault="00373727" w:rsidP="00892117">
            <w:pPr>
              <w:jc w:val="both"/>
            </w:pPr>
          </w:p>
          <w:p w14:paraId="0302CB4B" w14:textId="77777777" w:rsidR="00373727" w:rsidRDefault="00373727" w:rsidP="00892117">
            <w:pPr>
              <w:jc w:val="both"/>
            </w:pPr>
          </w:p>
          <w:p w14:paraId="6085B529" w14:textId="77777777" w:rsidR="00373727" w:rsidRDefault="00373727" w:rsidP="00892117">
            <w:pPr>
              <w:jc w:val="both"/>
            </w:pPr>
          </w:p>
          <w:p w14:paraId="4CEF4603" w14:textId="77777777" w:rsidR="00373727" w:rsidRDefault="00373727" w:rsidP="00892117">
            <w:pPr>
              <w:jc w:val="both"/>
            </w:pPr>
          </w:p>
          <w:p w14:paraId="31DEA25E" w14:textId="77777777" w:rsidR="00373727" w:rsidRDefault="00373727" w:rsidP="00892117">
            <w:pPr>
              <w:jc w:val="both"/>
            </w:pPr>
          </w:p>
          <w:p w14:paraId="525654B3" w14:textId="77777777" w:rsidR="00373727" w:rsidRDefault="00373727" w:rsidP="00892117">
            <w:pPr>
              <w:jc w:val="both"/>
            </w:pPr>
          </w:p>
          <w:p w14:paraId="6B8693D3" w14:textId="77777777" w:rsidR="00373727" w:rsidRDefault="00373727" w:rsidP="00892117">
            <w:pPr>
              <w:jc w:val="both"/>
            </w:pPr>
          </w:p>
          <w:p w14:paraId="0BE26CEF" w14:textId="77777777" w:rsidR="00373727" w:rsidRDefault="00373727" w:rsidP="00892117">
            <w:pPr>
              <w:jc w:val="both"/>
            </w:pPr>
          </w:p>
          <w:p w14:paraId="44BB9A26" w14:textId="77777777" w:rsidR="00373727" w:rsidRDefault="00373727" w:rsidP="00892117">
            <w:pPr>
              <w:jc w:val="both"/>
            </w:pPr>
          </w:p>
          <w:p w14:paraId="107649A0" w14:textId="77777777" w:rsidR="00373727" w:rsidRDefault="00373727" w:rsidP="00892117">
            <w:pPr>
              <w:jc w:val="both"/>
            </w:pPr>
          </w:p>
          <w:p w14:paraId="201A18EE" w14:textId="77777777" w:rsidR="00373727" w:rsidRDefault="00373727" w:rsidP="00892117">
            <w:pPr>
              <w:jc w:val="both"/>
            </w:pPr>
          </w:p>
          <w:p w14:paraId="0DECFA03" w14:textId="77777777" w:rsidR="00373727" w:rsidRDefault="00373727" w:rsidP="00892117">
            <w:pPr>
              <w:jc w:val="both"/>
            </w:pPr>
          </w:p>
          <w:p w14:paraId="4D941450" w14:textId="77777777" w:rsidR="00373727" w:rsidRDefault="00373727" w:rsidP="00892117">
            <w:pPr>
              <w:jc w:val="both"/>
            </w:pPr>
          </w:p>
          <w:p w14:paraId="49183793" w14:textId="77777777" w:rsidR="00373727" w:rsidRDefault="00373727" w:rsidP="00892117">
            <w:pPr>
              <w:jc w:val="both"/>
            </w:pPr>
          </w:p>
          <w:p w14:paraId="7335F7A4" w14:textId="77777777" w:rsidR="00373727" w:rsidRDefault="00373727" w:rsidP="00892117">
            <w:pPr>
              <w:jc w:val="both"/>
            </w:pPr>
          </w:p>
          <w:p w14:paraId="1CFC12D8" w14:textId="77777777" w:rsidR="00373727" w:rsidRDefault="00373727" w:rsidP="00892117">
            <w:pPr>
              <w:jc w:val="both"/>
            </w:pPr>
          </w:p>
          <w:p w14:paraId="74AC2030" w14:textId="77777777" w:rsidR="00373727" w:rsidRDefault="00373727" w:rsidP="00892117">
            <w:pPr>
              <w:jc w:val="both"/>
            </w:pPr>
          </w:p>
          <w:p w14:paraId="4CD858E7" w14:textId="77777777" w:rsidR="00373727" w:rsidRDefault="00373727" w:rsidP="00892117">
            <w:pPr>
              <w:jc w:val="both"/>
            </w:pPr>
          </w:p>
          <w:p w14:paraId="76FAF588" w14:textId="698C77AF" w:rsidR="00373727" w:rsidRDefault="00373727" w:rsidP="00892117">
            <w:pPr>
              <w:jc w:val="both"/>
            </w:pPr>
          </w:p>
        </w:tc>
      </w:tr>
      <w:tr w:rsidR="009F1539" w14:paraId="7996DA7B" w14:textId="77777777" w:rsidTr="00892117">
        <w:trPr>
          <w:gridAfter w:val="1"/>
          <w:wAfter w:w="41" w:type="dxa"/>
        </w:trPr>
        <w:tc>
          <w:tcPr>
            <w:tcW w:w="9855" w:type="dxa"/>
            <w:gridSpan w:val="16"/>
            <w:tcBorders>
              <w:bottom w:val="double" w:sz="4" w:space="0" w:color="auto"/>
            </w:tcBorders>
            <w:shd w:val="clear" w:color="auto" w:fill="BDD6EE"/>
          </w:tcPr>
          <w:p w14:paraId="62412E37" w14:textId="77777777" w:rsidR="009F1539" w:rsidRDefault="009F1539" w:rsidP="00892117">
            <w:pPr>
              <w:jc w:val="both"/>
              <w:rPr>
                <w:b/>
                <w:sz w:val="28"/>
              </w:rPr>
            </w:pPr>
            <w:bookmarkStart w:id="51" w:name="_Hlk172552685"/>
            <w:bookmarkEnd w:id="49"/>
            <w:r>
              <w:lastRenderedPageBreak/>
              <w:br w:type="page"/>
            </w:r>
            <w:r>
              <w:rPr>
                <w:b/>
                <w:sz w:val="28"/>
              </w:rPr>
              <w:t>B-III – Charakteristika studijního předmětu</w:t>
            </w:r>
          </w:p>
        </w:tc>
      </w:tr>
      <w:tr w:rsidR="009F1539" w14:paraId="306522D7" w14:textId="77777777" w:rsidTr="00892117">
        <w:trPr>
          <w:gridAfter w:val="1"/>
          <w:wAfter w:w="41" w:type="dxa"/>
        </w:trPr>
        <w:tc>
          <w:tcPr>
            <w:tcW w:w="3435" w:type="dxa"/>
            <w:gridSpan w:val="5"/>
            <w:tcBorders>
              <w:top w:val="double" w:sz="4" w:space="0" w:color="auto"/>
            </w:tcBorders>
            <w:shd w:val="clear" w:color="auto" w:fill="F7CAAC"/>
          </w:tcPr>
          <w:p w14:paraId="2B488D1B" w14:textId="77777777" w:rsidR="009F1539" w:rsidRDefault="009F1539" w:rsidP="00892117">
            <w:pPr>
              <w:jc w:val="both"/>
              <w:rPr>
                <w:b/>
              </w:rPr>
            </w:pPr>
            <w:r>
              <w:rPr>
                <w:b/>
              </w:rPr>
              <w:t>Název studijního předmětu</w:t>
            </w:r>
          </w:p>
        </w:tc>
        <w:tc>
          <w:tcPr>
            <w:tcW w:w="6420" w:type="dxa"/>
            <w:gridSpan w:val="11"/>
            <w:tcBorders>
              <w:top w:val="double" w:sz="4" w:space="0" w:color="auto"/>
            </w:tcBorders>
          </w:tcPr>
          <w:p w14:paraId="195A185B" w14:textId="77777777" w:rsidR="009F1539" w:rsidRDefault="009F1539" w:rsidP="00892117">
            <w:pPr>
              <w:jc w:val="both"/>
            </w:pPr>
            <w:bookmarkStart w:id="52" w:name="DP"/>
            <w:bookmarkEnd w:id="52"/>
            <w:r w:rsidRPr="00370437">
              <w:rPr>
                <w:b/>
                <w:bCs/>
              </w:rPr>
              <w:t>Diplomová práce</w:t>
            </w:r>
          </w:p>
        </w:tc>
      </w:tr>
      <w:tr w:rsidR="009F1539" w14:paraId="2FF5D97C" w14:textId="77777777" w:rsidTr="00892117">
        <w:trPr>
          <w:gridAfter w:val="1"/>
          <w:wAfter w:w="41" w:type="dxa"/>
        </w:trPr>
        <w:tc>
          <w:tcPr>
            <w:tcW w:w="3435" w:type="dxa"/>
            <w:gridSpan w:val="5"/>
            <w:shd w:val="clear" w:color="auto" w:fill="F7CAAC"/>
          </w:tcPr>
          <w:p w14:paraId="32F66C65" w14:textId="77777777" w:rsidR="009F1539" w:rsidRDefault="009F1539" w:rsidP="00892117">
            <w:pPr>
              <w:jc w:val="both"/>
              <w:rPr>
                <w:b/>
              </w:rPr>
            </w:pPr>
            <w:r>
              <w:rPr>
                <w:b/>
              </w:rPr>
              <w:t>Typ předmětu</w:t>
            </w:r>
          </w:p>
        </w:tc>
        <w:tc>
          <w:tcPr>
            <w:tcW w:w="3057" w:type="dxa"/>
            <w:gridSpan w:val="5"/>
          </w:tcPr>
          <w:p w14:paraId="32A933D0" w14:textId="77777777" w:rsidR="009F1539" w:rsidRDefault="009F1539" w:rsidP="00892117">
            <w:pPr>
              <w:jc w:val="both"/>
            </w:pPr>
            <w:r>
              <w:t>povinný, PZ</w:t>
            </w:r>
          </w:p>
        </w:tc>
        <w:tc>
          <w:tcPr>
            <w:tcW w:w="2695" w:type="dxa"/>
            <w:gridSpan w:val="4"/>
            <w:shd w:val="clear" w:color="auto" w:fill="F7CAAC"/>
          </w:tcPr>
          <w:p w14:paraId="2035733A" w14:textId="77777777" w:rsidR="009F1539" w:rsidRDefault="009F1539" w:rsidP="00892117">
            <w:pPr>
              <w:jc w:val="both"/>
            </w:pPr>
            <w:r>
              <w:rPr>
                <w:b/>
              </w:rPr>
              <w:t>doporučený ročník / semestr</w:t>
            </w:r>
          </w:p>
        </w:tc>
        <w:tc>
          <w:tcPr>
            <w:tcW w:w="668" w:type="dxa"/>
            <w:gridSpan w:val="2"/>
          </w:tcPr>
          <w:p w14:paraId="3D92488B" w14:textId="77777777" w:rsidR="009F1539" w:rsidRDefault="009F1539" w:rsidP="00892117">
            <w:pPr>
              <w:jc w:val="both"/>
            </w:pPr>
            <w:r>
              <w:t>2/LS</w:t>
            </w:r>
          </w:p>
        </w:tc>
      </w:tr>
      <w:tr w:rsidR="009F1539" w14:paraId="67D1AB3B" w14:textId="77777777" w:rsidTr="00892117">
        <w:trPr>
          <w:gridAfter w:val="1"/>
          <w:wAfter w:w="41" w:type="dxa"/>
        </w:trPr>
        <w:tc>
          <w:tcPr>
            <w:tcW w:w="3435" w:type="dxa"/>
            <w:gridSpan w:val="5"/>
            <w:shd w:val="clear" w:color="auto" w:fill="F7CAAC"/>
          </w:tcPr>
          <w:p w14:paraId="05A52D7C" w14:textId="77777777" w:rsidR="009F1539" w:rsidRDefault="009F1539" w:rsidP="00892117">
            <w:pPr>
              <w:jc w:val="both"/>
              <w:rPr>
                <w:b/>
              </w:rPr>
            </w:pPr>
            <w:r>
              <w:rPr>
                <w:b/>
              </w:rPr>
              <w:t>Rozsah studijního předmětu</w:t>
            </w:r>
          </w:p>
        </w:tc>
        <w:tc>
          <w:tcPr>
            <w:tcW w:w="1352" w:type="dxa"/>
            <w:gridSpan w:val="3"/>
          </w:tcPr>
          <w:p w14:paraId="2CCEB3CE" w14:textId="77777777" w:rsidR="009F1539" w:rsidRDefault="009F1539" w:rsidP="00892117">
            <w:pPr>
              <w:jc w:val="both"/>
            </w:pPr>
            <w:proofErr w:type="gramStart"/>
            <w:r>
              <w:t>0p</w:t>
            </w:r>
            <w:proofErr w:type="gramEnd"/>
            <w:r>
              <w:t>+6s</w:t>
            </w:r>
            <w:r w:rsidRPr="003E7557">
              <w:t>+2</w:t>
            </w:r>
            <w:r>
              <w:t>00</w:t>
            </w:r>
            <w:r w:rsidRPr="003E7557">
              <w:t>l</w:t>
            </w:r>
          </w:p>
        </w:tc>
        <w:tc>
          <w:tcPr>
            <w:tcW w:w="889" w:type="dxa"/>
            <w:shd w:val="clear" w:color="auto" w:fill="F7CAAC"/>
          </w:tcPr>
          <w:p w14:paraId="10D4C3CD" w14:textId="77777777" w:rsidR="009F1539" w:rsidRDefault="009F1539" w:rsidP="00892117">
            <w:pPr>
              <w:jc w:val="both"/>
              <w:rPr>
                <w:b/>
              </w:rPr>
            </w:pPr>
            <w:r>
              <w:rPr>
                <w:b/>
              </w:rPr>
              <w:t xml:space="preserve">hod. </w:t>
            </w:r>
          </w:p>
        </w:tc>
        <w:tc>
          <w:tcPr>
            <w:tcW w:w="816" w:type="dxa"/>
          </w:tcPr>
          <w:p w14:paraId="4D683A68" w14:textId="77777777" w:rsidR="009F1539" w:rsidRDefault="009F1539" w:rsidP="00892117">
            <w:pPr>
              <w:jc w:val="both"/>
            </w:pPr>
            <w:r>
              <w:t>206</w:t>
            </w:r>
          </w:p>
        </w:tc>
        <w:tc>
          <w:tcPr>
            <w:tcW w:w="1479" w:type="dxa"/>
            <w:gridSpan w:val="2"/>
            <w:shd w:val="clear" w:color="auto" w:fill="F7CAAC"/>
          </w:tcPr>
          <w:p w14:paraId="329584B2" w14:textId="77777777" w:rsidR="009F1539" w:rsidRDefault="009F1539" w:rsidP="00892117">
            <w:pPr>
              <w:jc w:val="both"/>
              <w:rPr>
                <w:b/>
              </w:rPr>
            </w:pPr>
            <w:r>
              <w:rPr>
                <w:b/>
              </w:rPr>
              <w:t>kreditů</w:t>
            </w:r>
          </w:p>
        </w:tc>
        <w:tc>
          <w:tcPr>
            <w:tcW w:w="1884" w:type="dxa"/>
            <w:gridSpan w:val="4"/>
          </w:tcPr>
          <w:p w14:paraId="2D105D22" w14:textId="77777777" w:rsidR="009F1539" w:rsidRDefault="009F1539" w:rsidP="00892117">
            <w:pPr>
              <w:jc w:val="both"/>
            </w:pPr>
            <w:r>
              <w:t>25</w:t>
            </w:r>
          </w:p>
        </w:tc>
      </w:tr>
      <w:tr w:rsidR="009F1539" w14:paraId="0E68705F" w14:textId="77777777" w:rsidTr="00892117">
        <w:trPr>
          <w:gridAfter w:val="1"/>
          <w:wAfter w:w="41" w:type="dxa"/>
        </w:trPr>
        <w:tc>
          <w:tcPr>
            <w:tcW w:w="3435" w:type="dxa"/>
            <w:gridSpan w:val="5"/>
            <w:shd w:val="clear" w:color="auto" w:fill="F7CAAC"/>
          </w:tcPr>
          <w:p w14:paraId="71A2D404"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0" w:type="dxa"/>
            <w:gridSpan w:val="11"/>
          </w:tcPr>
          <w:p w14:paraId="0EAC98A3" w14:textId="77777777" w:rsidR="009F1539" w:rsidRDefault="009F1539" w:rsidP="00892117">
            <w:pPr>
              <w:jc w:val="both"/>
            </w:pPr>
          </w:p>
        </w:tc>
      </w:tr>
      <w:tr w:rsidR="009F1539" w14:paraId="69A5B256" w14:textId="77777777" w:rsidTr="00892117">
        <w:trPr>
          <w:gridAfter w:val="1"/>
          <w:wAfter w:w="41" w:type="dxa"/>
        </w:trPr>
        <w:tc>
          <w:tcPr>
            <w:tcW w:w="3435" w:type="dxa"/>
            <w:gridSpan w:val="5"/>
            <w:shd w:val="clear" w:color="auto" w:fill="F7CAAC"/>
          </w:tcPr>
          <w:p w14:paraId="57ABA71B" w14:textId="77777777" w:rsidR="009F1539" w:rsidRPr="005A0406" w:rsidRDefault="009F1539" w:rsidP="00892117">
            <w:pPr>
              <w:jc w:val="both"/>
              <w:rPr>
                <w:b/>
              </w:rPr>
            </w:pPr>
            <w:r w:rsidRPr="005A0406">
              <w:rPr>
                <w:b/>
              </w:rPr>
              <w:t>Způsob ověření výsledků učení</w:t>
            </w:r>
          </w:p>
        </w:tc>
        <w:tc>
          <w:tcPr>
            <w:tcW w:w="3057" w:type="dxa"/>
            <w:gridSpan w:val="5"/>
            <w:tcBorders>
              <w:bottom w:val="single" w:sz="4" w:space="0" w:color="auto"/>
            </w:tcBorders>
          </w:tcPr>
          <w:p w14:paraId="6F36924B" w14:textId="77777777" w:rsidR="009F1539" w:rsidRDefault="009F1539" w:rsidP="00892117">
            <w:pPr>
              <w:jc w:val="both"/>
            </w:pPr>
            <w:r>
              <w:t>zápočet</w:t>
            </w:r>
          </w:p>
        </w:tc>
        <w:tc>
          <w:tcPr>
            <w:tcW w:w="1479" w:type="dxa"/>
            <w:gridSpan w:val="2"/>
            <w:tcBorders>
              <w:bottom w:val="single" w:sz="4" w:space="0" w:color="auto"/>
            </w:tcBorders>
            <w:shd w:val="clear" w:color="auto" w:fill="F7CAAC"/>
          </w:tcPr>
          <w:p w14:paraId="1B973F22" w14:textId="77777777" w:rsidR="009F1539" w:rsidRDefault="009F1539" w:rsidP="00892117">
            <w:pPr>
              <w:jc w:val="both"/>
              <w:rPr>
                <w:b/>
              </w:rPr>
            </w:pPr>
            <w:r>
              <w:rPr>
                <w:b/>
              </w:rPr>
              <w:t>Forma výuky</w:t>
            </w:r>
          </w:p>
        </w:tc>
        <w:tc>
          <w:tcPr>
            <w:tcW w:w="1884" w:type="dxa"/>
            <w:gridSpan w:val="4"/>
            <w:tcBorders>
              <w:bottom w:val="single" w:sz="4" w:space="0" w:color="auto"/>
            </w:tcBorders>
          </w:tcPr>
          <w:p w14:paraId="145DC6CF" w14:textId="77777777" w:rsidR="009F1539" w:rsidRDefault="009F1539" w:rsidP="00892117">
            <w:pPr>
              <w:jc w:val="both"/>
            </w:pPr>
            <w:r>
              <w:t xml:space="preserve">semináře, </w:t>
            </w:r>
          </w:p>
          <w:p w14:paraId="6CA0A34D" w14:textId="77777777" w:rsidR="009F1539" w:rsidRDefault="009F1539" w:rsidP="00892117">
            <w:pPr>
              <w:jc w:val="both"/>
            </w:pPr>
            <w:r>
              <w:t>laboratorní cvičení</w:t>
            </w:r>
          </w:p>
        </w:tc>
      </w:tr>
      <w:tr w:rsidR="009F1539" w14:paraId="1AAC8B39" w14:textId="77777777" w:rsidTr="00892117">
        <w:trPr>
          <w:gridAfter w:val="1"/>
          <w:wAfter w:w="41" w:type="dxa"/>
        </w:trPr>
        <w:tc>
          <w:tcPr>
            <w:tcW w:w="3435" w:type="dxa"/>
            <w:gridSpan w:val="5"/>
            <w:shd w:val="clear" w:color="auto" w:fill="F7CAAC"/>
          </w:tcPr>
          <w:p w14:paraId="14B786B4" w14:textId="77777777" w:rsidR="009F1539" w:rsidRPr="005A0406" w:rsidRDefault="009F1539" w:rsidP="00892117">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5FB76BB9" w14:textId="77777777" w:rsidR="009F1539" w:rsidRDefault="009F1539" w:rsidP="00892117">
            <w:pPr>
              <w:jc w:val="both"/>
            </w:pPr>
            <w:r w:rsidRPr="008F75AA">
              <w:t>Zápočet: seminář min. účast 90 %, prezentace průběžných výsledků práce na semináři, odevzdaná diplomová práce nahraná v IS STAG, u které proběhla kontrola plagiátorství s výsledkem, že se nejedná o plagiát.</w:t>
            </w:r>
          </w:p>
        </w:tc>
      </w:tr>
      <w:tr w:rsidR="009F1539" w14:paraId="78B219F6" w14:textId="77777777" w:rsidTr="00892117">
        <w:trPr>
          <w:gridAfter w:val="1"/>
          <w:wAfter w:w="41" w:type="dxa"/>
          <w:trHeight w:val="197"/>
        </w:trPr>
        <w:tc>
          <w:tcPr>
            <w:tcW w:w="3435" w:type="dxa"/>
            <w:gridSpan w:val="5"/>
            <w:tcBorders>
              <w:top w:val="nil"/>
            </w:tcBorders>
            <w:shd w:val="clear" w:color="auto" w:fill="F7CAAC"/>
          </w:tcPr>
          <w:p w14:paraId="6865DC93" w14:textId="77777777" w:rsidR="009F1539" w:rsidRDefault="009F1539" w:rsidP="00892117">
            <w:pPr>
              <w:jc w:val="both"/>
              <w:rPr>
                <w:b/>
              </w:rPr>
            </w:pPr>
            <w:r>
              <w:rPr>
                <w:b/>
              </w:rPr>
              <w:t>Garant předmětu</w:t>
            </w:r>
          </w:p>
        </w:tc>
        <w:tc>
          <w:tcPr>
            <w:tcW w:w="6420" w:type="dxa"/>
            <w:gridSpan w:val="11"/>
            <w:tcBorders>
              <w:top w:val="single" w:sz="4" w:space="0" w:color="auto"/>
            </w:tcBorders>
          </w:tcPr>
          <w:p w14:paraId="26CBEF8F" w14:textId="77777777" w:rsidR="009F1539" w:rsidRDefault="009F1539" w:rsidP="00892117">
            <w:pPr>
              <w:jc w:val="both"/>
            </w:pPr>
            <w:r>
              <w:t>prof. RNDr. Leona Buňková, Ph.D.</w:t>
            </w:r>
          </w:p>
        </w:tc>
      </w:tr>
      <w:tr w:rsidR="009F1539" w14:paraId="3ECEFF30" w14:textId="77777777" w:rsidTr="00892117">
        <w:trPr>
          <w:gridAfter w:val="1"/>
          <w:wAfter w:w="41" w:type="dxa"/>
          <w:trHeight w:val="243"/>
        </w:trPr>
        <w:tc>
          <w:tcPr>
            <w:tcW w:w="3435" w:type="dxa"/>
            <w:gridSpan w:val="5"/>
            <w:tcBorders>
              <w:top w:val="nil"/>
            </w:tcBorders>
            <w:shd w:val="clear" w:color="auto" w:fill="F7CAAC"/>
          </w:tcPr>
          <w:p w14:paraId="639AEA7A" w14:textId="77777777" w:rsidR="009F1539" w:rsidRDefault="009F1539" w:rsidP="00892117">
            <w:pPr>
              <w:jc w:val="both"/>
              <w:rPr>
                <w:b/>
              </w:rPr>
            </w:pPr>
            <w:r>
              <w:rPr>
                <w:b/>
              </w:rPr>
              <w:t>Zapojení garanta do výuky předmětu</w:t>
            </w:r>
          </w:p>
        </w:tc>
        <w:tc>
          <w:tcPr>
            <w:tcW w:w="6420" w:type="dxa"/>
            <w:gridSpan w:val="11"/>
            <w:tcBorders>
              <w:top w:val="nil"/>
            </w:tcBorders>
          </w:tcPr>
          <w:p w14:paraId="49222AC1" w14:textId="77777777" w:rsidR="009F1539" w:rsidRDefault="009F1539" w:rsidP="00892117">
            <w:pPr>
              <w:jc w:val="both"/>
            </w:pPr>
            <w:proofErr w:type="gramStart"/>
            <w:r>
              <w:t>100%</w:t>
            </w:r>
            <w:proofErr w:type="gramEnd"/>
            <w:r>
              <w:t xml:space="preserve"> s, g</w:t>
            </w:r>
            <w:r w:rsidRPr="00ED047E">
              <w:t>arant je jedním z vedoucích diplomových prací</w:t>
            </w:r>
          </w:p>
        </w:tc>
      </w:tr>
      <w:tr w:rsidR="009F1539" w14:paraId="4AAA5BA4" w14:textId="77777777" w:rsidTr="00892117">
        <w:trPr>
          <w:gridAfter w:val="1"/>
          <w:wAfter w:w="41" w:type="dxa"/>
        </w:trPr>
        <w:tc>
          <w:tcPr>
            <w:tcW w:w="3435" w:type="dxa"/>
            <w:gridSpan w:val="5"/>
            <w:shd w:val="clear" w:color="auto" w:fill="F7CAAC"/>
          </w:tcPr>
          <w:p w14:paraId="26209C72" w14:textId="77777777" w:rsidR="009F1539" w:rsidRDefault="009F1539" w:rsidP="00892117">
            <w:pPr>
              <w:jc w:val="both"/>
              <w:rPr>
                <w:b/>
              </w:rPr>
            </w:pPr>
            <w:r>
              <w:rPr>
                <w:b/>
              </w:rPr>
              <w:t>Vyučující</w:t>
            </w:r>
          </w:p>
        </w:tc>
        <w:tc>
          <w:tcPr>
            <w:tcW w:w="6420" w:type="dxa"/>
            <w:gridSpan w:val="11"/>
            <w:tcBorders>
              <w:bottom w:val="nil"/>
            </w:tcBorders>
          </w:tcPr>
          <w:p w14:paraId="4C1E8A3E" w14:textId="77777777" w:rsidR="009F1539" w:rsidRDefault="009F1539" w:rsidP="00892117">
            <w:pPr>
              <w:jc w:val="both"/>
            </w:pPr>
          </w:p>
        </w:tc>
      </w:tr>
      <w:tr w:rsidR="009F1539" w14:paraId="55C93D00" w14:textId="77777777" w:rsidTr="00892117">
        <w:trPr>
          <w:gridAfter w:val="1"/>
          <w:wAfter w:w="41" w:type="dxa"/>
          <w:trHeight w:val="136"/>
        </w:trPr>
        <w:tc>
          <w:tcPr>
            <w:tcW w:w="9855" w:type="dxa"/>
            <w:gridSpan w:val="16"/>
            <w:tcBorders>
              <w:top w:val="nil"/>
            </w:tcBorders>
          </w:tcPr>
          <w:p w14:paraId="048A8ABB" w14:textId="77777777" w:rsidR="009F1539" w:rsidRDefault="009F1539" w:rsidP="00DF6D97">
            <w:pPr>
              <w:spacing w:before="60" w:after="60"/>
            </w:pPr>
            <w:r w:rsidRPr="00ED7420">
              <w:rPr>
                <w:b/>
                <w:bCs/>
              </w:rPr>
              <w:t>prof. RNDr. Leona Buňková, Ph.D.</w:t>
            </w:r>
            <w:r>
              <w:t xml:space="preserve"> (</w:t>
            </w:r>
            <w:proofErr w:type="gramStart"/>
            <w:r>
              <w:t>100%</w:t>
            </w:r>
            <w:proofErr w:type="gramEnd"/>
            <w:r>
              <w:t xml:space="preserve"> s)</w:t>
            </w:r>
          </w:p>
          <w:p w14:paraId="51F8EDD7" w14:textId="77777777" w:rsidR="009F1539" w:rsidRDefault="009F1539" w:rsidP="00DF6D97">
            <w:pPr>
              <w:spacing w:before="60" w:after="60"/>
              <w:jc w:val="both"/>
            </w:pPr>
            <w:r w:rsidRPr="00280F9E">
              <w:t>vedoucí diplomových prací (</w:t>
            </w:r>
            <w:proofErr w:type="gramStart"/>
            <w:r w:rsidRPr="00280F9E">
              <w:t>100%</w:t>
            </w:r>
            <w:proofErr w:type="gramEnd"/>
            <w:r w:rsidRPr="00280F9E">
              <w:t xml:space="preserve"> l)</w:t>
            </w:r>
          </w:p>
        </w:tc>
      </w:tr>
      <w:tr w:rsidR="009F1539" w14:paraId="04F5A333" w14:textId="77777777" w:rsidTr="00892117">
        <w:trPr>
          <w:gridAfter w:val="1"/>
          <w:wAfter w:w="41" w:type="dxa"/>
        </w:trPr>
        <w:tc>
          <w:tcPr>
            <w:tcW w:w="3435" w:type="dxa"/>
            <w:gridSpan w:val="5"/>
            <w:shd w:val="clear" w:color="auto" w:fill="F7CAAC"/>
          </w:tcPr>
          <w:p w14:paraId="2436186C" w14:textId="77777777" w:rsidR="009F1539" w:rsidRPr="005A0406" w:rsidRDefault="009F1539" w:rsidP="00892117">
            <w:pPr>
              <w:jc w:val="both"/>
              <w:rPr>
                <w:b/>
              </w:rPr>
            </w:pPr>
            <w:r w:rsidRPr="005A0406">
              <w:rPr>
                <w:b/>
              </w:rPr>
              <w:t>Hlavní témata a výsledky učení</w:t>
            </w:r>
          </w:p>
        </w:tc>
        <w:tc>
          <w:tcPr>
            <w:tcW w:w="6420" w:type="dxa"/>
            <w:gridSpan w:val="11"/>
            <w:tcBorders>
              <w:bottom w:val="nil"/>
            </w:tcBorders>
          </w:tcPr>
          <w:p w14:paraId="4A539E88" w14:textId="77777777" w:rsidR="009F1539" w:rsidRPr="005A0406" w:rsidRDefault="009F1539" w:rsidP="00892117">
            <w:pPr>
              <w:jc w:val="both"/>
            </w:pPr>
          </w:p>
        </w:tc>
      </w:tr>
      <w:tr w:rsidR="009F1539" w14:paraId="2FBAB657" w14:textId="77777777" w:rsidTr="00892117">
        <w:trPr>
          <w:gridAfter w:val="1"/>
          <w:wAfter w:w="41" w:type="dxa"/>
          <w:trHeight w:val="2197"/>
        </w:trPr>
        <w:tc>
          <w:tcPr>
            <w:tcW w:w="9855" w:type="dxa"/>
            <w:gridSpan w:val="16"/>
            <w:tcBorders>
              <w:top w:val="nil"/>
              <w:bottom w:val="single" w:sz="4" w:space="0" w:color="auto"/>
            </w:tcBorders>
          </w:tcPr>
          <w:p w14:paraId="5E827C32" w14:textId="77777777" w:rsidR="009F1539" w:rsidRPr="00123669" w:rsidRDefault="009F1539" w:rsidP="00892117">
            <w:pPr>
              <w:jc w:val="both"/>
            </w:pPr>
            <w:r w:rsidRPr="00123669">
              <w:t xml:space="preserve">Cílem předmětu je formou semináře </w:t>
            </w:r>
            <w:r w:rsidRPr="00123669">
              <w:rPr>
                <w:color w:val="000000"/>
                <w:shd w:val="clear" w:color="auto" w:fill="FFFFFF"/>
              </w:rPr>
              <w:t xml:space="preserve">připravit studenty pro samostatnou tvůrčí výzkumnou činnost při řešení zadaného problému. V laboratoři následně student vypracuje diplomovou práci na dané téma pod vedením příslušného akademického pracovníka. Cílem diplomové práce je zpracovat zadaný problém jak z teoretického, tak experimentálního hlediska, s využitím současného stavu poznání v dané oblasti. Student je veden k tomu, aby prokázal, že je schopen řešit a ústně i písemně prezentovat daný problém, jakož i obhájit své vlastní přístupy k řešení, kriticky hodnotit vědeckou literaturu a experimentální data a uplatnit znalosti získané během studia. </w:t>
            </w:r>
            <w:r w:rsidRPr="004A4018">
              <w:rPr>
                <w:b/>
                <w:bCs/>
              </w:rPr>
              <w:t>Obsah předmětu tvoří tyto tematické celky:</w:t>
            </w:r>
          </w:p>
          <w:p w14:paraId="4EE36B7F" w14:textId="77777777" w:rsidR="009F1539" w:rsidRPr="00123669" w:rsidRDefault="009F1539" w:rsidP="00E6629A">
            <w:pPr>
              <w:pStyle w:val="Odstavecseseznamem"/>
              <w:numPr>
                <w:ilvl w:val="0"/>
                <w:numId w:val="8"/>
              </w:numPr>
              <w:ind w:left="170" w:hanging="170"/>
              <w:jc w:val="both"/>
            </w:pPr>
            <w:r w:rsidRPr="00123669">
              <w:t>Úvodní seznámení s tématy diplomové práce (literární průzkum k problematice diplomové práce).</w:t>
            </w:r>
          </w:p>
          <w:p w14:paraId="059FBF1B" w14:textId="77777777" w:rsidR="009F1539" w:rsidRPr="00123669" w:rsidRDefault="009F1539" w:rsidP="00E6629A">
            <w:pPr>
              <w:pStyle w:val="Odstavecseseznamem"/>
              <w:numPr>
                <w:ilvl w:val="0"/>
                <w:numId w:val="8"/>
              </w:numPr>
              <w:ind w:left="170" w:hanging="170"/>
              <w:jc w:val="both"/>
            </w:pPr>
            <w:r w:rsidRPr="00123669">
              <w:t>Zpracování diplomové práce (aktuální prováděcí směrnice, manuál, šablona).</w:t>
            </w:r>
          </w:p>
          <w:p w14:paraId="5C732BB9" w14:textId="77777777" w:rsidR="009F1539" w:rsidRPr="00123669" w:rsidRDefault="009F1539" w:rsidP="00E6629A">
            <w:pPr>
              <w:pStyle w:val="Odstavecseseznamem"/>
              <w:numPr>
                <w:ilvl w:val="0"/>
                <w:numId w:val="8"/>
              </w:numPr>
              <w:ind w:left="170" w:hanging="170"/>
              <w:jc w:val="both"/>
            </w:pPr>
            <w:r w:rsidRPr="00123669">
              <w:t>Struktura diplomové práce (úvod, teoretická část, cíle práce, praktická část, závěr, seznamy, přílohy).</w:t>
            </w:r>
          </w:p>
          <w:p w14:paraId="49614BE5" w14:textId="77777777" w:rsidR="009F1539" w:rsidRPr="00123669" w:rsidRDefault="009F1539" w:rsidP="00E6629A">
            <w:pPr>
              <w:pStyle w:val="Odstavecseseznamem"/>
              <w:numPr>
                <w:ilvl w:val="0"/>
                <w:numId w:val="8"/>
              </w:numPr>
              <w:ind w:left="170" w:hanging="170"/>
              <w:jc w:val="both"/>
            </w:pPr>
            <w:r w:rsidRPr="00123669">
              <w:t>Příprava rešerše na zadané téma. Možné zdroje a jejich používání.</w:t>
            </w:r>
          </w:p>
          <w:p w14:paraId="34A97B6A" w14:textId="77777777" w:rsidR="009F1539" w:rsidRPr="00123669" w:rsidRDefault="009F1539" w:rsidP="00E6629A">
            <w:pPr>
              <w:pStyle w:val="Odstavecseseznamem"/>
              <w:numPr>
                <w:ilvl w:val="0"/>
                <w:numId w:val="8"/>
              </w:numPr>
              <w:ind w:left="170" w:hanging="170"/>
              <w:jc w:val="both"/>
            </w:pPr>
            <w:r w:rsidRPr="00123669">
              <w:t>Možnosti vyhledávání. On-line databáze v Knihovně UTB, licencované databáze.</w:t>
            </w:r>
          </w:p>
          <w:p w14:paraId="64F06893" w14:textId="77777777" w:rsidR="009F1539" w:rsidRPr="00123669" w:rsidRDefault="009F1539" w:rsidP="00E6629A">
            <w:pPr>
              <w:pStyle w:val="Odstavecseseznamem"/>
              <w:numPr>
                <w:ilvl w:val="0"/>
                <w:numId w:val="8"/>
              </w:numPr>
              <w:ind w:left="170" w:hanging="170"/>
              <w:jc w:val="both"/>
            </w:pPr>
            <w:r w:rsidRPr="00123669">
              <w:t>Skladba a obsah teoretické části.</w:t>
            </w:r>
          </w:p>
          <w:p w14:paraId="75E8ABC9" w14:textId="77777777" w:rsidR="009F1539" w:rsidRPr="00A1228E" w:rsidRDefault="009F1539" w:rsidP="00E6629A">
            <w:pPr>
              <w:pStyle w:val="Odstavecseseznamem"/>
              <w:numPr>
                <w:ilvl w:val="0"/>
                <w:numId w:val="8"/>
              </w:numPr>
              <w:ind w:left="170" w:hanging="170"/>
              <w:jc w:val="both"/>
            </w:pPr>
            <w:r w:rsidRPr="00A1228E">
              <w:t>Experimentální část a její obsah.</w:t>
            </w:r>
          </w:p>
          <w:p w14:paraId="7A133CCC" w14:textId="23EC3B36" w:rsidR="009F1539" w:rsidRPr="00A1228E" w:rsidRDefault="009F1539" w:rsidP="00E6629A">
            <w:pPr>
              <w:pStyle w:val="Odstavecseseznamem"/>
              <w:numPr>
                <w:ilvl w:val="0"/>
                <w:numId w:val="8"/>
              </w:numPr>
              <w:ind w:left="170" w:hanging="170"/>
              <w:jc w:val="both"/>
            </w:pPr>
            <w:r w:rsidRPr="00A1228E">
              <w:t>Práce v laboratoři na diplomové práci.</w:t>
            </w:r>
          </w:p>
          <w:p w14:paraId="3409781D" w14:textId="77777777" w:rsidR="009F1539" w:rsidRPr="00123669" w:rsidRDefault="009F1539" w:rsidP="00E6629A">
            <w:pPr>
              <w:pStyle w:val="Odstavecseseznamem"/>
              <w:numPr>
                <w:ilvl w:val="0"/>
                <w:numId w:val="8"/>
              </w:numPr>
              <w:ind w:left="170" w:hanging="170"/>
              <w:jc w:val="both"/>
            </w:pPr>
            <w:r w:rsidRPr="00123669">
              <w:t>Zpracování experimentálních dat. Popis výsledků práce a jejich diskuze.</w:t>
            </w:r>
          </w:p>
          <w:p w14:paraId="6A51C4D4" w14:textId="77777777" w:rsidR="009F1539" w:rsidRPr="00123669" w:rsidRDefault="009F1539" w:rsidP="00E6629A">
            <w:pPr>
              <w:pStyle w:val="Odstavecseseznamem"/>
              <w:numPr>
                <w:ilvl w:val="0"/>
                <w:numId w:val="8"/>
              </w:numPr>
              <w:ind w:left="170" w:hanging="170"/>
              <w:jc w:val="both"/>
            </w:pPr>
            <w:r w:rsidRPr="00123669">
              <w:t>Způsob sepsání závěrů práce.</w:t>
            </w:r>
          </w:p>
          <w:p w14:paraId="467612AF" w14:textId="77777777" w:rsidR="009F1539" w:rsidRDefault="009F1539" w:rsidP="00E6629A">
            <w:pPr>
              <w:pStyle w:val="Odstavecseseznamem"/>
              <w:numPr>
                <w:ilvl w:val="0"/>
                <w:numId w:val="8"/>
              </w:numPr>
              <w:ind w:left="170" w:hanging="170"/>
              <w:jc w:val="both"/>
            </w:pPr>
            <w:r w:rsidRPr="00123669">
              <w:t>Možnosti citace literárních zdrojů.</w:t>
            </w:r>
          </w:p>
          <w:p w14:paraId="2FF3CAA1" w14:textId="77777777" w:rsidR="007328F8" w:rsidRDefault="007328F8" w:rsidP="007328F8">
            <w:pPr>
              <w:pStyle w:val="Odstavecseseznamem"/>
              <w:ind w:left="170"/>
              <w:jc w:val="both"/>
            </w:pPr>
          </w:p>
          <w:p w14:paraId="36B16279" w14:textId="025C05F2" w:rsidR="007328F8" w:rsidRPr="00AF0810" w:rsidRDefault="007328F8" w:rsidP="007328F8">
            <w:pPr>
              <w:jc w:val="both"/>
              <w:rPr>
                <w:b/>
                <w:bCs/>
              </w:rPr>
            </w:pPr>
            <w:r w:rsidRPr="00AF0810">
              <w:rPr>
                <w:b/>
                <w:bCs/>
              </w:rPr>
              <w:t xml:space="preserve">Očekávané výsledky </w:t>
            </w:r>
            <w:r w:rsidR="00196DC0" w:rsidRPr="00AF0810">
              <w:rPr>
                <w:b/>
                <w:bCs/>
              </w:rPr>
              <w:t>učení</w:t>
            </w:r>
            <w:r w:rsidRPr="00AF0810">
              <w:rPr>
                <w:b/>
                <w:bCs/>
              </w:rPr>
              <w:t xml:space="preserve"> </w:t>
            </w:r>
            <w:r w:rsidRPr="00AF0810">
              <w:rPr>
                <w:b/>
                <w:color w:val="000000" w:themeColor="text1"/>
              </w:rPr>
              <w:t>– po absolvování předmětu student prokazuje:</w:t>
            </w:r>
          </w:p>
          <w:p w14:paraId="4E1B8995" w14:textId="77777777" w:rsidR="007328F8" w:rsidRPr="00AF0810" w:rsidRDefault="007328F8" w:rsidP="007328F8">
            <w:pPr>
              <w:tabs>
                <w:tab w:val="left" w:pos="328"/>
              </w:tabs>
              <w:rPr>
                <w:b/>
                <w:color w:val="000000" w:themeColor="text1"/>
              </w:rPr>
            </w:pPr>
            <w:r w:rsidRPr="00AF0810">
              <w:rPr>
                <w:b/>
              </w:rPr>
              <w:t>Odborné z</w:t>
            </w:r>
            <w:r w:rsidRPr="00AF0810">
              <w:rPr>
                <w:b/>
                <w:color w:val="000000" w:themeColor="text1"/>
              </w:rPr>
              <w:t xml:space="preserve">nalosti: </w:t>
            </w:r>
          </w:p>
          <w:p w14:paraId="59179B8A" w14:textId="77777777" w:rsidR="00AF0810" w:rsidRPr="00AF0810" w:rsidRDefault="00AF0810" w:rsidP="00AF0810">
            <w:pPr>
              <w:pStyle w:val="Odstavecseseznamem"/>
              <w:numPr>
                <w:ilvl w:val="0"/>
                <w:numId w:val="8"/>
              </w:numPr>
              <w:ind w:left="170" w:hanging="170"/>
              <w:jc w:val="both"/>
            </w:pPr>
            <w:r w:rsidRPr="00AF0810">
              <w:t>podrobně znát odbornou terminologii své specializace</w:t>
            </w:r>
          </w:p>
          <w:p w14:paraId="79B6F072" w14:textId="77777777" w:rsidR="00AF0810" w:rsidRPr="00AF0810" w:rsidRDefault="00AF0810" w:rsidP="00AF0810">
            <w:pPr>
              <w:pStyle w:val="Odstavecseseznamem"/>
              <w:numPr>
                <w:ilvl w:val="0"/>
                <w:numId w:val="8"/>
              </w:numPr>
              <w:ind w:left="170" w:hanging="170"/>
              <w:jc w:val="both"/>
            </w:pPr>
            <w:r w:rsidRPr="00AF0810">
              <w:t>definovat správnou strukturu diplomové práce a pravidla pro její vypracování</w:t>
            </w:r>
          </w:p>
          <w:p w14:paraId="7A333428" w14:textId="77777777" w:rsidR="00AF0810" w:rsidRPr="00AF0810" w:rsidRDefault="00AF0810" w:rsidP="00AF0810">
            <w:pPr>
              <w:pStyle w:val="Odstavecseseznamem"/>
              <w:numPr>
                <w:ilvl w:val="0"/>
                <w:numId w:val="8"/>
              </w:numPr>
              <w:ind w:left="170" w:hanging="170"/>
              <w:jc w:val="both"/>
            </w:pPr>
            <w:r w:rsidRPr="00AF0810">
              <w:t>vyhledávat odbornou literaturu a interpretovat ji</w:t>
            </w:r>
          </w:p>
          <w:p w14:paraId="1964CE5B" w14:textId="77777777" w:rsidR="00AF0810" w:rsidRPr="00AF0810" w:rsidRDefault="00AF0810" w:rsidP="00AF0810">
            <w:pPr>
              <w:pStyle w:val="Odstavecseseznamem"/>
              <w:numPr>
                <w:ilvl w:val="0"/>
                <w:numId w:val="8"/>
              </w:numPr>
              <w:ind w:left="170" w:hanging="170"/>
              <w:jc w:val="both"/>
            </w:pPr>
            <w:r w:rsidRPr="00AF0810">
              <w:t>popsat pravidla citování zdrojů v seznamu literatury i v textu</w:t>
            </w:r>
          </w:p>
          <w:p w14:paraId="4B4D3B38" w14:textId="77777777" w:rsidR="00AF0810" w:rsidRPr="00AF0810" w:rsidRDefault="00AF0810" w:rsidP="00AF0810">
            <w:pPr>
              <w:pStyle w:val="Odstavecseseznamem"/>
              <w:numPr>
                <w:ilvl w:val="0"/>
                <w:numId w:val="8"/>
              </w:numPr>
              <w:ind w:left="170" w:hanging="170"/>
              <w:jc w:val="both"/>
            </w:pPr>
            <w:r w:rsidRPr="00AF0810">
              <w:t>popsat principy, na kterých je založena příslušná experimentální technika nebo příslušná výpočetní metoda</w:t>
            </w:r>
          </w:p>
          <w:p w14:paraId="6CE5BC17" w14:textId="77777777" w:rsidR="00AF0810" w:rsidRPr="00AF0810" w:rsidRDefault="00AF0810" w:rsidP="00AF0810">
            <w:pPr>
              <w:pStyle w:val="Odstavecseseznamem"/>
              <w:numPr>
                <w:ilvl w:val="0"/>
                <w:numId w:val="8"/>
              </w:numPr>
              <w:ind w:left="170" w:hanging="170"/>
              <w:jc w:val="both"/>
            </w:pPr>
            <w:r w:rsidRPr="00AF0810">
              <w:t>definovat správnou strukturu prezentace diplomové práce a pravidla pro její přednesení</w:t>
            </w:r>
          </w:p>
          <w:p w14:paraId="446DBC03" w14:textId="77777777" w:rsidR="00AF0810" w:rsidRPr="00AF0810" w:rsidRDefault="00AF0810" w:rsidP="00AF0810">
            <w:pPr>
              <w:pStyle w:val="Odstavecseseznamem"/>
              <w:numPr>
                <w:ilvl w:val="0"/>
                <w:numId w:val="8"/>
              </w:numPr>
              <w:ind w:left="170" w:hanging="170"/>
              <w:jc w:val="both"/>
            </w:pPr>
            <w:r w:rsidRPr="00AF0810">
              <w:t>popsat a vysvětlit variantní řešení zadaného problému</w:t>
            </w:r>
          </w:p>
          <w:p w14:paraId="3B000FFE" w14:textId="77777777" w:rsidR="007328F8" w:rsidRPr="00AF0810" w:rsidRDefault="007328F8" w:rsidP="007328F8">
            <w:pPr>
              <w:tabs>
                <w:tab w:val="left" w:pos="328"/>
              </w:tabs>
              <w:rPr>
                <w:b/>
                <w:color w:val="000000" w:themeColor="text1"/>
              </w:rPr>
            </w:pPr>
          </w:p>
          <w:p w14:paraId="0C7250D4" w14:textId="77777777" w:rsidR="007328F8" w:rsidRPr="00FA5070" w:rsidRDefault="007328F8" w:rsidP="007328F8">
            <w:pPr>
              <w:tabs>
                <w:tab w:val="left" w:pos="328"/>
              </w:tabs>
              <w:rPr>
                <w:b/>
                <w:color w:val="000000" w:themeColor="text1"/>
              </w:rPr>
            </w:pPr>
            <w:r w:rsidRPr="00AF0810">
              <w:rPr>
                <w:b/>
                <w:color w:val="000000" w:themeColor="text1"/>
              </w:rPr>
              <w:t>Odborné dovednosti:</w:t>
            </w:r>
          </w:p>
          <w:p w14:paraId="086A0623" w14:textId="77777777" w:rsidR="00AF0810" w:rsidRPr="00C12AB3" w:rsidRDefault="00AF0810" w:rsidP="00AF0810">
            <w:pPr>
              <w:pStyle w:val="Odstavecseseznamem"/>
              <w:numPr>
                <w:ilvl w:val="0"/>
                <w:numId w:val="8"/>
              </w:numPr>
              <w:ind w:left="170" w:hanging="170"/>
              <w:jc w:val="both"/>
            </w:pPr>
            <w:r w:rsidRPr="00C12AB3">
              <w:t>samostatně zpracovat literární rešerši k zadanému tématu diplomové práce</w:t>
            </w:r>
          </w:p>
          <w:p w14:paraId="667A2AC1" w14:textId="77777777" w:rsidR="00AF0810" w:rsidRPr="00C12AB3" w:rsidRDefault="00AF0810" w:rsidP="00AF0810">
            <w:pPr>
              <w:pStyle w:val="Odstavecseseznamem"/>
              <w:numPr>
                <w:ilvl w:val="0"/>
                <w:numId w:val="8"/>
              </w:numPr>
              <w:ind w:left="170" w:hanging="170"/>
              <w:jc w:val="both"/>
            </w:pPr>
            <w:r w:rsidRPr="00C12AB3">
              <w:t xml:space="preserve">navrhnout a provést experiment </w:t>
            </w:r>
          </w:p>
          <w:p w14:paraId="77C7173C" w14:textId="77777777" w:rsidR="00AF0810" w:rsidRPr="00C12AB3" w:rsidRDefault="00AF0810" w:rsidP="00AF0810">
            <w:pPr>
              <w:pStyle w:val="Odstavecseseznamem"/>
              <w:numPr>
                <w:ilvl w:val="0"/>
                <w:numId w:val="8"/>
              </w:numPr>
              <w:ind w:left="170" w:hanging="170"/>
              <w:jc w:val="both"/>
            </w:pPr>
            <w:r w:rsidRPr="00C12AB3">
              <w:t>konzultovat svou práci s vedoucím</w:t>
            </w:r>
          </w:p>
          <w:p w14:paraId="2BD352EE" w14:textId="77777777" w:rsidR="00AF0810" w:rsidRPr="00C12AB3" w:rsidRDefault="00AF0810" w:rsidP="00AF0810">
            <w:pPr>
              <w:pStyle w:val="Odstavecseseznamem"/>
              <w:numPr>
                <w:ilvl w:val="0"/>
                <w:numId w:val="8"/>
              </w:numPr>
              <w:ind w:left="170" w:hanging="170"/>
              <w:jc w:val="both"/>
            </w:pPr>
            <w:r w:rsidRPr="00C12AB3">
              <w:t>kriticky zhodnotit výsledky a formulovat závěry z nich plynoucí</w:t>
            </w:r>
          </w:p>
          <w:p w14:paraId="5DF8E01E" w14:textId="7E637336" w:rsidR="000540F7" w:rsidRPr="000540F7" w:rsidRDefault="00AF0810" w:rsidP="00AF0810">
            <w:pPr>
              <w:pStyle w:val="Odstavecseseznamem"/>
              <w:numPr>
                <w:ilvl w:val="0"/>
                <w:numId w:val="8"/>
              </w:numPr>
              <w:ind w:left="170" w:hanging="170"/>
              <w:jc w:val="both"/>
            </w:pPr>
            <w:r w:rsidRPr="00C12AB3">
              <w:t>vytvořit obsáhlý strukturovaný text respektující akademický styl psaní</w:t>
            </w:r>
          </w:p>
        </w:tc>
      </w:tr>
      <w:tr w:rsidR="009F1539" w14:paraId="5B6378CD" w14:textId="77777777" w:rsidTr="00892117">
        <w:trPr>
          <w:gridAfter w:val="1"/>
          <w:wAfter w:w="41" w:type="dxa"/>
          <w:trHeight w:val="283"/>
        </w:trPr>
        <w:tc>
          <w:tcPr>
            <w:tcW w:w="3435" w:type="dxa"/>
            <w:gridSpan w:val="5"/>
            <w:tcBorders>
              <w:top w:val="single" w:sz="4" w:space="0" w:color="auto"/>
              <w:bottom w:val="single" w:sz="4" w:space="0" w:color="auto"/>
              <w:right w:val="single" w:sz="4" w:space="0" w:color="auto"/>
            </w:tcBorders>
            <w:shd w:val="clear" w:color="auto" w:fill="F7CAAC"/>
          </w:tcPr>
          <w:p w14:paraId="28F20079" w14:textId="77777777" w:rsidR="009F1539" w:rsidRPr="005A0406" w:rsidRDefault="009F1539" w:rsidP="00892117">
            <w:pPr>
              <w:jc w:val="both"/>
            </w:pPr>
            <w:r w:rsidRPr="005A0406">
              <w:rPr>
                <w:b/>
              </w:rPr>
              <w:t>Metody výuky</w:t>
            </w:r>
          </w:p>
        </w:tc>
        <w:tc>
          <w:tcPr>
            <w:tcW w:w="6420" w:type="dxa"/>
            <w:gridSpan w:val="11"/>
            <w:tcBorders>
              <w:top w:val="single" w:sz="4" w:space="0" w:color="auto"/>
              <w:left w:val="single" w:sz="4" w:space="0" w:color="auto"/>
              <w:bottom w:val="nil"/>
              <w:right w:val="single" w:sz="4" w:space="0" w:color="auto"/>
            </w:tcBorders>
          </w:tcPr>
          <w:p w14:paraId="6708E5C4" w14:textId="77777777" w:rsidR="009F1539" w:rsidRDefault="009F1539" w:rsidP="00892117">
            <w:pPr>
              <w:jc w:val="both"/>
            </w:pPr>
          </w:p>
        </w:tc>
      </w:tr>
      <w:tr w:rsidR="009F1539" w14:paraId="2D916AF9" w14:textId="77777777" w:rsidTr="00AF0810">
        <w:trPr>
          <w:gridAfter w:val="1"/>
          <w:wAfter w:w="41" w:type="dxa"/>
          <w:trHeight w:val="1762"/>
        </w:trPr>
        <w:tc>
          <w:tcPr>
            <w:tcW w:w="9855" w:type="dxa"/>
            <w:gridSpan w:val="16"/>
            <w:tcBorders>
              <w:top w:val="nil"/>
              <w:bottom w:val="single" w:sz="4" w:space="0" w:color="auto"/>
            </w:tcBorders>
          </w:tcPr>
          <w:p w14:paraId="62747AF5" w14:textId="77777777" w:rsidR="00AF0810" w:rsidRPr="00AF0810" w:rsidRDefault="00AF0810" w:rsidP="00AF0810">
            <w:pPr>
              <w:jc w:val="both"/>
              <w:rPr>
                <w:b/>
                <w:bCs/>
                <w:u w:val="single"/>
              </w:rPr>
            </w:pPr>
            <w:r w:rsidRPr="00AF0810">
              <w:rPr>
                <w:b/>
                <w:bCs/>
                <w:u w:val="single"/>
              </w:rPr>
              <w:t>Metody a přístupy používané ve výuce</w:t>
            </w:r>
          </w:p>
          <w:p w14:paraId="299DF8F3" w14:textId="77777777" w:rsidR="00AF0810" w:rsidRPr="00AF0810" w:rsidRDefault="00AF0810" w:rsidP="00AF0810">
            <w:pPr>
              <w:pStyle w:val="Nadpis5"/>
              <w:spacing w:before="0"/>
              <w:rPr>
                <w:rFonts w:ascii="Times New Roman" w:eastAsia="Times New Roman" w:hAnsi="Times New Roman" w:cs="Times New Roman"/>
                <w:b/>
                <w:bCs/>
                <w:color w:val="auto"/>
              </w:rPr>
            </w:pPr>
            <w:r w:rsidRPr="00AF0810">
              <w:rPr>
                <w:rFonts w:ascii="Times New Roman" w:eastAsia="Times New Roman" w:hAnsi="Times New Roman" w:cs="Times New Roman"/>
                <w:b/>
                <w:bCs/>
                <w:color w:val="auto"/>
              </w:rPr>
              <w:t>Pro dosažení odborných znalostí jsou užívány vyučovací metody:</w:t>
            </w:r>
          </w:p>
          <w:p w14:paraId="2C6443FE" w14:textId="77777777" w:rsidR="00AF0810" w:rsidRPr="00AF0810" w:rsidRDefault="00AF0810" w:rsidP="00AF0810">
            <w:pPr>
              <w:rPr>
                <w:color w:val="000000"/>
              </w:rPr>
            </w:pPr>
            <w:r w:rsidRPr="00AF0810">
              <w:rPr>
                <w:color w:val="000000"/>
              </w:rPr>
              <w:t>Demonstrace, Metody práce s textem (učebnicí, knihou), Dialogická (diskuze, rozhovor, brainstorming)</w:t>
            </w:r>
          </w:p>
          <w:p w14:paraId="1D912637" w14:textId="77777777" w:rsidR="00AF0810" w:rsidRPr="00AF0810" w:rsidRDefault="00AF0810" w:rsidP="00AF0810">
            <w:pPr>
              <w:jc w:val="both"/>
            </w:pPr>
          </w:p>
          <w:p w14:paraId="6473D5A2" w14:textId="77777777" w:rsidR="00AF0810" w:rsidRPr="00AF0810" w:rsidRDefault="00AF0810" w:rsidP="00AF0810">
            <w:pPr>
              <w:pStyle w:val="Nadpis5"/>
              <w:spacing w:before="0"/>
              <w:rPr>
                <w:rFonts w:ascii="Times New Roman" w:eastAsia="Times New Roman" w:hAnsi="Times New Roman" w:cs="Times New Roman"/>
                <w:b/>
                <w:bCs/>
                <w:color w:val="auto"/>
              </w:rPr>
            </w:pPr>
            <w:r w:rsidRPr="00AF0810">
              <w:rPr>
                <w:rFonts w:ascii="Times New Roman" w:eastAsia="Times New Roman" w:hAnsi="Times New Roman" w:cs="Times New Roman"/>
                <w:b/>
                <w:bCs/>
                <w:color w:val="auto"/>
              </w:rPr>
              <w:t>Pro dosažení odborných dovedností jsou užívány vyučovací metody:</w:t>
            </w:r>
          </w:p>
          <w:p w14:paraId="4AD796E5" w14:textId="77777777" w:rsidR="00AF0810" w:rsidRPr="00AF0810" w:rsidRDefault="00AF0810" w:rsidP="00AF0810">
            <w:r w:rsidRPr="00AF0810">
              <w:t>Individuální práce studentů, Laborování</w:t>
            </w:r>
          </w:p>
          <w:p w14:paraId="4BC4B05F" w14:textId="77777777" w:rsidR="00AF0810" w:rsidRPr="00AF0810" w:rsidRDefault="00AF0810" w:rsidP="00AF0810"/>
          <w:p w14:paraId="53AF1CE7" w14:textId="77777777" w:rsidR="00AF0810" w:rsidRPr="00AF0810" w:rsidRDefault="00AF0810" w:rsidP="00AF0810">
            <w:pPr>
              <w:pStyle w:val="Nadpis5"/>
              <w:spacing w:before="0"/>
              <w:rPr>
                <w:rFonts w:ascii="Times New Roman" w:eastAsia="Times New Roman" w:hAnsi="Times New Roman" w:cs="Times New Roman"/>
                <w:b/>
                <w:bCs/>
                <w:color w:val="auto"/>
              </w:rPr>
            </w:pPr>
            <w:r w:rsidRPr="00AF0810">
              <w:rPr>
                <w:rFonts w:ascii="Times New Roman" w:eastAsia="Times New Roman" w:hAnsi="Times New Roman" w:cs="Times New Roman"/>
                <w:b/>
                <w:bCs/>
                <w:color w:val="auto"/>
              </w:rPr>
              <w:lastRenderedPageBreak/>
              <w:t>Očekávané výsledky učení dosažené studiem předmětu jsou ověřovány hodnoticími metodami:</w:t>
            </w:r>
          </w:p>
          <w:p w14:paraId="7FF4B570" w14:textId="77777777" w:rsidR="00AF0810" w:rsidRPr="00AF0810" w:rsidRDefault="00AF0810" w:rsidP="00AF0810">
            <w:pPr>
              <w:jc w:val="both"/>
              <w:rPr>
                <w:color w:val="000000"/>
              </w:rPr>
            </w:pPr>
            <w:r w:rsidRPr="00AF0810">
              <w:rPr>
                <w:color w:val="000000"/>
              </w:rPr>
              <w:t>Rešerše, Rozbor produktů pracovní činnosti studenta (technické práce), Systematické pozorování studenta, Zpracování prezentace, Příprava a přednes prezentace</w:t>
            </w:r>
          </w:p>
          <w:p w14:paraId="69E17CA0" w14:textId="77777777" w:rsidR="00AF0810" w:rsidRPr="00AF0810" w:rsidRDefault="00AF0810" w:rsidP="00AF0810">
            <w:pPr>
              <w:jc w:val="both"/>
              <w:rPr>
                <w:color w:val="000000"/>
              </w:rPr>
            </w:pPr>
          </w:p>
          <w:p w14:paraId="0A76F88B" w14:textId="77777777" w:rsidR="00AF0810" w:rsidRPr="00E24E16" w:rsidRDefault="00AF0810" w:rsidP="00AF0810">
            <w:pPr>
              <w:jc w:val="both"/>
              <w:rPr>
                <w:b/>
                <w:bCs/>
                <w:u w:val="single"/>
              </w:rPr>
            </w:pPr>
            <w:r w:rsidRPr="00AF0810">
              <w:rPr>
                <w:b/>
                <w:bCs/>
                <w:u w:val="single"/>
              </w:rPr>
              <w:t>Používané didaktické prostředky</w:t>
            </w:r>
          </w:p>
          <w:p w14:paraId="1129ADFD" w14:textId="77777777" w:rsidR="00AF0810" w:rsidRPr="0071371D" w:rsidRDefault="00AF0810" w:rsidP="00AF0810">
            <w:pPr>
              <w:jc w:val="both"/>
            </w:pPr>
            <w:r w:rsidRPr="0071371D">
              <w:t xml:space="preserve">Při výuce </w:t>
            </w:r>
            <w:r w:rsidRPr="00AF0810">
              <w:t xml:space="preserve">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AF0810">
              <w:t>dataprojekce</w:t>
            </w:r>
            <w:proofErr w:type="spellEnd"/>
            <w:r w:rsidRPr="00AF0810">
              <w:t>, výukové počítačové programy, zdroje odborné literatury, prezentace, modely.</w:t>
            </w:r>
          </w:p>
          <w:p w14:paraId="07046CF3" w14:textId="77777777" w:rsidR="00AF0810" w:rsidRPr="0071371D" w:rsidRDefault="00AF0810" w:rsidP="00AF0810">
            <w:pPr>
              <w:jc w:val="both"/>
            </w:pPr>
            <w:r w:rsidRPr="0071371D">
              <w:t> </w:t>
            </w:r>
          </w:p>
          <w:p w14:paraId="121E4032" w14:textId="67E558C9" w:rsidR="00E24E16" w:rsidRDefault="00AF0810" w:rsidP="00AF0810">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3A3D93" w:rsidRPr="0071371D">
              <w:t>M</w:t>
            </w:r>
            <w:r w:rsidR="003A3D93">
              <w:t>S</w:t>
            </w:r>
            <w:r w:rsidR="003A3D93"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0F70B1C3" w14:textId="77777777" w:rsidTr="00892117">
        <w:trPr>
          <w:gridAfter w:val="1"/>
          <w:wAfter w:w="41" w:type="dxa"/>
          <w:trHeight w:val="265"/>
        </w:trPr>
        <w:tc>
          <w:tcPr>
            <w:tcW w:w="3435" w:type="dxa"/>
            <w:gridSpan w:val="5"/>
            <w:tcBorders>
              <w:top w:val="single" w:sz="4" w:space="0" w:color="auto"/>
            </w:tcBorders>
            <w:shd w:val="clear" w:color="auto" w:fill="F7CAAC"/>
          </w:tcPr>
          <w:p w14:paraId="3EC19DC3" w14:textId="77777777" w:rsidR="009F1539" w:rsidRDefault="009F1539" w:rsidP="00892117">
            <w:pPr>
              <w:jc w:val="both"/>
            </w:pPr>
            <w:r>
              <w:rPr>
                <w:b/>
              </w:rPr>
              <w:lastRenderedPageBreak/>
              <w:t>Studijní literatura a studijní pomůcky</w:t>
            </w:r>
          </w:p>
        </w:tc>
        <w:tc>
          <w:tcPr>
            <w:tcW w:w="6420" w:type="dxa"/>
            <w:gridSpan w:val="11"/>
            <w:tcBorders>
              <w:top w:val="single" w:sz="4" w:space="0" w:color="auto"/>
              <w:bottom w:val="nil"/>
            </w:tcBorders>
          </w:tcPr>
          <w:p w14:paraId="24CE0A5F" w14:textId="77777777" w:rsidR="009F1539" w:rsidRDefault="009F1539" w:rsidP="00892117">
            <w:pPr>
              <w:jc w:val="both"/>
            </w:pPr>
          </w:p>
        </w:tc>
      </w:tr>
      <w:tr w:rsidR="009F1539" w14:paraId="3C81199D" w14:textId="77777777" w:rsidTr="00892117">
        <w:trPr>
          <w:gridAfter w:val="1"/>
          <w:wAfter w:w="41" w:type="dxa"/>
          <w:trHeight w:val="1497"/>
        </w:trPr>
        <w:tc>
          <w:tcPr>
            <w:tcW w:w="9855" w:type="dxa"/>
            <w:gridSpan w:val="16"/>
            <w:tcBorders>
              <w:top w:val="nil"/>
            </w:tcBorders>
          </w:tcPr>
          <w:p w14:paraId="716031BF" w14:textId="77777777" w:rsidR="009F1539" w:rsidRDefault="009F1539" w:rsidP="00892117">
            <w:pPr>
              <w:jc w:val="both"/>
              <w:rPr>
                <w:u w:val="single"/>
              </w:rPr>
            </w:pPr>
            <w:r w:rsidRPr="006E663F">
              <w:rPr>
                <w:u w:val="single"/>
              </w:rPr>
              <w:t>Povinná literatura:</w:t>
            </w:r>
          </w:p>
          <w:p w14:paraId="1261572A" w14:textId="77777777" w:rsidR="009F1539" w:rsidRPr="008F75AA" w:rsidRDefault="009F1539" w:rsidP="00892117">
            <w:pPr>
              <w:jc w:val="both"/>
            </w:pPr>
            <w:r w:rsidRPr="008F75AA">
              <w:t>KAPOUNOVÁ, J</w:t>
            </w:r>
            <w:r>
              <w:t xml:space="preserve">., </w:t>
            </w:r>
            <w:r w:rsidRPr="008F75AA">
              <w:t>KAPOUN</w:t>
            </w:r>
            <w:r>
              <w:t>, P</w:t>
            </w:r>
            <w:r w:rsidRPr="008F75AA">
              <w:t>. Bakalářská a diplomová práce: od zadání po obhajobu. Praha: Grada, 2017</w:t>
            </w:r>
            <w:r>
              <w:t>.</w:t>
            </w:r>
            <w:r w:rsidRPr="008F75AA">
              <w:t xml:space="preserve"> 134 s. ISBN 9788027100798.</w:t>
            </w:r>
          </w:p>
          <w:p w14:paraId="3B599397" w14:textId="77777777" w:rsidR="009F1539" w:rsidRPr="008F75AA" w:rsidRDefault="009F1539" w:rsidP="00892117">
            <w:pPr>
              <w:jc w:val="both"/>
            </w:pPr>
            <w:r w:rsidRPr="008F75AA">
              <w:t>SYNEK, M</w:t>
            </w:r>
            <w:r>
              <w:t>.</w:t>
            </w:r>
            <w:r w:rsidRPr="008F75AA">
              <w:t>, MIKAN</w:t>
            </w:r>
            <w:r>
              <w:t xml:space="preserve">, P., </w:t>
            </w:r>
            <w:r w:rsidRPr="008F75AA">
              <w:t>VÁVROVÁ</w:t>
            </w:r>
            <w:r>
              <w:t>, H.</w:t>
            </w:r>
            <w:r w:rsidRPr="008F75AA">
              <w:t xml:space="preserve"> Jak psát bakalářské, diplomové, doktorské a jiné písemné práce. 3.</w:t>
            </w:r>
            <w:r>
              <w:t xml:space="preserve"> </w:t>
            </w:r>
            <w:proofErr w:type="spellStart"/>
            <w:r w:rsidRPr="008F75AA">
              <w:t>přeprac</w:t>
            </w:r>
            <w:proofErr w:type="spellEnd"/>
            <w:r w:rsidRPr="008F75AA">
              <w:t>.</w:t>
            </w:r>
            <w:r>
              <w:t xml:space="preserve"> vyd.</w:t>
            </w:r>
            <w:r w:rsidRPr="008F75AA">
              <w:t xml:space="preserve"> Praha: </w:t>
            </w:r>
            <w:proofErr w:type="spellStart"/>
            <w:r w:rsidRPr="008F75AA">
              <w:t>Oeconomica</w:t>
            </w:r>
            <w:proofErr w:type="spellEnd"/>
            <w:r w:rsidRPr="008F75AA">
              <w:t>, 2011</w:t>
            </w:r>
            <w:r>
              <w:t>.</w:t>
            </w:r>
            <w:r w:rsidRPr="008F75AA">
              <w:t xml:space="preserve"> </w:t>
            </w:r>
            <w:r w:rsidRPr="004277FB">
              <w:t>61 s.</w:t>
            </w:r>
            <w:r w:rsidRPr="008F75AA">
              <w:t xml:space="preserve"> ISBN 9788024518190.</w:t>
            </w:r>
          </w:p>
          <w:p w14:paraId="767FDD92" w14:textId="77777777" w:rsidR="009F1539" w:rsidRDefault="009F1539" w:rsidP="00892117">
            <w:pPr>
              <w:pStyle w:val="TableParagraph"/>
              <w:ind w:left="0"/>
              <w:jc w:val="both"/>
              <w:rPr>
                <w:sz w:val="20"/>
              </w:rPr>
            </w:pPr>
            <w:r w:rsidRPr="00C02F46">
              <w:rPr>
                <w:sz w:val="20"/>
              </w:rPr>
              <w:t xml:space="preserve">Platné předpisy UTB ve Zlíně pro vypracování diplomové práce. </w:t>
            </w:r>
          </w:p>
          <w:p w14:paraId="22642273" w14:textId="77777777" w:rsidR="009F1539" w:rsidRPr="00C02F46" w:rsidRDefault="009F1539" w:rsidP="00892117">
            <w:pPr>
              <w:pStyle w:val="TableParagraph"/>
              <w:ind w:left="0"/>
              <w:jc w:val="both"/>
              <w:rPr>
                <w:sz w:val="20"/>
              </w:rPr>
            </w:pPr>
            <w:r w:rsidRPr="00C02F46">
              <w:rPr>
                <w:sz w:val="20"/>
              </w:rPr>
              <w:t>Šablona UTB ve Zlíně pro vypracování diplomové práce.</w:t>
            </w:r>
          </w:p>
          <w:p w14:paraId="768A6BB8" w14:textId="77777777" w:rsidR="009F1539" w:rsidRPr="00C02F46" w:rsidRDefault="009F1539" w:rsidP="00892117">
            <w:pPr>
              <w:pStyle w:val="TableParagraph"/>
              <w:ind w:left="0"/>
              <w:jc w:val="both"/>
              <w:rPr>
                <w:sz w:val="20"/>
              </w:rPr>
            </w:pPr>
            <w:r w:rsidRPr="00C02F46">
              <w:rPr>
                <w:sz w:val="20"/>
              </w:rPr>
              <w:t>ČSN ISO 690 (01 0197) Informace a dokumentace – Pravidla pro bibliografické odkazy a citace informačních zdrojů. 3. vyd. Praha: Úřad pro technickou normalizaci, metrologii a státní zkušebnictví, 2011. Česká technická norma.</w:t>
            </w:r>
          </w:p>
          <w:p w14:paraId="375358CC" w14:textId="77777777" w:rsidR="009F1539" w:rsidRPr="006E663F" w:rsidRDefault="009F1539" w:rsidP="00892117">
            <w:pPr>
              <w:jc w:val="both"/>
              <w:rPr>
                <w:u w:val="single"/>
              </w:rPr>
            </w:pPr>
          </w:p>
          <w:p w14:paraId="138253C4" w14:textId="77777777" w:rsidR="009F1539" w:rsidRDefault="009F1539" w:rsidP="00892117">
            <w:pPr>
              <w:jc w:val="both"/>
              <w:rPr>
                <w:u w:val="single"/>
              </w:rPr>
            </w:pPr>
            <w:r w:rsidRPr="006E663F">
              <w:rPr>
                <w:u w:val="single"/>
              </w:rPr>
              <w:t>Doporučená literatura:</w:t>
            </w:r>
          </w:p>
          <w:p w14:paraId="09D44EE3" w14:textId="77777777" w:rsidR="009F1539" w:rsidRDefault="009F1539" w:rsidP="00892117">
            <w:pPr>
              <w:jc w:val="both"/>
            </w:pPr>
            <w:r w:rsidRPr="00C02F46">
              <w:t>Odborná literatura dle doporučení vedoucího práce.</w:t>
            </w:r>
          </w:p>
          <w:p w14:paraId="30E31549" w14:textId="77777777" w:rsidR="009F1539" w:rsidRDefault="009F1539" w:rsidP="00892117">
            <w:pPr>
              <w:jc w:val="both"/>
            </w:pPr>
            <w:r w:rsidRPr="008F75AA">
              <w:t xml:space="preserve">ŠVÁB, J. Jak psát, aby se to dalo číst: </w:t>
            </w:r>
            <w:r>
              <w:t>P</w:t>
            </w:r>
            <w:r w:rsidRPr="008F75AA">
              <w:t>říručka přístupného psaní. 2. dop</w:t>
            </w:r>
            <w:r>
              <w:t>l.</w:t>
            </w:r>
            <w:r w:rsidRPr="008F75AA">
              <w:t xml:space="preserve"> vyd. Praha: </w:t>
            </w:r>
            <w:proofErr w:type="spellStart"/>
            <w:r w:rsidRPr="008F75AA">
              <w:t>Leges</w:t>
            </w:r>
            <w:proofErr w:type="spellEnd"/>
            <w:r w:rsidRPr="008F75AA">
              <w:t>, 2023</w:t>
            </w:r>
            <w:r>
              <w:t xml:space="preserve">. </w:t>
            </w:r>
            <w:r w:rsidRPr="008F75AA">
              <w:t>137 s. Praktik. ISBN 9788075026484.</w:t>
            </w:r>
          </w:p>
          <w:p w14:paraId="12B45B8D" w14:textId="77777777" w:rsidR="009F1539" w:rsidRDefault="009F1539" w:rsidP="00892117">
            <w:pPr>
              <w:jc w:val="both"/>
            </w:pPr>
            <w:r w:rsidRPr="00881D2B">
              <w:t xml:space="preserve">LENGÁLOVÁ, A. </w:t>
            </w:r>
            <w:proofErr w:type="spellStart"/>
            <w:r w:rsidRPr="00881D2B">
              <w:t>Guide</w:t>
            </w:r>
            <w:proofErr w:type="spellEnd"/>
            <w:r w:rsidRPr="00881D2B">
              <w:t xml:space="preserve"> to </w:t>
            </w:r>
            <w:proofErr w:type="spellStart"/>
            <w:r w:rsidRPr="00881D2B">
              <w:t>Writing</w:t>
            </w:r>
            <w:proofErr w:type="spellEnd"/>
            <w:r w:rsidRPr="00881D2B">
              <w:t xml:space="preserve"> Master Thesis in </w:t>
            </w:r>
            <w:proofErr w:type="spellStart"/>
            <w:r w:rsidRPr="00881D2B">
              <w:t>English</w:t>
            </w:r>
            <w:proofErr w:type="spellEnd"/>
            <w:r w:rsidRPr="00881D2B">
              <w:t>. Zlín: UTB, 2010. ISBN 978-80-7318-952-5. Dostupné z:</w:t>
            </w:r>
            <w:r w:rsidRPr="00881D2B">
              <w:rPr>
                <w:spacing w:val="-1"/>
              </w:rPr>
              <w:t xml:space="preserve"> </w:t>
            </w:r>
            <w:hyperlink r:id="rId42">
              <w:r w:rsidRPr="00881D2B">
                <w:rPr>
                  <w:color w:val="0000FF"/>
                  <w:u w:val="single" w:color="0000FF"/>
                </w:rPr>
                <w:t>http://digilib.k.utb.cz/handle/10563/26214</w:t>
              </w:r>
              <w:r w:rsidRPr="00881D2B">
                <w:t>.</w:t>
              </w:r>
            </w:hyperlink>
          </w:p>
          <w:p w14:paraId="2C28F562" w14:textId="77777777" w:rsidR="009F1539" w:rsidRDefault="009F1539" w:rsidP="00892117">
            <w:pPr>
              <w:jc w:val="both"/>
            </w:pPr>
            <w:r w:rsidRPr="00C02F46">
              <w:t xml:space="preserve">Knihovna UTB ve Zlíně (vědecké databáze, generátor citací), </w:t>
            </w:r>
            <w:hyperlink r:id="rId43">
              <w:r w:rsidRPr="00C02F46">
                <w:rPr>
                  <w:color w:val="0000FF"/>
                  <w:u w:val="single" w:color="0000FF"/>
                </w:rPr>
                <w:t>https://knihovna.utb.cz/</w:t>
              </w:r>
              <w:r w:rsidRPr="00C02F46">
                <w:t>.</w:t>
              </w:r>
            </w:hyperlink>
            <w:r w:rsidRPr="00C02F46">
              <w:t xml:space="preserve"> </w:t>
            </w:r>
          </w:p>
          <w:p w14:paraId="3A5A7D2E" w14:textId="77777777" w:rsidR="009F1539" w:rsidRDefault="009F1539" w:rsidP="00892117">
            <w:pPr>
              <w:jc w:val="both"/>
            </w:pPr>
            <w:r w:rsidRPr="00C02F46">
              <w:t xml:space="preserve">Portál IVA – informační výchova na UTB ve Zlíně. Dostupné z: </w:t>
            </w:r>
            <w:hyperlink r:id="rId44">
              <w:r w:rsidRPr="00C02F46">
                <w:rPr>
                  <w:color w:val="0000FF"/>
                  <w:u w:val="single" w:color="0000FF"/>
                </w:rPr>
                <w:t>http://iva.k.utb.cz/</w:t>
              </w:r>
              <w:r w:rsidRPr="00C02F46">
                <w:t>.</w:t>
              </w:r>
            </w:hyperlink>
          </w:p>
        </w:tc>
      </w:tr>
      <w:tr w:rsidR="009F1539" w14:paraId="5579C3EB" w14:textId="77777777" w:rsidTr="00892117">
        <w:trPr>
          <w:gridAfter w:val="1"/>
          <w:wAfter w:w="41"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3FC075F3" w14:textId="77777777" w:rsidR="009F1539" w:rsidRDefault="009F1539" w:rsidP="00892117">
            <w:pPr>
              <w:jc w:val="center"/>
              <w:rPr>
                <w:b/>
              </w:rPr>
            </w:pPr>
            <w:r>
              <w:rPr>
                <w:b/>
              </w:rPr>
              <w:t>Informace ke kombinované nebo distanční formě</w:t>
            </w:r>
          </w:p>
        </w:tc>
      </w:tr>
      <w:tr w:rsidR="009F1539" w14:paraId="7FBFD848" w14:textId="77777777" w:rsidTr="00892117">
        <w:trPr>
          <w:gridAfter w:val="1"/>
          <w:wAfter w:w="41" w:type="dxa"/>
        </w:trPr>
        <w:tc>
          <w:tcPr>
            <w:tcW w:w="4787" w:type="dxa"/>
            <w:gridSpan w:val="8"/>
            <w:tcBorders>
              <w:top w:val="single" w:sz="2" w:space="0" w:color="auto"/>
            </w:tcBorders>
            <w:shd w:val="clear" w:color="auto" w:fill="F7CAAC"/>
          </w:tcPr>
          <w:p w14:paraId="3B5DE3A4" w14:textId="77777777" w:rsidR="009F1539" w:rsidRDefault="009F1539" w:rsidP="00892117">
            <w:pPr>
              <w:jc w:val="both"/>
            </w:pPr>
            <w:r>
              <w:rPr>
                <w:b/>
              </w:rPr>
              <w:t>Rozsah konzultací (soustředění)</w:t>
            </w:r>
          </w:p>
        </w:tc>
        <w:tc>
          <w:tcPr>
            <w:tcW w:w="889" w:type="dxa"/>
            <w:tcBorders>
              <w:top w:val="single" w:sz="2" w:space="0" w:color="auto"/>
            </w:tcBorders>
          </w:tcPr>
          <w:p w14:paraId="1BF2D92E" w14:textId="77777777" w:rsidR="009F1539" w:rsidRDefault="009F1539" w:rsidP="00892117">
            <w:pPr>
              <w:jc w:val="both"/>
            </w:pPr>
          </w:p>
        </w:tc>
        <w:tc>
          <w:tcPr>
            <w:tcW w:w="4179" w:type="dxa"/>
            <w:gridSpan w:val="7"/>
            <w:tcBorders>
              <w:top w:val="single" w:sz="2" w:space="0" w:color="auto"/>
            </w:tcBorders>
            <w:shd w:val="clear" w:color="auto" w:fill="F7CAAC"/>
          </w:tcPr>
          <w:p w14:paraId="4E8281F1" w14:textId="77777777" w:rsidR="009F1539" w:rsidRDefault="009F1539" w:rsidP="00892117">
            <w:pPr>
              <w:jc w:val="both"/>
              <w:rPr>
                <w:b/>
              </w:rPr>
            </w:pPr>
            <w:r>
              <w:rPr>
                <w:b/>
              </w:rPr>
              <w:t xml:space="preserve">hodin </w:t>
            </w:r>
          </w:p>
        </w:tc>
      </w:tr>
      <w:tr w:rsidR="009F1539" w14:paraId="1429A5DB" w14:textId="77777777" w:rsidTr="00892117">
        <w:trPr>
          <w:gridAfter w:val="1"/>
          <w:wAfter w:w="41" w:type="dxa"/>
        </w:trPr>
        <w:tc>
          <w:tcPr>
            <w:tcW w:w="9855" w:type="dxa"/>
            <w:gridSpan w:val="16"/>
            <w:shd w:val="clear" w:color="auto" w:fill="F7CAAC"/>
          </w:tcPr>
          <w:p w14:paraId="7DD94B46" w14:textId="77777777" w:rsidR="009F1539" w:rsidRDefault="009F1539" w:rsidP="00892117">
            <w:pPr>
              <w:jc w:val="both"/>
              <w:rPr>
                <w:b/>
              </w:rPr>
            </w:pPr>
            <w:r>
              <w:rPr>
                <w:b/>
              </w:rPr>
              <w:t>Informace o způsobu kontaktu s vyučujícím</w:t>
            </w:r>
          </w:p>
        </w:tc>
      </w:tr>
      <w:tr w:rsidR="009F1539" w14:paraId="6E20632D" w14:textId="77777777" w:rsidTr="00892117">
        <w:trPr>
          <w:gridAfter w:val="1"/>
          <w:wAfter w:w="41" w:type="dxa"/>
          <w:trHeight w:val="1373"/>
        </w:trPr>
        <w:tc>
          <w:tcPr>
            <w:tcW w:w="9855" w:type="dxa"/>
            <w:gridSpan w:val="16"/>
          </w:tcPr>
          <w:p w14:paraId="0DCA69FD" w14:textId="77777777" w:rsidR="009F1539" w:rsidRDefault="009F1539" w:rsidP="00892117">
            <w:pPr>
              <w:jc w:val="both"/>
            </w:pPr>
          </w:p>
          <w:p w14:paraId="1B635473" w14:textId="77777777" w:rsidR="00AF0810" w:rsidRDefault="00AF0810" w:rsidP="00892117">
            <w:pPr>
              <w:jc w:val="both"/>
            </w:pPr>
          </w:p>
          <w:p w14:paraId="689F5437" w14:textId="77777777" w:rsidR="00AF0810" w:rsidRDefault="00AF0810" w:rsidP="00892117">
            <w:pPr>
              <w:jc w:val="both"/>
            </w:pPr>
          </w:p>
          <w:p w14:paraId="06E9471E" w14:textId="77777777" w:rsidR="00AF0810" w:rsidRDefault="00AF0810" w:rsidP="00892117">
            <w:pPr>
              <w:jc w:val="both"/>
            </w:pPr>
          </w:p>
          <w:p w14:paraId="1E4B92B0" w14:textId="77777777" w:rsidR="00AF0810" w:rsidRDefault="00AF0810" w:rsidP="00892117">
            <w:pPr>
              <w:jc w:val="both"/>
            </w:pPr>
          </w:p>
          <w:p w14:paraId="470C7F82" w14:textId="77777777" w:rsidR="00AF0810" w:rsidRDefault="00AF0810" w:rsidP="00892117">
            <w:pPr>
              <w:jc w:val="both"/>
            </w:pPr>
          </w:p>
          <w:p w14:paraId="058BFB06" w14:textId="77777777" w:rsidR="00AF0810" w:rsidRDefault="00AF0810" w:rsidP="00892117">
            <w:pPr>
              <w:jc w:val="both"/>
            </w:pPr>
          </w:p>
          <w:p w14:paraId="6DA753D2" w14:textId="77777777" w:rsidR="00AF0810" w:rsidRDefault="00AF0810" w:rsidP="00892117">
            <w:pPr>
              <w:jc w:val="both"/>
            </w:pPr>
          </w:p>
          <w:p w14:paraId="1DBF2490" w14:textId="77777777" w:rsidR="00AF0810" w:rsidRDefault="00AF0810" w:rsidP="00892117">
            <w:pPr>
              <w:jc w:val="both"/>
            </w:pPr>
          </w:p>
          <w:p w14:paraId="642EAAC4" w14:textId="77777777" w:rsidR="00AF0810" w:rsidRDefault="00AF0810" w:rsidP="00892117">
            <w:pPr>
              <w:jc w:val="both"/>
            </w:pPr>
          </w:p>
          <w:p w14:paraId="31DAF155" w14:textId="77777777" w:rsidR="00AF0810" w:rsidRDefault="00AF0810" w:rsidP="00892117">
            <w:pPr>
              <w:jc w:val="both"/>
            </w:pPr>
          </w:p>
          <w:p w14:paraId="53534C24" w14:textId="77777777" w:rsidR="00AF0810" w:rsidRDefault="00AF0810" w:rsidP="00892117">
            <w:pPr>
              <w:jc w:val="both"/>
            </w:pPr>
          </w:p>
          <w:p w14:paraId="47B4E1F4" w14:textId="77777777" w:rsidR="00AF0810" w:rsidRDefault="00AF0810" w:rsidP="00892117">
            <w:pPr>
              <w:jc w:val="both"/>
            </w:pPr>
          </w:p>
          <w:p w14:paraId="08CAE188" w14:textId="77777777" w:rsidR="00AF0810" w:rsidRDefault="00AF0810" w:rsidP="00892117">
            <w:pPr>
              <w:jc w:val="both"/>
            </w:pPr>
          </w:p>
          <w:p w14:paraId="6C8FF3E9" w14:textId="77777777" w:rsidR="00AF0810" w:rsidRDefault="00AF0810" w:rsidP="00892117">
            <w:pPr>
              <w:jc w:val="both"/>
            </w:pPr>
          </w:p>
          <w:p w14:paraId="68F4C132" w14:textId="77777777" w:rsidR="00AF0810" w:rsidRDefault="00AF0810" w:rsidP="00892117">
            <w:pPr>
              <w:jc w:val="both"/>
            </w:pPr>
          </w:p>
          <w:p w14:paraId="11F2847A" w14:textId="77777777" w:rsidR="00AF0810" w:rsidRDefault="00AF0810" w:rsidP="00892117">
            <w:pPr>
              <w:jc w:val="both"/>
            </w:pPr>
          </w:p>
          <w:p w14:paraId="2D051CDC" w14:textId="77777777" w:rsidR="00AF0810" w:rsidRDefault="00AF0810" w:rsidP="00892117">
            <w:pPr>
              <w:jc w:val="both"/>
            </w:pPr>
          </w:p>
          <w:p w14:paraId="4ABA910E" w14:textId="77777777" w:rsidR="00AF0810" w:rsidRDefault="00AF0810" w:rsidP="00892117">
            <w:pPr>
              <w:jc w:val="both"/>
            </w:pPr>
          </w:p>
          <w:p w14:paraId="3FC57C43" w14:textId="77777777" w:rsidR="00AF0810" w:rsidRDefault="00AF0810" w:rsidP="00892117">
            <w:pPr>
              <w:jc w:val="both"/>
            </w:pPr>
          </w:p>
          <w:p w14:paraId="3A35EDA0" w14:textId="77777777" w:rsidR="00AF0810" w:rsidRDefault="00AF0810" w:rsidP="00892117">
            <w:pPr>
              <w:jc w:val="both"/>
            </w:pPr>
          </w:p>
          <w:p w14:paraId="463A5125" w14:textId="77777777" w:rsidR="00AF0810" w:rsidRDefault="00AF0810" w:rsidP="00892117">
            <w:pPr>
              <w:jc w:val="both"/>
            </w:pPr>
          </w:p>
          <w:p w14:paraId="4B0D74D4" w14:textId="77777777" w:rsidR="00AF0810" w:rsidRDefault="00AF0810" w:rsidP="00892117">
            <w:pPr>
              <w:jc w:val="both"/>
            </w:pPr>
          </w:p>
          <w:p w14:paraId="04A03F7D" w14:textId="77777777" w:rsidR="00AF0810" w:rsidRDefault="00AF0810" w:rsidP="00892117">
            <w:pPr>
              <w:jc w:val="both"/>
            </w:pPr>
          </w:p>
          <w:p w14:paraId="709E4A3B" w14:textId="77777777" w:rsidR="00AF0810" w:rsidRDefault="00AF0810" w:rsidP="00892117">
            <w:pPr>
              <w:jc w:val="both"/>
            </w:pPr>
          </w:p>
          <w:p w14:paraId="2B8A1AC3" w14:textId="77777777" w:rsidR="00AF0810" w:rsidRDefault="00AF0810" w:rsidP="00892117">
            <w:pPr>
              <w:jc w:val="both"/>
            </w:pPr>
          </w:p>
          <w:p w14:paraId="1CCC8BEA" w14:textId="0392A329" w:rsidR="00AF0810" w:rsidRDefault="00AF0810" w:rsidP="00892117">
            <w:pPr>
              <w:jc w:val="both"/>
            </w:pPr>
          </w:p>
        </w:tc>
      </w:tr>
      <w:tr w:rsidR="009F1539" w14:paraId="335F71C8" w14:textId="77777777" w:rsidTr="00892117">
        <w:trPr>
          <w:gridAfter w:val="1"/>
          <w:wAfter w:w="41" w:type="dxa"/>
        </w:trPr>
        <w:tc>
          <w:tcPr>
            <w:tcW w:w="9855" w:type="dxa"/>
            <w:gridSpan w:val="16"/>
            <w:tcBorders>
              <w:bottom w:val="double" w:sz="4" w:space="0" w:color="auto"/>
            </w:tcBorders>
            <w:shd w:val="clear" w:color="auto" w:fill="BDD6EE"/>
          </w:tcPr>
          <w:p w14:paraId="13D6D2BE" w14:textId="77777777" w:rsidR="009F1539" w:rsidRDefault="009F1539" w:rsidP="00892117">
            <w:pPr>
              <w:jc w:val="both"/>
              <w:rPr>
                <w:b/>
                <w:sz w:val="28"/>
              </w:rPr>
            </w:pPr>
            <w:bookmarkStart w:id="53" w:name="_Hlk172557647"/>
            <w:bookmarkEnd w:id="51"/>
            <w:r>
              <w:lastRenderedPageBreak/>
              <w:br w:type="page"/>
            </w:r>
            <w:r>
              <w:rPr>
                <w:b/>
                <w:sz w:val="28"/>
              </w:rPr>
              <w:t>B-III – Charakteristika studijního předmětu</w:t>
            </w:r>
          </w:p>
        </w:tc>
      </w:tr>
      <w:tr w:rsidR="009F1539" w14:paraId="4756CF7A" w14:textId="77777777" w:rsidTr="00892117">
        <w:trPr>
          <w:gridAfter w:val="1"/>
          <w:wAfter w:w="41" w:type="dxa"/>
        </w:trPr>
        <w:tc>
          <w:tcPr>
            <w:tcW w:w="3435" w:type="dxa"/>
            <w:gridSpan w:val="5"/>
            <w:tcBorders>
              <w:top w:val="double" w:sz="4" w:space="0" w:color="auto"/>
            </w:tcBorders>
            <w:shd w:val="clear" w:color="auto" w:fill="F7CAAC"/>
          </w:tcPr>
          <w:p w14:paraId="6F9CC651" w14:textId="77777777" w:rsidR="009F1539" w:rsidRDefault="009F1539" w:rsidP="00892117">
            <w:pPr>
              <w:jc w:val="both"/>
              <w:rPr>
                <w:b/>
              </w:rPr>
            </w:pPr>
            <w:r>
              <w:rPr>
                <w:b/>
              </w:rPr>
              <w:t>Název studijního předmětu</w:t>
            </w:r>
          </w:p>
        </w:tc>
        <w:tc>
          <w:tcPr>
            <w:tcW w:w="6420" w:type="dxa"/>
            <w:gridSpan w:val="11"/>
            <w:tcBorders>
              <w:top w:val="double" w:sz="4" w:space="0" w:color="auto"/>
            </w:tcBorders>
          </w:tcPr>
          <w:p w14:paraId="6C710842" w14:textId="77777777" w:rsidR="009F1539" w:rsidRDefault="009F1539" w:rsidP="00892117">
            <w:pPr>
              <w:jc w:val="both"/>
            </w:pPr>
            <w:bookmarkStart w:id="54" w:name="Senz_hodn_potr"/>
            <w:bookmarkEnd w:id="54"/>
            <w:r w:rsidRPr="002740A6">
              <w:rPr>
                <w:b/>
                <w:bCs/>
              </w:rPr>
              <w:t>Senzorické hodnocení potravin</w:t>
            </w:r>
          </w:p>
        </w:tc>
      </w:tr>
      <w:tr w:rsidR="009F1539" w14:paraId="14211AD9" w14:textId="77777777" w:rsidTr="00892117">
        <w:trPr>
          <w:gridAfter w:val="1"/>
          <w:wAfter w:w="41" w:type="dxa"/>
        </w:trPr>
        <w:tc>
          <w:tcPr>
            <w:tcW w:w="3435" w:type="dxa"/>
            <w:gridSpan w:val="5"/>
            <w:shd w:val="clear" w:color="auto" w:fill="F7CAAC"/>
          </w:tcPr>
          <w:p w14:paraId="68624CC4" w14:textId="77777777" w:rsidR="009F1539" w:rsidRDefault="009F1539" w:rsidP="00892117">
            <w:pPr>
              <w:jc w:val="both"/>
              <w:rPr>
                <w:b/>
              </w:rPr>
            </w:pPr>
            <w:r>
              <w:rPr>
                <w:b/>
              </w:rPr>
              <w:t>Typ předmětu</w:t>
            </w:r>
          </w:p>
        </w:tc>
        <w:tc>
          <w:tcPr>
            <w:tcW w:w="3057" w:type="dxa"/>
            <w:gridSpan w:val="5"/>
          </w:tcPr>
          <w:p w14:paraId="1E27E60E" w14:textId="77777777" w:rsidR="009F1539" w:rsidRDefault="009F1539" w:rsidP="00892117">
            <w:pPr>
              <w:jc w:val="both"/>
            </w:pPr>
            <w:r>
              <w:t>povinně volitelný</w:t>
            </w:r>
          </w:p>
        </w:tc>
        <w:tc>
          <w:tcPr>
            <w:tcW w:w="2695" w:type="dxa"/>
            <w:gridSpan w:val="4"/>
            <w:shd w:val="clear" w:color="auto" w:fill="F7CAAC"/>
          </w:tcPr>
          <w:p w14:paraId="7BB15B4F" w14:textId="77777777" w:rsidR="009F1539" w:rsidRDefault="009F1539" w:rsidP="00892117">
            <w:pPr>
              <w:jc w:val="both"/>
            </w:pPr>
            <w:r>
              <w:rPr>
                <w:b/>
              </w:rPr>
              <w:t>doporučený ročník / semestr</w:t>
            </w:r>
          </w:p>
        </w:tc>
        <w:tc>
          <w:tcPr>
            <w:tcW w:w="668" w:type="dxa"/>
            <w:gridSpan w:val="2"/>
          </w:tcPr>
          <w:p w14:paraId="5E08D6B1" w14:textId="77777777" w:rsidR="009F1539" w:rsidRDefault="009F1539" w:rsidP="00892117">
            <w:pPr>
              <w:jc w:val="both"/>
            </w:pPr>
            <w:r>
              <w:t>1/ZS</w:t>
            </w:r>
          </w:p>
        </w:tc>
      </w:tr>
      <w:tr w:rsidR="009F1539" w14:paraId="2848C97D" w14:textId="77777777" w:rsidTr="00892117">
        <w:trPr>
          <w:gridAfter w:val="1"/>
          <w:wAfter w:w="41" w:type="dxa"/>
        </w:trPr>
        <w:tc>
          <w:tcPr>
            <w:tcW w:w="3435" w:type="dxa"/>
            <w:gridSpan w:val="5"/>
            <w:shd w:val="clear" w:color="auto" w:fill="F7CAAC"/>
          </w:tcPr>
          <w:p w14:paraId="550FA270" w14:textId="77777777" w:rsidR="009F1539" w:rsidRDefault="009F1539" w:rsidP="00892117">
            <w:pPr>
              <w:jc w:val="both"/>
              <w:rPr>
                <w:b/>
              </w:rPr>
            </w:pPr>
            <w:r>
              <w:rPr>
                <w:b/>
              </w:rPr>
              <w:t>Rozsah studijního předmětu</w:t>
            </w:r>
          </w:p>
        </w:tc>
        <w:tc>
          <w:tcPr>
            <w:tcW w:w="1352" w:type="dxa"/>
            <w:gridSpan w:val="3"/>
          </w:tcPr>
          <w:p w14:paraId="53D797F3" w14:textId="77777777" w:rsidR="009F1539" w:rsidRDefault="009F1539" w:rsidP="00892117">
            <w:pPr>
              <w:jc w:val="both"/>
            </w:pPr>
            <w:proofErr w:type="gramStart"/>
            <w:r>
              <w:t>28p</w:t>
            </w:r>
            <w:proofErr w:type="gramEnd"/>
            <w:r>
              <w:t>+0s+14</w:t>
            </w:r>
            <w:r w:rsidRPr="00280F9E">
              <w:t>l</w:t>
            </w:r>
          </w:p>
        </w:tc>
        <w:tc>
          <w:tcPr>
            <w:tcW w:w="889" w:type="dxa"/>
            <w:shd w:val="clear" w:color="auto" w:fill="F7CAAC"/>
          </w:tcPr>
          <w:p w14:paraId="10ED2962" w14:textId="77777777" w:rsidR="009F1539" w:rsidRDefault="009F1539" w:rsidP="00892117">
            <w:pPr>
              <w:jc w:val="both"/>
              <w:rPr>
                <w:b/>
              </w:rPr>
            </w:pPr>
            <w:r>
              <w:rPr>
                <w:b/>
              </w:rPr>
              <w:t xml:space="preserve">hod. </w:t>
            </w:r>
          </w:p>
        </w:tc>
        <w:tc>
          <w:tcPr>
            <w:tcW w:w="816" w:type="dxa"/>
          </w:tcPr>
          <w:p w14:paraId="755961DA" w14:textId="77777777" w:rsidR="009F1539" w:rsidRDefault="009F1539" w:rsidP="00892117">
            <w:pPr>
              <w:jc w:val="both"/>
            </w:pPr>
            <w:r>
              <w:t>42</w:t>
            </w:r>
          </w:p>
        </w:tc>
        <w:tc>
          <w:tcPr>
            <w:tcW w:w="1479" w:type="dxa"/>
            <w:gridSpan w:val="2"/>
            <w:shd w:val="clear" w:color="auto" w:fill="F7CAAC"/>
          </w:tcPr>
          <w:p w14:paraId="010BCC74" w14:textId="77777777" w:rsidR="009F1539" w:rsidRDefault="009F1539" w:rsidP="00892117">
            <w:pPr>
              <w:jc w:val="both"/>
              <w:rPr>
                <w:b/>
              </w:rPr>
            </w:pPr>
            <w:r>
              <w:rPr>
                <w:b/>
              </w:rPr>
              <w:t>kreditů</w:t>
            </w:r>
          </w:p>
        </w:tc>
        <w:tc>
          <w:tcPr>
            <w:tcW w:w="1884" w:type="dxa"/>
            <w:gridSpan w:val="4"/>
          </w:tcPr>
          <w:p w14:paraId="3CAF331E" w14:textId="77777777" w:rsidR="009F1539" w:rsidRDefault="009F1539" w:rsidP="00892117">
            <w:pPr>
              <w:jc w:val="both"/>
            </w:pPr>
            <w:r>
              <w:t>4</w:t>
            </w:r>
          </w:p>
        </w:tc>
      </w:tr>
      <w:tr w:rsidR="009F1539" w14:paraId="67B87F57" w14:textId="77777777" w:rsidTr="00892117">
        <w:trPr>
          <w:gridAfter w:val="1"/>
          <w:wAfter w:w="41" w:type="dxa"/>
        </w:trPr>
        <w:tc>
          <w:tcPr>
            <w:tcW w:w="3435" w:type="dxa"/>
            <w:gridSpan w:val="5"/>
            <w:shd w:val="clear" w:color="auto" w:fill="F7CAAC"/>
          </w:tcPr>
          <w:p w14:paraId="0B667936"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0" w:type="dxa"/>
            <w:gridSpan w:val="11"/>
          </w:tcPr>
          <w:p w14:paraId="7544B3F4" w14:textId="77777777" w:rsidR="009F1539" w:rsidRDefault="009F1539" w:rsidP="00892117">
            <w:pPr>
              <w:jc w:val="both"/>
            </w:pPr>
          </w:p>
        </w:tc>
      </w:tr>
      <w:tr w:rsidR="009F1539" w14:paraId="04F3B192" w14:textId="77777777" w:rsidTr="00892117">
        <w:trPr>
          <w:gridAfter w:val="1"/>
          <w:wAfter w:w="41" w:type="dxa"/>
        </w:trPr>
        <w:tc>
          <w:tcPr>
            <w:tcW w:w="3435" w:type="dxa"/>
            <w:gridSpan w:val="5"/>
            <w:shd w:val="clear" w:color="auto" w:fill="F7CAAC"/>
          </w:tcPr>
          <w:p w14:paraId="2BFA156F" w14:textId="77777777" w:rsidR="009F1539" w:rsidRPr="005A0406" w:rsidRDefault="009F1539" w:rsidP="00892117">
            <w:pPr>
              <w:jc w:val="both"/>
              <w:rPr>
                <w:b/>
              </w:rPr>
            </w:pPr>
            <w:r w:rsidRPr="005A0406">
              <w:rPr>
                <w:b/>
              </w:rPr>
              <w:t>Způsob ověření výsledků učení</w:t>
            </w:r>
          </w:p>
        </w:tc>
        <w:tc>
          <w:tcPr>
            <w:tcW w:w="3057" w:type="dxa"/>
            <w:gridSpan w:val="5"/>
            <w:tcBorders>
              <w:bottom w:val="single" w:sz="4" w:space="0" w:color="auto"/>
            </w:tcBorders>
          </w:tcPr>
          <w:p w14:paraId="3414FB39" w14:textId="77777777" w:rsidR="009F1539" w:rsidRDefault="009F1539" w:rsidP="00892117">
            <w:pPr>
              <w:jc w:val="both"/>
            </w:pPr>
            <w:r>
              <w:t>zápočet, zkouška</w:t>
            </w:r>
          </w:p>
        </w:tc>
        <w:tc>
          <w:tcPr>
            <w:tcW w:w="1479" w:type="dxa"/>
            <w:gridSpan w:val="2"/>
            <w:tcBorders>
              <w:bottom w:val="single" w:sz="4" w:space="0" w:color="auto"/>
            </w:tcBorders>
            <w:shd w:val="clear" w:color="auto" w:fill="F7CAAC"/>
          </w:tcPr>
          <w:p w14:paraId="23F68084" w14:textId="77777777" w:rsidR="009F1539" w:rsidRDefault="009F1539" w:rsidP="00892117">
            <w:pPr>
              <w:jc w:val="both"/>
              <w:rPr>
                <w:b/>
              </w:rPr>
            </w:pPr>
            <w:r>
              <w:rPr>
                <w:b/>
              </w:rPr>
              <w:t>Forma výuky</w:t>
            </w:r>
          </w:p>
        </w:tc>
        <w:tc>
          <w:tcPr>
            <w:tcW w:w="1884" w:type="dxa"/>
            <w:gridSpan w:val="4"/>
            <w:tcBorders>
              <w:bottom w:val="single" w:sz="4" w:space="0" w:color="auto"/>
            </w:tcBorders>
          </w:tcPr>
          <w:p w14:paraId="42AD1461" w14:textId="77777777" w:rsidR="009F1539" w:rsidRDefault="009F1539" w:rsidP="00892117">
            <w:pPr>
              <w:jc w:val="both"/>
            </w:pPr>
            <w:r>
              <w:t>přednášky, laboratorní cvičení</w:t>
            </w:r>
          </w:p>
        </w:tc>
      </w:tr>
      <w:tr w:rsidR="009F1539" w14:paraId="1FEE89B0" w14:textId="77777777" w:rsidTr="00892117">
        <w:trPr>
          <w:gridAfter w:val="1"/>
          <w:wAfter w:w="41" w:type="dxa"/>
        </w:trPr>
        <w:tc>
          <w:tcPr>
            <w:tcW w:w="3435" w:type="dxa"/>
            <w:gridSpan w:val="5"/>
            <w:shd w:val="clear" w:color="auto" w:fill="F7CAAC"/>
          </w:tcPr>
          <w:p w14:paraId="13EFE9D6" w14:textId="77777777" w:rsidR="009F1539" w:rsidRPr="005A0406" w:rsidRDefault="009F1539" w:rsidP="00892117">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75EA6844" w14:textId="77777777" w:rsidR="009F1539" w:rsidRPr="006B56EE" w:rsidRDefault="009F1539" w:rsidP="00892117">
            <w:pPr>
              <w:jc w:val="both"/>
            </w:pPr>
            <w:r w:rsidRPr="00705412">
              <w:t xml:space="preserve">Zápočet: </w:t>
            </w:r>
            <w:r>
              <w:t>p</w:t>
            </w:r>
            <w:r w:rsidRPr="006B56EE">
              <w:t>ovinná účast ve cvičeních (</w:t>
            </w:r>
            <w:r>
              <w:t xml:space="preserve">min. </w:t>
            </w:r>
            <w:r w:rsidRPr="006B56EE">
              <w:t>80 %), zpracování a prezentace semestrálního projektu</w:t>
            </w:r>
            <w:r>
              <w:t>.</w:t>
            </w:r>
          </w:p>
          <w:p w14:paraId="3CAEFB61" w14:textId="77777777" w:rsidR="009F1539" w:rsidRDefault="009F1539" w:rsidP="00892117">
            <w:pPr>
              <w:jc w:val="both"/>
            </w:pPr>
            <w:r w:rsidRPr="006B56EE">
              <w:t xml:space="preserve">Zkouška: </w:t>
            </w:r>
            <w:r>
              <w:t>p</w:t>
            </w:r>
            <w:r w:rsidRPr="006B56EE">
              <w:t>ísemný test (1. část – teoretické znalosti, 2. část – praktická aplikace statistického vyhodnocování výsledků ze senzorické analýzy), který je nutno splnit na min. 55 %.</w:t>
            </w:r>
          </w:p>
        </w:tc>
      </w:tr>
      <w:tr w:rsidR="009F1539" w14:paraId="3D0E9F48" w14:textId="77777777" w:rsidTr="00892117">
        <w:trPr>
          <w:gridAfter w:val="1"/>
          <w:wAfter w:w="41" w:type="dxa"/>
          <w:trHeight w:val="197"/>
        </w:trPr>
        <w:tc>
          <w:tcPr>
            <w:tcW w:w="3435" w:type="dxa"/>
            <w:gridSpan w:val="5"/>
            <w:tcBorders>
              <w:top w:val="nil"/>
            </w:tcBorders>
            <w:shd w:val="clear" w:color="auto" w:fill="F7CAAC"/>
          </w:tcPr>
          <w:p w14:paraId="1D24E96D" w14:textId="77777777" w:rsidR="009F1539" w:rsidRDefault="009F1539" w:rsidP="00892117">
            <w:pPr>
              <w:jc w:val="both"/>
              <w:rPr>
                <w:b/>
              </w:rPr>
            </w:pPr>
            <w:r>
              <w:rPr>
                <w:b/>
              </w:rPr>
              <w:t>Garant předmětu</w:t>
            </w:r>
          </w:p>
        </w:tc>
        <w:tc>
          <w:tcPr>
            <w:tcW w:w="6420" w:type="dxa"/>
            <w:gridSpan w:val="11"/>
            <w:tcBorders>
              <w:top w:val="single" w:sz="4" w:space="0" w:color="auto"/>
            </w:tcBorders>
          </w:tcPr>
          <w:p w14:paraId="2C1BAED3" w14:textId="77777777" w:rsidR="009F1539" w:rsidRDefault="009F1539" w:rsidP="00892117">
            <w:pPr>
              <w:jc w:val="both"/>
            </w:pPr>
          </w:p>
        </w:tc>
      </w:tr>
      <w:tr w:rsidR="009F1539" w14:paraId="1C1F7B0D" w14:textId="77777777" w:rsidTr="00892117">
        <w:trPr>
          <w:gridAfter w:val="1"/>
          <w:wAfter w:w="41" w:type="dxa"/>
          <w:trHeight w:val="243"/>
        </w:trPr>
        <w:tc>
          <w:tcPr>
            <w:tcW w:w="3435" w:type="dxa"/>
            <w:gridSpan w:val="5"/>
            <w:tcBorders>
              <w:top w:val="nil"/>
            </w:tcBorders>
            <w:shd w:val="clear" w:color="auto" w:fill="F7CAAC"/>
          </w:tcPr>
          <w:p w14:paraId="750163B2" w14:textId="77777777" w:rsidR="009F1539" w:rsidRDefault="009F1539" w:rsidP="00892117">
            <w:pPr>
              <w:jc w:val="both"/>
              <w:rPr>
                <w:b/>
              </w:rPr>
            </w:pPr>
            <w:r>
              <w:rPr>
                <w:b/>
              </w:rPr>
              <w:t>Zapojení garanta do výuky předmětu</w:t>
            </w:r>
          </w:p>
        </w:tc>
        <w:tc>
          <w:tcPr>
            <w:tcW w:w="6420" w:type="dxa"/>
            <w:gridSpan w:val="11"/>
            <w:tcBorders>
              <w:top w:val="nil"/>
            </w:tcBorders>
          </w:tcPr>
          <w:p w14:paraId="515A9C00" w14:textId="77777777" w:rsidR="009F1539" w:rsidRDefault="009F1539" w:rsidP="00892117">
            <w:pPr>
              <w:jc w:val="both"/>
            </w:pPr>
          </w:p>
        </w:tc>
      </w:tr>
      <w:tr w:rsidR="009F1539" w14:paraId="0CA2B3AE" w14:textId="77777777" w:rsidTr="00892117">
        <w:trPr>
          <w:gridAfter w:val="1"/>
          <w:wAfter w:w="41" w:type="dxa"/>
        </w:trPr>
        <w:tc>
          <w:tcPr>
            <w:tcW w:w="3435" w:type="dxa"/>
            <w:gridSpan w:val="5"/>
            <w:shd w:val="clear" w:color="auto" w:fill="F7CAAC"/>
          </w:tcPr>
          <w:p w14:paraId="7EC06D66" w14:textId="77777777" w:rsidR="009F1539" w:rsidRDefault="009F1539" w:rsidP="00892117">
            <w:pPr>
              <w:jc w:val="both"/>
              <w:rPr>
                <w:b/>
              </w:rPr>
            </w:pPr>
            <w:r>
              <w:rPr>
                <w:b/>
              </w:rPr>
              <w:t>Vyučující</w:t>
            </w:r>
          </w:p>
        </w:tc>
        <w:tc>
          <w:tcPr>
            <w:tcW w:w="6420" w:type="dxa"/>
            <w:gridSpan w:val="11"/>
            <w:tcBorders>
              <w:bottom w:val="nil"/>
            </w:tcBorders>
          </w:tcPr>
          <w:p w14:paraId="3731CD6E" w14:textId="77777777" w:rsidR="009F1539" w:rsidRDefault="009F1539" w:rsidP="00892117">
            <w:pPr>
              <w:jc w:val="both"/>
            </w:pPr>
          </w:p>
        </w:tc>
      </w:tr>
      <w:tr w:rsidR="009F1539" w14:paraId="50B78869" w14:textId="77777777" w:rsidTr="00892117">
        <w:trPr>
          <w:gridAfter w:val="1"/>
          <w:wAfter w:w="41" w:type="dxa"/>
          <w:trHeight w:val="136"/>
        </w:trPr>
        <w:tc>
          <w:tcPr>
            <w:tcW w:w="9855" w:type="dxa"/>
            <w:gridSpan w:val="16"/>
            <w:tcBorders>
              <w:top w:val="nil"/>
            </w:tcBorders>
          </w:tcPr>
          <w:p w14:paraId="58D3CEF6" w14:textId="6577BEB0" w:rsidR="009F1539" w:rsidRDefault="00EC55D1" w:rsidP="00892117">
            <w:pPr>
              <w:spacing w:before="60" w:after="60"/>
              <w:jc w:val="both"/>
            </w:pPr>
            <w:r>
              <w:t xml:space="preserve">doc. </w:t>
            </w:r>
            <w:r w:rsidR="009F1539">
              <w:t>Ing. Zuzana Lazárková, Ph.D. (</w:t>
            </w:r>
            <w:proofErr w:type="gramStart"/>
            <w:r w:rsidR="009F1539">
              <w:t>100%</w:t>
            </w:r>
            <w:proofErr w:type="gramEnd"/>
            <w:r w:rsidR="009F1539">
              <w:t xml:space="preserve"> p)</w:t>
            </w:r>
          </w:p>
        </w:tc>
      </w:tr>
      <w:tr w:rsidR="009F1539" w14:paraId="5BAF58A8" w14:textId="77777777" w:rsidTr="00892117">
        <w:trPr>
          <w:gridAfter w:val="1"/>
          <w:wAfter w:w="41" w:type="dxa"/>
        </w:trPr>
        <w:tc>
          <w:tcPr>
            <w:tcW w:w="3435" w:type="dxa"/>
            <w:gridSpan w:val="5"/>
            <w:shd w:val="clear" w:color="auto" w:fill="F7CAAC"/>
          </w:tcPr>
          <w:p w14:paraId="2BF90434" w14:textId="77777777" w:rsidR="009F1539" w:rsidRPr="005A0406" w:rsidRDefault="009F1539" w:rsidP="00892117">
            <w:pPr>
              <w:jc w:val="both"/>
              <w:rPr>
                <w:b/>
              </w:rPr>
            </w:pPr>
            <w:r w:rsidRPr="005A0406">
              <w:rPr>
                <w:b/>
              </w:rPr>
              <w:t>Hlavní témata a výsledky učení</w:t>
            </w:r>
          </w:p>
        </w:tc>
        <w:tc>
          <w:tcPr>
            <w:tcW w:w="6420" w:type="dxa"/>
            <w:gridSpan w:val="11"/>
            <w:tcBorders>
              <w:bottom w:val="nil"/>
            </w:tcBorders>
          </w:tcPr>
          <w:p w14:paraId="0B23137D" w14:textId="77777777" w:rsidR="009F1539" w:rsidRPr="005A0406" w:rsidRDefault="009F1539" w:rsidP="00892117">
            <w:pPr>
              <w:jc w:val="both"/>
            </w:pPr>
          </w:p>
        </w:tc>
      </w:tr>
      <w:tr w:rsidR="009F1539" w14:paraId="573605B0" w14:textId="77777777" w:rsidTr="00892117">
        <w:trPr>
          <w:gridAfter w:val="1"/>
          <w:wAfter w:w="41" w:type="dxa"/>
          <w:trHeight w:val="2197"/>
        </w:trPr>
        <w:tc>
          <w:tcPr>
            <w:tcW w:w="9855" w:type="dxa"/>
            <w:gridSpan w:val="16"/>
            <w:tcBorders>
              <w:top w:val="nil"/>
              <w:bottom w:val="single" w:sz="4" w:space="0" w:color="auto"/>
            </w:tcBorders>
          </w:tcPr>
          <w:p w14:paraId="70E91259" w14:textId="77777777" w:rsidR="009F1539" w:rsidRPr="00123669" w:rsidRDefault="009F1539" w:rsidP="00892117">
            <w:pPr>
              <w:jc w:val="both"/>
              <w:rPr>
                <w:color w:val="000000"/>
                <w:shd w:val="clear" w:color="auto" w:fill="FFFFFF"/>
              </w:rPr>
            </w:pPr>
            <w:r w:rsidRPr="00123669">
              <w:rPr>
                <w:color w:val="000000"/>
                <w:shd w:val="clear" w:color="auto" w:fill="FFFFFF"/>
              </w:rPr>
              <w:t>Cílem předmětu je prohloubení poznatků o senzorickém posuzování potravin. Student získá znalosti o základních i pokročilých metodách senzorické analýzy a též o statistickém vyhodnocování výsledků senzorické analýzy. Pozornost je věnována také instrumentálním metodám.</w:t>
            </w:r>
            <w:r w:rsidRPr="00123669">
              <w:t xml:space="preserve"> </w:t>
            </w:r>
            <w:r w:rsidRPr="004A4018">
              <w:rPr>
                <w:b/>
                <w:bCs/>
              </w:rPr>
              <w:t>Obsah předmětu tvoří tyto tematické celky:</w:t>
            </w:r>
          </w:p>
          <w:p w14:paraId="3871E10F" w14:textId="77777777" w:rsidR="009F1539" w:rsidRPr="00123669" w:rsidRDefault="009F1539" w:rsidP="00E6629A">
            <w:pPr>
              <w:pStyle w:val="Odstavecseseznamem"/>
              <w:numPr>
                <w:ilvl w:val="0"/>
                <w:numId w:val="8"/>
              </w:numPr>
              <w:ind w:left="170" w:hanging="170"/>
              <w:jc w:val="both"/>
            </w:pPr>
            <w:r w:rsidRPr="00123669">
              <w:t>Základní pojmy, uspořádání senzorické laboratoře, zásady senzorického hodnocení.</w:t>
            </w:r>
          </w:p>
          <w:p w14:paraId="03D3D8B1" w14:textId="77777777" w:rsidR="009F1539" w:rsidRPr="00123669" w:rsidRDefault="009F1539" w:rsidP="00E6629A">
            <w:pPr>
              <w:pStyle w:val="Odstavecseseznamem"/>
              <w:numPr>
                <w:ilvl w:val="0"/>
                <w:numId w:val="8"/>
              </w:numPr>
              <w:ind w:left="170" w:hanging="170"/>
              <w:jc w:val="both"/>
            </w:pPr>
            <w:r w:rsidRPr="00123669">
              <w:t>Metody senzorické analýzy I (rozdílové metody, pořadový test, metody používající stupnice).</w:t>
            </w:r>
          </w:p>
          <w:p w14:paraId="712CA26A" w14:textId="77777777" w:rsidR="009F1539" w:rsidRPr="00123669" w:rsidRDefault="009F1539" w:rsidP="00E6629A">
            <w:pPr>
              <w:pStyle w:val="Odstavecseseznamem"/>
              <w:numPr>
                <w:ilvl w:val="0"/>
                <w:numId w:val="8"/>
              </w:numPr>
              <w:ind w:left="170" w:hanging="170"/>
              <w:jc w:val="both"/>
            </w:pPr>
            <w:r w:rsidRPr="00123669">
              <w:t>Metody senzorické analýzy II (hodnocení barvy a texturních vlastností).</w:t>
            </w:r>
          </w:p>
          <w:p w14:paraId="585FAB7A" w14:textId="77777777" w:rsidR="009F1539" w:rsidRPr="00123669" w:rsidRDefault="009F1539" w:rsidP="00E6629A">
            <w:pPr>
              <w:pStyle w:val="Odstavecseseznamem"/>
              <w:numPr>
                <w:ilvl w:val="0"/>
                <w:numId w:val="8"/>
              </w:numPr>
              <w:ind w:left="170" w:hanging="170"/>
              <w:jc w:val="both"/>
            </w:pPr>
            <w:r w:rsidRPr="00123669">
              <w:t>Posuzovatelé a jejich výcvik.</w:t>
            </w:r>
          </w:p>
          <w:p w14:paraId="6942419B" w14:textId="77777777" w:rsidR="009F1539" w:rsidRPr="00123669" w:rsidRDefault="009F1539" w:rsidP="00E6629A">
            <w:pPr>
              <w:pStyle w:val="Odstavecseseznamem"/>
              <w:numPr>
                <w:ilvl w:val="0"/>
                <w:numId w:val="8"/>
              </w:numPr>
              <w:ind w:left="170" w:hanging="170"/>
              <w:jc w:val="both"/>
            </w:pPr>
            <w:r w:rsidRPr="00123669">
              <w:t>Anatomie lidských smyslů využívaných v senzorické analýze I.</w:t>
            </w:r>
          </w:p>
          <w:p w14:paraId="2DDBD2CB" w14:textId="77777777" w:rsidR="009F1539" w:rsidRPr="00123669" w:rsidRDefault="009F1539" w:rsidP="00E6629A">
            <w:pPr>
              <w:pStyle w:val="Odstavecseseznamem"/>
              <w:numPr>
                <w:ilvl w:val="0"/>
                <w:numId w:val="8"/>
              </w:numPr>
              <w:ind w:left="170" w:hanging="170"/>
              <w:jc w:val="both"/>
            </w:pPr>
            <w:r w:rsidRPr="00123669">
              <w:t>Anatomie lidských smyslů využívaných v senzorické analýze II.</w:t>
            </w:r>
          </w:p>
          <w:p w14:paraId="65327668" w14:textId="77777777" w:rsidR="009F1539" w:rsidRPr="00123669" w:rsidRDefault="009F1539" w:rsidP="00E6629A">
            <w:pPr>
              <w:pStyle w:val="Odstavecseseznamem"/>
              <w:numPr>
                <w:ilvl w:val="0"/>
                <w:numId w:val="8"/>
              </w:numPr>
              <w:ind w:left="170" w:hanging="170"/>
              <w:jc w:val="both"/>
            </w:pPr>
            <w:r w:rsidRPr="00123669">
              <w:t>Faktory ovlivňující vnímání chuti a vůně I.</w:t>
            </w:r>
          </w:p>
          <w:p w14:paraId="5BF56A9E" w14:textId="77777777" w:rsidR="009F1539" w:rsidRPr="00123669" w:rsidRDefault="009F1539" w:rsidP="00E6629A">
            <w:pPr>
              <w:pStyle w:val="Odstavecseseznamem"/>
              <w:numPr>
                <w:ilvl w:val="0"/>
                <w:numId w:val="8"/>
              </w:numPr>
              <w:ind w:left="170" w:hanging="170"/>
              <w:jc w:val="both"/>
            </w:pPr>
            <w:r w:rsidRPr="00123669">
              <w:t>Faktory ovlivňující vnímání chuti a vůně II.</w:t>
            </w:r>
          </w:p>
          <w:p w14:paraId="71080C62" w14:textId="77777777" w:rsidR="009F1539" w:rsidRPr="00123669" w:rsidRDefault="009F1539" w:rsidP="00E6629A">
            <w:pPr>
              <w:pStyle w:val="Odstavecseseznamem"/>
              <w:numPr>
                <w:ilvl w:val="0"/>
                <w:numId w:val="8"/>
              </w:numPr>
              <w:ind w:left="170" w:hanging="170"/>
              <w:jc w:val="both"/>
            </w:pPr>
            <w:r w:rsidRPr="00123669">
              <w:t>Akreditace senzorických laboratoří.</w:t>
            </w:r>
          </w:p>
          <w:p w14:paraId="5CCFF566" w14:textId="77777777" w:rsidR="009F1539" w:rsidRPr="00123669" w:rsidRDefault="009F1539" w:rsidP="00E6629A">
            <w:pPr>
              <w:pStyle w:val="Odstavecseseznamem"/>
              <w:numPr>
                <w:ilvl w:val="0"/>
                <w:numId w:val="8"/>
              </w:numPr>
              <w:ind w:left="170" w:hanging="170"/>
              <w:jc w:val="both"/>
            </w:pPr>
            <w:r w:rsidRPr="00123669">
              <w:t>Instrumentální metody v senzorické analýze potravin.</w:t>
            </w:r>
          </w:p>
          <w:p w14:paraId="3106362D" w14:textId="77777777" w:rsidR="009F1539" w:rsidRPr="00123669" w:rsidRDefault="009F1539" w:rsidP="00E6629A">
            <w:pPr>
              <w:pStyle w:val="Odstavecseseznamem"/>
              <w:numPr>
                <w:ilvl w:val="0"/>
                <w:numId w:val="8"/>
              </w:numPr>
              <w:ind w:left="170" w:hanging="170"/>
              <w:jc w:val="both"/>
            </w:pPr>
            <w:r w:rsidRPr="00123669">
              <w:t>Zásady statistického vyhodnocování výsledků senzorické analýzy potravin I (opakování základních pojmů statistiky, vyhodnocování rozlišovacích metod).</w:t>
            </w:r>
          </w:p>
          <w:p w14:paraId="56593A4F" w14:textId="77777777" w:rsidR="009F1539" w:rsidRPr="00123669" w:rsidRDefault="009F1539" w:rsidP="00E6629A">
            <w:pPr>
              <w:pStyle w:val="Odstavecseseznamem"/>
              <w:numPr>
                <w:ilvl w:val="0"/>
                <w:numId w:val="8"/>
              </w:numPr>
              <w:ind w:left="170" w:hanging="170"/>
              <w:jc w:val="both"/>
            </w:pPr>
            <w:r w:rsidRPr="00123669">
              <w:t>Zásady statistického vyhodnocování výsledků senzorické analýzy potravin II (vyhodnocování pořadových metod).</w:t>
            </w:r>
          </w:p>
          <w:p w14:paraId="381EB9FF" w14:textId="77777777" w:rsidR="009F1539" w:rsidRPr="00123669" w:rsidRDefault="009F1539" w:rsidP="00E6629A">
            <w:pPr>
              <w:pStyle w:val="Odstavecseseznamem"/>
              <w:numPr>
                <w:ilvl w:val="0"/>
                <w:numId w:val="8"/>
              </w:numPr>
              <w:ind w:left="170" w:hanging="170"/>
              <w:jc w:val="both"/>
            </w:pPr>
            <w:r w:rsidRPr="00123669">
              <w:t>Zásady statistického vyhodnocování výsledků senzorické analýzy potravin III (vyhodnocování stupnicových metod I).</w:t>
            </w:r>
          </w:p>
          <w:p w14:paraId="77A15B9D" w14:textId="77777777" w:rsidR="009F1539" w:rsidRDefault="009F1539" w:rsidP="00E6629A">
            <w:pPr>
              <w:pStyle w:val="Odstavecseseznamem"/>
              <w:numPr>
                <w:ilvl w:val="0"/>
                <w:numId w:val="8"/>
              </w:numPr>
              <w:ind w:left="170" w:hanging="170"/>
              <w:jc w:val="both"/>
            </w:pPr>
            <w:r w:rsidRPr="00123669">
              <w:t>Zásady statistického vyhodnocování výsledků senzorické analýzy potravin IV (vyhodnocování stupnicových metod II).</w:t>
            </w:r>
          </w:p>
          <w:p w14:paraId="559ADB76" w14:textId="77777777" w:rsidR="007328F8" w:rsidRDefault="007328F8" w:rsidP="007328F8">
            <w:pPr>
              <w:pStyle w:val="Odstavecseseznamem"/>
              <w:ind w:left="170"/>
              <w:jc w:val="both"/>
            </w:pPr>
          </w:p>
          <w:p w14:paraId="30E22438" w14:textId="45219A45" w:rsidR="007328F8" w:rsidRPr="00434B56" w:rsidRDefault="007328F8" w:rsidP="007328F8">
            <w:pPr>
              <w:jc w:val="both"/>
              <w:rPr>
                <w:b/>
                <w:bCs/>
              </w:rPr>
            </w:pPr>
            <w:r w:rsidRPr="00434B56">
              <w:rPr>
                <w:b/>
                <w:bCs/>
              </w:rPr>
              <w:t xml:space="preserve">Očekávané výsledky </w:t>
            </w:r>
            <w:r w:rsidR="006A17CA" w:rsidRPr="00434B56">
              <w:rPr>
                <w:b/>
                <w:bCs/>
              </w:rPr>
              <w:t>učení</w:t>
            </w:r>
            <w:r w:rsidRPr="00434B56">
              <w:rPr>
                <w:b/>
                <w:bCs/>
              </w:rPr>
              <w:t xml:space="preserve"> </w:t>
            </w:r>
            <w:r w:rsidRPr="00434B56">
              <w:rPr>
                <w:b/>
                <w:color w:val="000000" w:themeColor="text1"/>
              </w:rPr>
              <w:t>– po absolvování předmětu student prokazuje:</w:t>
            </w:r>
          </w:p>
          <w:p w14:paraId="70C9A612" w14:textId="77777777" w:rsidR="00FE15F1" w:rsidRPr="00434B56" w:rsidRDefault="007328F8" w:rsidP="007328F8">
            <w:pPr>
              <w:tabs>
                <w:tab w:val="left" w:pos="328"/>
              </w:tabs>
              <w:rPr>
                <w:b/>
                <w:color w:val="000000" w:themeColor="text1"/>
              </w:rPr>
            </w:pPr>
            <w:r w:rsidRPr="00434B56">
              <w:rPr>
                <w:b/>
              </w:rPr>
              <w:t>Odborné z</w:t>
            </w:r>
            <w:r w:rsidRPr="00434B56">
              <w:rPr>
                <w:b/>
                <w:color w:val="000000" w:themeColor="text1"/>
              </w:rPr>
              <w:t>nalosti:</w:t>
            </w:r>
          </w:p>
          <w:p w14:paraId="02F4E2D9" w14:textId="77777777" w:rsidR="00FE15F1" w:rsidRPr="00434B56" w:rsidRDefault="00FE15F1" w:rsidP="00E6629A">
            <w:pPr>
              <w:pStyle w:val="Default"/>
              <w:numPr>
                <w:ilvl w:val="0"/>
                <w:numId w:val="6"/>
              </w:numPr>
              <w:ind w:left="170" w:hanging="170"/>
              <w:jc w:val="both"/>
              <w:rPr>
                <w:sz w:val="20"/>
                <w:szCs w:val="20"/>
              </w:rPr>
            </w:pPr>
            <w:r w:rsidRPr="00434B56">
              <w:rPr>
                <w:sz w:val="20"/>
                <w:szCs w:val="20"/>
              </w:rPr>
              <w:t>charakterizovat metody senzorického hodnocení barvy potravin</w:t>
            </w:r>
          </w:p>
          <w:p w14:paraId="07AF5E4D" w14:textId="77777777" w:rsidR="00FE15F1" w:rsidRPr="00434B56" w:rsidRDefault="00FE15F1" w:rsidP="00E6629A">
            <w:pPr>
              <w:pStyle w:val="Default"/>
              <w:numPr>
                <w:ilvl w:val="0"/>
                <w:numId w:val="6"/>
              </w:numPr>
              <w:ind w:left="170" w:hanging="170"/>
              <w:jc w:val="both"/>
              <w:rPr>
                <w:sz w:val="20"/>
                <w:szCs w:val="20"/>
              </w:rPr>
            </w:pPr>
            <w:r w:rsidRPr="00434B56">
              <w:rPr>
                <w:sz w:val="20"/>
                <w:szCs w:val="20"/>
              </w:rPr>
              <w:t>popsat metody senzorického hodnocení textury potravin</w:t>
            </w:r>
          </w:p>
          <w:p w14:paraId="6DC15DAE" w14:textId="77777777" w:rsidR="00FE15F1" w:rsidRPr="00434B56" w:rsidRDefault="00FE15F1" w:rsidP="00E6629A">
            <w:pPr>
              <w:pStyle w:val="Default"/>
              <w:numPr>
                <w:ilvl w:val="0"/>
                <w:numId w:val="6"/>
              </w:numPr>
              <w:ind w:left="170" w:hanging="170"/>
              <w:jc w:val="both"/>
              <w:rPr>
                <w:sz w:val="20"/>
                <w:szCs w:val="20"/>
              </w:rPr>
            </w:pPr>
            <w:r w:rsidRPr="00434B56">
              <w:rPr>
                <w:sz w:val="20"/>
                <w:szCs w:val="20"/>
              </w:rPr>
              <w:t>objasnit faktory, které ovlivňují smyslové vnímání</w:t>
            </w:r>
          </w:p>
          <w:p w14:paraId="2E33C567" w14:textId="77777777" w:rsidR="00FE15F1" w:rsidRPr="00434B56" w:rsidRDefault="00FE15F1" w:rsidP="00E6629A">
            <w:pPr>
              <w:pStyle w:val="Default"/>
              <w:numPr>
                <w:ilvl w:val="0"/>
                <w:numId w:val="6"/>
              </w:numPr>
              <w:ind w:left="170" w:hanging="170"/>
              <w:jc w:val="both"/>
              <w:rPr>
                <w:sz w:val="20"/>
                <w:szCs w:val="20"/>
              </w:rPr>
            </w:pPr>
            <w:r w:rsidRPr="00434B56">
              <w:rPr>
                <w:sz w:val="20"/>
                <w:szCs w:val="20"/>
              </w:rPr>
              <w:t>charakterizovat instrumentální metody v senzorické analýze potravin</w:t>
            </w:r>
          </w:p>
          <w:p w14:paraId="6E9456D3" w14:textId="1328CC06" w:rsidR="007328F8" w:rsidRPr="00434B56" w:rsidRDefault="00FE15F1" w:rsidP="00E6629A">
            <w:pPr>
              <w:pStyle w:val="Default"/>
              <w:numPr>
                <w:ilvl w:val="0"/>
                <w:numId w:val="6"/>
              </w:numPr>
              <w:ind w:left="170" w:hanging="170"/>
              <w:jc w:val="both"/>
              <w:rPr>
                <w:sz w:val="20"/>
                <w:szCs w:val="20"/>
              </w:rPr>
            </w:pPr>
            <w:r w:rsidRPr="00434B56">
              <w:rPr>
                <w:sz w:val="20"/>
                <w:szCs w:val="20"/>
              </w:rPr>
              <w:t>popsat statistické metody využívané v senzorické analýze potravin</w:t>
            </w:r>
            <w:r w:rsidR="007328F8" w:rsidRPr="00434B56">
              <w:rPr>
                <w:sz w:val="20"/>
                <w:szCs w:val="20"/>
              </w:rPr>
              <w:t xml:space="preserve"> </w:t>
            </w:r>
          </w:p>
          <w:p w14:paraId="7086C869" w14:textId="77777777" w:rsidR="007328F8" w:rsidRPr="00434B56" w:rsidRDefault="007328F8" w:rsidP="007328F8">
            <w:pPr>
              <w:tabs>
                <w:tab w:val="left" w:pos="328"/>
              </w:tabs>
              <w:rPr>
                <w:b/>
                <w:color w:val="000000" w:themeColor="text1"/>
              </w:rPr>
            </w:pPr>
          </w:p>
          <w:p w14:paraId="7DC34D91" w14:textId="77777777" w:rsidR="007328F8" w:rsidRPr="00434B56" w:rsidRDefault="007328F8" w:rsidP="00FE15F1">
            <w:pPr>
              <w:rPr>
                <w:b/>
                <w:bCs/>
              </w:rPr>
            </w:pPr>
            <w:r w:rsidRPr="00434B56">
              <w:rPr>
                <w:b/>
                <w:bCs/>
              </w:rPr>
              <w:t>Odborné dovednosti:</w:t>
            </w:r>
          </w:p>
          <w:p w14:paraId="62D69900" w14:textId="61975292" w:rsidR="00C01795" w:rsidRPr="00434B56" w:rsidRDefault="00C01795" w:rsidP="00E6629A">
            <w:pPr>
              <w:pStyle w:val="Default"/>
              <w:numPr>
                <w:ilvl w:val="0"/>
                <w:numId w:val="6"/>
              </w:numPr>
              <w:ind w:left="170" w:hanging="170"/>
              <w:jc w:val="both"/>
              <w:rPr>
                <w:sz w:val="20"/>
                <w:szCs w:val="20"/>
              </w:rPr>
            </w:pPr>
            <w:r w:rsidRPr="00434B56">
              <w:rPr>
                <w:sz w:val="20"/>
                <w:szCs w:val="20"/>
              </w:rPr>
              <w:t>navrhnout senzorický dotazník pro vybranou potravinu</w:t>
            </w:r>
          </w:p>
          <w:p w14:paraId="5DB86EB0" w14:textId="77777777" w:rsidR="00C01795" w:rsidRPr="00434B56" w:rsidRDefault="00C01795" w:rsidP="00E6629A">
            <w:pPr>
              <w:pStyle w:val="Default"/>
              <w:numPr>
                <w:ilvl w:val="0"/>
                <w:numId w:val="6"/>
              </w:numPr>
              <w:ind w:left="170" w:hanging="170"/>
              <w:jc w:val="both"/>
              <w:rPr>
                <w:sz w:val="20"/>
                <w:szCs w:val="20"/>
              </w:rPr>
            </w:pPr>
            <w:r w:rsidRPr="00434B56">
              <w:rPr>
                <w:sz w:val="20"/>
                <w:szCs w:val="20"/>
              </w:rPr>
              <w:t>realizovat senzorické hodnocení vybrané potraviny</w:t>
            </w:r>
          </w:p>
          <w:p w14:paraId="077B400A" w14:textId="77777777" w:rsidR="00C01795" w:rsidRPr="00434B56" w:rsidRDefault="00C01795" w:rsidP="00E6629A">
            <w:pPr>
              <w:pStyle w:val="Default"/>
              <w:numPr>
                <w:ilvl w:val="0"/>
                <w:numId w:val="6"/>
              </w:numPr>
              <w:ind w:left="170" w:hanging="170"/>
              <w:jc w:val="both"/>
              <w:rPr>
                <w:sz w:val="20"/>
                <w:szCs w:val="20"/>
              </w:rPr>
            </w:pPr>
            <w:r w:rsidRPr="00434B56">
              <w:rPr>
                <w:sz w:val="20"/>
                <w:szCs w:val="20"/>
              </w:rPr>
              <w:t>zpracovat semestrální projekt na téma senzorického hodnocení vybrané potraviny</w:t>
            </w:r>
          </w:p>
          <w:p w14:paraId="1E547AE7" w14:textId="7FA90036" w:rsidR="00C01795" w:rsidRPr="00434B56" w:rsidRDefault="00C01795" w:rsidP="00E6629A">
            <w:pPr>
              <w:pStyle w:val="Default"/>
              <w:numPr>
                <w:ilvl w:val="0"/>
                <w:numId w:val="6"/>
              </w:numPr>
              <w:ind w:left="170" w:hanging="170"/>
              <w:jc w:val="both"/>
              <w:rPr>
                <w:sz w:val="20"/>
                <w:szCs w:val="20"/>
              </w:rPr>
            </w:pPr>
            <w:r w:rsidRPr="00434B56">
              <w:rPr>
                <w:sz w:val="20"/>
                <w:szCs w:val="20"/>
              </w:rPr>
              <w:t>prezentovat výsledky semestrálního projektu týkajícího se senzorické analýzy vybrané potraviny</w:t>
            </w:r>
          </w:p>
          <w:p w14:paraId="0DD2488D" w14:textId="11BDAE39" w:rsidR="00FE15F1" w:rsidRPr="00FE15F1" w:rsidRDefault="00FE15F1" w:rsidP="00E6629A">
            <w:pPr>
              <w:pStyle w:val="Default"/>
              <w:numPr>
                <w:ilvl w:val="0"/>
                <w:numId w:val="6"/>
              </w:numPr>
              <w:ind w:left="170" w:hanging="170"/>
              <w:jc w:val="both"/>
              <w:rPr>
                <w:sz w:val="20"/>
                <w:szCs w:val="20"/>
              </w:rPr>
            </w:pPr>
            <w:r w:rsidRPr="00434B56">
              <w:rPr>
                <w:sz w:val="20"/>
                <w:szCs w:val="20"/>
              </w:rPr>
              <w:t>aplikovat znalosti statistických metod při výpočtu konkrétních příkladů</w:t>
            </w:r>
          </w:p>
        </w:tc>
      </w:tr>
      <w:tr w:rsidR="009F1539" w14:paraId="6EF59B6D" w14:textId="77777777" w:rsidTr="00892117">
        <w:trPr>
          <w:gridAfter w:val="1"/>
          <w:wAfter w:w="41" w:type="dxa"/>
          <w:trHeight w:val="283"/>
        </w:trPr>
        <w:tc>
          <w:tcPr>
            <w:tcW w:w="3435" w:type="dxa"/>
            <w:gridSpan w:val="5"/>
            <w:tcBorders>
              <w:top w:val="single" w:sz="4" w:space="0" w:color="auto"/>
              <w:bottom w:val="single" w:sz="4" w:space="0" w:color="auto"/>
              <w:right w:val="single" w:sz="4" w:space="0" w:color="auto"/>
            </w:tcBorders>
            <w:shd w:val="clear" w:color="auto" w:fill="F7CAAC"/>
          </w:tcPr>
          <w:p w14:paraId="4E85212E" w14:textId="77777777" w:rsidR="009F1539" w:rsidRPr="005A0406" w:rsidRDefault="009F1539" w:rsidP="00892117">
            <w:pPr>
              <w:jc w:val="both"/>
            </w:pPr>
            <w:r w:rsidRPr="005A0406">
              <w:rPr>
                <w:b/>
              </w:rPr>
              <w:t>Metody výuky</w:t>
            </w:r>
          </w:p>
        </w:tc>
        <w:tc>
          <w:tcPr>
            <w:tcW w:w="6420" w:type="dxa"/>
            <w:gridSpan w:val="11"/>
            <w:tcBorders>
              <w:top w:val="single" w:sz="4" w:space="0" w:color="auto"/>
              <w:left w:val="single" w:sz="4" w:space="0" w:color="auto"/>
              <w:bottom w:val="nil"/>
              <w:right w:val="single" w:sz="4" w:space="0" w:color="auto"/>
            </w:tcBorders>
          </w:tcPr>
          <w:p w14:paraId="6456BF4B" w14:textId="77777777" w:rsidR="009F1539" w:rsidRDefault="009F1539" w:rsidP="00892117">
            <w:pPr>
              <w:jc w:val="both"/>
            </w:pPr>
          </w:p>
        </w:tc>
      </w:tr>
      <w:tr w:rsidR="009F1539" w14:paraId="6483B791" w14:textId="77777777" w:rsidTr="00FE15F1">
        <w:trPr>
          <w:gridAfter w:val="1"/>
          <w:wAfter w:w="41" w:type="dxa"/>
          <w:trHeight w:val="1904"/>
        </w:trPr>
        <w:tc>
          <w:tcPr>
            <w:tcW w:w="9855" w:type="dxa"/>
            <w:gridSpan w:val="16"/>
            <w:tcBorders>
              <w:top w:val="nil"/>
              <w:bottom w:val="single" w:sz="4" w:space="0" w:color="auto"/>
            </w:tcBorders>
          </w:tcPr>
          <w:p w14:paraId="48C82A25" w14:textId="77777777" w:rsidR="005B14F9" w:rsidRPr="00434B56" w:rsidRDefault="005B14F9" w:rsidP="005B14F9">
            <w:pPr>
              <w:jc w:val="both"/>
              <w:rPr>
                <w:b/>
                <w:bCs/>
                <w:u w:val="single"/>
              </w:rPr>
            </w:pPr>
            <w:r w:rsidRPr="00434B56">
              <w:rPr>
                <w:b/>
                <w:bCs/>
                <w:u w:val="single"/>
              </w:rPr>
              <w:t>Metody a přístupy používané ve výuce</w:t>
            </w:r>
          </w:p>
          <w:p w14:paraId="4205A39C" w14:textId="77777777" w:rsidR="005B14F9" w:rsidRPr="00434B56" w:rsidRDefault="005B14F9" w:rsidP="005B14F9">
            <w:pPr>
              <w:pStyle w:val="Nadpis5"/>
              <w:spacing w:before="0"/>
              <w:rPr>
                <w:rFonts w:ascii="Times New Roman" w:eastAsia="Times New Roman" w:hAnsi="Times New Roman" w:cs="Times New Roman"/>
                <w:b/>
                <w:bCs/>
                <w:color w:val="auto"/>
              </w:rPr>
            </w:pPr>
            <w:r w:rsidRPr="00434B56">
              <w:rPr>
                <w:rFonts w:ascii="Times New Roman" w:eastAsia="Times New Roman" w:hAnsi="Times New Roman" w:cs="Times New Roman"/>
                <w:b/>
                <w:bCs/>
                <w:color w:val="auto"/>
              </w:rPr>
              <w:t>Pro dosažení odborných znalostí jsou užívány vyučovací metody:</w:t>
            </w:r>
          </w:p>
          <w:p w14:paraId="6D626D2A" w14:textId="6549E9C5" w:rsidR="005B14F9" w:rsidRPr="00434B56" w:rsidRDefault="00FE6B62" w:rsidP="005B14F9">
            <w:r w:rsidRPr="00434B56">
              <w:rPr>
                <w:color w:val="000000"/>
                <w:shd w:val="clear" w:color="auto" w:fill="FFFFFF"/>
              </w:rPr>
              <w:t>Přednášení, Metody práce s textem (učebnicí, knihou</w:t>
            </w:r>
            <w:r w:rsidR="00A466A5" w:rsidRPr="00434B56">
              <w:rPr>
                <w:color w:val="000000"/>
                <w:shd w:val="clear" w:color="auto" w:fill="FFFFFF"/>
              </w:rPr>
              <w:t>)</w:t>
            </w:r>
          </w:p>
          <w:p w14:paraId="7402C7C2" w14:textId="77777777" w:rsidR="005B14F9" w:rsidRDefault="005B14F9" w:rsidP="005B14F9">
            <w:pPr>
              <w:jc w:val="both"/>
            </w:pPr>
          </w:p>
          <w:p w14:paraId="29B66613" w14:textId="2B483F75" w:rsidR="005B14F9" w:rsidRPr="00434B56" w:rsidRDefault="005B14F9" w:rsidP="005B14F9">
            <w:pPr>
              <w:pStyle w:val="Nadpis5"/>
              <w:spacing w:before="0"/>
              <w:rPr>
                <w:rFonts w:ascii="Times New Roman" w:eastAsia="Times New Roman" w:hAnsi="Times New Roman" w:cs="Times New Roman"/>
                <w:b/>
                <w:bCs/>
                <w:color w:val="auto"/>
              </w:rPr>
            </w:pPr>
            <w:r w:rsidRPr="00434B56">
              <w:rPr>
                <w:rFonts w:ascii="Times New Roman" w:eastAsia="Times New Roman" w:hAnsi="Times New Roman" w:cs="Times New Roman"/>
                <w:b/>
                <w:bCs/>
                <w:color w:val="auto"/>
              </w:rPr>
              <w:t>Pro dosažení odborných dovedností jsou užívány vyučovací metody:</w:t>
            </w:r>
          </w:p>
          <w:p w14:paraId="0DB73A55" w14:textId="08805AD1" w:rsidR="00FE6B62" w:rsidRPr="00FE6B62" w:rsidRDefault="00FE6B62" w:rsidP="00FE6B62">
            <w:r w:rsidRPr="00434B56">
              <w:rPr>
                <w:color w:val="000000"/>
                <w:shd w:val="clear" w:color="auto" w:fill="FFFFFF"/>
              </w:rPr>
              <w:t xml:space="preserve">Analýza prezentace, </w:t>
            </w:r>
            <w:r w:rsidR="00A466A5" w:rsidRPr="00434B56">
              <w:rPr>
                <w:color w:val="000000"/>
                <w:shd w:val="clear" w:color="auto" w:fill="FFFFFF"/>
              </w:rPr>
              <w:t xml:space="preserve">Dialogická (diskuse, rozhovor, brainstorming), </w:t>
            </w:r>
            <w:r w:rsidRPr="00434B56">
              <w:rPr>
                <w:color w:val="000000"/>
                <w:shd w:val="clear" w:color="auto" w:fill="FFFFFF"/>
              </w:rPr>
              <w:t>Praktické procvičování</w:t>
            </w:r>
            <w:r w:rsidR="00A466A5" w:rsidRPr="00434B56">
              <w:rPr>
                <w:color w:val="000000"/>
                <w:shd w:val="clear" w:color="auto" w:fill="FFFFFF"/>
              </w:rPr>
              <w:t xml:space="preserve"> </w:t>
            </w:r>
          </w:p>
          <w:p w14:paraId="42D0C41E" w14:textId="77777777" w:rsidR="005B14F9" w:rsidRDefault="005B14F9" w:rsidP="005B14F9"/>
          <w:p w14:paraId="5E008099" w14:textId="77777777" w:rsidR="005B14F9" w:rsidRPr="00434B56" w:rsidRDefault="005B14F9" w:rsidP="005B14F9">
            <w:pPr>
              <w:pStyle w:val="Nadpis5"/>
              <w:spacing w:before="0"/>
              <w:rPr>
                <w:rFonts w:ascii="Times New Roman" w:eastAsia="Times New Roman" w:hAnsi="Times New Roman" w:cs="Times New Roman"/>
                <w:b/>
                <w:bCs/>
                <w:color w:val="auto"/>
              </w:rPr>
            </w:pPr>
            <w:r w:rsidRPr="00434B56">
              <w:rPr>
                <w:rFonts w:ascii="Times New Roman" w:eastAsia="Times New Roman" w:hAnsi="Times New Roman" w:cs="Times New Roman"/>
                <w:b/>
                <w:bCs/>
                <w:color w:val="auto"/>
              </w:rPr>
              <w:t>Očekávané výsledky učení dosažené studiem předmětu jsou ověřovány hodnoticími metodami:</w:t>
            </w:r>
          </w:p>
          <w:p w14:paraId="5009D7C1" w14:textId="77777777" w:rsidR="00DE37CB" w:rsidRDefault="005B14F9" w:rsidP="00E24E16">
            <w:pPr>
              <w:jc w:val="both"/>
              <w:rPr>
                <w:color w:val="000000"/>
              </w:rPr>
            </w:pPr>
            <w:r w:rsidRPr="00434B56">
              <w:rPr>
                <w:color w:val="000000"/>
              </w:rPr>
              <w:t xml:space="preserve">Analýza seminární práce, </w:t>
            </w:r>
            <w:r w:rsidR="00EF5326" w:rsidRPr="00434B56">
              <w:rPr>
                <w:color w:val="000000"/>
              </w:rPr>
              <w:t xml:space="preserve">Příprava a přednes prezentace, </w:t>
            </w:r>
            <w:r w:rsidR="00A466A5" w:rsidRPr="00434B56">
              <w:rPr>
                <w:color w:val="000000"/>
              </w:rPr>
              <w:t>Didaktický test</w:t>
            </w:r>
            <w:r w:rsidRPr="00434B56">
              <w:rPr>
                <w:color w:val="000000"/>
              </w:rPr>
              <w:t>, Známkou</w:t>
            </w:r>
          </w:p>
          <w:p w14:paraId="30DA3BC6" w14:textId="77777777" w:rsidR="00DE37CB" w:rsidRDefault="00DE37CB" w:rsidP="00E24E16">
            <w:pPr>
              <w:jc w:val="both"/>
              <w:rPr>
                <w:color w:val="000000"/>
              </w:rPr>
            </w:pPr>
          </w:p>
          <w:p w14:paraId="096945E6" w14:textId="24A6DF88" w:rsidR="00E24E16" w:rsidRPr="00434B56" w:rsidRDefault="00E24E16" w:rsidP="00E24E16">
            <w:pPr>
              <w:jc w:val="both"/>
              <w:rPr>
                <w:b/>
                <w:bCs/>
                <w:u w:val="single"/>
              </w:rPr>
            </w:pPr>
            <w:r w:rsidRPr="00434B56">
              <w:rPr>
                <w:b/>
                <w:bCs/>
                <w:u w:val="single"/>
              </w:rPr>
              <w:t>Používané didaktické prostředky</w:t>
            </w:r>
          </w:p>
          <w:p w14:paraId="40176491" w14:textId="4FF28FD9" w:rsidR="007E0314" w:rsidRPr="0071371D" w:rsidRDefault="007E0314" w:rsidP="007E0314">
            <w:pPr>
              <w:jc w:val="both"/>
            </w:pPr>
            <w:r w:rsidRPr="00434B56">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434B56">
              <w:t>dataprojekce</w:t>
            </w:r>
            <w:proofErr w:type="spellEnd"/>
            <w:r w:rsidRPr="00434B56">
              <w:t>, výukové počítačové programy, zdroje odborné literatury, prezentace.</w:t>
            </w:r>
          </w:p>
          <w:p w14:paraId="5C79DA5A" w14:textId="77777777" w:rsidR="007E0314" w:rsidRPr="0071371D" w:rsidRDefault="007E0314" w:rsidP="007E0314">
            <w:pPr>
              <w:jc w:val="both"/>
            </w:pPr>
            <w:r w:rsidRPr="0071371D">
              <w:t> </w:t>
            </w:r>
          </w:p>
          <w:p w14:paraId="5F58961D" w14:textId="648C0A08" w:rsidR="00E24E16" w:rsidRDefault="007E0314" w:rsidP="007E0314">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3A3D93" w:rsidRPr="0071371D">
              <w:t>M</w:t>
            </w:r>
            <w:r w:rsidR="003A3D93">
              <w:t>S</w:t>
            </w:r>
            <w:r w:rsidR="003A3D93"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4A48C0F1" w14:textId="77777777" w:rsidTr="00892117">
        <w:trPr>
          <w:gridAfter w:val="1"/>
          <w:wAfter w:w="41" w:type="dxa"/>
          <w:trHeight w:val="265"/>
        </w:trPr>
        <w:tc>
          <w:tcPr>
            <w:tcW w:w="3435" w:type="dxa"/>
            <w:gridSpan w:val="5"/>
            <w:tcBorders>
              <w:top w:val="single" w:sz="4" w:space="0" w:color="auto"/>
            </w:tcBorders>
            <w:shd w:val="clear" w:color="auto" w:fill="F7CAAC"/>
          </w:tcPr>
          <w:p w14:paraId="2C261822" w14:textId="77777777" w:rsidR="009F1539" w:rsidRDefault="009F1539" w:rsidP="00892117">
            <w:pPr>
              <w:jc w:val="both"/>
            </w:pPr>
            <w:r>
              <w:rPr>
                <w:b/>
              </w:rPr>
              <w:lastRenderedPageBreak/>
              <w:t>Studijní literatura a studijní pomůcky</w:t>
            </w:r>
          </w:p>
        </w:tc>
        <w:tc>
          <w:tcPr>
            <w:tcW w:w="6420" w:type="dxa"/>
            <w:gridSpan w:val="11"/>
            <w:tcBorders>
              <w:top w:val="single" w:sz="4" w:space="0" w:color="auto"/>
              <w:bottom w:val="nil"/>
            </w:tcBorders>
          </w:tcPr>
          <w:p w14:paraId="4C789DC1" w14:textId="77777777" w:rsidR="009F1539" w:rsidRDefault="009F1539" w:rsidP="00892117">
            <w:pPr>
              <w:jc w:val="both"/>
            </w:pPr>
          </w:p>
        </w:tc>
      </w:tr>
      <w:tr w:rsidR="009F1539" w14:paraId="21F09C23" w14:textId="77777777" w:rsidTr="00892117">
        <w:trPr>
          <w:gridAfter w:val="1"/>
          <w:wAfter w:w="41" w:type="dxa"/>
          <w:trHeight w:val="411"/>
        </w:trPr>
        <w:tc>
          <w:tcPr>
            <w:tcW w:w="9855" w:type="dxa"/>
            <w:gridSpan w:val="16"/>
            <w:tcBorders>
              <w:top w:val="nil"/>
            </w:tcBorders>
          </w:tcPr>
          <w:p w14:paraId="641EB07F" w14:textId="77777777" w:rsidR="009F1539" w:rsidRPr="009A38B9" w:rsidRDefault="009F1539" w:rsidP="00892117">
            <w:pPr>
              <w:jc w:val="both"/>
              <w:rPr>
                <w:u w:val="single"/>
              </w:rPr>
            </w:pPr>
            <w:r w:rsidRPr="009A38B9">
              <w:rPr>
                <w:u w:val="single"/>
              </w:rPr>
              <w:t>Povinná literatura:</w:t>
            </w:r>
          </w:p>
          <w:p w14:paraId="0865D4E7" w14:textId="77777777" w:rsidR="009F1539" w:rsidRPr="009A38B9" w:rsidRDefault="009F1539" w:rsidP="00892117">
            <w:pPr>
              <w:shd w:val="clear" w:color="auto" w:fill="FFFFFF"/>
              <w:jc w:val="both"/>
              <w:rPr>
                <w:color w:val="000000"/>
              </w:rPr>
            </w:pPr>
            <w:r w:rsidRPr="009A38B9">
              <w:rPr>
                <w:caps/>
                <w:color w:val="000000"/>
              </w:rPr>
              <w:t>Buňka, F., Hrabě, J., Vospěl, B</w:t>
            </w:r>
            <w:r w:rsidRPr="009A38B9">
              <w:rPr>
                <w:color w:val="000000"/>
              </w:rPr>
              <w:t>. Senzorická analýza potravin I. 2.</w:t>
            </w:r>
            <w:r>
              <w:rPr>
                <w:color w:val="000000"/>
              </w:rPr>
              <w:t xml:space="preserve"> vyd.</w:t>
            </w:r>
            <w:r w:rsidRPr="009A38B9">
              <w:rPr>
                <w:color w:val="000000"/>
              </w:rPr>
              <w:t xml:space="preserve"> Zlín: </w:t>
            </w:r>
            <w:r>
              <w:rPr>
                <w:color w:val="000000"/>
              </w:rPr>
              <w:t>UTB</w:t>
            </w:r>
            <w:r w:rsidRPr="009A38B9">
              <w:rPr>
                <w:color w:val="000000"/>
              </w:rPr>
              <w:t>, 2010. ISBN 9788073188870.</w:t>
            </w:r>
          </w:p>
          <w:p w14:paraId="45A55073" w14:textId="77777777" w:rsidR="009F1539" w:rsidRPr="009A38B9" w:rsidRDefault="009F1539" w:rsidP="00892117">
            <w:pPr>
              <w:shd w:val="clear" w:color="auto" w:fill="FFFFFF"/>
              <w:jc w:val="both"/>
              <w:rPr>
                <w:color w:val="000000"/>
              </w:rPr>
            </w:pPr>
            <w:r w:rsidRPr="009A38B9">
              <w:rPr>
                <w:caps/>
                <w:color w:val="000000"/>
              </w:rPr>
              <w:t>Kříž, O., Buňka, F., Hrabě, J</w:t>
            </w:r>
            <w:r w:rsidRPr="009A38B9">
              <w:rPr>
                <w:color w:val="000000"/>
              </w:rPr>
              <w:t xml:space="preserve">. Senzorická analýza potravin II. Statistické metody. Zlín: </w:t>
            </w:r>
            <w:r>
              <w:rPr>
                <w:color w:val="000000"/>
              </w:rPr>
              <w:t>UTB</w:t>
            </w:r>
            <w:r w:rsidRPr="009A38B9">
              <w:rPr>
                <w:color w:val="000000"/>
              </w:rPr>
              <w:t>, 2006. ISBN 80-7318-494-X.</w:t>
            </w:r>
          </w:p>
          <w:p w14:paraId="720C1DE5" w14:textId="77777777" w:rsidR="009F1539" w:rsidRPr="00BE4D02" w:rsidRDefault="009F1539" w:rsidP="00892117">
            <w:pPr>
              <w:shd w:val="clear" w:color="auto" w:fill="FFFFFF"/>
              <w:jc w:val="both"/>
            </w:pPr>
            <w:r>
              <w:t xml:space="preserve">JEŽEK, F., SALÁKOVÁ, A. Senzorická analýza potravin. Brno: VFU, 2012. Dostupné z: </w:t>
            </w:r>
            <w:hyperlink r:id="rId45" w:history="1">
              <w:r w:rsidRPr="009F63F3">
                <w:rPr>
                  <w:rStyle w:val="Hypertextovodkaz"/>
                </w:rPr>
                <w:t>https://fvhe.vfu.cz/files/skripta-senzorika_2012.pdf</w:t>
              </w:r>
            </w:hyperlink>
            <w:r>
              <w:t>.</w:t>
            </w:r>
          </w:p>
          <w:p w14:paraId="55E3DD64" w14:textId="77777777" w:rsidR="009F1539" w:rsidRPr="009A38B9" w:rsidRDefault="009F1539" w:rsidP="00892117">
            <w:pPr>
              <w:shd w:val="clear" w:color="auto" w:fill="FFFFFF"/>
              <w:jc w:val="both"/>
              <w:rPr>
                <w:color w:val="000000"/>
              </w:rPr>
            </w:pPr>
          </w:p>
          <w:p w14:paraId="21B12144" w14:textId="77777777" w:rsidR="009F1539" w:rsidRPr="009A38B9" w:rsidRDefault="009F1539" w:rsidP="00892117">
            <w:pPr>
              <w:jc w:val="both"/>
              <w:rPr>
                <w:u w:val="single"/>
              </w:rPr>
            </w:pPr>
            <w:r w:rsidRPr="009A38B9">
              <w:rPr>
                <w:u w:val="single"/>
              </w:rPr>
              <w:t>Doporučená literatura:</w:t>
            </w:r>
          </w:p>
          <w:p w14:paraId="235602AD" w14:textId="77777777" w:rsidR="009F1539" w:rsidRDefault="009F1539" w:rsidP="00892117">
            <w:pPr>
              <w:shd w:val="clear" w:color="auto" w:fill="FFFFFF"/>
              <w:jc w:val="both"/>
              <w:rPr>
                <w:color w:val="000000"/>
              </w:rPr>
            </w:pPr>
            <w:r w:rsidRPr="00846F39">
              <w:rPr>
                <w:color w:val="000000"/>
              </w:rPr>
              <w:t xml:space="preserve">LAWLESS, H.T., HEYMANN, H. Sensory </w:t>
            </w:r>
            <w:proofErr w:type="spellStart"/>
            <w:r w:rsidRPr="00846F39">
              <w:rPr>
                <w:color w:val="000000"/>
              </w:rPr>
              <w:t>Evaluation</w:t>
            </w:r>
            <w:proofErr w:type="spellEnd"/>
            <w:r w:rsidRPr="00846F39">
              <w:rPr>
                <w:color w:val="000000"/>
              </w:rPr>
              <w:t xml:space="preserve"> </w:t>
            </w:r>
            <w:proofErr w:type="spellStart"/>
            <w:r w:rsidRPr="00846F39">
              <w:rPr>
                <w:color w:val="000000"/>
              </w:rPr>
              <w:t>of</w:t>
            </w:r>
            <w:proofErr w:type="spellEnd"/>
            <w:r w:rsidRPr="00846F39">
              <w:rPr>
                <w:color w:val="000000"/>
              </w:rPr>
              <w:t xml:space="preserve"> Food, </w:t>
            </w:r>
            <w:proofErr w:type="spellStart"/>
            <w:r w:rsidRPr="00846F39">
              <w:rPr>
                <w:color w:val="000000"/>
              </w:rPr>
              <w:t>Principles</w:t>
            </w:r>
            <w:proofErr w:type="spellEnd"/>
            <w:r w:rsidRPr="00846F39">
              <w:rPr>
                <w:color w:val="000000"/>
              </w:rPr>
              <w:t xml:space="preserve"> and </w:t>
            </w:r>
            <w:proofErr w:type="spellStart"/>
            <w:r w:rsidRPr="00846F39">
              <w:rPr>
                <w:color w:val="000000"/>
              </w:rPr>
              <w:t>Practices</w:t>
            </w:r>
            <w:proofErr w:type="spellEnd"/>
            <w:r>
              <w:rPr>
                <w:color w:val="000000"/>
              </w:rPr>
              <w:t xml:space="preserve">. 2nd Ed. New York: </w:t>
            </w:r>
            <w:proofErr w:type="spellStart"/>
            <w:r w:rsidRPr="00846F39">
              <w:rPr>
                <w:color w:val="000000"/>
              </w:rPr>
              <w:t>Springer</w:t>
            </w:r>
            <w:proofErr w:type="spellEnd"/>
            <w:r w:rsidRPr="00846F39">
              <w:rPr>
                <w:color w:val="000000"/>
              </w:rPr>
              <w:t xml:space="preserve"> </w:t>
            </w:r>
            <w:proofErr w:type="spellStart"/>
            <w:r w:rsidRPr="00846F39">
              <w:rPr>
                <w:color w:val="000000"/>
              </w:rPr>
              <w:t>Science+Business</w:t>
            </w:r>
            <w:proofErr w:type="spellEnd"/>
            <w:r w:rsidRPr="00846F39">
              <w:rPr>
                <w:color w:val="000000"/>
              </w:rPr>
              <w:t xml:space="preserve"> Media</w:t>
            </w:r>
            <w:r>
              <w:rPr>
                <w:color w:val="000000"/>
              </w:rPr>
              <w:t>, 2010.</w:t>
            </w:r>
            <w:r w:rsidRPr="00846F39">
              <w:rPr>
                <w:color w:val="000000"/>
              </w:rPr>
              <w:t xml:space="preserve"> ISBN 978-1-4419-6487-8</w:t>
            </w:r>
            <w:r>
              <w:rPr>
                <w:color w:val="000000"/>
              </w:rPr>
              <w:t>.</w:t>
            </w:r>
          </w:p>
          <w:p w14:paraId="35B15993" w14:textId="77777777" w:rsidR="009F1539" w:rsidRPr="009A38B9" w:rsidRDefault="009F1539" w:rsidP="00892117">
            <w:pPr>
              <w:shd w:val="clear" w:color="auto" w:fill="FFFFFF"/>
              <w:jc w:val="both"/>
              <w:rPr>
                <w:color w:val="000000"/>
              </w:rPr>
            </w:pPr>
            <w:r w:rsidRPr="009A38B9">
              <w:rPr>
                <w:color w:val="000000"/>
              </w:rPr>
              <w:t>VOILLEY, A., ETIÉVANT, P. </w:t>
            </w:r>
            <w:proofErr w:type="spellStart"/>
            <w:r w:rsidRPr="009A38B9">
              <w:rPr>
                <w:color w:val="000000"/>
              </w:rPr>
              <w:t>Flavour</w:t>
            </w:r>
            <w:proofErr w:type="spellEnd"/>
            <w:r w:rsidRPr="009A38B9">
              <w:rPr>
                <w:color w:val="000000"/>
              </w:rPr>
              <w:t xml:space="preserve"> in Food. </w:t>
            </w:r>
            <w:proofErr w:type="spellStart"/>
            <w:r w:rsidRPr="009A38B9">
              <w:rPr>
                <w:color w:val="000000"/>
              </w:rPr>
              <w:t>Boca</w:t>
            </w:r>
            <w:proofErr w:type="spellEnd"/>
            <w:r w:rsidRPr="009A38B9">
              <w:rPr>
                <w:color w:val="000000"/>
              </w:rPr>
              <w:t xml:space="preserve"> </w:t>
            </w:r>
            <w:proofErr w:type="spellStart"/>
            <w:r w:rsidRPr="009A38B9">
              <w:rPr>
                <w:color w:val="000000"/>
              </w:rPr>
              <w:t>Raton</w:t>
            </w:r>
            <w:proofErr w:type="spellEnd"/>
            <w:r w:rsidRPr="009A38B9">
              <w:rPr>
                <w:color w:val="000000"/>
              </w:rPr>
              <w:t xml:space="preserve">: CRC </w:t>
            </w:r>
            <w:proofErr w:type="spellStart"/>
            <w:r w:rsidRPr="009A38B9">
              <w:rPr>
                <w:color w:val="000000"/>
              </w:rPr>
              <w:t>Press</w:t>
            </w:r>
            <w:proofErr w:type="spellEnd"/>
            <w:r w:rsidRPr="009A38B9">
              <w:rPr>
                <w:color w:val="000000"/>
              </w:rPr>
              <w:t>, 2006. ISBN 978-1-85573-960-4.</w:t>
            </w:r>
          </w:p>
          <w:p w14:paraId="6FC6351D" w14:textId="77777777" w:rsidR="009F1539" w:rsidRDefault="009F1539" w:rsidP="00892117">
            <w:pPr>
              <w:jc w:val="both"/>
            </w:pPr>
            <w:r w:rsidRPr="009A38B9">
              <w:rPr>
                <w:color w:val="000000"/>
              </w:rPr>
              <w:t>BAIGRIE, B. </w:t>
            </w:r>
            <w:proofErr w:type="spellStart"/>
            <w:r w:rsidRPr="009A38B9">
              <w:rPr>
                <w:color w:val="000000"/>
              </w:rPr>
              <w:t>Taints</w:t>
            </w:r>
            <w:proofErr w:type="spellEnd"/>
            <w:r w:rsidRPr="009A38B9">
              <w:rPr>
                <w:color w:val="000000"/>
              </w:rPr>
              <w:t xml:space="preserve"> and </w:t>
            </w:r>
            <w:proofErr w:type="spellStart"/>
            <w:r w:rsidRPr="009A38B9">
              <w:rPr>
                <w:color w:val="000000"/>
              </w:rPr>
              <w:t>Off-flavours</w:t>
            </w:r>
            <w:proofErr w:type="spellEnd"/>
            <w:r w:rsidRPr="009A38B9">
              <w:rPr>
                <w:color w:val="000000"/>
              </w:rPr>
              <w:t xml:space="preserve"> in Food. </w:t>
            </w:r>
            <w:proofErr w:type="spellStart"/>
            <w:r w:rsidRPr="009A38B9">
              <w:rPr>
                <w:color w:val="000000"/>
              </w:rPr>
              <w:t>Boca</w:t>
            </w:r>
            <w:proofErr w:type="spellEnd"/>
            <w:r w:rsidRPr="009A38B9">
              <w:rPr>
                <w:color w:val="000000"/>
              </w:rPr>
              <w:t xml:space="preserve"> </w:t>
            </w:r>
            <w:proofErr w:type="spellStart"/>
            <w:r w:rsidRPr="009A38B9">
              <w:rPr>
                <w:color w:val="000000"/>
              </w:rPr>
              <w:t>Raton</w:t>
            </w:r>
            <w:proofErr w:type="spellEnd"/>
            <w:r w:rsidRPr="009A38B9">
              <w:rPr>
                <w:color w:val="000000"/>
              </w:rPr>
              <w:t xml:space="preserve">: CRC </w:t>
            </w:r>
            <w:proofErr w:type="spellStart"/>
            <w:r w:rsidRPr="009A38B9">
              <w:rPr>
                <w:color w:val="000000"/>
              </w:rPr>
              <w:t>Press</w:t>
            </w:r>
            <w:proofErr w:type="spellEnd"/>
            <w:r w:rsidRPr="009A38B9">
              <w:rPr>
                <w:color w:val="000000"/>
              </w:rPr>
              <w:t>, 2003. ISBN 0-8493-1744-4.</w:t>
            </w:r>
          </w:p>
        </w:tc>
      </w:tr>
      <w:tr w:rsidR="009F1539" w14:paraId="4B10E7A4" w14:textId="77777777" w:rsidTr="00892117">
        <w:trPr>
          <w:gridAfter w:val="1"/>
          <w:wAfter w:w="41"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26A2B545" w14:textId="77777777" w:rsidR="009F1539" w:rsidRDefault="009F1539" w:rsidP="00892117">
            <w:pPr>
              <w:jc w:val="center"/>
              <w:rPr>
                <w:b/>
              </w:rPr>
            </w:pPr>
            <w:r>
              <w:rPr>
                <w:b/>
              </w:rPr>
              <w:t>Informace ke kombinované nebo distanční formě</w:t>
            </w:r>
          </w:p>
        </w:tc>
      </w:tr>
      <w:tr w:rsidR="009F1539" w14:paraId="1F6AE38E" w14:textId="77777777" w:rsidTr="00892117">
        <w:trPr>
          <w:gridAfter w:val="1"/>
          <w:wAfter w:w="41" w:type="dxa"/>
        </w:trPr>
        <w:tc>
          <w:tcPr>
            <w:tcW w:w="4787" w:type="dxa"/>
            <w:gridSpan w:val="8"/>
            <w:tcBorders>
              <w:top w:val="single" w:sz="2" w:space="0" w:color="auto"/>
            </w:tcBorders>
            <w:shd w:val="clear" w:color="auto" w:fill="F7CAAC"/>
          </w:tcPr>
          <w:p w14:paraId="629354AB" w14:textId="77777777" w:rsidR="009F1539" w:rsidRDefault="009F1539" w:rsidP="00892117">
            <w:pPr>
              <w:jc w:val="both"/>
            </w:pPr>
            <w:r>
              <w:rPr>
                <w:b/>
              </w:rPr>
              <w:t>Rozsah konzultací (soustředění)</w:t>
            </w:r>
          </w:p>
        </w:tc>
        <w:tc>
          <w:tcPr>
            <w:tcW w:w="889" w:type="dxa"/>
            <w:tcBorders>
              <w:top w:val="single" w:sz="2" w:space="0" w:color="auto"/>
            </w:tcBorders>
          </w:tcPr>
          <w:p w14:paraId="49241902" w14:textId="77777777" w:rsidR="009F1539" w:rsidRDefault="009F1539" w:rsidP="00892117">
            <w:pPr>
              <w:jc w:val="both"/>
            </w:pPr>
          </w:p>
        </w:tc>
        <w:tc>
          <w:tcPr>
            <w:tcW w:w="4179" w:type="dxa"/>
            <w:gridSpan w:val="7"/>
            <w:tcBorders>
              <w:top w:val="single" w:sz="2" w:space="0" w:color="auto"/>
            </w:tcBorders>
            <w:shd w:val="clear" w:color="auto" w:fill="F7CAAC"/>
          </w:tcPr>
          <w:p w14:paraId="08E0495B" w14:textId="77777777" w:rsidR="009F1539" w:rsidRDefault="009F1539" w:rsidP="00892117">
            <w:pPr>
              <w:jc w:val="both"/>
              <w:rPr>
                <w:b/>
              </w:rPr>
            </w:pPr>
            <w:r>
              <w:rPr>
                <w:b/>
              </w:rPr>
              <w:t xml:space="preserve">hodin </w:t>
            </w:r>
          </w:p>
        </w:tc>
      </w:tr>
      <w:tr w:rsidR="009F1539" w14:paraId="747452BD" w14:textId="77777777" w:rsidTr="00892117">
        <w:trPr>
          <w:gridAfter w:val="1"/>
          <w:wAfter w:w="41" w:type="dxa"/>
        </w:trPr>
        <w:tc>
          <w:tcPr>
            <w:tcW w:w="9855" w:type="dxa"/>
            <w:gridSpan w:val="16"/>
            <w:shd w:val="clear" w:color="auto" w:fill="F7CAAC"/>
          </w:tcPr>
          <w:p w14:paraId="62A87A9A" w14:textId="77777777" w:rsidR="009F1539" w:rsidRDefault="009F1539" w:rsidP="00892117">
            <w:pPr>
              <w:jc w:val="both"/>
              <w:rPr>
                <w:b/>
              </w:rPr>
            </w:pPr>
            <w:r>
              <w:rPr>
                <w:b/>
              </w:rPr>
              <w:t>Informace o způsobu kontaktu s vyučujícím</w:t>
            </w:r>
          </w:p>
        </w:tc>
      </w:tr>
      <w:tr w:rsidR="009F1539" w14:paraId="17BFAD1B" w14:textId="77777777" w:rsidTr="00892117">
        <w:trPr>
          <w:gridAfter w:val="1"/>
          <w:wAfter w:w="41" w:type="dxa"/>
          <w:trHeight w:val="1373"/>
        </w:trPr>
        <w:tc>
          <w:tcPr>
            <w:tcW w:w="9855" w:type="dxa"/>
            <w:gridSpan w:val="16"/>
          </w:tcPr>
          <w:p w14:paraId="7BB543DB" w14:textId="77777777" w:rsidR="009F1539" w:rsidRDefault="009F1539" w:rsidP="00892117">
            <w:pPr>
              <w:jc w:val="both"/>
            </w:pPr>
          </w:p>
          <w:p w14:paraId="39330BDD" w14:textId="77777777" w:rsidR="00C23DEC" w:rsidRDefault="00C23DEC" w:rsidP="00892117">
            <w:pPr>
              <w:jc w:val="both"/>
            </w:pPr>
          </w:p>
          <w:p w14:paraId="1865F3B7" w14:textId="77777777" w:rsidR="00C23DEC" w:rsidRDefault="00C23DEC" w:rsidP="00892117">
            <w:pPr>
              <w:jc w:val="both"/>
            </w:pPr>
          </w:p>
          <w:p w14:paraId="2B3863FB" w14:textId="77777777" w:rsidR="00C23DEC" w:rsidRDefault="00C23DEC" w:rsidP="00892117">
            <w:pPr>
              <w:jc w:val="both"/>
            </w:pPr>
          </w:p>
          <w:p w14:paraId="66B775DE" w14:textId="77777777" w:rsidR="00C23DEC" w:rsidRDefault="00C23DEC" w:rsidP="00892117">
            <w:pPr>
              <w:jc w:val="both"/>
            </w:pPr>
          </w:p>
          <w:p w14:paraId="397AA526" w14:textId="77777777" w:rsidR="00C23DEC" w:rsidRDefault="00C23DEC" w:rsidP="00892117">
            <w:pPr>
              <w:jc w:val="both"/>
            </w:pPr>
          </w:p>
          <w:p w14:paraId="75BE045B" w14:textId="77777777" w:rsidR="00C23DEC" w:rsidRDefault="00C23DEC" w:rsidP="00892117">
            <w:pPr>
              <w:jc w:val="both"/>
            </w:pPr>
          </w:p>
          <w:p w14:paraId="20012CBE" w14:textId="77777777" w:rsidR="00C23DEC" w:rsidRDefault="00C23DEC" w:rsidP="00892117">
            <w:pPr>
              <w:jc w:val="both"/>
            </w:pPr>
          </w:p>
          <w:p w14:paraId="6B548205" w14:textId="77777777" w:rsidR="00C23DEC" w:rsidRDefault="00C23DEC" w:rsidP="00892117">
            <w:pPr>
              <w:jc w:val="both"/>
            </w:pPr>
          </w:p>
          <w:p w14:paraId="1CD871EB" w14:textId="77777777" w:rsidR="00C23DEC" w:rsidRDefault="00C23DEC" w:rsidP="00892117">
            <w:pPr>
              <w:jc w:val="both"/>
            </w:pPr>
          </w:p>
          <w:p w14:paraId="5BDC8CE7" w14:textId="77777777" w:rsidR="00C23DEC" w:rsidRDefault="00C23DEC" w:rsidP="00892117">
            <w:pPr>
              <w:jc w:val="both"/>
            </w:pPr>
          </w:p>
          <w:p w14:paraId="71F94438" w14:textId="77777777" w:rsidR="00C23DEC" w:rsidRDefault="00C23DEC" w:rsidP="00892117">
            <w:pPr>
              <w:jc w:val="both"/>
            </w:pPr>
          </w:p>
          <w:p w14:paraId="5CACBB92" w14:textId="77777777" w:rsidR="00C23DEC" w:rsidRDefault="00C23DEC" w:rsidP="00892117">
            <w:pPr>
              <w:jc w:val="both"/>
            </w:pPr>
          </w:p>
          <w:p w14:paraId="6F2F8D3A" w14:textId="77777777" w:rsidR="00C23DEC" w:rsidRDefault="00C23DEC" w:rsidP="00892117">
            <w:pPr>
              <w:jc w:val="both"/>
            </w:pPr>
          </w:p>
          <w:p w14:paraId="42BEE76C" w14:textId="77777777" w:rsidR="00C23DEC" w:rsidRDefault="00C23DEC" w:rsidP="00892117">
            <w:pPr>
              <w:jc w:val="both"/>
            </w:pPr>
          </w:p>
          <w:p w14:paraId="735805FB" w14:textId="77777777" w:rsidR="00C23DEC" w:rsidRDefault="00C23DEC" w:rsidP="00892117">
            <w:pPr>
              <w:jc w:val="both"/>
            </w:pPr>
          </w:p>
          <w:p w14:paraId="43552345" w14:textId="77777777" w:rsidR="00C23DEC" w:rsidRDefault="00C23DEC" w:rsidP="00892117">
            <w:pPr>
              <w:jc w:val="both"/>
            </w:pPr>
          </w:p>
          <w:p w14:paraId="3AD89088" w14:textId="77777777" w:rsidR="00C23DEC" w:rsidRDefault="00C23DEC" w:rsidP="00892117">
            <w:pPr>
              <w:jc w:val="both"/>
            </w:pPr>
          </w:p>
          <w:p w14:paraId="6780CCE1" w14:textId="77777777" w:rsidR="00C23DEC" w:rsidRDefault="00C23DEC" w:rsidP="00892117">
            <w:pPr>
              <w:jc w:val="both"/>
            </w:pPr>
          </w:p>
          <w:p w14:paraId="78EA37E7" w14:textId="77777777" w:rsidR="00C23DEC" w:rsidRDefault="00C23DEC" w:rsidP="00892117">
            <w:pPr>
              <w:jc w:val="both"/>
            </w:pPr>
          </w:p>
          <w:p w14:paraId="6CC894AB" w14:textId="77777777" w:rsidR="00C23DEC" w:rsidRDefault="00C23DEC" w:rsidP="00892117">
            <w:pPr>
              <w:jc w:val="both"/>
            </w:pPr>
          </w:p>
          <w:p w14:paraId="1DA1C17D" w14:textId="77777777" w:rsidR="00C23DEC" w:rsidRDefault="00C23DEC" w:rsidP="00892117">
            <w:pPr>
              <w:jc w:val="both"/>
            </w:pPr>
          </w:p>
          <w:p w14:paraId="4DE9FAF5" w14:textId="77777777" w:rsidR="00C23DEC" w:rsidRDefault="00C23DEC" w:rsidP="00892117">
            <w:pPr>
              <w:jc w:val="both"/>
            </w:pPr>
          </w:p>
          <w:p w14:paraId="46D035E9" w14:textId="77777777" w:rsidR="00C23DEC" w:rsidRDefault="00C23DEC" w:rsidP="00892117">
            <w:pPr>
              <w:jc w:val="both"/>
            </w:pPr>
          </w:p>
          <w:p w14:paraId="6CD0675D" w14:textId="77777777" w:rsidR="00C23DEC" w:rsidRDefault="00C23DEC" w:rsidP="00892117">
            <w:pPr>
              <w:jc w:val="both"/>
            </w:pPr>
          </w:p>
          <w:p w14:paraId="180D4E7D" w14:textId="77777777" w:rsidR="00C23DEC" w:rsidRDefault="00C23DEC" w:rsidP="00892117">
            <w:pPr>
              <w:jc w:val="both"/>
            </w:pPr>
          </w:p>
          <w:p w14:paraId="0B377920" w14:textId="77777777" w:rsidR="00C23DEC" w:rsidRDefault="00C23DEC" w:rsidP="00892117">
            <w:pPr>
              <w:jc w:val="both"/>
            </w:pPr>
          </w:p>
          <w:p w14:paraId="14BE28E3" w14:textId="77777777" w:rsidR="00C23DEC" w:rsidRDefault="00C23DEC" w:rsidP="00892117">
            <w:pPr>
              <w:jc w:val="both"/>
            </w:pPr>
          </w:p>
          <w:p w14:paraId="6E3FFCB2" w14:textId="77777777" w:rsidR="00C23DEC" w:rsidRDefault="00C23DEC" w:rsidP="00892117">
            <w:pPr>
              <w:jc w:val="both"/>
            </w:pPr>
          </w:p>
          <w:p w14:paraId="2B9F62E2" w14:textId="77777777" w:rsidR="00C23DEC" w:rsidRDefault="00C23DEC" w:rsidP="00892117">
            <w:pPr>
              <w:jc w:val="both"/>
            </w:pPr>
          </w:p>
          <w:p w14:paraId="7435F7B1" w14:textId="77777777" w:rsidR="00C23DEC" w:rsidRDefault="00C23DEC" w:rsidP="00892117">
            <w:pPr>
              <w:jc w:val="both"/>
            </w:pPr>
          </w:p>
          <w:p w14:paraId="366A1468" w14:textId="77777777" w:rsidR="00C23DEC" w:rsidRDefault="00C23DEC" w:rsidP="00892117">
            <w:pPr>
              <w:jc w:val="both"/>
            </w:pPr>
          </w:p>
          <w:p w14:paraId="1FAAF2D8" w14:textId="77777777" w:rsidR="00C23DEC" w:rsidRDefault="00C23DEC" w:rsidP="00892117">
            <w:pPr>
              <w:jc w:val="both"/>
            </w:pPr>
          </w:p>
          <w:p w14:paraId="3BEAAC91" w14:textId="77777777" w:rsidR="00C23DEC" w:rsidRDefault="00C23DEC" w:rsidP="00892117">
            <w:pPr>
              <w:jc w:val="both"/>
            </w:pPr>
          </w:p>
          <w:p w14:paraId="5BDBC5CE" w14:textId="77777777" w:rsidR="00C23DEC" w:rsidRDefault="00C23DEC" w:rsidP="00892117">
            <w:pPr>
              <w:jc w:val="both"/>
            </w:pPr>
          </w:p>
          <w:p w14:paraId="2D9712F9" w14:textId="7388A2D5" w:rsidR="00757B02" w:rsidRDefault="00757B02" w:rsidP="00892117">
            <w:pPr>
              <w:jc w:val="both"/>
            </w:pPr>
          </w:p>
        </w:tc>
      </w:tr>
      <w:tr w:rsidR="009F1539" w14:paraId="78905151" w14:textId="77777777" w:rsidTr="00892117">
        <w:trPr>
          <w:gridAfter w:val="1"/>
          <w:wAfter w:w="41" w:type="dxa"/>
        </w:trPr>
        <w:tc>
          <w:tcPr>
            <w:tcW w:w="9855" w:type="dxa"/>
            <w:gridSpan w:val="16"/>
            <w:tcBorders>
              <w:bottom w:val="double" w:sz="4" w:space="0" w:color="auto"/>
            </w:tcBorders>
            <w:shd w:val="clear" w:color="auto" w:fill="BDD6EE"/>
          </w:tcPr>
          <w:p w14:paraId="7FCD0D9E" w14:textId="77777777" w:rsidR="009F1539" w:rsidRDefault="009F1539" w:rsidP="00892117">
            <w:pPr>
              <w:jc w:val="both"/>
              <w:rPr>
                <w:b/>
                <w:sz w:val="28"/>
              </w:rPr>
            </w:pPr>
            <w:bookmarkStart w:id="55" w:name="_Hlk172558295"/>
            <w:bookmarkEnd w:id="53"/>
            <w:r>
              <w:lastRenderedPageBreak/>
              <w:br w:type="page"/>
            </w:r>
            <w:r>
              <w:rPr>
                <w:b/>
                <w:sz w:val="28"/>
              </w:rPr>
              <w:t>B-III – Charakteristika studijního předmětu</w:t>
            </w:r>
          </w:p>
        </w:tc>
      </w:tr>
      <w:tr w:rsidR="009F1539" w14:paraId="0FB5DCC9" w14:textId="77777777" w:rsidTr="00892117">
        <w:trPr>
          <w:gridAfter w:val="1"/>
          <w:wAfter w:w="41" w:type="dxa"/>
        </w:trPr>
        <w:tc>
          <w:tcPr>
            <w:tcW w:w="3435" w:type="dxa"/>
            <w:gridSpan w:val="5"/>
            <w:tcBorders>
              <w:top w:val="double" w:sz="4" w:space="0" w:color="auto"/>
            </w:tcBorders>
            <w:shd w:val="clear" w:color="auto" w:fill="F7CAAC"/>
          </w:tcPr>
          <w:p w14:paraId="538C986B" w14:textId="77777777" w:rsidR="009F1539" w:rsidRDefault="009F1539" w:rsidP="00892117">
            <w:pPr>
              <w:jc w:val="both"/>
              <w:rPr>
                <w:b/>
              </w:rPr>
            </w:pPr>
            <w:r>
              <w:rPr>
                <w:b/>
              </w:rPr>
              <w:t>Název studijního předmětu</w:t>
            </w:r>
          </w:p>
        </w:tc>
        <w:tc>
          <w:tcPr>
            <w:tcW w:w="6420" w:type="dxa"/>
            <w:gridSpan w:val="11"/>
            <w:tcBorders>
              <w:top w:val="double" w:sz="4" w:space="0" w:color="auto"/>
            </w:tcBorders>
          </w:tcPr>
          <w:p w14:paraId="53C034C9" w14:textId="77777777" w:rsidR="009F1539" w:rsidRDefault="009F1539" w:rsidP="00892117">
            <w:pPr>
              <w:jc w:val="both"/>
            </w:pPr>
            <w:bookmarkStart w:id="56" w:name="Principy_úch_potr"/>
            <w:bookmarkEnd w:id="56"/>
            <w:r w:rsidRPr="002740A6">
              <w:rPr>
                <w:b/>
                <w:bCs/>
              </w:rPr>
              <w:t>Principy úchovy potravin</w:t>
            </w:r>
          </w:p>
        </w:tc>
      </w:tr>
      <w:tr w:rsidR="009F1539" w14:paraId="280CB9C6" w14:textId="77777777" w:rsidTr="00892117">
        <w:trPr>
          <w:gridAfter w:val="1"/>
          <w:wAfter w:w="41" w:type="dxa"/>
        </w:trPr>
        <w:tc>
          <w:tcPr>
            <w:tcW w:w="3435" w:type="dxa"/>
            <w:gridSpan w:val="5"/>
            <w:shd w:val="clear" w:color="auto" w:fill="F7CAAC"/>
          </w:tcPr>
          <w:p w14:paraId="4EE3D5B9" w14:textId="77777777" w:rsidR="009F1539" w:rsidRDefault="009F1539" w:rsidP="00892117">
            <w:pPr>
              <w:jc w:val="both"/>
              <w:rPr>
                <w:b/>
              </w:rPr>
            </w:pPr>
            <w:r>
              <w:rPr>
                <w:b/>
              </w:rPr>
              <w:t>Typ předmětu</w:t>
            </w:r>
          </w:p>
        </w:tc>
        <w:tc>
          <w:tcPr>
            <w:tcW w:w="3057" w:type="dxa"/>
            <w:gridSpan w:val="5"/>
          </w:tcPr>
          <w:p w14:paraId="158AF7B8" w14:textId="77777777" w:rsidR="009F1539" w:rsidRDefault="009F1539" w:rsidP="00892117">
            <w:pPr>
              <w:jc w:val="both"/>
            </w:pPr>
            <w:r>
              <w:t>povinně volitelný</w:t>
            </w:r>
          </w:p>
        </w:tc>
        <w:tc>
          <w:tcPr>
            <w:tcW w:w="2695" w:type="dxa"/>
            <w:gridSpan w:val="4"/>
            <w:shd w:val="clear" w:color="auto" w:fill="F7CAAC"/>
          </w:tcPr>
          <w:p w14:paraId="0F4E1BB3" w14:textId="77777777" w:rsidR="009F1539" w:rsidRDefault="009F1539" w:rsidP="00892117">
            <w:pPr>
              <w:jc w:val="both"/>
            </w:pPr>
            <w:r>
              <w:rPr>
                <w:b/>
              </w:rPr>
              <w:t>doporučený ročník / semestr</w:t>
            </w:r>
          </w:p>
        </w:tc>
        <w:tc>
          <w:tcPr>
            <w:tcW w:w="668" w:type="dxa"/>
            <w:gridSpan w:val="2"/>
          </w:tcPr>
          <w:p w14:paraId="42894AF0" w14:textId="77777777" w:rsidR="009F1539" w:rsidRDefault="009F1539" w:rsidP="00892117">
            <w:pPr>
              <w:jc w:val="both"/>
            </w:pPr>
            <w:r>
              <w:t>1/ZS</w:t>
            </w:r>
          </w:p>
        </w:tc>
      </w:tr>
      <w:tr w:rsidR="009F1539" w14:paraId="143CD110" w14:textId="77777777" w:rsidTr="00892117">
        <w:trPr>
          <w:gridAfter w:val="1"/>
          <w:wAfter w:w="41" w:type="dxa"/>
        </w:trPr>
        <w:tc>
          <w:tcPr>
            <w:tcW w:w="3435" w:type="dxa"/>
            <w:gridSpan w:val="5"/>
            <w:shd w:val="clear" w:color="auto" w:fill="F7CAAC"/>
          </w:tcPr>
          <w:p w14:paraId="0B3F9994" w14:textId="77777777" w:rsidR="009F1539" w:rsidRDefault="009F1539" w:rsidP="00892117">
            <w:pPr>
              <w:jc w:val="both"/>
              <w:rPr>
                <w:b/>
              </w:rPr>
            </w:pPr>
            <w:r>
              <w:rPr>
                <w:b/>
              </w:rPr>
              <w:t>Rozsah studijního předmětu</w:t>
            </w:r>
          </w:p>
        </w:tc>
        <w:tc>
          <w:tcPr>
            <w:tcW w:w="1352" w:type="dxa"/>
            <w:gridSpan w:val="3"/>
          </w:tcPr>
          <w:p w14:paraId="21F38288" w14:textId="77777777" w:rsidR="009F1539" w:rsidRDefault="009F1539" w:rsidP="00892117">
            <w:pPr>
              <w:jc w:val="both"/>
            </w:pPr>
            <w:proofErr w:type="gramStart"/>
            <w:r>
              <w:t>28p</w:t>
            </w:r>
            <w:proofErr w:type="gramEnd"/>
            <w:r>
              <w:t>+14s+14l</w:t>
            </w:r>
          </w:p>
        </w:tc>
        <w:tc>
          <w:tcPr>
            <w:tcW w:w="889" w:type="dxa"/>
            <w:shd w:val="clear" w:color="auto" w:fill="F7CAAC"/>
          </w:tcPr>
          <w:p w14:paraId="15E364FD" w14:textId="77777777" w:rsidR="009F1539" w:rsidRDefault="009F1539" w:rsidP="00892117">
            <w:pPr>
              <w:jc w:val="both"/>
              <w:rPr>
                <w:b/>
              </w:rPr>
            </w:pPr>
            <w:r>
              <w:rPr>
                <w:b/>
              </w:rPr>
              <w:t xml:space="preserve">hod. </w:t>
            </w:r>
          </w:p>
        </w:tc>
        <w:tc>
          <w:tcPr>
            <w:tcW w:w="816" w:type="dxa"/>
          </w:tcPr>
          <w:p w14:paraId="4FA5FF9F" w14:textId="77777777" w:rsidR="009F1539" w:rsidRDefault="009F1539" w:rsidP="00892117">
            <w:pPr>
              <w:jc w:val="both"/>
            </w:pPr>
            <w:r>
              <w:t>56</w:t>
            </w:r>
          </w:p>
        </w:tc>
        <w:tc>
          <w:tcPr>
            <w:tcW w:w="1479" w:type="dxa"/>
            <w:gridSpan w:val="2"/>
            <w:shd w:val="clear" w:color="auto" w:fill="F7CAAC"/>
          </w:tcPr>
          <w:p w14:paraId="2E4C5C11" w14:textId="77777777" w:rsidR="009F1539" w:rsidRDefault="009F1539" w:rsidP="00892117">
            <w:pPr>
              <w:jc w:val="both"/>
              <w:rPr>
                <w:b/>
              </w:rPr>
            </w:pPr>
            <w:r>
              <w:rPr>
                <w:b/>
              </w:rPr>
              <w:t>kreditů</w:t>
            </w:r>
          </w:p>
        </w:tc>
        <w:tc>
          <w:tcPr>
            <w:tcW w:w="1884" w:type="dxa"/>
            <w:gridSpan w:val="4"/>
          </w:tcPr>
          <w:p w14:paraId="4274C1D5" w14:textId="77777777" w:rsidR="009F1539" w:rsidRDefault="009F1539" w:rsidP="00892117">
            <w:pPr>
              <w:jc w:val="both"/>
            </w:pPr>
            <w:r>
              <w:t>4</w:t>
            </w:r>
          </w:p>
        </w:tc>
      </w:tr>
      <w:tr w:rsidR="009F1539" w14:paraId="6CFDA842" w14:textId="77777777" w:rsidTr="00892117">
        <w:trPr>
          <w:gridAfter w:val="1"/>
          <w:wAfter w:w="41" w:type="dxa"/>
        </w:trPr>
        <w:tc>
          <w:tcPr>
            <w:tcW w:w="3435" w:type="dxa"/>
            <w:gridSpan w:val="5"/>
            <w:shd w:val="clear" w:color="auto" w:fill="F7CAAC"/>
          </w:tcPr>
          <w:p w14:paraId="7C2D0DA1"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0" w:type="dxa"/>
            <w:gridSpan w:val="11"/>
          </w:tcPr>
          <w:p w14:paraId="6770C9E1" w14:textId="77777777" w:rsidR="009F1539" w:rsidRDefault="009F1539" w:rsidP="00892117">
            <w:pPr>
              <w:jc w:val="both"/>
            </w:pPr>
          </w:p>
        </w:tc>
      </w:tr>
      <w:tr w:rsidR="009F1539" w14:paraId="302B5A59" w14:textId="77777777" w:rsidTr="00892117">
        <w:trPr>
          <w:gridAfter w:val="1"/>
          <w:wAfter w:w="41" w:type="dxa"/>
        </w:trPr>
        <w:tc>
          <w:tcPr>
            <w:tcW w:w="3435" w:type="dxa"/>
            <w:gridSpan w:val="5"/>
            <w:shd w:val="clear" w:color="auto" w:fill="F7CAAC"/>
          </w:tcPr>
          <w:p w14:paraId="5A2CDEEA" w14:textId="77777777" w:rsidR="009F1539" w:rsidRPr="005A0406" w:rsidRDefault="009F1539" w:rsidP="00892117">
            <w:pPr>
              <w:jc w:val="both"/>
              <w:rPr>
                <w:b/>
              </w:rPr>
            </w:pPr>
            <w:r w:rsidRPr="005A0406">
              <w:rPr>
                <w:b/>
              </w:rPr>
              <w:t>Způsob ověření výsledků učení</w:t>
            </w:r>
          </w:p>
        </w:tc>
        <w:tc>
          <w:tcPr>
            <w:tcW w:w="3057" w:type="dxa"/>
            <w:gridSpan w:val="5"/>
            <w:tcBorders>
              <w:bottom w:val="single" w:sz="4" w:space="0" w:color="auto"/>
            </w:tcBorders>
          </w:tcPr>
          <w:p w14:paraId="0670A96D" w14:textId="77777777" w:rsidR="009F1539" w:rsidRDefault="009F1539" w:rsidP="00892117">
            <w:pPr>
              <w:jc w:val="both"/>
            </w:pPr>
            <w:r>
              <w:t>zápočet, zkouška</w:t>
            </w:r>
          </w:p>
        </w:tc>
        <w:tc>
          <w:tcPr>
            <w:tcW w:w="1479" w:type="dxa"/>
            <w:gridSpan w:val="2"/>
            <w:tcBorders>
              <w:bottom w:val="single" w:sz="4" w:space="0" w:color="auto"/>
            </w:tcBorders>
            <w:shd w:val="clear" w:color="auto" w:fill="F7CAAC"/>
          </w:tcPr>
          <w:p w14:paraId="2B207C16" w14:textId="77777777" w:rsidR="009F1539" w:rsidRDefault="009F1539" w:rsidP="00892117">
            <w:pPr>
              <w:jc w:val="both"/>
              <w:rPr>
                <w:b/>
              </w:rPr>
            </w:pPr>
            <w:r>
              <w:rPr>
                <w:b/>
              </w:rPr>
              <w:t>Forma výuky</w:t>
            </w:r>
          </w:p>
        </w:tc>
        <w:tc>
          <w:tcPr>
            <w:tcW w:w="1884" w:type="dxa"/>
            <w:gridSpan w:val="4"/>
            <w:tcBorders>
              <w:bottom w:val="single" w:sz="4" w:space="0" w:color="auto"/>
            </w:tcBorders>
          </w:tcPr>
          <w:p w14:paraId="18452865" w14:textId="77777777" w:rsidR="009F1539" w:rsidRDefault="009F1539" w:rsidP="00892117">
            <w:pPr>
              <w:jc w:val="both"/>
            </w:pPr>
            <w:r>
              <w:t>přednášky, semináře, laboratorní cvičení</w:t>
            </w:r>
          </w:p>
        </w:tc>
      </w:tr>
      <w:tr w:rsidR="009F1539" w14:paraId="47C6E2A4" w14:textId="77777777" w:rsidTr="00892117">
        <w:trPr>
          <w:gridAfter w:val="1"/>
          <w:wAfter w:w="41" w:type="dxa"/>
        </w:trPr>
        <w:tc>
          <w:tcPr>
            <w:tcW w:w="3435" w:type="dxa"/>
            <w:gridSpan w:val="5"/>
            <w:shd w:val="clear" w:color="auto" w:fill="F7CAAC"/>
          </w:tcPr>
          <w:p w14:paraId="0A35CFE4" w14:textId="77777777" w:rsidR="009F1539" w:rsidRPr="005A0406" w:rsidRDefault="009F1539" w:rsidP="00892117">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4D752336" w14:textId="77777777" w:rsidR="009F1539" w:rsidRDefault="009F1539" w:rsidP="00892117">
            <w:pPr>
              <w:jc w:val="both"/>
              <w:rPr>
                <w:color w:val="000000"/>
                <w:shd w:val="clear" w:color="auto" w:fill="FFFFFF"/>
              </w:rPr>
            </w:pPr>
            <w:r w:rsidRPr="008B74CA">
              <w:rPr>
                <w:color w:val="000000"/>
                <w:shd w:val="clear" w:color="auto" w:fill="FFFFFF"/>
              </w:rPr>
              <w:t xml:space="preserve">Seminář: podmínkou udělení zápočtu z části semináře je splnění </w:t>
            </w:r>
            <w:r>
              <w:rPr>
                <w:color w:val="000000"/>
                <w:shd w:val="clear" w:color="auto" w:fill="FFFFFF"/>
              </w:rPr>
              <w:t xml:space="preserve">min. </w:t>
            </w:r>
            <w:r w:rsidRPr="008B74CA">
              <w:rPr>
                <w:color w:val="000000"/>
                <w:shd w:val="clear" w:color="auto" w:fill="FFFFFF"/>
              </w:rPr>
              <w:t xml:space="preserve">80% účasti na seminářích, napsání zápočtového testu na </w:t>
            </w:r>
            <w:r>
              <w:rPr>
                <w:color w:val="000000"/>
                <w:shd w:val="clear" w:color="auto" w:fill="FFFFFF"/>
              </w:rPr>
              <w:t xml:space="preserve">min. </w:t>
            </w:r>
            <w:r w:rsidRPr="008B74CA">
              <w:rPr>
                <w:color w:val="000000"/>
                <w:shd w:val="clear" w:color="auto" w:fill="FFFFFF"/>
              </w:rPr>
              <w:t>70</w:t>
            </w:r>
            <w:r>
              <w:rPr>
                <w:color w:val="000000"/>
                <w:shd w:val="clear" w:color="auto" w:fill="FFFFFF"/>
              </w:rPr>
              <w:t xml:space="preserve"> </w:t>
            </w:r>
            <w:r w:rsidRPr="008B74CA">
              <w:rPr>
                <w:color w:val="000000"/>
                <w:shd w:val="clear" w:color="auto" w:fill="FFFFFF"/>
              </w:rPr>
              <w:t>%.</w:t>
            </w:r>
          </w:p>
          <w:p w14:paraId="21D4B01A" w14:textId="1BE37E1D" w:rsidR="009F1539" w:rsidRDefault="009F1539" w:rsidP="00892117">
            <w:pPr>
              <w:jc w:val="both"/>
              <w:rPr>
                <w:color w:val="000000"/>
                <w:shd w:val="clear" w:color="auto" w:fill="FFFFFF"/>
              </w:rPr>
            </w:pPr>
            <w:r w:rsidRPr="008B74CA">
              <w:rPr>
                <w:color w:val="000000"/>
                <w:shd w:val="clear" w:color="auto" w:fill="FFFFFF"/>
              </w:rPr>
              <w:t>Laboratorní cvičení: podmínkou je</w:t>
            </w:r>
            <w:r w:rsidR="00B43A7D">
              <w:rPr>
                <w:color w:val="000000"/>
                <w:shd w:val="clear" w:color="auto" w:fill="FFFFFF"/>
              </w:rPr>
              <w:t xml:space="preserve"> a</w:t>
            </w:r>
            <w:r w:rsidR="00B43A7D" w:rsidRPr="00EC41B5">
              <w:rPr>
                <w:color w:val="000000"/>
                <w:shd w:val="clear" w:color="auto" w:fill="FFFFFF"/>
              </w:rPr>
              <w:t>bsolvování všech cvičení</w:t>
            </w:r>
            <w:r w:rsidR="00B43A7D">
              <w:rPr>
                <w:color w:val="000000"/>
                <w:shd w:val="clear" w:color="auto" w:fill="FFFFFF"/>
              </w:rPr>
              <w:t xml:space="preserve"> </w:t>
            </w:r>
            <w:r w:rsidRPr="008B74CA">
              <w:rPr>
                <w:color w:val="000000"/>
                <w:shd w:val="clear" w:color="auto" w:fill="FFFFFF"/>
              </w:rPr>
              <w:t>a akceptace protokolu.</w:t>
            </w:r>
          </w:p>
          <w:p w14:paraId="777494FB" w14:textId="77777777" w:rsidR="009F1539" w:rsidRDefault="009F1539" w:rsidP="00892117">
            <w:pPr>
              <w:jc w:val="both"/>
              <w:rPr>
                <w:color w:val="000000"/>
                <w:shd w:val="clear" w:color="auto" w:fill="FFFFFF"/>
              </w:rPr>
            </w:pPr>
            <w:r w:rsidRPr="008B74CA">
              <w:rPr>
                <w:color w:val="000000"/>
                <w:shd w:val="clear" w:color="auto" w:fill="FFFFFF"/>
              </w:rPr>
              <w:t>Zápočet: bude udělen za splnění obou podmínek, za seminář a laboratorní cvičení dohromady.</w:t>
            </w:r>
          </w:p>
          <w:p w14:paraId="4E846296" w14:textId="77777777" w:rsidR="009F1539" w:rsidRDefault="009F1539" w:rsidP="00892117">
            <w:pPr>
              <w:jc w:val="both"/>
            </w:pPr>
            <w:r w:rsidRPr="008B74CA">
              <w:rPr>
                <w:color w:val="000000"/>
                <w:shd w:val="clear" w:color="auto" w:fill="FFFFFF"/>
              </w:rPr>
              <w:t xml:space="preserve">Zkouška: písemná zkouška po předchozím udělení zápočtu. Obsahem zkoušky bude prokázání znalostí uvedených tematických okruhů alespoň na </w:t>
            </w:r>
            <w:r>
              <w:rPr>
                <w:color w:val="000000"/>
                <w:shd w:val="clear" w:color="auto" w:fill="FFFFFF"/>
              </w:rPr>
              <w:t>6</w:t>
            </w:r>
            <w:r w:rsidRPr="008B74CA">
              <w:rPr>
                <w:color w:val="000000"/>
                <w:shd w:val="clear" w:color="auto" w:fill="FFFFFF"/>
              </w:rPr>
              <w:t>0</w:t>
            </w:r>
            <w:r>
              <w:rPr>
                <w:color w:val="000000"/>
                <w:shd w:val="clear" w:color="auto" w:fill="FFFFFF"/>
              </w:rPr>
              <w:t xml:space="preserve"> </w:t>
            </w:r>
            <w:r w:rsidRPr="008B74CA">
              <w:rPr>
                <w:color w:val="000000"/>
                <w:shd w:val="clear" w:color="auto" w:fill="FFFFFF"/>
              </w:rPr>
              <w:t>% a na jeho základě doplňkové ústní zkoušení.</w:t>
            </w:r>
          </w:p>
        </w:tc>
      </w:tr>
      <w:tr w:rsidR="009F1539" w14:paraId="10D06BA2" w14:textId="77777777" w:rsidTr="00892117">
        <w:trPr>
          <w:gridAfter w:val="1"/>
          <w:wAfter w:w="41" w:type="dxa"/>
          <w:trHeight w:val="197"/>
        </w:trPr>
        <w:tc>
          <w:tcPr>
            <w:tcW w:w="3435" w:type="dxa"/>
            <w:gridSpan w:val="5"/>
            <w:tcBorders>
              <w:top w:val="nil"/>
            </w:tcBorders>
            <w:shd w:val="clear" w:color="auto" w:fill="F7CAAC"/>
          </w:tcPr>
          <w:p w14:paraId="33F198BA" w14:textId="77777777" w:rsidR="009F1539" w:rsidRDefault="009F1539" w:rsidP="00892117">
            <w:pPr>
              <w:jc w:val="both"/>
              <w:rPr>
                <w:b/>
              </w:rPr>
            </w:pPr>
            <w:r>
              <w:rPr>
                <w:b/>
              </w:rPr>
              <w:t>Garant předmětu</w:t>
            </w:r>
          </w:p>
        </w:tc>
        <w:tc>
          <w:tcPr>
            <w:tcW w:w="6420" w:type="dxa"/>
            <w:gridSpan w:val="11"/>
            <w:tcBorders>
              <w:top w:val="single" w:sz="4" w:space="0" w:color="auto"/>
            </w:tcBorders>
          </w:tcPr>
          <w:p w14:paraId="567CE7AB" w14:textId="77777777" w:rsidR="009F1539" w:rsidRDefault="009F1539" w:rsidP="00892117">
            <w:pPr>
              <w:jc w:val="both"/>
            </w:pPr>
          </w:p>
        </w:tc>
      </w:tr>
      <w:tr w:rsidR="009F1539" w14:paraId="5D694673" w14:textId="77777777" w:rsidTr="00892117">
        <w:trPr>
          <w:gridAfter w:val="1"/>
          <w:wAfter w:w="41" w:type="dxa"/>
          <w:trHeight w:val="243"/>
        </w:trPr>
        <w:tc>
          <w:tcPr>
            <w:tcW w:w="3435" w:type="dxa"/>
            <w:gridSpan w:val="5"/>
            <w:tcBorders>
              <w:top w:val="nil"/>
            </w:tcBorders>
            <w:shd w:val="clear" w:color="auto" w:fill="F7CAAC"/>
          </w:tcPr>
          <w:p w14:paraId="26BDD788" w14:textId="77777777" w:rsidR="009F1539" w:rsidRDefault="009F1539" w:rsidP="00892117">
            <w:pPr>
              <w:jc w:val="both"/>
              <w:rPr>
                <w:b/>
              </w:rPr>
            </w:pPr>
            <w:r>
              <w:rPr>
                <w:b/>
              </w:rPr>
              <w:t>Zapojení garanta do výuky předmětu</w:t>
            </w:r>
          </w:p>
        </w:tc>
        <w:tc>
          <w:tcPr>
            <w:tcW w:w="6420" w:type="dxa"/>
            <w:gridSpan w:val="11"/>
            <w:tcBorders>
              <w:top w:val="nil"/>
            </w:tcBorders>
          </w:tcPr>
          <w:p w14:paraId="5C02404A" w14:textId="77777777" w:rsidR="009F1539" w:rsidRDefault="009F1539" w:rsidP="00892117">
            <w:pPr>
              <w:jc w:val="both"/>
            </w:pPr>
          </w:p>
        </w:tc>
      </w:tr>
      <w:tr w:rsidR="009F1539" w14:paraId="68399203" w14:textId="77777777" w:rsidTr="00892117">
        <w:trPr>
          <w:gridAfter w:val="1"/>
          <w:wAfter w:w="41" w:type="dxa"/>
        </w:trPr>
        <w:tc>
          <w:tcPr>
            <w:tcW w:w="3435" w:type="dxa"/>
            <w:gridSpan w:val="5"/>
            <w:shd w:val="clear" w:color="auto" w:fill="F7CAAC"/>
          </w:tcPr>
          <w:p w14:paraId="2AC09560" w14:textId="77777777" w:rsidR="009F1539" w:rsidRDefault="009F1539" w:rsidP="00892117">
            <w:pPr>
              <w:jc w:val="both"/>
              <w:rPr>
                <w:b/>
              </w:rPr>
            </w:pPr>
            <w:r>
              <w:rPr>
                <w:b/>
              </w:rPr>
              <w:t>Vyučující</w:t>
            </w:r>
          </w:p>
        </w:tc>
        <w:tc>
          <w:tcPr>
            <w:tcW w:w="6420" w:type="dxa"/>
            <w:gridSpan w:val="11"/>
            <w:tcBorders>
              <w:bottom w:val="nil"/>
            </w:tcBorders>
          </w:tcPr>
          <w:p w14:paraId="392F576C" w14:textId="77777777" w:rsidR="009F1539" w:rsidRDefault="009F1539" w:rsidP="00892117">
            <w:pPr>
              <w:jc w:val="both"/>
            </w:pPr>
          </w:p>
        </w:tc>
      </w:tr>
      <w:tr w:rsidR="009F1539" w14:paraId="321BB725" w14:textId="77777777" w:rsidTr="00892117">
        <w:trPr>
          <w:gridAfter w:val="1"/>
          <w:wAfter w:w="41" w:type="dxa"/>
          <w:trHeight w:val="136"/>
        </w:trPr>
        <w:tc>
          <w:tcPr>
            <w:tcW w:w="9855" w:type="dxa"/>
            <w:gridSpan w:val="16"/>
            <w:tcBorders>
              <w:top w:val="nil"/>
            </w:tcBorders>
          </w:tcPr>
          <w:p w14:paraId="03A37DBF" w14:textId="77777777" w:rsidR="009F1539" w:rsidRDefault="009F1539" w:rsidP="00892117">
            <w:pPr>
              <w:spacing w:before="60" w:after="60"/>
              <w:jc w:val="both"/>
            </w:pPr>
            <w:r>
              <w:t>doc. Ing. Daniela Sumczynski, Ph.D. (</w:t>
            </w:r>
            <w:proofErr w:type="gramStart"/>
            <w:r>
              <w:t>100%</w:t>
            </w:r>
            <w:proofErr w:type="gramEnd"/>
            <w:r>
              <w:t xml:space="preserve"> p)</w:t>
            </w:r>
          </w:p>
        </w:tc>
      </w:tr>
      <w:tr w:rsidR="009F1539" w14:paraId="5EDBD24A" w14:textId="77777777" w:rsidTr="00892117">
        <w:trPr>
          <w:gridAfter w:val="1"/>
          <w:wAfter w:w="41" w:type="dxa"/>
        </w:trPr>
        <w:tc>
          <w:tcPr>
            <w:tcW w:w="3435" w:type="dxa"/>
            <w:gridSpan w:val="5"/>
            <w:shd w:val="clear" w:color="auto" w:fill="F7CAAC"/>
          </w:tcPr>
          <w:p w14:paraId="6C4DC71A" w14:textId="77777777" w:rsidR="009F1539" w:rsidRPr="005A0406" w:rsidRDefault="009F1539" w:rsidP="00892117">
            <w:pPr>
              <w:jc w:val="both"/>
              <w:rPr>
                <w:b/>
              </w:rPr>
            </w:pPr>
            <w:r w:rsidRPr="005A0406">
              <w:rPr>
                <w:b/>
              </w:rPr>
              <w:t>Hlavní témata a výsledky učení</w:t>
            </w:r>
          </w:p>
        </w:tc>
        <w:tc>
          <w:tcPr>
            <w:tcW w:w="6420" w:type="dxa"/>
            <w:gridSpan w:val="11"/>
            <w:tcBorders>
              <w:bottom w:val="nil"/>
            </w:tcBorders>
          </w:tcPr>
          <w:p w14:paraId="7EDC2747" w14:textId="77777777" w:rsidR="009F1539" w:rsidRPr="005A0406" w:rsidRDefault="009F1539" w:rsidP="00892117">
            <w:pPr>
              <w:jc w:val="both"/>
            </w:pPr>
          </w:p>
        </w:tc>
      </w:tr>
      <w:tr w:rsidR="009F1539" w14:paraId="41102690" w14:textId="77777777" w:rsidTr="00892117">
        <w:trPr>
          <w:gridAfter w:val="1"/>
          <w:wAfter w:w="41" w:type="dxa"/>
          <w:trHeight w:val="2197"/>
        </w:trPr>
        <w:tc>
          <w:tcPr>
            <w:tcW w:w="9855" w:type="dxa"/>
            <w:gridSpan w:val="16"/>
            <w:tcBorders>
              <w:top w:val="nil"/>
              <w:bottom w:val="single" w:sz="4" w:space="0" w:color="auto"/>
            </w:tcBorders>
          </w:tcPr>
          <w:p w14:paraId="321F58B2" w14:textId="77777777" w:rsidR="009F1539" w:rsidRPr="00123669" w:rsidRDefault="009F1539" w:rsidP="00892117">
            <w:pPr>
              <w:jc w:val="both"/>
              <w:rPr>
                <w:color w:val="000000"/>
                <w:shd w:val="clear" w:color="auto" w:fill="FFFFFF"/>
              </w:rPr>
            </w:pPr>
            <w:r w:rsidRPr="00123669">
              <w:rPr>
                <w:color w:val="000000"/>
                <w:shd w:val="clear" w:color="auto" w:fill="FFFFFF"/>
              </w:rPr>
              <w:t xml:space="preserve">Cílem předmětu je získání poznatků o chemii a technologii konzervárenských surovin a výrobků. Student získá znalosti o základních technologických operacích při výrobě jednotlivých skupin konzervárenských výrobků a rovněž o základních chemických procesech, ke kterým během výroby dochází. Studenti rovněž získají základní poznatky z oblasti obalové techniky zaměřené na balení konzervovaných potravin. </w:t>
            </w:r>
            <w:r w:rsidRPr="004A4018">
              <w:rPr>
                <w:b/>
                <w:bCs/>
              </w:rPr>
              <w:t>Obsah předmětu tvoří tyto tematické celky:</w:t>
            </w:r>
          </w:p>
          <w:p w14:paraId="779A6925" w14:textId="77777777" w:rsidR="009F1539" w:rsidRPr="00123669" w:rsidRDefault="009F1539" w:rsidP="00E6629A">
            <w:pPr>
              <w:pStyle w:val="Odstavecseseznamem"/>
              <w:numPr>
                <w:ilvl w:val="0"/>
                <w:numId w:val="8"/>
              </w:numPr>
              <w:ind w:left="170" w:hanging="170"/>
              <w:jc w:val="both"/>
            </w:pPr>
            <w:r w:rsidRPr="00123669">
              <w:t>Chemické složení konzervárenských surovin z aspektu konzervace.</w:t>
            </w:r>
          </w:p>
          <w:p w14:paraId="79C0B164" w14:textId="77777777" w:rsidR="009F1539" w:rsidRPr="00123669" w:rsidRDefault="009F1539" w:rsidP="00E6629A">
            <w:pPr>
              <w:pStyle w:val="Odstavecseseznamem"/>
              <w:numPr>
                <w:ilvl w:val="0"/>
                <w:numId w:val="8"/>
              </w:numPr>
              <w:ind w:left="170" w:hanging="170"/>
              <w:jc w:val="both"/>
            </w:pPr>
            <w:r w:rsidRPr="00123669">
              <w:t>Činitelé ovlivňující údržnost potravin a jejich klasifikace.</w:t>
            </w:r>
          </w:p>
          <w:p w14:paraId="70623A64" w14:textId="6B69CE23" w:rsidR="009F1539" w:rsidRPr="00123669" w:rsidRDefault="009F1539" w:rsidP="00E6629A">
            <w:pPr>
              <w:pStyle w:val="Odstavecseseznamem"/>
              <w:numPr>
                <w:ilvl w:val="0"/>
                <w:numId w:val="8"/>
              </w:numPr>
              <w:ind w:left="170" w:hanging="170"/>
              <w:jc w:val="both"/>
            </w:pPr>
            <w:r w:rsidRPr="00123669">
              <w:t>Vylučování mikroorgani</w:t>
            </w:r>
            <w:r w:rsidR="00321CFB">
              <w:t>z</w:t>
            </w:r>
            <w:r w:rsidRPr="00123669">
              <w:t>mů z prostředí.</w:t>
            </w:r>
          </w:p>
          <w:p w14:paraId="03671248" w14:textId="77777777" w:rsidR="009F1539" w:rsidRPr="00123669" w:rsidRDefault="009F1539" w:rsidP="00E6629A">
            <w:pPr>
              <w:pStyle w:val="Odstavecseseznamem"/>
              <w:numPr>
                <w:ilvl w:val="0"/>
                <w:numId w:val="8"/>
              </w:numPr>
              <w:ind w:left="170" w:hanging="170"/>
              <w:jc w:val="both"/>
            </w:pPr>
            <w:r w:rsidRPr="00123669">
              <w:t>Tepelná sterilace, výpočet kontrolních kritérií sterilačního režimu.</w:t>
            </w:r>
          </w:p>
          <w:p w14:paraId="243502B0" w14:textId="77777777" w:rsidR="009F1539" w:rsidRPr="00123669" w:rsidRDefault="009F1539" w:rsidP="00E6629A">
            <w:pPr>
              <w:pStyle w:val="Odstavecseseznamem"/>
              <w:numPr>
                <w:ilvl w:val="0"/>
                <w:numId w:val="8"/>
              </w:numPr>
              <w:ind w:left="170" w:hanging="170"/>
              <w:jc w:val="both"/>
            </w:pPr>
            <w:r w:rsidRPr="00123669">
              <w:t xml:space="preserve">Aplikace </w:t>
            </w:r>
            <w:proofErr w:type="spellStart"/>
            <w:r w:rsidRPr="00123669">
              <w:t>osmoanabiotických</w:t>
            </w:r>
            <w:proofErr w:type="spellEnd"/>
            <w:r w:rsidRPr="00123669">
              <w:t xml:space="preserve"> metod a jejich vlivy na procesy v potravinářských materiálech.</w:t>
            </w:r>
          </w:p>
          <w:p w14:paraId="20B4EC10" w14:textId="77777777" w:rsidR="009F1539" w:rsidRPr="00123669" w:rsidRDefault="009F1539" w:rsidP="00E6629A">
            <w:pPr>
              <w:pStyle w:val="Odstavecseseznamem"/>
              <w:numPr>
                <w:ilvl w:val="0"/>
                <w:numId w:val="8"/>
              </w:numPr>
              <w:ind w:left="170" w:hanging="170"/>
              <w:jc w:val="both"/>
            </w:pPr>
            <w:r w:rsidRPr="00123669">
              <w:t xml:space="preserve">Aplikace </w:t>
            </w:r>
            <w:proofErr w:type="spellStart"/>
            <w:r w:rsidRPr="00123669">
              <w:t>xeroanabiotických</w:t>
            </w:r>
            <w:proofErr w:type="spellEnd"/>
            <w:r w:rsidRPr="00123669">
              <w:t xml:space="preserve"> metod a jejich vlivy na procesy v potravinářských materiálech.</w:t>
            </w:r>
          </w:p>
          <w:p w14:paraId="57D0D849" w14:textId="77777777" w:rsidR="009F1539" w:rsidRPr="00123669" w:rsidRDefault="009F1539" w:rsidP="00E6629A">
            <w:pPr>
              <w:pStyle w:val="Odstavecseseznamem"/>
              <w:numPr>
                <w:ilvl w:val="0"/>
                <w:numId w:val="8"/>
              </w:numPr>
              <w:ind w:left="170" w:hanging="170"/>
              <w:jc w:val="both"/>
            </w:pPr>
            <w:r w:rsidRPr="00123669">
              <w:t xml:space="preserve">Aplikace </w:t>
            </w:r>
            <w:proofErr w:type="spellStart"/>
            <w:r w:rsidRPr="00123669">
              <w:t>psychroabiotických</w:t>
            </w:r>
            <w:proofErr w:type="spellEnd"/>
            <w:r w:rsidRPr="00123669">
              <w:t xml:space="preserve"> metod a jejich vlivy na procesy v potravinářských materiálech.</w:t>
            </w:r>
          </w:p>
          <w:p w14:paraId="02064463" w14:textId="77777777" w:rsidR="009F1539" w:rsidRPr="00123669" w:rsidRDefault="009F1539" w:rsidP="00E6629A">
            <w:pPr>
              <w:pStyle w:val="Odstavecseseznamem"/>
              <w:numPr>
                <w:ilvl w:val="0"/>
                <w:numId w:val="8"/>
              </w:numPr>
              <w:ind w:left="170" w:hanging="170"/>
              <w:jc w:val="both"/>
            </w:pPr>
            <w:r w:rsidRPr="00123669">
              <w:t xml:space="preserve">Aplikace </w:t>
            </w:r>
            <w:proofErr w:type="spellStart"/>
            <w:r w:rsidRPr="00123669">
              <w:t>kryoabiotických</w:t>
            </w:r>
            <w:proofErr w:type="spellEnd"/>
            <w:r w:rsidRPr="00123669">
              <w:t xml:space="preserve"> metod a jejich vlivy na procesy v potravinářských materiálech.</w:t>
            </w:r>
          </w:p>
          <w:p w14:paraId="457A319A" w14:textId="77777777" w:rsidR="009F1539" w:rsidRPr="00123669" w:rsidRDefault="009F1539" w:rsidP="00E6629A">
            <w:pPr>
              <w:pStyle w:val="Odstavecseseznamem"/>
              <w:numPr>
                <w:ilvl w:val="0"/>
                <w:numId w:val="8"/>
              </w:numPr>
              <w:ind w:left="170" w:hanging="170"/>
              <w:jc w:val="both"/>
            </w:pPr>
            <w:r w:rsidRPr="00123669">
              <w:t xml:space="preserve">Aplikace </w:t>
            </w:r>
            <w:proofErr w:type="spellStart"/>
            <w:r w:rsidRPr="00123669">
              <w:t>chemoabiotických</w:t>
            </w:r>
            <w:proofErr w:type="spellEnd"/>
            <w:r w:rsidRPr="00123669">
              <w:t xml:space="preserve"> metod a jejich vlivy na procesy v potravinářských materiálech.</w:t>
            </w:r>
          </w:p>
          <w:p w14:paraId="7BCDBE28" w14:textId="77777777" w:rsidR="009F1539" w:rsidRPr="00123669" w:rsidRDefault="009F1539" w:rsidP="00E6629A">
            <w:pPr>
              <w:pStyle w:val="Odstavecseseznamem"/>
              <w:numPr>
                <w:ilvl w:val="0"/>
                <w:numId w:val="8"/>
              </w:numPr>
              <w:ind w:left="170" w:hanging="170"/>
              <w:jc w:val="both"/>
            </w:pPr>
            <w:r w:rsidRPr="00123669">
              <w:t xml:space="preserve">Aplikace </w:t>
            </w:r>
            <w:proofErr w:type="spellStart"/>
            <w:r w:rsidRPr="00123669">
              <w:t>cenoabiotických</w:t>
            </w:r>
            <w:proofErr w:type="spellEnd"/>
            <w:r w:rsidRPr="00123669">
              <w:t xml:space="preserve"> metod a jejich vlivy na procesy v potravinářských materiálech.</w:t>
            </w:r>
          </w:p>
          <w:p w14:paraId="1F04F3E1" w14:textId="77777777" w:rsidR="009F1539" w:rsidRPr="00123669" w:rsidRDefault="009F1539" w:rsidP="00E6629A">
            <w:pPr>
              <w:pStyle w:val="Odstavecseseznamem"/>
              <w:numPr>
                <w:ilvl w:val="0"/>
                <w:numId w:val="8"/>
              </w:numPr>
              <w:ind w:left="170" w:hanging="170"/>
              <w:jc w:val="both"/>
            </w:pPr>
            <w:r w:rsidRPr="00123669">
              <w:t>Přehled technologických procesů u hlavních skupin konzervárenských výrob.</w:t>
            </w:r>
          </w:p>
          <w:p w14:paraId="1C0CAF38" w14:textId="77777777" w:rsidR="009F1539" w:rsidRPr="00123669" w:rsidRDefault="009F1539" w:rsidP="00E6629A">
            <w:pPr>
              <w:pStyle w:val="Odstavecseseznamem"/>
              <w:numPr>
                <w:ilvl w:val="0"/>
                <w:numId w:val="8"/>
              </w:numPr>
              <w:ind w:left="170" w:hanging="170"/>
              <w:jc w:val="both"/>
            </w:pPr>
            <w:r w:rsidRPr="00123669">
              <w:t>Technologická specifika při provozní aplikaci přímých konzervačních metod.</w:t>
            </w:r>
          </w:p>
          <w:p w14:paraId="2DAABED4" w14:textId="77777777" w:rsidR="009F1539" w:rsidRPr="00123669" w:rsidRDefault="009F1539" w:rsidP="00E6629A">
            <w:pPr>
              <w:pStyle w:val="Odstavecseseznamem"/>
              <w:numPr>
                <w:ilvl w:val="0"/>
                <w:numId w:val="8"/>
              </w:numPr>
              <w:ind w:left="170" w:hanging="170"/>
              <w:jc w:val="both"/>
            </w:pPr>
            <w:r w:rsidRPr="00123669">
              <w:t>Technologická specifika při provozní aplikaci nepřímých aplikací konzervačních metod.</w:t>
            </w:r>
          </w:p>
          <w:p w14:paraId="4078FE24" w14:textId="77777777" w:rsidR="009F1539" w:rsidRDefault="009F1539" w:rsidP="00E6629A">
            <w:pPr>
              <w:pStyle w:val="Odstavecseseznamem"/>
              <w:numPr>
                <w:ilvl w:val="0"/>
                <w:numId w:val="8"/>
              </w:numPr>
              <w:ind w:left="170" w:hanging="170"/>
              <w:jc w:val="both"/>
            </w:pPr>
            <w:r w:rsidRPr="00123669">
              <w:t>Technologie speciálních konzervárenských výrob.</w:t>
            </w:r>
          </w:p>
          <w:p w14:paraId="17B59DA3" w14:textId="77777777" w:rsidR="007328F8" w:rsidRDefault="007328F8" w:rsidP="007328F8">
            <w:pPr>
              <w:pStyle w:val="Odstavecseseznamem"/>
              <w:ind w:left="170"/>
              <w:jc w:val="both"/>
            </w:pPr>
          </w:p>
          <w:p w14:paraId="2D6D2C17" w14:textId="7FDD5B31" w:rsidR="007328F8" w:rsidRPr="00362849" w:rsidRDefault="007328F8" w:rsidP="007328F8">
            <w:pPr>
              <w:jc w:val="both"/>
              <w:rPr>
                <w:b/>
                <w:bCs/>
              </w:rPr>
            </w:pPr>
            <w:r w:rsidRPr="00362849">
              <w:rPr>
                <w:b/>
                <w:bCs/>
              </w:rPr>
              <w:t xml:space="preserve">Očekávané výsledky </w:t>
            </w:r>
            <w:r w:rsidR="006A17CA" w:rsidRPr="00362849">
              <w:rPr>
                <w:b/>
                <w:bCs/>
              </w:rPr>
              <w:t>učení</w:t>
            </w:r>
            <w:r w:rsidRPr="00362849">
              <w:rPr>
                <w:b/>
                <w:bCs/>
              </w:rPr>
              <w:t xml:space="preserve"> </w:t>
            </w:r>
            <w:r w:rsidRPr="00362849">
              <w:rPr>
                <w:b/>
                <w:color w:val="000000" w:themeColor="text1"/>
              </w:rPr>
              <w:t>– po absolvování předmětu student prokazuje:</w:t>
            </w:r>
          </w:p>
          <w:p w14:paraId="504138D5" w14:textId="77777777" w:rsidR="007328F8" w:rsidRDefault="007328F8" w:rsidP="007328F8">
            <w:pPr>
              <w:tabs>
                <w:tab w:val="left" w:pos="328"/>
              </w:tabs>
              <w:rPr>
                <w:b/>
                <w:color w:val="000000" w:themeColor="text1"/>
              </w:rPr>
            </w:pPr>
            <w:r w:rsidRPr="00362849">
              <w:rPr>
                <w:b/>
              </w:rPr>
              <w:t>Odborné z</w:t>
            </w:r>
            <w:r w:rsidRPr="00362849">
              <w:rPr>
                <w:b/>
                <w:color w:val="000000" w:themeColor="text1"/>
              </w:rPr>
              <w:t>nalosti:</w:t>
            </w:r>
            <w:r w:rsidRPr="00FA5070">
              <w:rPr>
                <w:b/>
                <w:color w:val="000000" w:themeColor="text1"/>
              </w:rPr>
              <w:t xml:space="preserve"> </w:t>
            </w:r>
          </w:p>
          <w:p w14:paraId="471AD995" w14:textId="77777777" w:rsidR="00FE15F1" w:rsidRPr="0017793E" w:rsidRDefault="00FE15F1" w:rsidP="00E6629A">
            <w:pPr>
              <w:pStyle w:val="Odstavecseseznamem"/>
              <w:numPr>
                <w:ilvl w:val="0"/>
                <w:numId w:val="8"/>
              </w:numPr>
              <w:ind w:left="170" w:hanging="170"/>
              <w:jc w:val="both"/>
            </w:pPr>
            <w:r w:rsidRPr="0017793E">
              <w:t>vysvětlit princip konzervace potravin</w:t>
            </w:r>
          </w:p>
          <w:p w14:paraId="6C19F315" w14:textId="77777777" w:rsidR="00FE15F1" w:rsidRPr="0017793E" w:rsidRDefault="00FE15F1" w:rsidP="00E6629A">
            <w:pPr>
              <w:pStyle w:val="Odstavecseseznamem"/>
              <w:numPr>
                <w:ilvl w:val="0"/>
                <w:numId w:val="8"/>
              </w:numPr>
              <w:ind w:left="170" w:hanging="170"/>
              <w:jc w:val="both"/>
            </w:pPr>
            <w:r w:rsidRPr="0017793E">
              <w:t>rozdělit a popsat techniky konzervace potravin</w:t>
            </w:r>
          </w:p>
          <w:p w14:paraId="3A8F512F" w14:textId="38EB75EB" w:rsidR="00FE15F1" w:rsidRPr="0017793E" w:rsidRDefault="00FE15F1" w:rsidP="00E6629A">
            <w:pPr>
              <w:pStyle w:val="Odstavecseseznamem"/>
              <w:numPr>
                <w:ilvl w:val="0"/>
                <w:numId w:val="8"/>
              </w:numPr>
              <w:ind w:left="170" w:hanging="170"/>
              <w:jc w:val="both"/>
            </w:pPr>
            <w:r w:rsidRPr="0017793E">
              <w:t>popsat principy úchovy potravin sterilací, sušením, mražením</w:t>
            </w:r>
          </w:p>
          <w:p w14:paraId="53767AD3" w14:textId="77777777" w:rsidR="00362849" w:rsidRPr="0017793E" w:rsidRDefault="00362849" w:rsidP="00362849">
            <w:pPr>
              <w:pStyle w:val="Odstavecseseznamem"/>
              <w:numPr>
                <w:ilvl w:val="0"/>
                <w:numId w:val="8"/>
              </w:numPr>
              <w:ind w:left="170" w:hanging="170"/>
              <w:jc w:val="both"/>
            </w:pPr>
            <w:r w:rsidRPr="0017793E">
              <w:t xml:space="preserve">popsat techniky konzervace potravin </w:t>
            </w:r>
            <w:proofErr w:type="spellStart"/>
            <w:r w:rsidRPr="0017793E">
              <w:t>chemoanabiotickými</w:t>
            </w:r>
            <w:proofErr w:type="spellEnd"/>
            <w:r w:rsidRPr="0017793E">
              <w:t xml:space="preserve"> metodami</w:t>
            </w:r>
          </w:p>
          <w:p w14:paraId="0352C720" w14:textId="77777777" w:rsidR="00362849" w:rsidRPr="0017793E" w:rsidRDefault="00362849" w:rsidP="00362849">
            <w:pPr>
              <w:pStyle w:val="Odstavecseseznamem"/>
              <w:numPr>
                <w:ilvl w:val="0"/>
                <w:numId w:val="8"/>
              </w:numPr>
              <w:ind w:left="170" w:hanging="170"/>
              <w:jc w:val="both"/>
            </w:pPr>
            <w:r w:rsidRPr="0017793E">
              <w:t xml:space="preserve">popsat techniky konzervace potravin </w:t>
            </w:r>
            <w:proofErr w:type="spellStart"/>
            <w:r w:rsidRPr="0017793E">
              <w:t>cenoanabiotickými</w:t>
            </w:r>
            <w:proofErr w:type="spellEnd"/>
            <w:r w:rsidRPr="0017793E">
              <w:t xml:space="preserve"> metodami</w:t>
            </w:r>
          </w:p>
          <w:p w14:paraId="3EEDE62C" w14:textId="77777777" w:rsidR="00362849" w:rsidRPr="0017793E" w:rsidRDefault="00362849" w:rsidP="007328F8">
            <w:pPr>
              <w:tabs>
                <w:tab w:val="left" w:pos="328"/>
              </w:tabs>
              <w:rPr>
                <w:b/>
                <w:color w:val="000000" w:themeColor="text1"/>
              </w:rPr>
            </w:pPr>
          </w:p>
          <w:p w14:paraId="14050E46" w14:textId="77777777" w:rsidR="007328F8" w:rsidRPr="0017793E" w:rsidRDefault="007328F8" w:rsidP="007328F8">
            <w:pPr>
              <w:tabs>
                <w:tab w:val="left" w:pos="328"/>
              </w:tabs>
              <w:rPr>
                <w:b/>
                <w:color w:val="000000" w:themeColor="text1"/>
              </w:rPr>
            </w:pPr>
            <w:r w:rsidRPr="0017793E">
              <w:rPr>
                <w:b/>
                <w:color w:val="000000" w:themeColor="text1"/>
              </w:rPr>
              <w:t>Odborné dovednosti:</w:t>
            </w:r>
          </w:p>
          <w:p w14:paraId="5ACE45DD" w14:textId="7F98BD9B" w:rsidR="00FE15F1" w:rsidRPr="0017793E" w:rsidRDefault="00FE15F1" w:rsidP="00E6629A">
            <w:pPr>
              <w:pStyle w:val="Odstavecseseznamem"/>
              <w:numPr>
                <w:ilvl w:val="0"/>
                <w:numId w:val="8"/>
              </w:numPr>
              <w:ind w:left="170" w:hanging="170"/>
              <w:jc w:val="both"/>
            </w:pPr>
            <w:r w:rsidRPr="0017793E">
              <w:t>vypočítat složení nálevu na kompot</w:t>
            </w:r>
          </w:p>
          <w:p w14:paraId="365B1590" w14:textId="21AEE370" w:rsidR="00FE15F1" w:rsidRPr="0017793E" w:rsidRDefault="00FE15F1" w:rsidP="00E6629A">
            <w:pPr>
              <w:pStyle w:val="Odstavecseseznamem"/>
              <w:numPr>
                <w:ilvl w:val="0"/>
                <w:numId w:val="8"/>
              </w:numPr>
              <w:ind w:left="170" w:hanging="170"/>
              <w:jc w:val="both"/>
            </w:pPr>
            <w:r w:rsidRPr="0017793E">
              <w:t>stanovit hodnotu sterilační účinnosti kompotu</w:t>
            </w:r>
          </w:p>
          <w:p w14:paraId="3E7D2791" w14:textId="77777777" w:rsidR="00362849" w:rsidRPr="0017793E" w:rsidRDefault="00362849" w:rsidP="00362849">
            <w:pPr>
              <w:pStyle w:val="Odstavecseseznamem"/>
              <w:numPr>
                <w:ilvl w:val="0"/>
                <w:numId w:val="8"/>
              </w:numPr>
              <w:ind w:left="170" w:hanging="170"/>
              <w:jc w:val="both"/>
            </w:pPr>
            <w:r w:rsidRPr="0017793E">
              <w:t xml:space="preserve">připravit </w:t>
            </w:r>
            <w:proofErr w:type="spellStart"/>
            <w:r w:rsidRPr="0017793E">
              <w:t>pickles</w:t>
            </w:r>
            <w:proofErr w:type="spellEnd"/>
            <w:r w:rsidRPr="0017793E">
              <w:t xml:space="preserve"> </w:t>
            </w:r>
            <w:proofErr w:type="spellStart"/>
            <w:r w:rsidRPr="0017793E">
              <w:t>cenoanabiotickou</w:t>
            </w:r>
            <w:proofErr w:type="spellEnd"/>
            <w:r w:rsidRPr="0017793E">
              <w:t xml:space="preserve"> cestou</w:t>
            </w:r>
          </w:p>
          <w:p w14:paraId="6263C701" w14:textId="77777777" w:rsidR="00362849" w:rsidRPr="0017793E" w:rsidRDefault="00362849" w:rsidP="00362849">
            <w:pPr>
              <w:pStyle w:val="Odstavecseseznamem"/>
              <w:numPr>
                <w:ilvl w:val="0"/>
                <w:numId w:val="8"/>
              </w:numPr>
              <w:ind w:left="170" w:hanging="170"/>
              <w:jc w:val="both"/>
            </w:pPr>
            <w:r w:rsidRPr="0017793E">
              <w:t>vyrobit hořčici bez využití konzervačních technik</w:t>
            </w:r>
          </w:p>
          <w:p w14:paraId="0A67896F" w14:textId="49FC8C27" w:rsidR="007328F8" w:rsidRPr="00362849" w:rsidRDefault="00362849" w:rsidP="00362849">
            <w:pPr>
              <w:pStyle w:val="Default"/>
              <w:numPr>
                <w:ilvl w:val="0"/>
                <w:numId w:val="6"/>
              </w:numPr>
              <w:ind w:left="170" w:hanging="170"/>
              <w:jc w:val="both"/>
              <w:rPr>
                <w:sz w:val="20"/>
                <w:szCs w:val="20"/>
              </w:rPr>
            </w:pPr>
            <w:r w:rsidRPr="0017793E">
              <w:rPr>
                <w:sz w:val="20"/>
                <w:szCs w:val="20"/>
              </w:rPr>
              <w:t xml:space="preserve">připravit chutney a </w:t>
            </w:r>
            <w:proofErr w:type="spellStart"/>
            <w:r w:rsidRPr="0017793E">
              <w:rPr>
                <w:sz w:val="20"/>
                <w:szCs w:val="20"/>
              </w:rPr>
              <w:t>chili</w:t>
            </w:r>
            <w:proofErr w:type="spellEnd"/>
            <w:r w:rsidRPr="0017793E">
              <w:rPr>
                <w:sz w:val="20"/>
                <w:szCs w:val="20"/>
              </w:rPr>
              <w:t xml:space="preserve"> omáčku metodou tepelné sterilace</w:t>
            </w:r>
          </w:p>
        </w:tc>
      </w:tr>
      <w:tr w:rsidR="009F1539" w14:paraId="69321970" w14:textId="77777777" w:rsidTr="00892117">
        <w:trPr>
          <w:gridAfter w:val="1"/>
          <w:wAfter w:w="41" w:type="dxa"/>
          <w:trHeight w:val="283"/>
        </w:trPr>
        <w:tc>
          <w:tcPr>
            <w:tcW w:w="3435" w:type="dxa"/>
            <w:gridSpan w:val="5"/>
            <w:tcBorders>
              <w:top w:val="single" w:sz="4" w:space="0" w:color="auto"/>
              <w:bottom w:val="single" w:sz="4" w:space="0" w:color="auto"/>
              <w:right w:val="single" w:sz="4" w:space="0" w:color="auto"/>
            </w:tcBorders>
            <w:shd w:val="clear" w:color="auto" w:fill="F7CAAC"/>
          </w:tcPr>
          <w:p w14:paraId="23A447D8" w14:textId="77777777" w:rsidR="009F1539" w:rsidRPr="005A0406" w:rsidRDefault="009F1539" w:rsidP="00892117">
            <w:pPr>
              <w:jc w:val="both"/>
            </w:pPr>
            <w:r w:rsidRPr="005A0406">
              <w:rPr>
                <w:b/>
              </w:rPr>
              <w:t>Metody výuky</w:t>
            </w:r>
          </w:p>
        </w:tc>
        <w:tc>
          <w:tcPr>
            <w:tcW w:w="6420" w:type="dxa"/>
            <w:gridSpan w:val="11"/>
            <w:tcBorders>
              <w:top w:val="single" w:sz="4" w:space="0" w:color="auto"/>
              <w:left w:val="single" w:sz="4" w:space="0" w:color="auto"/>
              <w:bottom w:val="nil"/>
              <w:right w:val="single" w:sz="4" w:space="0" w:color="auto"/>
            </w:tcBorders>
          </w:tcPr>
          <w:p w14:paraId="7064E1AA" w14:textId="77777777" w:rsidR="009F1539" w:rsidRDefault="009F1539" w:rsidP="00892117">
            <w:pPr>
              <w:jc w:val="both"/>
            </w:pPr>
          </w:p>
        </w:tc>
      </w:tr>
      <w:tr w:rsidR="009F1539" w14:paraId="180338F9" w14:textId="77777777" w:rsidTr="002E16B9">
        <w:trPr>
          <w:gridAfter w:val="1"/>
          <w:wAfter w:w="41" w:type="dxa"/>
          <w:trHeight w:val="1054"/>
        </w:trPr>
        <w:tc>
          <w:tcPr>
            <w:tcW w:w="9855" w:type="dxa"/>
            <w:gridSpan w:val="16"/>
            <w:tcBorders>
              <w:top w:val="nil"/>
              <w:bottom w:val="single" w:sz="4" w:space="0" w:color="auto"/>
            </w:tcBorders>
          </w:tcPr>
          <w:p w14:paraId="7CCA0E38" w14:textId="77777777" w:rsidR="005B14F9" w:rsidRPr="002E16B9" w:rsidRDefault="005B14F9" w:rsidP="005B14F9">
            <w:pPr>
              <w:jc w:val="both"/>
              <w:rPr>
                <w:b/>
                <w:bCs/>
                <w:u w:val="single"/>
              </w:rPr>
            </w:pPr>
            <w:r w:rsidRPr="002E16B9">
              <w:rPr>
                <w:b/>
                <w:bCs/>
                <w:u w:val="single"/>
              </w:rPr>
              <w:t>Metody a přístupy používané ve výuce</w:t>
            </w:r>
          </w:p>
          <w:p w14:paraId="6E906351" w14:textId="77777777" w:rsidR="005B14F9" w:rsidRPr="002E16B9" w:rsidRDefault="005B14F9" w:rsidP="005B14F9">
            <w:pPr>
              <w:pStyle w:val="Nadpis5"/>
              <w:spacing w:before="0"/>
              <w:rPr>
                <w:rFonts w:ascii="Times New Roman" w:eastAsia="Times New Roman" w:hAnsi="Times New Roman" w:cs="Times New Roman"/>
                <w:b/>
                <w:bCs/>
                <w:color w:val="auto"/>
              </w:rPr>
            </w:pPr>
            <w:r w:rsidRPr="002E16B9">
              <w:rPr>
                <w:rFonts w:ascii="Times New Roman" w:eastAsia="Times New Roman" w:hAnsi="Times New Roman" w:cs="Times New Roman"/>
                <w:b/>
                <w:bCs/>
                <w:color w:val="auto"/>
              </w:rPr>
              <w:t>Pro dosažení odborných znalostí jsou užívány vyučovací metody:</w:t>
            </w:r>
          </w:p>
          <w:p w14:paraId="09D8B7F4" w14:textId="77777777" w:rsidR="00E24E16" w:rsidRDefault="007B76D1" w:rsidP="002E16B9">
            <w:pPr>
              <w:rPr>
                <w:color w:val="000000"/>
                <w:shd w:val="clear" w:color="auto" w:fill="FFFFFF"/>
              </w:rPr>
            </w:pPr>
            <w:r w:rsidRPr="002E16B9">
              <w:rPr>
                <w:color w:val="000000"/>
                <w:shd w:val="clear" w:color="auto" w:fill="FFFFFF"/>
              </w:rPr>
              <w:t>Přednášení, Dialogická (diskuze, rozhovor, brainstorming)</w:t>
            </w:r>
            <w:r w:rsidR="002E16B9" w:rsidRPr="002E16B9">
              <w:rPr>
                <w:color w:val="000000"/>
                <w:shd w:val="clear" w:color="auto" w:fill="FFFFFF"/>
              </w:rPr>
              <w:t>, Projekce (statická, dynamická)</w:t>
            </w:r>
          </w:p>
          <w:p w14:paraId="0F269583" w14:textId="77777777" w:rsidR="002E16B9" w:rsidRDefault="002E16B9" w:rsidP="002E16B9">
            <w:pPr>
              <w:rPr>
                <w:color w:val="000000"/>
                <w:shd w:val="clear" w:color="auto" w:fill="FFFFFF"/>
              </w:rPr>
            </w:pPr>
          </w:p>
          <w:p w14:paraId="56428D11" w14:textId="77777777" w:rsidR="002E16B9" w:rsidRPr="002E16B9" w:rsidRDefault="002E16B9" w:rsidP="002E16B9">
            <w:pPr>
              <w:pStyle w:val="Nadpis5"/>
              <w:spacing w:before="0"/>
              <w:rPr>
                <w:rFonts w:ascii="Times New Roman" w:eastAsia="Times New Roman" w:hAnsi="Times New Roman" w:cs="Times New Roman"/>
                <w:b/>
                <w:bCs/>
                <w:color w:val="auto"/>
              </w:rPr>
            </w:pPr>
            <w:r w:rsidRPr="002E16B9">
              <w:rPr>
                <w:rFonts w:ascii="Times New Roman" w:eastAsia="Times New Roman" w:hAnsi="Times New Roman" w:cs="Times New Roman"/>
                <w:b/>
                <w:bCs/>
                <w:color w:val="auto"/>
              </w:rPr>
              <w:lastRenderedPageBreak/>
              <w:t>Pro dosažení odborných dovedností jsou užívány vyučovací metody:</w:t>
            </w:r>
          </w:p>
          <w:p w14:paraId="522AB425" w14:textId="77777777" w:rsidR="002E16B9" w:rsidRPr="007B76D1" w:rsidRDefault="002E16B9" w:rsidP="002E16B9">
            <w:r w:rsidRPr="002E16B9">
              <w:rPr>
                <w:color w:val="000000"/>
                <w:shd w:val="clear" w:color="auto" w:fill="FFFFFF"/>
              </w:rPr>
              <w:t>Laborování, Praktické procvičování</w:t>
            </w:r>
          </w:p>
          <w:p w14:paraId="4B4DC9A8" w14:textId="77777777" w:rsidR="002E16B9" w:rsidRDefault="002E16B9" w:rsidP="002E16B9"/>
          <w:p w14:paraId="023E0030" w14:textId="77777777" w:rsidR="002E16B9" w:rsidRPr="002E16B9" w:rsidRDefault="002E16B9" w:rsidP="002E16B9">
            <w:pPr>
              <w:pStyle w:val="Nadpis5"/>
              <w:spacing w:before="0"/>
              <w:rPr>
                <w:rFonts w:ascii="Times New Roman" w:eastAsia="Times New Roman" w:hAnsi="Times New Roman" w:cs="Times New Roman"/>
                <w:b/>
                <w:bCs/>
                <w:color w:val="auto"/>
              </w:rPr>
            </w:pPr>
            <w:r w:rsidRPr="002E16B9">
              <w:rPr>
                <w:rFonts w:ascii="Times New Roman" w:eastAsia="Times New Roman" w:hAnsi="Times New Roman" w:cs="Times New Roman"/>
                <w:b/>
                <w:bCs/>
                <w:color w:val="auto"/>
              </w:rPr>
              <w:t>Očekávané výsledky učení dosažené studiem předmětu jsou ověřovány hodnoticími metodami:</w:t>
            </w:r>
          </w:p>
          <w:p w14:paraId="1F99CFDC" w14:textId="77777777" w:rsidR="002E16B9" w:rsidRDefault="002E16B9" w:rsidP="002E16B9">
            <w:pPr>
              <w:jc w:val="both"/>
              <w:rPr>
                <w:color w:val="000000"/>
              </w:rPr>
            </w:pPr>
            <w:r w:rsidRPr="002E16B9">
              <w:rPr>
                <w:color w:val="000000"/>
              </w:rPr>
              <w:t>Didaktický test, Rozbor produktů pracovní činnosti studenta (technické práce),</w:t>
            </w:r>
            <w:r w:rsidRPr="002E16B9">
              <w:rPr>
                <w:rFonts w:ascii="Tahoma" w:hAnsi="Tahoma" w:cs="Tahoma"/>
                <w:color w:val="000000"/>
                <w:sz w:val="17"/>
                <w:szCs w:val="17"/>
                <w:shd w:val="clear" w:color="auto" w:fill="FFFFFF"/>
              </w:rPr>
              <w:t xml:space="preserve"> </w:t>
            </w:r>
            <w:r w:rsidRPr="002E16B9">
              <w:rPr>
                <w:color w:val="000000"/>
              </w:rPr>
              <w:t>Písemná zkouška, Známkou</w:t>
            </w:r>
          </w:p>
          <w:p w14:paraId="6AC7FB05" w14:textId="77777777" w:rsidR="002E16B9" w:rsidRDefault="002E16B9" w:rsidP="002E16B9">
            <w:pPr>
              <w:jc w:val="both"/>
              <w:rPr>
                <w:color w:val="000000"/>
              </w:rPr>
            </w:pPr>
          </w:p>
          <w:p w14:paraId="14F5E654" w14:textId="77777777" w:rsidR="002E16B9" w:rsidRPr="002E16B9" w:rsidRDefault="002E16B9" w:rsidP="002E16B9">
            <w:pPr>
              <w:jc w:val="both"/>
              <w:rPr>
                <w:b/>
                <w:bCs/>
                <w:u w:val="single"/>
              </w:rPr>
            </w:pPr>
            <w:r w:rsidRPr="002E16B9">
              <w:rPr>
                <w:b/>
                <w:bCs/>
                <w:u w:val="single"/>
              </w:rPr>
              <w:t>Používané didaktické prostředky</w:t>
            </w:r>
          </w:p>
          <w:p w14:paraId="3891F391" w14:textId="77777777" w:rsidR="002E16B9" w:rsidRPr="0071371D" w:rsidRDefault="002E16B9" w:rsidP="002E16B9">
            <w:pPr>
              <w:jc w:val="both"/>
            </w:pPr>
            <w:r w:rsidRPr="002E16B9">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2E16B9">
              <w:t>dataprojekce</w:t>
            </w:r>
            <w:proofErr w:type="spellEnd"/>
            <w:r w:rsidRPr="002E16B9">
              <w:t>, výukové počítačové programy, zdroje odborné literatury, prezentace.</w:t>
            </w:r>
          </w:p>
          <w:p w14:paraId="5239CD5A" w14:textId="77777777" w:rsidR="002E16B9" w:rsidRPr="0071371D" w:rsidRDefault="002E16B9" w:rsidP="002E16B9">
            <w:pPr>
              <w:jc w:val="both"/>
            </w:pPr>
            <w:r w:rsidRPr="0071371D">
              <w:t> </w:t>
            </w:r>
          </w:p>
          <w:p w14:paraId="4206C012" w14:textId="551610DF" w:rsidR="002E16B9" w:rsidRDefault="002E16B9" w:rsidP="002E16B9">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3A3D93" w:rsidRPr="0071371D">
              <w:t>M</w:t>
            </w:r>
            <w:r w:rsidR="003A3D93">
              <w:t>S</w:t>
            </w:r>
            <w:r w:rsidR="003A3D93"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0BA75CFB" w14:textId="77777777" w:rsidTr="00892117">
        <w:trPr>
          <w:gridAfter w:val="1"/>
          <w:wAfter w:w="41" w:type="dxa"/>
          <w:trHeight w:val="265"/>
        </w:trPr>
        <w:tc>
          <w:tcPr>
            <w:tcW w:w="3435" w:type="dxa"/>
            <w:gridSpan w:val="5"/>
            <w:tcBorders>
              <w:top w:val="single" w:sz="4" w:space="0" w:color="auto"/>
            </w:tcBorders>
            <w:shd w:val="clear" w:color="auto" w:fill="F7CAAC"/>
          </w:tcPr>
          <w:p w14:paraId="4EAD7868" w14:textId="77777777" w:rsidR="009F1539" w:rsidRDefault="009F1539" w:rsidP="00892117">
            <w:pPr>
              <w:jc w:val="both"/>
            </w:pPr>
            <w:r>
              <w:rPr>
                <w:b/>
              </w:rPr>
              <w:lastRenderedPageBreak/>
              <w:t>Studijní literatura a studijní pomůcky</w:t>
            </w:r>
          </w:p>
        </w:tc>
        <w:tc>
          <w:tcPr>
            <w:tcW w:w="6420" w:type="dxa"/>
            <w:gridSpan w:val="11"/>
            <w:tcBorders>
              <w:top w:val="single" w:sz="4" w:space="0" w:color="auto"/>
              <w:bottom w:val="nil"/>
            </w:tcBorders>
          </w:tcPr>
          <w:p w14:paraId="6FF1005A" w14:textId="77777777" w:rsidR="009F1539" w:rsidRDefault="009F1539" w:rsidP="00892117">
            <w:pPr>
              <w:jc w:val="both"/>
            </w:pPr>
          </w:p>
        </w:tc>
      </w:tr>
      <w:tr w:rsidR="009F1539" w14:paraId="1ADD8709" w14:textId="77777777" w:rsidTr="00892117">
        <w:trPr>
          <w:gridAfter w:val="1"/>
          <w:wAfter w:w="41" w:type="dxa"/>
          <w:trHeight w:val="1497"/>
        </w:trPr>
        <w:tc>
          <w:tcPr>
            <w:tcW w:w="9855" w:type="dxa"/>
            <w:gridSpan w:val="16"/>
            <w:tcBorders>
              <w:top w:val="nil"/>
            </w:tcBorders>
          </w:tcPr>
          <w:p w14:paraId="2EA6CC65" w14:textId="77777777" w:rsidR="009F1539" w:rsidRPr="006E663F" w:rsidRDefault="009F1539" w:rsidP="00892117">
            <w:pPr>
              <w:jc w:val="both"/>
              <w:rPr>
                <w:u w:val="single"/>
              </w:rPr>
            </w:pPr>
            <w:r w:rsidRPr="006E663F">
              <w:rPr>
                <w:u w:val="single"/>
              </w:rPr>
              <w:t>Povinná literatura:</w:t>
            </w:r>
          </w:p>
          <w:p w14:paraId="4FFC15E8" w14:textId="77777777" w:rsidR="009F1539" w:rsidRPr="009A38B9" w:rsidRDefault="009F1539" w:rsidP="00892117">
            <w:pPr>
              <w:shd w:val="clear" w:color="auto" w:fill="FFFFFF"/>
              <w:jc w:val="both"/>
              <w:rPr>
                <w:color w:val="000000"/>
              </w:rPr>
            </w:pPr>
            <w:r w:rsidRPr="009A38B9">
              <w:rPr>
                <w:color w:val="000000"/>
              </w:rPr>
              <w:t xml:space="preserve">ZEUTHEN, P., BOGH-SORENSEN, L. Food </w:t>
            </w:r>
            <w:proofErr w:type="spellStart"/>
            <w:r w:rsidRPr="009A38B9">
              <w:rPr>
                <w:color w:val="000000"/>
              </w:rPr>
              <w:t>Preservation</w:t>
            </w:r>
            <w:proofErr w:type="spellEnd"/>
            <w:r w:rsidRPr="009A38B9">
              <w:rPr>
                <w:color w:val="000000"/>
              </w:rPr>
              <w:t xml:space="preserve"> </w:t>
            </w:r>
            <w:proofErr w:type="spellStart"/>
            <w:r w:rsidRPr="009A38B9">
              <w:rPr>
                <w:color w:val="000000"/>
              </w:rPr>
              <w:t>Techniques</w:t>
            </w:r>
            <w:proofErr w:type="spellEnd"/>
            <w:r w:rsidRPr="009A38B9">
              <w:rPr>
                <w:color w:val="000000"/>
              </w:rPr>
              <w:t>.</w:t>
            </w:r>
            <w:r>
              <w:rPr>
                <w:color w:val="000000"/>
              </w:rPr>
              <w:t xml:space="preserve"> Cambridge, UK</w:t>
            </w:r>
            <w:r w:rsidRPr="00D2087A">
              <w:rPr>
                <w:color w:val="000000"/>
              </w:rPr>
              <w:t xml:space="preserve">: </w:t>
            </w:r>
            <w:proofErr w:type="spellStart"/>
            <w:r w:rsidRPr="00D2087A">
              <w:rPr>
                <w:color w:val="000000"/>
              </w:rPr>
              <w:t>Woodhead</w:t>
            </w:r>
            <w:proofErr w:type="spellEnd"/>
            <w:r w:rsidRPr="00D2087A">
              <w:rPr>
                <w:color w:val="000000"/>
              </w:rPr>
              <w:t xml:space="preserve"> </w:t>
            </w:r>
            <w:proofErr w:type="spellStart"/>
            <w:r w:rsidRPr="00D2087A">
              <w:rPr>
                <w:color w:val="000000"/>
              </w:rPr>
              <w:t>Publishing</w:t>
            </w:r>
            <w:proofErr w:type="spellEnd"/>
            <w:r w:rsidRPr="00D2087A">
              <w:rPr>
                <w:color w:val="000000"/>
              </w:rPr>
              <w:t>,</w:t>
            </w:r>
            <w:r w:rsidRPr="009A38B9">
              <w:rPr>
                <w:color w:val="000000"/>
              </w:rPr>
              <w:t xml:space="preserve"> 2003. ISBN 978-1-85573-530-9.</w:t>
            </w:r>
          </w:p>
          <w:p w14:paraId="14E14F9C" w14:textId="77777777" w:rsidR="009F1539" w:rsidRPr="009A38B9" w:rsidRDefault="009F1539" w:rsidP="00892117">
            <w:pPr>
              <w:shd w:val="clear" w:color="auto" w:fill="FFFFFF"/>
              <w:jc w:val="both"/>
              <w:rPr>
                <w:color w:val="000000"/>
              </w:rPr>
            </w:pPr>
            <w:r w:rsidRPr="009A38B9">
              <w:rPr>
                <w:caps/>
                <w:color w:val="000000"/>
              </w:rPr>
              <w:t>Rahman</w:t>
            </w:r>
            <w:r w:rsidRPr="009A38B9">
              <w:rPr>
                <w:color w:val="000000"/>
              </w:rPr>
              <w:t xml:space="preserve">, M.S. Handbook </w:t>
            </w:r>
            <w:proofErr w:type="spellStart"/>
            <w:r w:rsidRPr="009A38B9">
              <w:rPr>
                <w:color w:val="000000"/>
              </w:rPr>
              <w:t>of</w:t>
            </w:r>
            <w:proofErr w:type="spellEnd"/>
            <w:r w:rsidRPr="009A38B9">
              <w:rPr>
                <w:color w:val="000000"/>
              </w:rPr>
              <w:t xml:space="preserve"> Food </w:t>
            </w:r>
            <w:proofErr w:type="spellStart"/>
            <w:r w:rsidRPr="009A38B9">
              <w:rPr>
                <w:color w:val="000000"/>
              </w:rPr>
              <w:t>Preservation</w:t>
            </w:r>
            <w:proofErr w:type="spellEnd"/>
            <w:r w:rsidRPr="009A38B9">
              <w:rPr>
                <w:color w:val="000000"/>
              </w:rPr>
              <w:t xml:space="preserve">. </w:t>
            </w:r>
            <w:proofErr w:type="spellStart"/>
            <w:r w:rsidRPr="009A38B9">
              <w:rPr>
                <w:color w:val="000000"/>
              </w:rPr>
              <w:t>Boca</w:t>
            </w:r>
            <w:proofErr w:type="spellEnd"/>
            <w:r w:rsidRPr="009A38B9">
              <w:rPr>
                <w:color w:val="000000"/>
              </w:rPr>
              <w:t xml:space="preserve"> </w:t>
            </w:r>
            <w:proofErr w:type="spellStart"/>
            <w:r w:rsidRPr="009A38B9">
              <w:rPr>
                <w:color w:val="000000"/>
              </w:rPr>
              <w:t>Raton</w:t>
            </w:r>
            <w:proofErr w:type="spellEnd"/>
            <w:r w:rsidRPr="009A38B9">
              <w:rPr>
                <w:color w:val="000000"/>
              </w:rPr>
              <w:t xml:space="preserve">: CRC </w:t>
            </w:r>
            <w:proofErr w:type="spellStart"/>
            <w:r w:rsidRPr="009A38B9">
              <w:rPr>
                <w:color w:val="000000"/>
              </w:rPr>
              <w:t>Press</w:t>
            </w:r>
            <w:proofErr w:type="spellEnd"/>
            <w:r w:rsidRPr="009A38B9">
              <w:rPr>
                <w:color w:val="000000"/>
              </w:rPr>
              <w:t>, 2007. ISBN 978-1-57444-606-7.</w:t>
            </w:r>
          </w:p>
          <w:p w14:paraId="22B7BD7C" w14:textId="77777777" w:rsidR="009F1539" w:rsidRPr="009A38B9" w:rsidRDefault="009F1539" w:rsidP="00892117">
            <w:pPr>
              <w:shd w:val="clear" w:color="auto" w:fill="FFFFFF"/>
              <w:jc w:val="both"/>
            </w:pPr>
            <w:r w:rsidRPr="009A38B9">
              <w:rPr>
                <w:color w:val="000000"/>
              </w:rPr>
              <w:t>KAREL, M., LUND, D.B. </w:t>
            </w:r>
            <w:proofErr w:type="spellStart"/>
            <w:r w:rsidRPr="009A38B9">
              <w:rPr>
                <w:color w:val="000000"/>
              </w:rPr>
              <w:t>Physical</w:t>
            </w:r>
            <w:proofErr w:type="spellEnd"/>
            <w:r w:rsidRPr="009A38B9">
              <w:rPr>
                <w:color w:val="000000"/>
              </w:rPr>
              <w:t xml:space="preserve"> </w:t>
            </w:r>
            <w:proofErr w:type="spellStart"/>
            <w:r w:rsidRPr="009A38B9">
              <w:rPr>
                <w:color w:val="000000"/>
              </w:rPr>
              <w:t>Principles</w:t>
            </w:r>
            <w:proofErr w:type="spellEnd"/>
            <w:r w:rsidRPr="009A38B9">
              <w:rPr>
                <w:color w:val="000000"/>
              </w:rPr>
              <w:t xml:space="preserve"> </w:t>
            </w:r>
            <w:proofErr w:type="spellStart"/>
            <w:r w:rsidRPr="009A38B9">
              <w:rPr>
                <w:color w:val="000000"/>
              </w:rPr>
              <w:t>of</w:t>
            </w:r>
            <w:proofErr w:type="spellEnd"/>
            <w:r w:rsidRPr="009A38B9">
              <w:rPr>
                <w:color w:val="000000"/>
              </w:rPr>
              <w:t xml:space="preserve"> Food </w:t>
            </w:r>
            <w:proofErr w:type="spellStart"/>
            <w:r w:rsidRPr="009A38B9">
              <w:rPr>
                <w:color w:val="000000"/>
              </w:rPr>
              <w:t>Preservation</w:t>
            </w:r>
            <w:proofErr w:type="spellEnd"/>
            <w:r w:rsidRPr="009A38B9">
              <w:rPr>
                <w:color w:val="000000"/>
              </w:rPr>
              <w:t>. N</w:t>
            </w:r>
            <w:r>
              <w:rPr>
                <w:color w:val="000000"/>
              </w:rPr>
              <w:t>ew York</w:t>
            </w:r>
            <w:r w:rsidRPr="009A38B9">
              <w:rPr>
                <w:color w:val="000000"/>
              </w:rPr>
              <w:t xml:space="preserve">: Marcel </w:t>
            </w:r>
            <w:proofErr w:type="spellStart"/>
            <w:r w:rsidRPr="009A38B9">
              <w:rPr>
                <w:color w:val="000000"/>
              </w:rPr>
              <w:t>Dekker</w:t>
            </w:r>
            <w:proofErr w:type="spellEnd"/>
            <w:r w:rsidRPr="009A38B9">
              <w:rPr>
                <w:color w:val="000000"/>
              </w:rPr>
              <w:t>, Inc., 2003. ISBN 0-8247-4063-7.</w:t>
            </w:r>
          </w:p>
          <w:p w14:paraId="7DECFF28" w14:textId="77777777" w:rsidR="009F1539" w:rsidRPr="009A38B9" w:rsidRDefault="009F1539" w:rsidP="00892117">
            <w:pPr>
              <w:shd w:val="clear" w:color="auto" w:fill="FFFFFF"/>
              <w:ind w:left="720"/>
              <w:jc w:val="both"/>
            </w:pPr>
          </w:p>
          <w:p w14:paraId="08059BD1" w14:textId="77777777" w:rsidR="009F1539" w:rsidRPr="009A38B9" w:rsidRDefault="009F1539" w:rsidP="00892117">
            <w:pPr>
              <w:jc w:val="both"/>
              <w:rPr>
                <w:u w:val="single"/>
              </w:rPr>
            </w:pPr>
            <w:r w:rsidRPr="009A38B9">
              <w:rPr>
                <w:u w:val="single"/>
              </w:rPr>
              <w:t>Doporučená literatura:</w:t>
            </w:r>
          </w:p>
          <w:p w14:paraId="5A37652F" w14:textId="77777777" w:rsidR="009F1539" w:rsidRPr="009A38B9" w:rsidRDefault="009F1539" w:rsidP="00892117">
            <w:pPr>
              <w:shd w:val="clear" w:color="auto" w:fill="FFFFFF"/>
              <w:jc w:val="both"/>
              <w:rPr>
                <w:color w:val="000000"/>
              </w:rPr>
            </w:pPr>
            <w:r w:rsidRPr="009A38B9">
              <w:rPr>
                <w:color w:val="000000"/>
              </w:rPr>
              <w:t xml:space="preserve">VELÍŠEK, J. (Ed.). Chemie potravin I.-III. </w:t>
            </w:r>
            <w:r>
              <w:rPr>
                <w:color w:val="000000"/>
              </w:rPr>
              <w:t>Tábor</w:t>
            </w:r>
            <w:r w:rsidRPr="00803D24">
              <w:rPr>
                <w:color w:val="000000"/>
              </w:rPr>
              <w:t xml:space="preserve">: </w:t>
            </w:r>
            <w:r>
              <w:rPr>
                <w:color w:val="000000"/>
              </w:rPr>
              <w:t>OSSIS</w:t>
            </w:r>
            <w:r w:rsidRPr="009A38B9">
              <w:rPr>
                <w:color w:val="000000"/>
              </w:rPr>
              <w:t>, 2002.</w:t>
            </w:r>
            <w:r>
              <w:rPr>
                <w:color w:val="000000"/>
              </w:rPr>
              <w:t xml:space="preserve"> </w:t>
            </w:r>
            <w:r w:rsidRPr="000F2EF0">
              <w:t>ISBN 978-80-86659-15-2.</w:t>
            </w:r>
          </w:p>
          <w:p w14:paraId="1A31A820" w14:textId="77777777" w:rsidR="009F1539" w:rsidRDefault="009F1539" w:rsidP="00892117">
            <w:pPr>
              <w:shd w:val="clear" w:color="auto" w:fill="FFFFFF"/>
              <w:jc w:val="both"/>
              <w:rPr>
                <w:color w:val="000000"/>
              </w:rPr>
            </w:pPr>
            <w:r w:rsidRPr="009A38B9">
              <w:rPr>
                <w:color w:val="000000"/>
              </w:rPr>
              <w:t>VALÁŠEK</w:t>
            </w:r>
            <w:r>
              <w:rPr>
                <w:color w:val="000000"/>
              </w:rPr>
              <w:t>,</w:t>
            </w:r>
            <w:r w:rsidRPr="009A38B9">
              <w:rPr>
                <w:color w:val="000000"/>
              </w:rPr>
              <w:t xml:space="preserve"> P., ROP, O. Základy konzervace </w:t>
            </w:r>
            <w:r w:rsidRPr="007A6909">
              <w:rPr>
                <w:color w:val="000000"/>
              </w:rPr>
              <w:t>potravin. Zlín</w:t>
            </w:r>
            <w:r>
              <w:rPr>
                <w:color w:val="000000"/>
              </w:rPr>
              <w:t>: UTB</w:t>
            </w:r>
            <w:r w:rsidRPr="007A6909">
              <w:rPr>
                <w:color w:val="000000"/>
              </w:rPr>
              <w:t>,</w:t>
            </w:r>
            <w:r w:rsidRPr="009A38B9">
              <w:rPr>
                <w:color w:val="000000"/>
              </w:rPr>
              <w:t xml:space="preserve"> 2007. ISBN 978-80-7318-587-9.</w:t>
            </w:r>
          </w:p>
          <w:p w14:paraId="7E0B8440" w14:textId="77777777" w:rsidR="009F1539" w:rsidRDefault="009F1539" w:rsidP="00892117">
            <w:pPr>
              <w:jc w:val="both"/>
            </w:pPr>
            <w:r w:rsidRPr="002B100E">
              <w:rPr>
                <w:color w:val="000000"/>
              </w:rPr>
              <w:t>S</w:t>
            </w:r>
            <w:r>
              <w:rPr>
                <w:color w:val="000000"/>
              </w:rPr>
              <w:t>MEJTKOVÁ</w:t>
            </w:r>
            <w:r w:rsidRPr="002B100E">
              <w:rPr>
                <w:color w:val="000000"/>
              </w:rPr>
              <w:t xml:space="preserve">, A. Balení v potravinářském průmyslu. </w:t>
            </w:r>
            <w:r>
              <w:rPr>
                <w:color w:val="000000"/>
              </w:rPr>
              <w:t xml:space="preserve">Praha: </w:t>
            </w:r>
            <w:r w:rsidRPr="002B100E">
              <w:rPr>
                <w:color w:val="000000"/>
              </w:rPr>
              <w:t>ČZU</w:t>
            </w:r>
            <w:r>
              <w:rPr>
                <w:color w:val="000000"/>
              </w:rPr>
              <w:t>, 2018</w:t>
            </w:r>
            <w:r w:rsidRPr="002B100E">
              <w:rPr>
                <w:color w:val="000000"/>
              </w:rPr>
              <w:t>. ISBN 978-80-213-2864-8.</w:t>
            </w:r>
          </w:p>
        </w:tc>
      </w:tr>
      <w:tr w:rsidR="009F1539" w14:paraId="630D4767" w14:textId="77777777" w:rsidTr="00892117">
        <w:trPr>
          <w:gridAfter w:val="1"/>
          <w:wAfter w:w="41"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3F921A71" w14:textId="77777777" w:rsidR="009F1539" w:rsidRDefault="009F1539" w:rsidP="00892117">
            <w:pPr>
              <w:jc w:val="center"/>
              <w:rPr>
                <w:b/>
              </w:rPr>
            </w:pPr>
            <w:r>
              <w:rPr>
                <w:b/>
              </w:rPr>
              <w:t>Informace ke kombinované nebo distanční formě</w:t>
            </w:r>
          </w:p>
        </w:tc>
      </w:tr>
      <w:tr w:rsidR="009F1539" w14:paraId="523F9D76" w14:textId="77777777" w:rsidTr="00892117">
        <w:trPr>
          <w:gridAfter w:val="1"/>
          <w:wAfter w:w="41" w:type="dxa"/>
        </w:trPr>
        <w:tc>
          <w:tcPr>
            <w:tcW w:w="4787" w:type="dxa"/>
            <w:gridSpan w:val="8"/>
            <w:tcBorders>
              <w:top w:val="single" w:sz="2" w:space="0" w:color="auto"/>
            </w:tcBorders>
            <w:shd w:val="clear" w:color="auto" w:fill="F7CAAC"/>
          </w:tcPr>
          <w:p w14:paraId="0F7918E8" w14:textId="77777777" w:rsidR="009F1539" w:rsidRDefault="009F1539" w:rsidP="00892117">
            <w:pPr>
              <w:jc w:val="both"/>
            </w:pPr>
            <w:r>
              <w:rPr>
                <w:b/>
              </w:rPr>
              <w:t>Rozsah konzultací (soustředění)</w:t>
            </w:r>
          </w:p>
        </w:tc>
        <w:tc>
          <w:tcPr>
            <w:tcW w:w="889" w:type="dxa"/>
            <w:tcBorders>
              <w:top w:val="single" w:sz="2" w:space="0" w:color="auto"/>
            </w:tcBorders>
          </w:tcPr>
          <w:p w14:paraId="33BD31A2" w14:textId="77777777" w:rsidR="009F1539" w:rsidRDefault="009F1539" w:rsidP="00892117">
            <w:pPr>
              <w:jc w:val="both"/>
            </w:pPr>
          </w:p>
        </w:tc>
        <w:tc>
          <w:tcPr>
            <w:tcW w:w="4179" w:type="dxa"/>
            <w:gridSpan w:val="7"/>
            <w:tcBorders>
              <w:top w:val="single" w:sz="2" w:space="0" w:color="auto"/>
            </w:tcBorders>
            <w:shd w:val="clear" w:color="auto" w:fill="F7CAAC"/>
          </w:tcPr>
          <w:p w14:paraId="7C25D3E9" w14:textId="77777777" w:rsidR="009F1539" w:rsidRDefault="009F1539" w:rsidP="00892117">
            <w:pPr>
              <w:jc w:val="both"/>
              <w:rPr>
                <w:b/>
              </w:rPr>
            </w:pPr>
            <w:r>
              <w:rPr>
                <w:b/>
              </w:rPr>
              <w:t xml:space="preserve">hodin </w:t>
            </w:r>
          </w:p>
        </w:tc>
      </w:tr>
      <w:tr w:rsidR="009F1539" w14:paraId="2AFA220C" w14:textId="77777777" w:rsidTr="00892117">
        <w:trPr>
          <w:gridAfter w:val="1"/>
          <w:wAfter w:w="41" w:type="dxa"/>
        </w:trPr>
        <w:tc>
          <w:tcPr>
            <w:tcW w:w="9855" w:type="dxa"/>
            <w:gridSpan w:val="16"/>
            <w:shd w:val="clear" w:color="auto" w:fill="F7CAAC"/>
          </w:tcPr>
          <w:p w14:paraId="6D888F9B" w14:textId="77777777" w:rsidR="009F1539" w:rsidRDefault="009F1539" w:rsidP="00892117">
            <w:pPr>
              <w:jc w:val="both"/>
              <w:rPr>
                <w:b/>
              </w:rPr>
            </w:pPr>
            <w:r>
              <w:rPr>
                <w:b/>
              </w:rPr>
              <w:t>Informace o způsobu kontaktu s vyučujícím</w:t>
            </w:r>
          </w:p>
        </w:tc>
      </w:tr>
      <w:tr w:rsidR="009F1539" w14:paraId="63897633" w14:textId="77777777" w:rsidTr="00892117">
        <w:trPr>
          <w:gridAfter w:val="1"/>
          <w:wAfter w:w="41" w:type="dxa"/>
          <w:trHeight w:val="1373"/>
        </w:trPr>
        <w:tc>
          <w:tcPr>
            <w:tcW w:w="9855" w:type="dxa"/>
            <w:gridSpan w:val="16"/>
          </w:tcPr>
          <w:p w14:paraId="36A3A0B9" w14:textId="77777777" w:rsidR="009F1539" w:rsidRDefault="009F1539" w:rsidP="00892117">
            <w:pPr>
              <w:jc w:val="both"/>
            </w:pPr>
          </w:p>
          <w:p w14:paraId="1316DAF2" w14:textId="77777777" w:rsidR="002E16B9" w:rsidRDefault="002E16B9" w:rsidP="00892117">
            <w:pPr>
              <w:jc w:val="both"/>
            </w:pPr>
          </w:p>
          <w:p w14:paraId="45F38AA6" w14:textId="77777777" w:rsidR="002E16B9" w:rsidRDefault="002E16B9" w:rsidP="00892117">
            <w:pPr>
              <w:jc w:val="both"/>
            </w:pPr>
          </w:p>
          <w:p w14:paraId="4339A98F" w14:textId="77777777" w:rsidR="002E16B9" w:rsidRDefault="002E16B9" w:rsidP="00892117">
            <w:pPr>
              <w:jc w:val="both"/>
            </w:pPr>
          </w:p>
          <w:p w14:paraId="7CEBE1CB" w14:textId="77777777" w:rsidR="002E16B9" w:rsidRDefault="002E16B9" w:rsidP="00892117">
            <w:pPr>
              <w:jc w:val="both"/>
            </w:pPr>
          </w:p>
          <w:p w14:paraId="0682B482" w14:textId="77777777" w:rsidR="002E16B9" w:rsidRDefault="002E16B9" w:rsidP="00892117">
            <w:pPr>
              <w:jc w:val="both"/>
            </w:pPr>
          </w:p>
          <w:p w14:paraId="25CAF0F1" w14:textId="77777777" w:rsidR="002E16B9" w:rsidRDefault="002E16B9" w:rsidP="00892117">
            <w:pPr>
              <w:jc w:val="both"/>
            </w:pPr>
          </w:p>
          <w:p w14:paraId="4F8BFF35" w14:textId="77777777" w:rsidR="002E16B9" w:rsidRDefault="002E16B9" w:rsidP="00892117">
            <w:pPr>
              <w:jc w:val="both"/>
            </w:pPr>
          </w:p>
          <w:p w14:paraId="19C8D691" w14:textId="77777777" w:rsidR="002E16B9" w:rsidRDefault="002E16B9" w:rsidP="00892117">
            <w:pPr>
              <w:jc w:val="both"/>
            </w:pPr>
          </w:p>
          <w:p w14:paraId="4093F17B" w14:textId="77777777" w:rsidR="002E16B9" w:rsidRDefault="002E16B9" w:rsidP="00892117">
            <w:pPr>
              <w:jc w:val="both"/>
            </w:pPr>
          </w:p>
          <w:p w14:paraId="54495E1D" w14:textId="77777777" w:rsidR="002E16B9" w:rsidRDefault="002E16B9" w:rsidP="00892117">
            <w:pPr>
              <w:jc w:val="both"/>
            </w:pPr>
          </w:p>
          <w:p w14:paraId="772BF387" w14:textId="77777777" w:rsidR="002E16B9" w:rsidRDefault="002E16B9" w:rsidP="00892117">
            <w:pPr>
              <w:jc w:val="both"/>
            </w:pPr>
          </w:p>
          <w:p w14:paraId="349D0A9A" w14:textId="77777777" w:rsidR="002E16B9" w:rsidRDefault="002E16B9" w:rsidP="00892117">
            <w:pPr>
              <w:jc w:val="both"/>
            </w:pPr>
          </w:p>
          <w:p w14:paraId="00C772B3" w14:textId="77777777" w:rsidR="002E16B9" w:rsidRDefault="002E16B9" w:rsidP="00892117">
            <w:pPr>
              <w:jc w:val="both"/>
            </w:pPr>
          </w:p>
          <w:p w14:paraId="3CF7BB02" w14:textId="77777777" w:rsidR="002E16B9" w:rsidRDefault="002E16B9" w:rsidP="00892117">
            <w:pPr>
              <w:jc w:val="both"/>
            </w:pPr>
          </w:p>
          <w:p w14:paraId="28B70906" w14:textId="77777777" w:rsidR="002E16B9" w:rsidRDefault="002E16B9" w:rsidP="00892117">
            <w:pPr>
              <w:jc w:val="both"/>
            </w:pPr>
          </w:p>
          <w:p w14:paraId="49C4E40A" w14:textId="77777777" w:rsidR="002E16B9" w:rsidRDefault="002E16B9" w:rsidP="00892117">
            <w:pPr>
              <w:jc w:val="both"/>
            </w:pPr>
          </w:p>
          <w:p w14:paraId="760E7A43" w14:textId="77777777" w:rsidR="002E16B9" w:rsidRDefault="002E16B9" w:rsidP="00892117">
            <w:pPr>
              <w:jc w:val="both"/>
            </w:pPr>
          </w:p>
          <w:p w14:paraId="43E523D5" w14:textId="77777777" w:rsidR="002E16B9" w:rsidRDefault="002E16B9" w:rsidP="00892117">
            <w:pPr>
              <w:jc w:val="both"/>
            </w:pPr>
          </w:p>
          <w:p w14:paraId="351170A1" w14:textId="77777777" w:rsidR="002E16B9" w:rsidRDefault="002E16B9" w:rsidP="00892117">
            <w:pPr>
              <w:jc w:val="both"/>
            </w:pPr>
          </w:p>
          <w:p w14:paraId="0FC001C9" w14:textId="77777777" w:rsidR="002E16B9" w:rsidRDefault="002E16B9" w:rsidP="00892117">
            <w:pPr>
              <w:jc w:val="both"/>
            </w:pPr>
          </w:p>
          <w:p w14:paraId="32636C4B" w14:textId="77777777" w:rsidR="002E16B9" w:rsidRDefault="002E16B9" w:rsidP="00892117">
            <w:pPr>
              <w:jc w:val="both"/>
            </w:pPr>
          </w:p>
          <w:p w14:paraId="0E7CA1E5" w14:textId="77777777" w:rsidR="002E16B9" w:rsidRDefault="002E16B9" w:rsidP="00892117">
            <w:pPr>
              <w:jc w:val="both"/>
            </w:pPr>
          </w:p>
          <w:p w14:paraId="79113D34" w14:textId="77777777" w:rsidR="002E16B9" w:rsidRDefault="002E16B9" w:rsidP="00892117">
            <w:pPr>
              <w:jc w:val="both"/>
            </w:pPr>
          </w:p>
          <w:p w14:paraId="4FBFF797" w14:textId="77777777" w:rsidR="002E16B9" w:rsidRDefault="002E16B9" w:rsidP="00892117">
            <w:pPr>
              <w:jc w:val="both"/>
            </w:pPr>
          </w:p>
          <w:p w14:paraId="5D20897A" w14:textId="77777777" w:rsidR="002E16B9" w:rsidRDefault="002E16B9" w:rsidP="00892117">
            <w:pPr>
              <w:jc w:val="both"/>
            </w:pPr>
          </w:p>
          <w:p w14:paraId="73EA4A57" w14:textId="77777777" w:rsidR="002E16B9" w:rsidRDefault="002E16B9" w:rsidP="00892117">
            <w:pPr>
              <w:jc w:val="both"/>
            </w:pPr>
          </w:p>
          <w:p w14:paraId="033C8DFC" w14:textId="77777777" w:rsidR="002E16B9" w:rsidRDefault="002E16B9" w:rsidP="00892117">
            <w:pPr>
              <w:jc w:val="both"/>
            </w:pPr>
          </w:p>
          <w:p w14:paraId="6E348AE2" w14:textId="77777777" w:rsidR="002E16B9" w:rsidRDefault="002E16B9" w:rsidP="00892117">
            <w:pPr>
              <w:jc w:val="both"/>
            </w:pPr>
          </w:p>
          <w:p w14:paraId="347B016F" w14:textId="77777777" w:rsidR="002E16B9" w:rsidRDefault="002E16B9" w:rsidP="00892117">
            <w:pPr>
              <w:jc w:val="both"/>
            </w:pPr>
          </w:p>
          <w:p w14:paraId="498712E5" w14:textId="77777777" w:rsidR="002E16B9" w:rsidRDefault="002E16B9" w:rsidP="00892117">
            <w:pPr>
              <w:jc w:val="both"/>
            </w:pPr>
          </w:p>
          <w:p w14:paraId="58F90032" w14:textId="795EEBC0" w:rsidR="002E16B9" w:rsidRDefault="002E16B9" w:rsidP="00892117">
            <w:pPr>
              <w:jc w:val="both"/>
            </w:pPr>
          </w:p>
        </w:tc>
      </w:tr>
      <w:bookmarkEnd w:id="55"/>
      <w:tr w:rsidR="009F1539" w14:paraId="2DB09839" w14:textId="77777777" w:rsidTr="00892117">
        <w:trPr>
          <w:gridAfter w:val="1"/>
          <w:wAfter w:w="41" w:type="dxa"/>
        </w:trPr>
        <w:tc>
          <w:tcPr>
            <w:tcW w:w="9855" w:type="dxa"/>
            <w:gridSpan w:val="16"/>
            <w:tcBorders>
              <w:bottom w:val="double" w:sz="4" w:space="0" w:color="auto"/>
            </w:tcBorders>
            <w:shd w:val="clear" w:color="auto" w:fill="BDD6EE"/>
          </w:tcPr>
          <w:p w14:paraId="5A91FD55" w14:textId="77777777" w:rsidR="009F1539" w:rsidRDefault="009F1539" w:rsidP="00892117">
            <w:pPr>
              <w:jc w:val="both"/>
              <w:rPr>
                <w:b/>
                <w:sz w:val="28"/>
              </w:rPr>
            </w:pPr>
            <w:r>
              <w:lastRenderedPageBreak/>
              <w:br w:type="page"/>
            </w:r>
            <w:r>
              <w:rPr>
                <w:b/>
                <w:sz w:val="28"/>
              </w:rPr>
              <w:t>B-III – Charakteristika studijního předmětu</w:t>
            </w:r>
          </w:p>
        </w:tc>
      </w:tr>
      <w:tr w:rsidR="009F1539" w14:paraId="3989EC80" w14:textId="77777777" w:rsidTr="00892117">
        <w:trPr>
          <w:gridAfter w:val="1"/>
          <w:wAfter w:w="41" w:type="dxa"/>
        </w:trPr>
        <w:tc>
          <w:tcPr>
            <w:tcW w:w="3435" w:type="dxa"/>
            <w:gridSpan w:val="5"/>
            <w:tcBorders>
              <w:top w:val="double" w:sz="4" w:space="0" w:color="auto"/>
            </w:tcBorders>
            <w:shd w:val="clear" w:color="auto" w:fill="F7CAAC"/>
          </w:tcPr>
          <w:p w14:paraId="6ACC7D39" w14:textId="77777777" w:rsidR="009F1539" w:rsidRDefault="009F1539" w:rsidP="00892117">
            <w:pPr>
              <w:jc w:val="both"/>
              <w:rPr>
                <w:b/>
              </w:rPr>
            </w:pPr>
            <w:r>
              <w:rPr>
                <w:b/>
              </w:rPr>
              <w:t>Název studijního předmětu</w:t>
            </w:r>
          </w:p>
        </w:tc>
        <w:tc>
          <w:tcPr>
            <w:tcW w:w="6420" w:type="dxa"/>
            <w:gridSpan w:val="11"/>
            <w:tcBorders>
              <w:top w:val="double" w:sz="4" w:space="0" w:color="auto"/>
            </w:tcBorders>
          </w:tcPr>
          <w:p w14:paraId="41ECEE97" w14:textId="77777777" w:rsidR="009F1539" w:rsidRDefault="009F1539" w:rsidP="00892117">
            <w:pPr>
              <w:jc w:val="both"/>
            </w:pPr>
            <w:bookmarkStart w:id="57" w:name="Fyz_vlastn_potr"/>
            <w:bookmarkEnd w:id="57"/>
            <w:r w:rsidRPr="002740A6">
              <w:rPr>
                <w:b/>
                <w:bCs/>
              </w:rPr>
              <w:t>Fyzikální vlastnosti potravin</w:t>
            </w:r>
          </w:p>
        </w:tc>
      </w:tr>
      <w:tr w:rsidR="009F1539" w14:paraId="51B648EC" w14:textId="77777777" w:rsidTr="00892117">
        <w:trPr>
          <w:gridAfter w:val="1"/>
          <w:wAfter w:w="41" w:type="dxa"/>
        </w:trPr>
        <w:tc>
          <w:tcPr>
            <w:tcW w:w="3435" w:type="dxa"/>
            <w:gridSpan w:val="5"/>
            <w:shd w:val="clear" w:color="auto" w:fill="F7CAAC"/>
          </w:tcPr>
          <w:p w14:paraId="7B42B593" w14:textId="77777777" w:rsidR="009F1539" w:rsidRDefault="009F1539" w:rsidP="00892117">
            <w:pPr>
              <w:jc w:val="both"/>
              <w:rPr>
                <w:b/>
              </w:rPr>
            </w:pPr>
            <w:r>
              <w:rPr>
                <w:b/>
              </w:rPr>
              <w:t>Typ předmětu</w:t>
            </w:r>
          </w:p>
        </w:tc>
        <w:tc>
          <w:tcPr>
            <w:tcW w:w="3057" w:type="dxa"/>
            <w:gridSpan w:val="5"/>
          </w:tcPr>
          <w:p w14:paraId="493CC8C1" w14:textId="77777777" w:rsidR="009F1539" w:rsidRDefault="009F1539" w:rsidP="00892117">
            <w:pPr>
              <w:jc w:val="both"/>
            </w:pPr>
            <w:r>
              <w:t>povinně volitelný</w:t>
            </w:r>
          </w:p>
        </w:tc>
        <w:tc>
          <w:tcPr>
            <w:tcW w:w="2695" w:type="dxa"/>
            <w:gridSpan w:val="4"/>
            <w:shd w:val="clear" w:color="auto" w:fill="F7CAAC"/>
          </w:tcPr>
          <w:p w14:paraId="3BEE73CC" w14:textId="77777777" w:rsidR="009F1539" w:rsidRDefault="009F1539" w:rsidP="00892117">
            <w:pPr>
              <w:jc w:val="both"/>
            </w:pPr>
            <w:r>
              <w:rPr>
                <w:b/>
              </w:rPr>
              <w:t>doporučený ročník / semestr</w:t>
            </w:r>
          </w:p>
        </w:tc>
        <w:tc>
          <w:tcPr>
            <w:tcW w:w="668" w:type="dxa"/>
            <w:gridSpan w:val="2"/>
          </w:tcPr>
          <w:p w14:paraId="45DD313A" w14:textId="77777777" w:rsidR="009F1539" w:rsidRDefault="009F1539" w:rsidP="00892117">
            <w:pPr>
              <w:jc w:val="both"/>
            </w:pPr>
            <w:r>
              <w:t>1/ZS</w:t>
            </w:r>
          </w:p>
        </w:tc>
      </w:tr>
      <w:tr w:rsidR="009F1539" w14:paraId="744731E5" w14:textId="77777777" w:rsidTr="00892117">
        <w:trPr>
          <w:gridAfter w:val="1"/>
          <w:wAfter w:w="41" w:type="dxa"/>
        </w:trPr>
        <w:tc>
          <w:tcPr>
            <w:tcW w:w="3435" w:type="dxa"/>
            <w:gridSpan w:val="5"/>
            <w:shd w:val="clear" w:color="auto" w:fill="F7CAAC"/>
          </w:tcPr>
          <w:p w14:paraId="5918712E" w14:textId="77777777" w:rsidR="009F1539" w:rsidRDefault="009F1539" w:rsidP="00892117">
            <w:pPr>
              <w:jc w:val="both"/>
              <w:rPr>
                <w:b/>
              </w:rPr>
            </w:pPr>
            <w:r>
              <w:rPr>
                <w:b/>
              </w:rPr>
              <w:t>Rozsah studijního předmětu</w:t>
            </w:r>
          </w:p>
        </w:tc>
        <w:tc>
          <w:tcPr>
            <w:tcW w:w="1352" w:type="dxa"/>
            <w:gridSpan w:val="3"/>
          </w:tcPr>
          <w:p w14:paraId="19BADDAF" w14:textId="77777777" w:rsidR="009F1539" w:rsidRDefault="009F1539" w:rsidP="00892117">
            <w:pPr>
              <w:jc w:val="both"/>
            </w:pPr>
            <w:proofErr w:type="gramStart"/>
            <w:r>
              <w:t>14p</w:t>
            </w:r>
            <w:proofErr w:type="gramEnd"/>
            <w:r>
              <w:t>+0s+28l</w:t>
            </w:r>
          </w:p>
        </w:tc>
        <w:tc>
          <w:tcPr>
            <w:tcW w:w="889" w:type="dxa"/>
            <w:shd w:val="clear" w:color="auto" w:fill="F7CAAC"/>
          </w:tcPr>
          <w:p w14:paraId="30D75299" w14:textId="77777777" w:rsidR="009F1539" w:rsidRDefault="009F1539" w:rsidP="00892117">
            <w:pPr>
              <w:jc w:val="both"/>
              <w:rPr>
                <w:b/>
              </w:rPr>
            </w:pPr>
            <w:r>
              <w:rPr>
                <w:b/>
              </w:rPr>
              <w:t xml:space="preserve">hod. </w:t>
            </w:r>
          </w:p>
        </w:tc>
        <w:tc>
          <w:tcPr>
            <w:tcW w:w="816" w:type="dxa"/>
          </w:tcPr>
          <w:p w14:paraId="4F88911F" w14:textId="77777777" w:rsidR="009F1539" w:rsidRDefault="009F1539" w:rsidP="00892117">
            <w:pPr>
              <w:jc w:val="both"/>
            </w:pPr>
            <w:r>
              <w:t>42</w:t>
            </w:r>
          </w:p>
        </w:tc>
        <w:tc>
          <w:tcPr>
            <w:tcW w:w="1479" w:type="dxa"/>
            <w:gridSpan w:val="2"/>
            <w:shd w:val="clear" w:color="auto" w:fill="F7CAAC"/>
          </w:tcPr>
          <w:p w14:paraId="45342E6C" w14:textId="77777777" w:rsidR="009F1539" w:rsidRDefault="009F1539" w:rsidP="00892117">
            <w:pPr>
              <w:jc w:val="both"/>
              <w:rPr>
                <w:b/>
              </w:rPr>
            </w:pPr>
            <w:r>
              <w:rPr>
                <w:b/>
              </w:rPr>
              <w:t>kreditů</w:t>
            </w:r>
          </w:p>
        </w:tc>
        <w:tc>
          <w:tcPr>
            <w:tcW w:w="1884" w:type="dxa"/>
            <w:gridSpan w:val="4"/>
          </w:tcPr>
          <w:p w14:paraId="7DE5CF1B" w14:textId="77777777" w:rsidR="009F1539" w:rsidRDefault="009F1539" w:rsidP="00892117">
            <w:pPr>
              <w:jc w:val="both"/>
            </w:pPr>
            <w:r>
              <w:t>4</w:t>
            </w:r>
          </w:p>
        </w:tc>
      </w:tr>
      <w:tr w:rsidR="009F1539" w14:paraId="171CDB0C" w14:textId="77777777" w:rsidTr="00892117">
        <w:trPr>
          <w:gridAfter w:val="1"/>
          <w:wAfter w:w="41" w:type="dxa"/>
        </w:trPr>
        <w:tc>
          <w:tcPr>
            <w:tcW w:w="3435" w:type="dxa"/>
            <w:gridSpan w:val="5"/>
            <w:shd w:val="clear" w:color="auto" w:fill="F7CAAC"/>
          </w:tcPr>
          <w:p w14:paraId="6A521E64"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0" w:type="dxa"/>
            <w:gridSpan w:val="11"/>
          </w:tcPr>
          <w:p w14:paraId="6B64DA70" w14:textId="77777777" w:rsidR="009F1539" w:rsidRDefault="009F1539" w:rsidP="00892117">
            <w:pPr>
              <w:jc w:val="both"/>
            </w:pPr>
          </w:p>
        </w:tc>
      </w:tr>
      <w:tr w:rsidR="009F1539" w14:paraId="51E72574" w14:textId="77777777" w:rsidTr="00892117">
        <w:trPr>
          <w:gridAfter w:val="1"/>
          <w:wAfter w:w="41" w:type="dxa"/>
        </w:trPr>
        <w:tc>
          <w:tcPr>
            <w:tcW w:w="3435" w:type="dxa"/>
            <w:gridSpan w:val="5"/>
            <w:shd w:val="clear" w:color="auto" w:fill="F7CAAC"/>
          </w:tcPr>
          <w:p w14:paraId="490C259D" w14:textId="77777777" w:rsidR="009F1539" w:rsidRPr="005A0406" w:rsidRDefault="009F1539" w:rsidP="00892117">
            <w:pPr>
              <w:jc w:val="both"/>
              <w:rPr>
                <w:b/>
              </w:rPr>
            </w:pPr>
            <w:r w:rsidRPr="005A0406">
              <w:rPr>
                <w:b/>
              </w:rPr>
              <w:t>Způsob ověření výsledků učení</w:t>
            </w:r>
          </w:p>
        </w:tc>
        <w:tc>
          <w:tcPr>
            <w:tcW w:w="3057" w:type="dxa"/>
            <w:gridSpan w:val="5"/>
            <w:tcBorders>
              <w:bottom w:val="single" w:sz="4" w:space="0" w:color="auto"/>
            </w:tcBorders>
          </w:tcPr>
          <w:p w14:paraId="720BD219" w14:textId="77777777" w:rsidR="009F1539" w:rsidRDefault="009F1539" w:rsidP="00892117">
            <w:pPr>
              <w:jc w:val="both"/>
            </w:pPr>
            <w:r>
              <w:t>klasifikovaný zápočet</w:t>
            </w:r>
          </w:p>
        </w:tc>
        <w:tc>
          <w:tcPr>
            <w:tcW w:w="1479" w:type="dxa"/>
            <w:gridSpan w:val="2"/>
            <w:tcBorders>
              <w:bottom w:val="single" w:sz="4" w:space="0" w:color="auto"/>
            </w:tcBorders>
            <w:shd w:val="clear" w:color="auto" w:fill="F7CAAC"/>
          </w:tcPr>
          <w:p w14:paraId="4A87EFA9" w14:textId="77777777" w:rsidR="009F1539" w:rsidRDefault="009F1539" w:rsidP="00892117">
            <w:pPr>
              <w:jc w:val="both"/>
              <w:rPr>
                <w:b/>
              </w:rPr>
            </w:pPr>
            <w:r>
              <w:rPr>
                <w:b/>
              </w:rPr>
              <w:t>Forma výuky</w:t>
            </w:r>
          </w:p>
        </w:tc>
        <w:tc>
          <w:tcPr>
            <w:tcW w:w="1884" w:type="dxa"/>
            <w:gridSpan w:val="4"/>
            <w:tcBorders>
              <w:bottom w:val="single" w:sz="4" w:space="0" w:color="auto"/>
            </w:tcBorders>
          </w:tcPr>
          <w:p w14:paraId="5C01F37F" w14:textId="77777777" w:rsidR="009F1539" w:rsidRDefault="009F1539" w:rsidP="00892117">
            <w:pPr>
              <w:jc w:val="both"/>
            </w:pPr>
            <w:r>
              <w:t>přednášky, laboratorní cvičení</w:t>
            </w:r>
          </w:p>
        </w:tc>
      </w:tr>
      <w:tr w:rsidR="009F1539" w14:paraId="5441CE75" w14:textId="77777777" w:rsidTr="00892117">
        <w:trPr>
          <w:gridAfter w:val="1"/>
          <w:wAfter w:w="41" w:type="dxa"/>
        </w:trPr>
        <w:tc>
          <w:tcPr>
            <w:tcW w:w="3435" w:type="dxa"/>
            <w:gridSpan w:val="5"/>
            <w:shd w:val="clear" w:color="auto" w:fill="F7CAAC"/>
          </w:tcPr>
          <w:p w14:paraId="2B94B692" w14:textId="77777777" w:rsidR="009F1539" w:rsidRPr="005A0406" w:rsidRDefault="009F1539" w:rsidP="00892117">
            <w:pPr>
              <w:jc w:val="both"/>
              <w:rPr>
                <w:b/>
              </w:rPr>
            </w:pPr>
            <w:r w:rsidRPr="005A0406">
              <w:rPr>
                <w:b/>
              </w:rPr>
              <w:t>Forma způsobu ověření výsledků učení a další požadavky na studenta</w:t>
            </w:r>
          </w:p>
        </w:tc>
        <w:tc>
          <w:tcPr>
            <w:tcW w:w="6420" w:type="dxa"/>
            <w:gridSpan w:val="11"/>
            <w:tcBorders>
              <w:bottom w:val="single" w:sz="4" w:space="0" w:color="auto"/>
            </w:tcBorders>
          </w:tcPr>
          <w:p w14:paraId="032CDA4E" w14:textId="049F94BB" w:rsidR="009F1539" w:rsidRDefault="009F1539" w:rsidP="00892117">
            <w:pPr>
              <w:jc w:val="both"/>
              <w:rPr>
                <w:color w:val="000000"/>
                <w:shd w:val="clear" w:color="auto" w:fill="FFFFFF"/>
              </w:rPr>
            </w:pPr>
            <w:r w:rsidRPr="008B74CA">
              <w:rPr>
                <w:color w:val="000000"/>
                <w:shd w:val="clear" w:color="auto" w:fill="FFFFFF"/>
              </w:rPr>
              <w:t>Absolvování všech laboratorních úloh, odevzdání všech vypracovaných protokolů z laboratorních cvičení.</w:t>
            </w:r>
            <w:r>
              <w:rPr>
                <w:color w:val="000000"/>
                <w:shd w:val="clear" w:color="auto" w:fill="FFFFFF"/>
              </w:rPr>
              <w:t xml:space="preserve"> </w:t>
            </w:r>
          </w:p>
          <w:p w14:paraId="6ABF9EF3" w14:textId="77777777" w:rsidR="009F1539" w:rsidRDefault="009F1539" w:rsidP="00892117">
            <w:pPr>
              <w:jc w:val="both"/>
            </w:pPr>
            <w:r>
              <w:rPr>
                <w:color w:val="000000"/>
                <w:shd w:val="clear" w:color="auto" w:fill="FFFFFF"/>
              </w:rPr>
              <w:t>P</w:t>
            </w:r>
            <w:r w:rsidRPr="008B74CA">
              <w:rPr>
                <w:color w:val="000000"/>
                <w:shd w:val="clear" w:color="auto" w:fill="FFFFFF"/>
              </w:rPr>
              <w:t>rokáz</w:t>
            </w:r>
            <w:r>
              <w:rPr>
                <w:color w:val="000000"/>
                <w:shd w:val="clear" w:color="auto" w:fill="FFFFFF"/>
              </w:rPr>
              <w:t>ání</w:t>
            </w:r>
            <w:r w:rsidRPr="008B74CA">
              <w:rPr>
                <w:color w:val="000000"/>
                <w:shd w:val="clear" w:color="auto" w:fill="FFFFFF"/>
              </w:rPr>
              <w:t xml:space="preserve"> znalosti z přednášené látky dle sylabu při ústním přezkoušení</w:t>
            </w:r>
            <w:r>
              <w:rPr>
                <w:color w:val="000000"/>
                <w:shd w:val="clear" w:color="auto" w:fill="FFFFFF"/>
              </w:rPr>
              <w:t xml:space="preserve"> nebo absolvováním písemného zápočtového testu s min. 60% úspěšností</w:t>
            </w:r>
            <w:r w:rsidRPr="008B74CA">
              <w:rPr>
                <w:color w:val="000000"/>
                <w:shd w:val="clear" w:color="auto" w:fill="FFFFFF"/>
              </w:rPr>
              <w:t>.</w:t>
            </w:r>
          </w:p>
        </w:tc>
      </w:tr>
      <w:tr w:rsidR="009F1539" w14:paraId="651BED09" w14:textId="77777777" w:rsidTr="00892117">
        <w:trPr>
          <w:gridAfter w:val="1"/>
          <w:wAfter w:w="41" w:type="dxa"/>
          <w:trHeight w:val="197"/>
        </w:trPr>
        <w:tc>
          <w:tcPr>
            <w:tcW w:w="3435" w:type="dxa"/>
            <w:gridSpan w:val="5"/>
            <w:tcBorders>
              <w:top w:val="nil"/>
            </w:tcBorders>
            <w:shd w:val="clear" w:color="auto" w:fill="F7CAAC"/>
          </w:tcPr>
          <w:p w14:paraId="7B9A4AD9" w14:textId="77777777" w:rsidR="009F1539" w:rsidRDefault="009F1539" w:rsidP="00892117">
            <w:pPr>
              <w:jc w:val="both"/>
              <w:rPr>
                <w:b/>
              </w:rPr>
            </w:pPr>
            <w:r>
              <w:rPr>
                <w:b/>
              </w:rPr>
              <w:t>Garant předmětu</w:t>
            </w:r>
          </w:p>
        </w:tc>
        <w:tc>
          <w:tcPr>
            <w:tcW w:w="6420" w:type="dxa"/>
            <w:gridSpan w:val="11"/>
            <w:tcBorders>
              <w:top w:val="single" w:sz="4" w:space="0" w:color="auto"/>
            </w:tcBorders>
          </w:tcPr>
          <w:p w14:paraId="693659B2" w14:textId="77777777" w:rsidR="009F1539" w:rsidRDefault="009F1539" w:rsidP="00892117">
            <w:pPr>
              <w:jc w:val="both"/>
            </w:pPr>
          </w:p>
        </w:tc>
      </w:tr>
      <w:tr w:rsidR="009F1539" w14:paraId="0E499CA5" w14:textId="77777777" w:rsidTr="00892117">
        <w:trPr>
          <w:gridAfter w:val="1"/>
          <w:wAfter w:w="41" w:type="dxa"/>
          <w:trHeight w:val="243"/>
        </w:trPr>
        <w:tc>
          <w:tcPr>
            <w:tcW w:w="3435" w:type="dxa"/>
            <w:gridSpan w:val="5"/>
            <w:tcBorders>
              <w:top w:val="nil"/>
            </w:tcBorders>
            <w:shd w:val="clear" w:color="auto" w:fill="F7CAAC"/>
          </w:tcPr>
          <w:p w14:paraId="7B615745" w14:textId="77777777" w:rsidR="009F1539" w:rsidRDefault="009F1539" w:rsidP="00892117">
            <w:pPr>
              <w:jc w:val="both"/>
              <w:rPr>
                <w:b/>
              </w:rPr>
            </w:pPr>
            <w:r>
              <w:rPr>
                <w:b/>
              </w:rPr>
              <w:t>Zapojení garanta do výuky předmětu</w:t>
            </w:r>
          </w:p>
        </w:tc>
        <w:tc>
          <w:tcPr>
            <w:tcW w:w="6420" w:type="dxa"/>
            <w:gridSpan w:val="11"/>
            <w:tcBorders>
              <w:top w:val="nil"/>
            </w:tcBorders>
          </w:tcPr>
          <w:p w14:paraId="605DEC93" w14:textId="77777777" w:rsidR="009F1539" w:rsidRDefault="009F1539" w:rsidP="00892117">
            <w:pPr>
              <w:jc w:val="both"/>
            </w:pPr>
          </w:p>
        </w:tc>
      </w:tr>
      <w:tr w:rsidR="009F1539" w14:paraId="082D3C31" w14:textId="77777777" w:rsidTr="00892117">
        <w:trPr>
          <w:gridAfter w:val="1"/>
          <w:wAfter w:w="41" w:type="dxa"/>
        </w:trPr>
        <w:tc>
          <w:tcPr>
            <w:tcW w:w="3435" w:type="dxa"/>
            <w:gridSpan w:val="5"/>
            <w:shd w:val="clear" w:color="auto" w:fill="F7CAAC"/>
          </w:tcPr>
          <w:p w14:paraId="390B263B" w14:textId="77777777" w:rsidR="009F1539" w:rsidRDefault="009F1539" w:rsidP="00892117">
            <w:pPr>
              <w:jc w:val="both"/>
              <w:rPr>
                <w:b/>
              </w:rPr>
            </w:pPr>
            <w:r>
              <w:rPr>
                <w:b/>
              </w:rPr>
              <w:t>Vyučující</w:t>
            </w:r>
          </w:p>
        </w:tc>
        <w:tc>
          <w:tcPr>
            <w:tcW w:w="6420" w:type="dxa"/>
            <w:gridSpan w:val="11"/>
            <w:tcBorders>
              <w:bottom w:val="nil"/>
            </w:tcBorders>
          </w:tcPr>
          <w:p w14:paraId="7BC6796D" w14:textId="77777777" w:rsidR="009F1539" w:rsidRDefault="009F1539" w:rsidP="00892117">
            <w:pPr>
              <w:jc w:val="both"/>
            </w:pPr>
          </w:p>
        </w:tc>
      </w:tr>
      <w:tr w:rsidR="009F1539" w14:paraId="01EDF828" w14:textId="77777777" w:rsidTr="00892117">
        <w:trPr>
          <w:gridAfter w:val="1"/>
          <w:wAfter w:w="41" w:type="dxa"/>
          <w:trHeight w:val="136"/>
        </w:trPr>
        <w:tc>
          <w:tcPr>
            <w:tcW w:w="9855" w:type="dxa"/>
            <w:gridSpan w:val="16"/>
            <w:tcBorders>
              <w:top w:val="nil"/>
            </w:tcBorders>
          </w:tcPr>
          <w:p w14:paraId="4A6AE55D" w14:textId="77777777" w:rsidR="009F1539" w:rsidRDefault="009F1539" w:rsidP="00892117">
            <w:pPr>
              <w:spacing w:before="60" w:after="60"/>
              <w:jc w:val="both"/>
            </w:pPr>
            <w:r>
              <w:t>prof. Ing. Lubomír Lapčík, CSc. (</w:t>
            </w:r>
            <w:proofErr w:type="gramStart"/>
            <w:r>
              <w:t>100%</w:t>
            </w:r>
            <w:proofErr w:type="gramEnd"/>
            <w:r>
              <w:t xml:space="preserve"> p)</w:t>
            </w:r>
          </w:p>
        </w:tc>
      </w:tr>
      <w:tr w:rsidR="009F1539" w14:paraId="70A9E109" w14:textId="77777777" w:rsidTr="00892117">
        <w:trPr>
          <w:gridAfter w:val="1"/>
          <w:wAfter w:w="41" w:type="dxa"/>
        </w:trPr>
        <w:tc>
          <w:tcPr>
            <w:tcW w:w="3435" w:type="dxa"/>
            <w:gridSpan w:val="5"/>
            <w:shd w:val="clear" w:color="auto" w:fill="F7CAAC"/>
          </w:tcPr>
          <w:p w14:paraId="2155C211" w14:textId="77777777" w:rsidR="009F1539" w:rsidRPr="005A0406" w:rsidRDefault="009F1539" w:rsidP="00892117">
            <w:pPr>
              <w:jc w:val="both"/>
              <w:rPr>
                <w:b/>
              </w:rPr>
            </w:pPr>
            <w:r w:rsidRPr="005A0406">
              <w:rPr>
                <w:b/>
              </w:rPr>
              <w:t>Hlavní témata a výsledky učení</w:t>
            </w:r>
          </w:p>
        </w:tc>
        <w:tc>
          <w:tcPr>
            <w:tcW w:w="6420" w:type="dxa"/>
            <w:gridSpan w:val="11"/>
            <w:tcBorders>
              <w:bottom w:val="nil"/>
            </w:tcBorders>
          </w:tcPr>
          <w:p w14:paraId="7202CE1B" w14:textId="77777777" w:rsidR="009F1539" w:rsidRPr="005A0406" w:rsidRDefault="009F1539" w:rsidP="00892117">
            <w:pPr>
              <w:jc w:val="both"/>
            </w:pPr>
          </w:p>
        </w:tc>
      </w:tr>
      <w:tr w:rsidR="009F1539" w14:paraId="000333D7" w14:textId="77777777" w:rsidTr="00FE15F1">
        <w:trPr>
          <w:gridAfter w:val="1"/>
          <w:wAfter w:w="41" w:type="dxa"/>
          <w:trHeight w:val="203"/>
        </w:trPr>
        <w:tc>
          <w:tcPr>
            <w:tcW w:w="9855" w:type="dxa"/>
            <w:gridSpan w:val="16"/>
            <w:tcBorders>
              <w:top w:val="nil"/>
              <w:bottom w:val="single" w:sz="4" w:space="0" w:color="auto"/>
            </w:tcBorders>
          </w:tcPr>
          <w:p w14:paraId="402B0098" w14:textId="77777777" w:rsidR="009F1539" w:rsidRPr="004A4018" w:rsidRDefault="009F1539" w:rsidP="00892117">
            <w:pPr>
              <w:jc w:val="both"/>
              <w:rPr>
                <w:b/>
                <w:bCs/>
                <w:color w:val="000000"/>
                <w:shd w:val="clear" w:color="auto" w:fill="FFFFFF"/>
              </w:rPr>
            </w:pPr>
            <w:r w:rsidRPr="00123669">
              <w:rPr>
                <w:color w:val="000000"/>
                <w:shd w:val="clear" w:color="auto" w:fill="FFFFFF"/>
              </w:rPr>
              <w:t xml:space="preserve">Cílem předmětu je rozvíjet schopnosti studenta pochopit a zvládnout problematiku měření vybraných texturních a fyzikálněchemických vlastností potravin moderními metodami založenými na fyzikálních, fyzikálně-chemických principech a zákonech umožňujících jejich kritické zhodnocení a vzájemné srovnání. </w:t>
            </w:r>
            <w:r w:rsidRPr="004A4018">
              <w:rPr>
                <w:b/>
                <w:bCs/>
              </w:rPr>
              <w:t>Obsah předmětu tvoří tyto tematické celky:</w:t>
            </w:r>
          </w:p>
          <w:p w14:paraId="4CC29777" w14:textId="77777777" w:rsidR="009F1539" w:rsidRPr="00123669" w:rsidRDefault="009F1539" w:rsidP="00E6629A">
            <w:pPr>
              <w:pStyle w:val="Odstavecseseznamem"/>
              <w:numPr>
                <w:ilvl w:val="0"/>
                <w:numId w:val="8"/>
              </w:numPr>
              <w:ind w:left="170" w:hanging="170"/>
              <w:jc w:val="both"/>
            </w:pPr>
            <w:r w:rsidRPr="00123669">
              <w:t>Úvod, základní veličiny, velikost částic, měrná hmotnost, hmotnostní bilance.</w:t>
            </w:r>
          </w:p>
          <w:p w14:paraId="60399EAC" w14:textId="77777777" w:rsidR="009F1539" w:rsidRPr="00123669" w:rsidRDefault="009F1539" w:rsidP="00E6629A">
            <w:pPr>
              <w:pStyle w:val="Odstavecseseznamem"/>
              <w:numPr>
                <w:ilvl w:val="0"/>
                <w:numId w:val="8"/>
              </w:numPr>
              <w:ind w:left="170" w:hanging="170"/>
              <w:jc w:val="both"/>
            </w:pPr>
            <w:r w:rsidRPr="00123669">
              <w:t>Charakteristické rozměry, sypná hmotnost, vyjádření obsahu složek potravin.</w:t>
            </w:r>
          </w:p>
          <w:p w14:paraId="1D8922A6" w14:textId="77777777" w:rsidR="009F1539" w:rsidRPr="00123669" w:rsidRDefault="009F1539" w:rsidP="00E6629A">
            <w:pPr>
              <w:pStyle w:val="Odstavecseseznamem"/>
              <w:numPr>
                <w:ilvl w:val="0"/>
                <w:numId w:val="8"/>
              </w:numPr>
              <w:ind w:left="170" w:hanging="170"/>
              <w:jc w:val="both"/>
            </w:pPr>
            <w:r w:rsidRPr="00123669">
              <w:t xml:space="preserve">Reologické vlastnosti kapalných potravin, metody měření, </w:t>
            </w:r>
            <w:proofErr w:type="spellStart"/>
            <w:r w:rsidRPr="00123669">
              <w:t>Newtonské</w:t>
            </w:r>
            <w:proofErr w:type="spellEnd"/>
            <w:r w:rsidRPr="00123669">
              <w:t xml:space="preserve"> kapaliny.</w:t>
            </w:r>
          </w:p>
          <w:p w14:paraId="3102FEF1" w14:textId="77777777" w:rsidR="009F1539" w:rsidRPr="00123669" w:rsidRDefault="009F1539" w:rsidP="00E6629A">
            <w:pPr>
              <w:pStyle w:val="Odstavecseseznamem"/>
              <w:numPr>
                <w:ilvl w:val="0"/>
                <w:numId w:val="8"/>
              </w:numPr>
              <w:ind w:left="170" w:hanging="170"/>
              <w:jc w:val="both"/>
            </w:pPr>
            <w:r w:rsidRPr="00123669">
              <w:t>Reologické vlastnosti: ne-</w:t>
            </w:r>
            <w:proofErr w:type="spellStart"/>
            <w:r w:rsidRPr="00123669">
              <w:t>Newtonské</w:t>
            </w:r>
            <w:proofErr w:type="spellEnd"/>
            <w:r w:rsidRPr="00123669">
              <w:t xml:space="preserve"> kapaliny.</w:t>
            </w:r>
          </w:p>
          <w:p w14:paraId="5AFB25B6" w14:textId="77777777" w:rsidR="009F1539" w:rsidRPr="00123669" w:rsidRDefault="009F1539" w:rsidP="00E6629A">
            <w:pPr>
              <w:pStyle w:val="Odstavecseseznamem"/>
              <w:numPr>
                <w:ilvl w:val="0"/>
                <w:numId w:val="8"/>
              </w:numPr>
              <w:ind w:left="170" w:hanging="170"/>
              <w:jc w:val="both"/>
            </w:pPr>
            <w:r w:rsidRPr="00123669">
              <w:t xml:space="preserve">Mechanické vlastnosti tuhých potravin, jednosměrné stlačování, tenzor deformačního napětí, namáhání na tah a tlak, moduly pružnosti v tahu, v tlaku, objemový modul pružnosti, modul pružnosti ve smyku, </w:t>
            </w:r>
            <w:proofErr w:type="spellStart"/>
            <w:r w:rsidRPr="00123669">
              <w:t>Poissonův</w:t>
            </w:r>
            <w:proofErr w:type="spellEnd"/>
            <w:r w:rsidRPr="00123669">
              <w:t xml:space="preserve"> poměr.</w:t>
            </w:r>
          </w:p>
          <w:p w14:paraId="6FE29FDD" w14:textId="77777777" w:rsidR="009F1539" w:rsidRPr="00123669" w:rsidRDefault="009F1539" w:rsidP="00E6629A">
            <w:pPr>
              <w:pStyle w:val="Odstavecseseznamem"/>
              <w:numPr>
                <w:ilvl w:val="0"/>
                <w:numId w:val="8"/>
              </w:numPr>
              <w:ind w:left="170" w:hanging="170"/>
              <w:jc w:val="both"/>
            </w:pPr>
            <w:proofErr w:type="spellStart"/>
            <w:r w:rsidRPr="00123669">
              <w:t>Viskoelasticita</w:t>
            </w:r>
            <w:proofErr w:type="spellEnd"/>
            <w:r w:rsidRPr="00123669">
              <w:t xml:space="preserve">, modely lineární </w:t>
            </w:r>
            <w:proofErr w:type="spellStart"/>
            <w:r w:rsidRPr="00123669">
              <w:t>viskoelasticity</w:t>
            </w:r>
            <w:proofErr w:type="spellEnd"/>
            <w:r w:rsidRPr="00123669">
              <w:t xml:space="preserve">, </w:t>
            </w:r>
            <w:proofErr w:type="spellStart"/>
            <w:r w:rsidRPr="00123669">
              <w:t>penetrometrie</w:t>
            </w:r>
            <w:proofErr w:type="spellEnd"/>
            <w:r w:rsidRPr="00123669">
              <w:t>.</w:t>
            </w:r>
          </w:p>
          <w:p w14:paraId="641BDEF0" w14:textId="77777777" w:rsidR="009F1539" w:rsidRPr="00123669" w:rsidRDefault="009F1539" w:rsidP="00E6629A">
            <w:pPr>
              <w:pStyle w:val="Odstavecseseznamem"/>
              <w:numPr>
                <w:ilvl w:val="0"/>
                <w:numId w:val="8"/>
              </w:numPr>
              <w:ind w:left="170" w:hanging="170"/>
              <w:jc w:val="both"/>
            </w:pPr>
            <w:r w:rsidRPr="00123669">
              <w:t>Dynamicko-mechanická měření.</w:t>
            </w:r>
          </w:p>
          <w:p w14:paraId="1C448E8E" w14:textId="4D7FD056" w:rsidR="009F1539" w:rsidRPr="00123669" w:rsidRDefault="009F1539" w:rsidP="00E6629A">
            <w:pPr>
              <w:pStyle w:val="Odstavecseseznamem"/>
              <w:numPr>
                <w:ilvl w:val="0"/>
                <w:numId w:val="8"/>
              </w:numPr>
              <w:ind w:left="170" w:hanging="170"/>
              <w:jc w:val="both"/>
            </w:pPr>
            <w:r w:rsidRPr="00123669">
              <w:t>Instrumentální metody hodnocení textury polotuhých a tuhých potravin, empirické a imitativní metody hodnocení textury. Hodn</w:t>
            </w:r>
            <w:r w:rsidR="005823B8">
              <w:t>ocení</w:t>
            </w:r>
            <w:r w:rsidRPr="00123669">
              <w:t xml:space="preserve"> textury založené na stlačování, hodnocení tuhosti, meze toku, pružnosti, pevnosti, křehkosti a tvrdosti v ústech, </w:t>
            </w:r>
            <w:proofErr w:type="spellStart"/>
            <w:r w:rsidRPr="00123669">
              <w:t>penetrometrické</w:t>
            </w:r>
            <w:proofErr w:type="spellEnd"/>
            <w:r w:rsidRPr="00123669">
              <w:t xml:space="preserve"> metody, vliv tvaru sondy a jejich použití, metody založené na protlačování, prorážení, natahování, tažnosti, ohýbání a krájení.</w:t>
            </w:r>
          </w:p>
          <w:p w14:paraId="0D1DB09C" w14:textId="77777777" w:rsidR="009F1539" w:rsidRPr="00123669" w:rsidRDefault="009F1539" w:rsidP="00E6629A">
            <w:pPr>
              <w:pStyle w:val="Odstavecseseznamem"/>
              <w:numPr>
                <w:ilvl w:val="0"/>
                <w:numId w:val="8"/>
              </w:numPr>
              <w:ind w:left="170" w:hanging="170"/>
              <w:jc w:val="both"/>
            </w:pPr>
            <w:r w:rsidRPr="00123669">
              <w:t xml:space="preserve">Aktivita vody, iontový součin vody, pH, </w:t>
            </w:r>
            <w:proofErr w:type="spellStart"/>
            <w:r w:rsidRPr="00123669">
              <w:t>Raultův</w:t>
            </w:r>
            <w:proofErr w:type="spellEnd"/>
            <w:r w:rsidRPr="00123669">
              <w:t xml:space="preserve"> zákon, </w:t>
            </w:r>
            <w:proofErr w:type="spellStart"/>
            <w:r w:rsidRPr="00123669">
              <w:t>osmot</w:t>
            </w:r>
            <w:proofErr w:type="spellEnd"/>
            <w:r w:rsidRPr="00123669">
              <w:t>. tlak, volná a vázaná voda v potravinách, adsorpční izotermy.</w:t>
            </w:r>
          </w:p>
          <w:p w14:paraId="470D0E0A" w14:textId="77777777" w:rsidR="009F1539" w:rsidRPr="00123669" w:rsidRDefault="009F1539" w:rsidP="00E6629A">
            <w:pPr>
              <w:pStyle w:val="Odstavecseseznamem"/>
              <w:numPr>
                <w:ilvl w:val="0"/>
                <w:numId w:val="8"/>
              </w:numPr>
              <w:ind w:left="170" w:hanging="170"/>
              <w:jc w:val="both"/>
            </w:pPr>
            <w:r w:rsidRPr="00123669">
              <w:t>Tepelné vlastnosti: entalpie, měrné teplo, skupenské teplo, tepelná a teplotní vodivost, změna entalpie při fázové přeměně, zmrazování, fázový diagram roztoků, trojný bod vody, entalpický diagram zmrazených potravin.</w:t>
            </w:r>
          </w:p>
          <w:p w14:paraId="5AE06667" w14:textId="77777777" w:rsidR="009F1539" w:rsidRPr="00123669" w:rsidRDefault="009F1539" w:rsidP="00E6629A">
            <w:pPr>
              <w:pStyle w:val="Odstavecseseznamem"/>
              <w:numPr>
                <w:ilvl w:val="0"/>
                <w:numId w:val="8"/>
              </w:numPr>
              <w:ind w:left="170" w:hanging="170"/>
              <w:jc w:val="both"/>
            </w:pPr>
            <w:r w:rsidRPr="00123669">
              <w:t>Elektrické vlastnosti: odpor, měrná vodivost, dielektrické vlastnosti, frekvenční závislost, ztrátový úhel, mikrovlnný ohřev. Interaktivní a neinteraktivní směsi, závislost na obsahu vody a vodní aktivitě.</w:t>
            </w:r>
          </w:p>
          <w:p w14:paraId="6DC57646" w14:textId="77777777" w:rsidR="009F1539" w:rsidRPr="00123669" w:rsidRDefault="009F1539" w:rsidP="00E6629A">
            <w:pPr>
              <w:pStyle w:val="Odstavecseseznamem"/>
              <w:numPr>
                <w:ilvl w:val="0"/>
                <w:numId w:val="8"/>
              </w:numPr>
              <w:ind w:left="170" w:hanging="170"/>
              <w:jc w:val="both"/>
            </w:pPr>
            <w:r w:rsidRPr="00123669">
              <w:t>Povrchové vlastnosti, emulze, pěny a jejich vlastnosti.</w:t>
            </w:r>
          </w:p>
          <w:p w14:paraId="4B575B1B" w14:textId="77777777" w:rsidR="009F1539" w:rsidRPr="00123669" w:rsidRDefault="009F1539" w:rsidP="00E6629A">
            <w:pPr>
              <w:pStyle w:val="Odstavecseseznamem"/>
              <w:numPr>
                <w:ilvl w:val="0"/>
                <w:numId w:val="8"/>
              </w:numPr>
              <w:ind w:left="170" w:hanging="170"/>
              <w:jc w:val="both"/>
            </w:pPr>
            <w:r w:rsidRPr="00123669">
              <w:t>Optické vlastnosti a měření barvy potravin. Aditivní a subtraktivní mísení barev, měření barev, trichromatická stupnice RGB.</w:t>
            </w:r>
          </w:p>
          <w:p w14:paraId="6DEEE6E9" w14:textId="77777777" w:rsidR="009F1539" w:rsidRDefault="009F1539" w:rsidP="00E6629A">
            <w:pPr>
              <w:pStyle w:val="Odstavecseseznamem"/>
              <w:numPr>
                <w:ilvl w:val="0"/>
                <w:numId w:val="8"/>
              </w:numPr>
              <w:ind w:left="170" w:hanging="170"/>
              <w:jc w:val="both"/>
            </w:pPr>
            <w:r w:rsidRPr="00123669">
              <w:t xml:space="preserve">CIE trichromatická XYZ stupnice, měření barevnosti potravin. Přístroje na </w:t>
            </w:r>
            <w:proofErr w:type="spellStart"/>
            <w:r w:rsidRPr="00123669">
              <w:t>reflektanční</w:t>
            </w:r>
            <w:proofErr w:type="spellEnd"/>
            <w:r w:rsidRPr="00123669">
              <w:t xml:space="preserve"> měření barvy, trichromatické kolorimetry, difúzní </w:t>
            </w:r>
            <w:proofErr w:type="spellStart"/>
            <w:r w:rsidRPr="00123669">
              <w:t>reflektanční</w:t>
            </w:r>
            <w:proofErr w:type="spellEnd"/>
            <w:r w:rsidRPr="00123669">
              <w:t xml:space="preserve"> spektrofotometry, digitální fotoaparáty, citlivost vnímání barev.</w:t>
            </w:r>
          </w:p>
          <w:p w14:paraId="605929AE" w14:textId="77777777" w:rsidR="007328F8" w:rsidRDefault="007328F8" w:rsidP="007328F8">
            <w:pPr>
              <w:pStyle w:val="Odstavecseseznamem"/>
              <w:ind w:left="170"/>
              <w:jc w:val="both"/>
            </w:pPr>
          </w:p>
          <w:p w14:paraId="57A0F0D8" w14:textId="5A6410B0" w:rsidR="007328F8" w:rsidRPr="009731A0" w:rsidRDefault="007328F8" w:rsidP="007328F8">
            <w:pPr>
              <w:jc w:val="both"/>
              <w:rPr>
                <w:b/>
                <w:bCs/>
              </w:rPr>
            </w:pPr>
            <w:r w:rsidRPr="009731A0">
              <w:rPr>
                <w:b/>
                <w:bCs/>
              </w:rPr>
              <w:t xml:space="preserve">Očekávané výsledky </w:t>
            </w:r>
            <w:r w:rsidR="006A17CA" w:rsidRPr="009731A0">
              <w:rPr>
                <w:b/>
                <w:bCs/>
              </w:rPr>
              <w:t>učení</w:t>
            </w:r>
            <w:r w:rsidRPr="009731A0">
              <w:rPr>
                <w:b/>
                <w:bCs/>
              </w:rPr>
              <w:t xml:space="preserve"> </w:t>
            </w:r>
            <w:r w:rsidRPr="009731A0">
              <w:rPr>
                <w:b/>
                <w:color w:val="000000" w:themeColor="text1"/>
              </w:rPr>
              <w:t>– po absolvování předmětu student prokazuje:</w:t>
            </w:r>
          </w:p>
          <w:p w14:paraId="544484B4" w14:textId="77777777" w:rsidR="007328F8" w:rsidRDefault="007328F8" w:rsidP="007328F8">
            <w:pPr>
              <w:tabs>
                <w:tab w:val="left" w:pos="328"/>
              </w:tabs>
              <w:rPr>
                <w:b/>
                <w:color w:val="000000" w:themeColor="text1"/>
              </w:rPr>
            </w:pPr>
            <w:r w:rsidRPr="009731A0">
              <w:rPr>
                <w:b/>
              </w:rPr>
              <w:t>Odborné z</w:t>
            </w:r>
            <w:r w:rsidRPr="009731A0">
              <w:rPr>
                <w:b/>
                <w:color w:val="000000" w:themeColor="text1"/>
              </w:rPr>
              <w:t>nalosti:</w:t>
            </w:r>
            <w:r w:rsidRPr="00FA5070">
              <w:rPr>
                <w:b/>
                <w:color w:val="000000" w:themeColor="text1"/>
              </w:rPr>
              <w:t xml:space="preserve"> </w:t>
            </w:r>
          </w:p>
          <w:p w14:paraId="5FA4291A" w14:textId="261DF9BE" w:rsidR="00FE15F1" w:rsidRPr="00FE15F1" w:rsidRDefault="00FE15F1" w:rsidP="00E6629A">
            <w:pPr>
              <w:pStyle w:val="Odstavecseseznamem"/>
              <w:numPr>
                <w:ilvl w:val="0"/>
                <w:numId w:val="8"/>
              </w:numPr>
              <w:ind w:left="170" w:hanging="170"/>
              <w:jc w:val="both"/>
            </w:pPr>
            <w:r w:rsidRPr="00172D1D">
              <w:t>znalosti o základních fyzikálních vlastnostech potravin, jejich charakterizaci a kvantifikaci mechanickými, optickými, dielektrickými a termickými metodami</w:t>
            </w:r>
          </w:p>
          <w:p w14:paraId="37C9BBF6" w14:textId="3CE8BA09" w:rsidR="00FE15F1" w:rsidRPr="006F3364" w:rsidRDefault="001722DC" w:rsidP="00E6629A">
            <w:pPr>
              <w:pStyle w:val="Odstavecseseznamem"/>
              <w:numPr>
                <w:ilvl w:val="0"/>
                <w:numId w:val="8"/>
              </w:numPr>
              <w:ind w:left="170" w:hanging="170"/>
              <w:jc w:val="both"/>
            </w:pPr>
            <w:r>
              <w:t xml:space="preserve">znalosti </w:t>
            </w:r>
            <w:r w:rsidR="009F62AB">
              <w:t xml:space="preserve">o </w:t>
            </w:r>
            <w:r w:rsidR="00FE15F1" w:rsidRPr="006F3364">
              <w:t>rozdělení potravin z hlediska jejich mechanických vlastností na křehké, pevné, měkké a tvárné</w:t>
            </w:r>
          </w:p>
          <w:p w14:paraId="513CAD53" w14:textId="34D538E9" w:rsidR="00FE15F1" w:rsidRPr="00FE15F1" w:rsidRDefault="001722DC" w:rsidP="00E6629A">
            <w:pPr>
              <w:pStyle w:val="Odstavecseseznamem"/>
              <w:numPr>
                <w:ilvl w:val="0"/>
                <w:numId w:val="8"/>
              </w:numPr>
              <w:ind w:left="170" w:hanging="170"/>
              <w:jc w:val="both"/>
            </w:pPr>
            <w:r>
              <w:t xml:space="preserve">znalosti </w:t>
            </w:r>
            <w:r w:rsidR="009F62AB">
              <w:t xml:space="preserve">o </w:t>
            </w:r>
            <w:r>
              <w:t xml:space="preserve">posuzování vlastností </w:t>
            </w:r>
            <w:r w:rsidR="00FE15F1" w:rsidRPr="00172D1D">
              <w:t>potravin metodami texturní profilové analýzy</w:t>
            </w:r>
          </w:p>
          <w:p w14:paraId="1FD224A4" w14:textId="0CD2DB4F" w:rsidR="00FE15F1" w:rsidRPr="00FE15F1" w:rsidRDefault="00FE15F1" w:rsidP="00E6629A">
            <w:pPr>
              <w:pStyle w:val="Odstavecseseznamem"/>
              <w:numPr>
                <w:ilvl w:val="0"/>
                <w:numId w:val="8"/>
              </w:numPr>
              <w:ind w:left="170" w:hanging="170"/>
              <w:jc w:val="both"/>
            </w:pPr>
            <w:r w:rsidRPr="00172D1D">
              <w:t xml:space="preserve">znalosti o tepelných vlastnostech potravin a </w:t>
            </w:r>
            <w:r w:rsidR="009F62AB">
              <w:t>posuzování</w:t>
            </w:r>
            <w:r w:rsidRPr="00172D1D">
              <w:t xml:space="preserve"> vhodnost</w:t>
            </w:r>
            <w:r w:rsidR="009F62AB">
              <w:t>i</w:t>
            </w:r>
            <w:r w:rsidRPr="00172D1D">
              <w:t xml:space="preserve"> vybrané metodiky DSC, TG DTA pro měření obsahu vlhkosti v potravinách</w:t>
            </w:r>
          </w:p>
          <w:p w14:paraId="5BD47919" w14:textId="444B925A" w:rsidR="00FE15F1" w:rsidRPr="00FE15F1" w:rsidRDefault="00FE15F1" w:rsidP="00E6629A">
            <w:pPr>
              <w:pStyle w:val="Odstavecseseznamem"/>
              <w:numPr>
                <w:ilvl w:val="0"/>
                <w:numId w:val="8"/>
              </w:numPr>
              <w:ind w:left="170" w:hanging="170"/>
              <w:jc w:val="both"/>
            </w:pPr>
            <w:r w:rsidRPr="00172D1D">
              <w:t>znalost</w:t>
            </w:r>
            <w:r w:rsidR="006F3364">
              <w:t>i</w:t>
            </w:r>
            <w:r w:rsidRPr="00172D1D">
              <w:t xml:space="preserve"> o základních typech určování barevnosti potravin jako např. CIE </w:t>
            </w:r>
            <w:proofErr w:type="spellStart"/>
            <w:r w:rsidRPr="00172D1D">
              <w:t>Lab</w:t>
            </w:r>
            <w:proofErr w:type="spellEnd"/>
            <w:r w:rsidRPr="00172D1D">
              <w:t>, RGB apod</w:t>
            </w:r>
            <w:r>
              <w:t>.</w:t>
            </w:r>
          </w:p>
          <w:p w14:paraId="0136A5E7" w14:textId="1067A459" w:rsidR="00FE15F1" w:rsidRPr="00172D1D" w:rsidRDefault="00FE15F1" w:rsidP="00E6629A">
            <w:pPr>
              <w:pStyle w:val="Odstavecseseznamem"/>
              <w:numPr>
                <w:ilvl w:val="0"/>
                <w:numId w:val="8"/>
              </w:numPr>
              <w:ind w:left="170" w:hanging="170"/>
              <w:jc w:val="both"/>
            </w:pPr>
            <w:r w:rsidRPr="00172D1D">
              <w:t xml:space="preserve">znalosti o elektrických a dielektrických vlastnostech potravin a </w:t>
            </w:r>
            <w:r w:rsidR="009F62AB">
              <w:t>o</w:t>
            </w:r>
            <w:r w:rsidRPr="00172D1D">
              <w:t xml:space="preserve"> vhodnost</w:t>
            </w:r>
            <w:r w:rsidR="009F62AB">
              <w:t>i</w:t>
            </w:r>
            <w:r w:rsidRPr="00172D1D">
              <w:t xml:space="preserve"> aplikace mikrovlnného případně indukčního ohřevu při jejich přípravě</w:t>
            </w:r>
          </w:p>
          <w:p w14:paraId="580AA23D" w14:textId="77777777" w:rsidR="007328F8" w:rsidRPr="00FA5070" w:rsidRDefault="007328F8" w:rsidP="007328F8">
            <w:pPr>
              <w:tabs>
                <w:tab w:val="left" w:pos="328"/>
              </w:tabs>
              <w:rPr>
                <w:b/>
                <w:color w:val="000000" w:themeColor="text1"/>
              </w:rPr>
            </w:pPr>
          </w:p>
          <w:p w14:paraId="2AFEF287" w14:textId="77777777" w:rsidR="007328F8" w:rsidRPr="009731A0" w:rsidRDefault="007328F8" w:rsidP="007328F8">
            <w:pPr>
              <w:tabs>
                <w:tab w:val="left" w:pos="328"/>
              </w:tabs>
              <w:rPr>
                <w:b/>
                <w:color w:val="000000" w:themeColor="text1"/>
              </w:rPr>
            </w:pPr>
            <w:r w:rsidRPr="009731A0">
              <w:rPr>
                <w:b/>
                <w:color w:val="000000" w:themeColor="text1"/>
              </w:rPr>
              <w:t>Odborné dovednosti:</w:t>
            </w:r>
          </w:p>
          <w:p w14:paraId="71FF9A03" w14:textId="109D0FFB" w:rsidR="00FE15F1" w:rsidRPr="009731A0" w:rsidRDefault="00FE15F1" w:rsidP="00E6629A">
            <w:pPr>
              <w:pStyle w:val="Odstavecseseznamem"/>
              <w:numPr>
                <w:ilvl w:val="0"/>
                <w:numId w:val="8"/>
              </w:numPr>
              <w:ind w:left="170" w:hanging="170"/>
              <w:jc w:val="both"/>
            </w:pPr>
            <w:r w:rsidRPr="009731A0">
              <w:t>určit barvu kapalných a pevných potravin v systému L*a*b*</w:t>
            </w:r>
          </w:p>
          <w:p w14:paraId="75C44A8A" w14:textId="747ACDB2" w:rsidR="00FE15F1" w:rsidRPr="009731A0" w:rsidRDefault="00FE15F1" w:rsidP="00E6629A">
            <w:pPr>
              <w:pStyle w:val="Odstavecseseznamem"/>
              <w:numPr>
                <w:ilvl w:val="0"/>
                <w:numId w:val="8"/>
              </w:numPr>
              <w:ind w:left="170" w:hanging="170"/>
              <w:jc w:val="both"/>
            </w:pPr>
            <w:r w:rsidRPr="009731A0">
              <w:t>posoudit typy vody přítomné v potravině a odhadnout jejich případnou údržnost</w:t>
            </w:r>
          </w:p>
          <w:p w14:paraId="066C8E3E" w14:textId="26322ABD" w:rsidR="00FE15F1" w:rsidRPr="009731A0" w:rsidRDefault="00FE15F1" w:rsidP="00E6629A">
            <w:pPr>
              <w:pStyle w:val="Odstavecseseznamem"/>
              <w:numPr>
                <w:ilvl w:val="0"/>
                <w:numId w:val="8"/>
              </w:numPr>
              <w:ind w:left="170" w:hanging="170"/>
              <w:jc w:val="both"/>
            </w:pPr>
            <w:r w:rsidRPr="009731A0">
              <w:t>určit vybrané texturní parametry potravin</w:t>
            </w:r>
          </w:p>
          <w:p w14:paraId="0D99889D" w14:textId="6D9E5EE9" w:rsidR="00FE15F1" w:rsidRPr="009731A0" w:rsidRDefault="00FE15F1" w:rsidP="00E6629A">
            <w:pPr>
              <w:pStyle w:val="Odstavecseseznamem"/>
              <w:numPr>
                <w:ilvl w:val="0"/>
                <w:numId w:val="8"/>
              </w:numPr>
              <w:ind w:left="170" w:hanging="170"/>
              <w:jc w:val="both"/>
            </w:pPr>
            <w:r w:rsidRPr="009731A0">
              <w:t xml:space="preserve">rozlišit viskoelastické, plastické a </w:t>
            </w:r>
            <w:proofErr w:type="spellStart"/>
            <w:r w:rsidRPr="009731A0">
              <w:t>dilatantní</w:t>
            </w:r>
            <w:proofErr w:type="spellEnd"/>
            <w:r w:rsidRPr="009731A0">
              <w:t xml:space="preserve"> reologické chování potravin</w:t>
            </w:r>
          </w:p>
          <w:p w14:paraId="714F086D" w14:textId="1B12B75A" w:rsidR="009731A0" w:rsidRPr="009731A0" w:rsidRDefault="00FE15F1" w:rsidP="009731A0">
            <w:pPr>
              <w:pStyle w:val="Odstavecseseznamem"/>
              <w:numPr>
                <w:ilvl w:val="0"/>
                <w:numId w:val="8"/>
              </w:numPr>
              <w:ind w:left="170" w:hanging="170"/>
              <w:jc w:val="both"/>
            </w:pPr>
            <w:r w:rsidRPr="009731A0">
              <w:t>určit mechanické vlastnosti tuhých potravin a porovnat jejich tažnost</w:t>
            </w:r>
          </w:p>
        </w:tc>
      </w:tr>
      <w:tr w:rsidR="009F1539" w14:paraId="1063CF3F" w14:textId="77777777" w:rsidTr="00892117">
        <w:trPr>
          <w:gridAfter w:val="1"/>
          <w:wAfter w:w="41" w:type="dxa"/>
          <w:trHeight w:val="283"/>
        </w:trPr>
        <w:tc>
          <w:tcPr>
            <w:tcW w:w="3435" w:type="dxa"/>
            <w:gridSpan w:val="5"/>
            <w:tcBorders>
              <w:top w:val="single" w:sz="4" w:space="0" w:color="auto"/>
              <w:bottom w:val="single" w:sz="4" w:space="0" w:color="auto"/>
              <w:right w:val="single" w:sz="4" w:space="0" w:color="auto"/>
            </w:tcBorders>
            <w:shd w:val="clear" w:color="auto" w:fill="F7CAAC"/>
          </w:tcPr>
          <w:p w14:paraId="15E8647F" w14:textId="782D43E9" w:rsidR="009F1539" w:rsidRPr="005A0406" w:rsidRDefault="005B14F9" w:rsidP="00892117">
            <w:pPr>
              <w:jc w:val="both"/>
            </w:pPr>
            <w:r w:rsidRPr="005A0406">
              <w:rPr>
                <w:b/>
              </w:rPr>
              <w:t>Metody výuky</w:t>
            </w:r>
          </w:p>
        </w:tc>
        <w:tc>
          <w:tcPr>
            <w:tcW w:w="6420" w:type="dxa"/>
            <w:gridSpan w:val="11"/>
            <w:tcBorders>
              <w:top w:val="single" w:sz="4" w:space="0" w:color="auto"/>
              <w:left w:val="single" w:sz="4" w:space="0" w:color="auto"/>
              <w:bottom w:val="nil"/>
              <w:right w:val="single" w:sz="4" w:space="0" w:color="auto"/>
            </w:tcBorders>
          </w:tcPr>
          <w:p w14:paraId="0F64281E" w14:textId="77777777" w:rsidR="009F1539" w:rsidRDefault="009F1539" w:rsidP="00892117">
            <w:pPr>
              <w:jc w:val="both"/>
            </w:pPr>
          </w:p>
        </w:tc>
      </w:tr>
      <w:tr w:rsidR="009F1539" w14:paraId="39F4F4CD" w14:textId="77777777" w:rsidTr="00892117">
        <w:trPr>
          <w:gridAfter w:val="1"/>
          <w:wAfter w:w="41" w:type="dxa"/>
          <w:trHeight w:val="2354"/>
        </w:trPr>
        <w:tc>
          <w:tcPr>
            <w:tcW w:w="9855" w:type="dxa"/>
            <w:gridSpan w:val="16"/>
            <w:tcBorders>
              <w:top w:val="nil"/>
              <w:bottom w:val="single" w:sz="4" w:space="0" w:color="auto"/>
            </w:tcBorders>
          </w:tcPr>
          <w:p w14:paraId="523EC41A" w14:textId="77777777" w:rsidR="005B14F9" w:rsidRPr="009731A0" w:rsidRDefault="005B14F9" w:rsidP="005B14F9">
            <w:pPr>
              <w:jc w:val="both"/>
              <w:rPr>
                <w:b/>
                <w:bCs/>
                <w:u w:val="single"/>
              </w:rPr>
            </w:pPr>
            <w:r w:rsidRPr="009731A0">
              <w:rPr>
                <w:b/>
                <w:bCs/>
                <w:u w:val="single"/>
              </w:rPr>
              <w:lastRenderedPageBreak/>
              <w:t>Metody a přístupy používané ve výuce</w:t>
            </w:r>
          </w:p>
          <w:p w14:paraId="0BBD00B1" w14:textId="77777777" w:rsidR="0023240B" w:rsidRPr="009731A0" w:rsidRDefault="0023240B" w:rsidP="0023240B">
            <w:pPr>
              <w:pStyle w:val="Nadpis5"/>
              <w:spacing w:before="0"/>
              <w:rPr>
                <w:rFonts w:ascii="Times New Roman" w:eastAsia="Times New Roman" w:hAnsi="Times New Roman" w:cs="Times New Roman"/>
                <w:b/>
                <w:bCs/>
                <w:color w:val="auto"/>
              </w:rPr>
            </w:pPr>
            <w:r w:rsidRPr="009731A0">
              <w:rPr>
                <w:rFonts w:ascii="Times New Roman" w:eastAsia="Times New Roman" w:hAnsi="Times New Roman" w:cs="Times New Roman"/>
                <w:b/>
                <w:bCs/>
                <w:color w:val="auto"/>
              </w:rPr>
              <w:t>Pro dosažení odborných znalostí jsou užívány vyučovací metody:</w:t>
            </w:r>
          </w:p>
          <w:p w14:paraId="6CD04BE8" w14:textId="77777777" w:rsidR="0023240B" w:rsidRPr="009731A0" w:rsidRDefault="0023240B" w:rsidP="0023240B">
            <w:r w:rsidRPr="009731A0">
              <w:rPr>
                <w:color w:val="000000"/>
                <w:shd w:val="clear" w:color="auto" w:fill="FFFFFF"/>
              </w:rPr>
              <w:t>Přednášení, Dialogická (diskuze, rozhovor, brainstorming)</w:t>
            </w:r>
          </w:p>
          <w:p w14:paraId="0DFCF9AC" w14:textId="77777777" w:rsidR="0023240B" w:rsidRPr="009731A0" w:rsidRDefault="0023240B" w:rsidP="0023240B">
            <w:pPr>
              <w:jc w:val="both"/>
            </w:pPr>
          </w:p>
          <w:p w14:paraId="3D02EEA9" w14:textId="77777777" w:rsidR="0023240B" w:rsidRPr="009731A0" w:rsidRDefault="0023240B" w:rsidP="0023240B">
            <w:pPr>
              <w:pStyle w:val="Nadpis5"/>
              <w:spacing w:before="0"/>
              <w:rPr>
                <w:rFonts w:ascii="Times New Roman" w:eastAsia="Times New Roman" w:hAnsi="Times New Roman" w:cs="Times New Roman"/>
                <w:b/>
                <w:bCs/>
                <w:color w:val="auto"/>
              </w:rPr>
            </w:pPr>
            <w:r w:rsidRPr="009731A0">
              <w:rPr>
                <w:rFonts w:ascii="Times New Roman" w:eastAsia="Times New Roman" w:hAnsi="Times New Roman" w:cs="Times New Roman"/>
                <w:b/>
                <w:bCs/>
                <w:color w:val="auto"/>
              </w:rPr>
              <w:t>Pro dosažení odborných dovedností jsou užívány vyučovací metody:</w:t>
            </w:r>
          </w:p>
          <w:p w14:paraId="348AA58F" w14:textId="77777777" w:rsidR="0023240B" w:rsidRPr="009731A0" w:rsidRDefault="0023240B" w:rsidP="0023240B">
            <w:r w:rsidRPr="009731A0">
              <w:rPr>
                <w:color w:val="000000"/>
                <w:shd w:val="clear" w:color="auto" w:fill="FFFFFF"/>
              </w:rPr>
              <w:t>Laborování, Praktické procvičování</w:t>
            </w:r>
          </w:p>
          <w:p w14:paraId="34FA1C45" w14:textId="77777777" w:rsidR="005B14F9" w:rsidRPr="009731A0" w:rsidRDefault="005B14F9" w:rsidP="005B14F9"/>
          <w:p w14:paraId="7A1B4779" w14:textId="77777777" w:rsidR="005B14F9" w:rsidRPr="009731A0" w:rsidRDefault="005B14F9" w:rsidP="005B14F9">
            <w:pPr>
              <w:pStyle w:val="Nadpis5"/>
              <w:spacing w:before="0"/>
              <w:rPr>
                <w:rFonts w:ascii="Times New Roman" w:eastAsia="Times New Roman" w:hAnsi="Times New Roman" w:cs="Times New Roman"/>
                <w:b/>
                <w:bCs/>
                <w:color w:val="auto"/>
              </w:rPr>
            </w:pPr>
            <w:r w:rsidRPr="009731A0">
              <w:rPr>
                <w:rFonts w:ascii="Times New Roman" w:eastAsia="Times New Roman" w:hAnsi="Times New Roman" w:cs="Times New Roman"/>
                <w:b/>
                <w:bCs/>
                <w:color w:val="auto"/>
              </w:rPr>
              <w:t>Očekávané výsledky učení dosažené studiem předmětu jsou ověřovány hodnoticími metodami:</w:t>
            </w:r>
          </w:p>
          <w:p w14:paraId="2074298B" w14:textId="77777777" w:rsidR="009F1539" w:rsidRPr="009731A0" w:rsidRDefault="005B14F9" w:rsidP="005B14F9">
            <w:pPr>
              <w:jc w:val="both"/>
              <w:rPr>
                <w:color w:val="000000"/>
              </w:rPr>
            </w:pPr>
            <w:r w:rsidRPr="009731A0">
              <w:rPr>
                <w:color w:val="000000"/>
              </w:rPr>
              <w:t>Didaktický test, Rozbor produktů pracovní činnosti studenta (technické práce),</w:t>
            </w:r>
            <w:r w:rsidRPr="009731A0">
              <w:rPr>
                <w:color w:val="000000"/>
                <w:shd w:val="clear" w:color="auto" w:fill="FFFFFF"/>
              </w:rPr>
              <w:t xml:space="preserve"> Ústní zkouška, </w:t>
            </w:r>
            <w:r w:rsidRPr="009731A0">
              <w:rPr>
                <w:color w:val="000000"/>
              </w:rPr>
              <w:t>Známkou</w:t>
            </w:r>
          </w:p>
          <w:p w14:paraId="46B2294F" w14:textId="77777777" w:rsidR="00E24E16" w:rsidRPr="009731A0" w:rsidRDefault="00E24E16" w:rsidP="005B14F9">
            <w:pPr>
              <w:jc w:val="both"/>
              <w:rPr>
                <w:color w:val="000000"/>
              </w:rPr>
            </w:pPr>
          </w:p>
          <w:p w14:paraId="3BE789C6" w14:textId="77777777" w:rsidR="00E24E16" w:rsidRPr="009731A0" w:rsidRDefault="00E24E16" w:rsidP="00E24E16">
            <w:pPr>
              <w:jc w:val="both"/>
              <w:rPr>
                <w:b/>
                <w:bCs/>
                <w:u w:val="single"/>
              </w:rPr>
            </w:pPr>
            <w:r w:rsidRPr="009731A0">
              <w:rPr>
                <w:b/>
                <w:bCs/>
                <w:u w:val="single"/>
              </w:rPr>
              <w:t>Používané didaktické prostředky</w:t>
            </w:r>
          </w:p>
          <w:p w14:paraId="1B31C1E5" w14:textId="77777777" w:rsidR="007E0314" w:rsidRPr="0071371D" w:rsidRDefault="007E0314" w:rsidP="007E0314">
            <w:pPr>
              <w:jc w:val="both"/>
            </w:pPr>
            <w:r w:rsidRPr="009731A0">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9731A0">
              <w:t>dataprojekce</w:t>
            </w:r>
            <w:proofErr w:type="spellEnd"/>
            <w:r w:rsidRPr="009731A0">
              <w:t>, výukové počítačové programy, zdroje odborné literatury, prezentace, modely.</w:t>
            </w:r>
          </w:p>
          <w:p w14:paraId="5EE82004" w14:textId="77777777" w:rsidR="007E0314" w:rsidRPr="0071371D" w:rsidRDefault="007E0314" w:rsidP="007E0314">
            <w:pPr>
              <w:jc w:val="both"/>
            </w:pPr>
            <w:r w:rsidRPr="0071371D">
              <w:t> </w:t>
            </w:r>
          </w:p>
          <w:p w14:paraId="60125287" w14:textId="7DF2A0FB" w:rsidR="00E24E16" w:rsidRDefault="007E0314" w:rsidP="007E0314">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3A3D93" w:rsidRPr="0071371D">
              <w:t>M</w:t>
            </w:r>
            <w:r w:rsidR="003A3D93">
              <w:t>S</w:t>
            </w:r>
            <w:r w:rsidR="003A3D93"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5FEA9460" w14:textId="77777777" w:rsidTr="00892117">
        <w:trPr>
          <w:gridAfter w:val="1"/>
          <w:wAfter w:w="41" w:type="dxa"/>
          <w:trHeight w:val="265"/>
        </w:trPr>
        <w:tc>
          <w:tcPr>
            <w:tcW w:w="3435" w:type="dxa"/>
            <w:gridSpan w:val="5"/>
            <w:tcBorders>
              <w:top w:val="single" w:sz="4" w:space="0" w:color="auto"/>
            </w:tcBorders>
            <w:shd w:val="clear" w:color="auto" w:fill="F7CAAC"/>
          </w:tcPr>
          <w:p w14:paraId="05601FE9" w14:textId="77777777" w:rsidR="009F1539" w:rsidRDefault="009F1539" w:rsidP="00892117">
            <w:pPr>
              <w:jc w:val="both"/>
            </w:pPr>
            <w:r>
              <w:rPr>
                <w:b/>
              </w:rPr>
              <w:t>Studijní literatura a studijní pomůcky</w:t>
            </w:r>
          </w:p>
        </w:tc>
        <w:tc>
          <w:tcPr>
            <w:tcW w:w="6420" w:type="dxa"/>
            <w:gridSpan w:val="11"/>
            <w:tcBorders>
              <w:top w:val="single" w:sz="4" w:space="0" w:color="auto"/>
              <w:bottom w:val="nil"/>
            </w:tcBorders>
          </w:tcPr>
          <w:p w14:paraId="53B4F367" w14:textId="77777777" w:rsidR="009F1539" w:rsidRDefault="009F1539" w:rsidP="00892117">
            <w:pPr>
              <w:jc w:val="both"/>
            </w:pPr>
          </w:p>
        </w:tc>
      </w:tr>
      <w:tr w:rsidR="009F1539" w14:paraId="1716DB46" w14:textId="77777777" w:rsidTr="00892117">
        <w:trPr>
          <w:gridAfter w:val="1"/>
          <w:wAfter w:w="41" w:type="dxa"/>
          <w:trHeight w:val="1497"/>
        </w:trPr>
        <w:tc>
          <w:tcPr>
            <w:tcW w:w="9855" w:type="dxa"/>
            <w:gridSpan w:val="16"/>
            <w:tcBorders>
              <w:top w:val="nil"/>
            </w:tcBorders>
          </w:tcPr>
          <w:p w14:paraId="454B1E89" w14:textId="77777777" w:rsidR="009F1539" w:rsidRPr="009A38B9" w:rsidRDefault="009F1539" w:rsidP="00892117">
            <w:pPr>
              <w:jc w:val="both"/>
              <w:rPr>
                <w:u w:val="single"/>
              </w:rPr>
            </w:pPr>
            <w:r w:rsidRPr="009A38B9">
              <w:rPr>
                <w:u w:val="single"/>
              </w:rPr>
              <w:t>Povinná literatura:</w:t>
            </w:r>
          </w:p>
          <w:p w14:paraId="6DDF4AAE" w14:textId="77777777" w:rsidR="009F1539" w:rsidRPr="009A38B9" w:rsidRDefault="009F1539" w:rsidP="00892117">
            <w:pPr>
              <w:shd w:val="clear" w:color="auto" w:fill="FFFFFF"/>
              <w:jc w:val="both"/>
              <w:rPr>
                <w:color w:val="000000"/>
              </w:rPr>
            </w:pPr>
            <w:r w:rsidRPr="009A38B9">
              <w:rPr>
                <w:color w:val="000000"/>
              </w:rPr>
              <w:t xml:space="preserve">FIGURA, L.O., TEIXEIRA, A.A. Food </w:t>
            </w:r>
            <w:proofErr w:type="spellStart"/>
            <w:r w:rsidRPr="009A38B9">
              <w:rPr>
                <w:color w:val="000000"/>
              </w:rPr>
              <w:t>Physics</w:t>
            </w:r>
            <w:proofErr w:type="spellEnd"/>
            <w:r w:rsidRPr="009A38B9">
              <w:rPr>
                <w:color w:val="000000"/>
              </w:rPr>
              <w:t>:</w:t>
            </w:r>
            <w:r>
              <w:rPr>
                <w:color w:val="000000"/>
              </w:rPr>
              <w:t xml:space="preserve"> </w:t>
            </w:r>
            <w:proofErr w:type="spellStart"/>
            <w:r w:rsidRPr="009A38B9">
              <w:rPr>
                <w:color w:val="000000"/>
              </w:rPr>
              <w:t>Physical</w:t>
            </w:r>
            <w:proofErr w:type="spellEnd"/>
            <w:r w:rsidRPr="009A38B9">
              <w:rPr>
                <w:color w:val="000000"/>
              </w:rPr>
              <w:t xml:space="preserve"> </w:t>
            </w:r>
            <w:proofErr w:type="spellStart"/>
            <w:r w:rsidRPr="009A38B9">
              <w:rPr>
                <w:color w:val="000000"/>
              </w:rPr>
              <w:t>Properties</w:t>
            </w:r>
            <w:proofErr w:type="spellEnd"/>
            <w:r w:rsidRPr="009A38B9">
              <w:rPr>
                <w:color w:val="000000"/>
              </w:rPr>
              <w:t xml:space="preserve"> – </w:t>
            </w:r>
            <w:proofErr w:type="spellStart"/>
            <w:r w:rsidRPr="009A38B9">
              <w:rPr>
                <w:color w:val="000000"/>
              </w:rPr>
              <w:t>Measurement</w:t>
            </w:r>
            <w:proofErr w:type="spellEnd"/>
            <w:r w:rsidRPr="009A38B9">
              <w:rPr>
                <w:color w:val="000000"/>
              </w:rPr>
              <w:t xml:space="preserve"> and </w:t>
            </w:r>
            <w:proofErr w:type="spellStart"/>
            <w:r w:rsidRPr="009A38B9">
              <w:rPr>
                <w:color w:val="000000"/>
              </w:rPr>
              <w:t>Applications</w:t>
            </w:r>
            <w:proofErr w:type="spellEnd"/>
            <w:r w:rsidRPr="009A38B9">
              <w:rPr>
                <w:color w:val="000000"/>
              </w:rPr>
              <w:t>. New York:</w:t>
            </w:r>
            <w:r>
              <w:rPr>
                <w:color w:val="000000"/>
              </w:rPr>
              <w:t xml:space="preserve"> </w:t>
            </w:r>
            <w:proofErr w:type="spellStart"/>
            <w:r w:rsidRPr="009A38B9">
              <w:rPr>
                <w:color w:val="000000"/>
              </w:rPr>
              <w:t>Springer</w:t>
            </w:r>
            <w:proofErr w:type="spellEnd"/>
            <w:r w:rsidRPr="009A38B9">
              <w:rPr>
                <w:color w:val="000000"/>
              </w:rPr>
              <w:t>, 2007. ISBN 978-3-540-34191-8.</w:t>
            </w:r>
          </w:p>
          <w:p w14:paraId="2A40D80B" w14:textId="77777777" w:rsidR="009F1539" w:rsidRPr="009A38B9" w:rsidRDefault="009F1539" w:rsidP="00892117">
            <w:pPr>
              <w:shd w:val="clear" w:color="auto" w:fill="FFFFFF"/>
              <w:jc w:val="both"/>
              <w:rPr>
                <w:color w:val="000000"/>
              </w:rPr>
            </w:pPr>
            <w:r w:rsidRPr="009A38B9">
              <w:rPr>
                <w:caps/>
                <w:color w:val="000000"/>
              </w:rPr>
              <w:t>Bartovská, L., Šišková, M</w:t>
            </w:r>
            <w:r w:rsidRPr="009A38B9">
              <w:rPr>
                <w:color w:val="000000"/>
              </w:rPr>
              <w:t xml:space="preserve">. Fyzikální chemie povrchů a koloidních soustav. </w:t>
            </w:r>
            <w:r w:rsidRPr="00D3141D">
              <w:rPr>
                <w:color w:val="000000"/>
              </w:rPr>
              <w:t xml:space="preserve">Praha: </w:t>
            </w:r>
            <w:r w:rsidRPr="00A62071">
              <w:rPr>
                <w:color w:val="000000"/>
              </w:rPr>
              <w:t>VŠCHT, 2005</w:t>
            </w:r>
            <w:r w:rsidRPr="009A38B9">
              <w:rPr>
                <w:color w:val="000000"/>
              </w:rPr>
              <w:t>. ISBN 80-7080-579-X.</w:t>
            </w:r>
          </w:p>
          <w:p w14:paraId="14ACE7F4" w14:textId="77777777" w:rsidR="009F1539" w:rsidRPr="009F5930" w:rsidRDefault="009F1539" w:rsidP="00892117">
            <w:pPr>
              <w:shd w:val="clear" w:color="auto" w:fill="FFFFFF"/>
              <w:jc w:val="both"/>
              <w:rPr>
                <w:color w:val="000000"/>
              </w:rPr>
            </w:pPr>
            <w:r w:rsidRPr="009F5930">
              <w:rPr>
                <w:color w:val="212529"/>
                <w:shd w:val="clear" w:color="auto" w:fill="FFFFFF"/>
              </w:rPr>
              <w:t>SAHIN, S</w:t>
            </w:r>
            <w:r>
              <w:rPr>
                <w:color w:val="212529"/>
                <w:shd w:val="clear" w:color="auto" w:fill="FFFFFF"/>
              </w:rPr>
              <w:t xml:space="preserve">., </w:t>
            </w:r>
            <w:r w:rsidRPr="009F5930">
              <w:rPr>
                <w:color w:val="212529"/>
                <w:shd w:val="clear" w:color="auto" w:fill="FFFFFF"/>
              </w:rPr>
              <w:t>SUMNU</w:t>
            </w:r>
            <w:r>
              <w:rPr>
                <w:color w:val="212529"/>
                <w:shd w:val="clear" w:color="auto" w:fill="FFFFFF"/>
              </w:rPr>
              <w:t>, S.G</w:t>
            </w:r>
            <w:r w:rsidRPr="009F5930">
              <w:rPr>
                <w:color w:val="212529"/>
                <w:shd w:val="clear" w:color="auto" w:fill="FFFFFF"/>
              </w:rPr>
              <w:t>. </w:t>
            </w:r>
            <w:proofErr w:type="spellStart"/>
            <w:r w:rsidRPr="009F5930">
              <w:rPr>
                <w:color w:val="212529"/>
                <w:shd w:val="clear" w:color="auto" w:fill="FFFFFF"/>
              </w:rPr>
              <w:t>Physical</w:t>
            </w:r>
            <w:proofErr w:type="spellEnd"/>
            <w:r w:rsidRPr="009F5930">
              <w:rPr>
                <w:color w:val="212529"/>
                <w:shd w:val="clear" w:color="auto" w:fill="FFFFFF"/>
              </w:rPr>
              <w:t xml:space="preserve"> </w:t>
            </w:r>
            <w:proofErr w:type="spellStart"/>
            <w:r>
              <w:rPr>
                <w:color w:val="212529"/>
                <w:shd w:val="clear" w:color="auto" w:fill="FFFFFF"/>
              </w:rPr>
              <w:t>P</w:t>
            </w:r>
            <w:r w:rsidRPr="009F5930">
              <w:rPr>
                <w:color w:val="212529"/>
                <w:shd w:val="clear" w:color="auto" w:fill="FFFFFF"/>
              </w:rPr>
              <w:t>roperties</w:t>
            </w:r>
            <w:proofErr w:type="spellEnd"/>
            <w:r w:rsidRPr="009F5930">
              <w:rPr>
                <w:color w:val="212529"/>
                <w:shd w:val="clear" w:color="auto" w:fill="FFFFFF"/>
              </w:rPr>
              <w:t xml:space="preserve"> </w:t>
            </w:r>
            <w:proofErr w:type="spellStart"/>
            <w:r w:rsidRPr="009F5930">
              <w:rPr>
                <w:color w:val="212529"/>
                <w:shd w:val="clear" w:color="auto" w:fill="FFFFFF"/>
              </w:rPr>
              <w:t>of</w:t>
            </w:r>
            <w:proofErr w:type="spellEnd"/>
            <w:r w:rsidRPr="009F5930">
              <w:rPr>
                <w:color w:val="212529"/>
                <w:shd w:val="clear" w:color="auto" w:fill="FFFFFF"/>
              </w:rPr>
              <w:t xml:space="preserve"> </w:t>
            </w:r>
            <w:proofErr w:type="spellStart"/>
            <w:r>
              <w:rPr>
                <w:color w:val="212529"/>
                <w:shd w:val="clear" w:color="auto" w:fill="FFFFFF"/>
              </w:rPr>
              <w:t>F</w:t>
            </w:r>
            <w:r w:rsidRPr="009F5930">
              <w:rPr>
                <w:color w:val="212529"/>
                <w:shd w:val="clear" w:color="auto" w:fill="FFFFFF"/>
              </w:rPr>
              <w:t>oods</w:t>
            </w:r>
            <w:proofErr w:type="spellEnd"/>
            <w:r w:rsidRPr="009F5930">
              <w:rPr>
                <w:color w:val="212529"/>
                <w:shd w:val="clear" w:color="auto" w:fill="FFFFFF"/>
              </w:rPr>
              <w:t xml:space="preserve">. New York: </w:t>
            </w:r>
            <w:proofErr w:type="spellStart"/>
            <w:r w:rsidRPr="009F5930">
              <w:rPr>
                <w:color w:val="212529"/>
                <w:shd w:val="clear" w:color="auto" w:fill="FFFFFF"/>
              </w:rPr>
              <w:t>Springer</w:t>
            </w:r>
            <w:proofErr w:type="spellEnd"/>
            <w:r w:rsidRPr="009F5930">
              <w:rPr>
                <w:color w:val="212529"/>
                <w:shd w:val="clear" w:color="auto" w:fill="FFFFFF"/>
              </w:rPr>
              <w:t>, 2006. ISBN 038730780X.</w:t>
            </w:r>
          </w:p>
          <w:p w14:paraId="484B39D5" w14:textId="77777777" w:rsidR="009F1539" w:rsidRPr="009A38B9" w:rsidRDefault="009F1539" w:rsidP="00892117">
            <w:pPr>
              <w:shd w:val="clear" w:color="auto" w:fill="FFFFFF"/>
              <w:jc w:val="both"/>
              <w:rPr>
                <w:color w:val="000000"/>
              </w:rPr>
            </w:pPr>
          </w:p>
          <w:p w14:paraId="08F67115" w14:textId="77777777" w:rsidR="009F1539" w:rsidRPr="009A38B9" w:rsidRDefault="009F1539" w:rsidP="00892117">
            <w:pPr>
              <w:jc w:val="both"/>
              <w:rPr>
                <w:u w:val="single"/>
              </w:rPr>
            </w:pPr>
            <w:r w:rsidRPr="009A38B9">
              <w:rPr>
                <w:u w:val="single"/>
              </w:rPr>
              <w:t>Doporučená literatura:</w:t>
            </w:r>
          </w:p>
          <w:p w14:paraId="715CD7CA" w14:textId="77777777" w:rsidR="009F1539" w:rsidRPr="009F5930" w:rsidRDefault="009F1539" w:rsidP="00892117">
            <w:pPr>
              <w:shd w:val="clear" w:color="auto" w:fill="FFFFFF"/>
              <w:jc w:val="both"/>
              <w:rPr>
                <w:color w:val="000000"/>
              </w:rPr>
            </w:pPr>
            <w:r w:rsidRPr="009F5930">
              <w:rPr>
                <w:color w:val="212529"/>
                <w:shd w:val="clear" w:color="auto" w:fill="FFFFFF"/>
              </w:rPr>
              <w:t xml:space="preserve">ATKINS, P.W., De PAULA, J. Fyzikální chemie. Praha: </w:t>
            </w:r>
            <w:r>
              <w:rPr>
                <w:color w:val="212529"/>
                <w:shd w:val="clear" w:color="auto" w:fill="FFFFFF"/>
              </w:rPr>
              <w:t>VŠCHT</w:t>
            </w:r>
            <w:r w:rsidRPr="009F5930">
              <w:rPr>
                <w:color w:val="212529"/>
                <w:shd w:val="clear" w:color="auto" w:fill="FFFFFF"/>
              </w:rPr>
              <w:t>, 2013. ISBN 978-80-7080-830-6.</w:t>
            </w:r>
          </w:p>
          <w:p w14:paraId="11CF642F" w14:textId="77777777" w:rsidR="009F1539" w:rsidRPr="009F5930" w:rsidRDefault="009F1539" w:rsidP="00892117">
            <w:pPr>
              <w:shd w:val="clear" w:color="auto" w:fill="FFFFFF"/>
              <w:jc w:val="both"/>
              <w:rPr>
                <w:color w:val="000000"/>
              </w:rPr>
            </w:pPr>
            <w:r w:rsidRPr="009F5930">
              <w:rPr>
                <w:color w:val="000000"/>
              </w:rPr>
              <w:t>NOVÁK, J. Fyzikální chemie bakalářský a magisterský kurz. Praha: VŠCHT, 2011. ISBN 80-7080-579-X.</w:t>
            </w:r>
          </w:p>
          <w:p w14:paraId="5C432608" w14:textId="77777777" w:rsidR="009F1539" w:rsidRDefault="009F1539" w:rsidP="00892117">
            <w:pPr>
              <w:jc w:val="both"/>
            </w:pPr>
            <w:r w:rsidRPr="009F5930">
              <w:rPr>
                <w:color w:val="212529"/>
                <w:shd w:val="clear" w:color="auto" w:fill="FFFFFF"/>
              </w:rPr>
              <w:t>HIEMENZ, P.C., RAJAGOPALAN, J. </w:t>
            </w:r>
            <w:proofErr w:type="spellStart"/>
            <w:r w:rsidRPr="009F5930">
              <w:rPr>
                <w:color w:val="212529"/>
                <w:shd w:val="clear" w:color="auto" w:fill="FFFFFF"/>
              </w:rPr>
              <w:t>Principles</w:t>
            </w:r>
            <w:proofErr w:type="spellEnd"/>
            <w:r w:rsidRPr="009F5930">
              <w:rPr>
                <w:color w:val="212529"/>
                <w:shd w:val="clear" w:color="auto" w:fill="FFFFFF"/>
              </w:rPr>
              <w:t xml:space="preserve"> </w:t>
            </w:r>
            <w:proofErr w:type="spellStart"/>
            <w:r w:rsidRPr="009F5930">
              <w:rPr>
                <w:color w:val="212529"/>
                <w:shd w:val="clear" w:color="auto" w:fill="FFFFFF"/>
              </w:rPr>
              <w:t>of</w:t>
            </w:r>
            <w:proofErr w:type="spellEnd"/>
            <w:r w:rsidRPr="009F5930">
              <w:rPr>
                <w:color w:val="212529"/>
                <w:shd w:val="clear" w:color="auto" w:fill="FFFFFF"/>
              </w:rPr>
              <w:t xml:space="preserve"> </w:t>
            </w:r>
            <w:proofErr w:type="spellStart"/>
            <w:r>
              <w:rPr>
                <w:color w:val="212529"/>
                <w:shd w:val="clear" w:color="auto" w:fill="FFFFFF"/>
              </w:rPr>
              <w:t>C</w:t>
            </w:r>
            <w:r w:rsidRPr="009F5930">
              <w:rPr>
                <w:color w:val="212529"/>
                <w:shd w:val="clear" w:color="auto" w:fill="FFFFFF"/>
              </w:rPr>
              <w:t>olloid</w:t>
            </w:r>
            <w:proofErr w:type="spellEnd"/>
            <w:r w:rsidRPr="009F5930">
              <w:rPr>
                <w:color w:val="212529"/>
                <w:shd w:val="clear" w:color="auto" w:fill="FFFFFF"/>
              </w:rPr>
              <w:t xml:space="preserve"> and </w:t>
            </w:r>
            <w:proofErr w:type="spellStart"/>
            <w:r>
              <w:rPr>
                <w:color w:val="212529"/>
                <w:shd w:val="clear" w:color="auto" w:fill="FFFFFF"/>
              </w:rPr>
              <w:t>S</w:t>
            </w:r>
            <w:r w:rsidRPr="009F5930">
              <w:rPr>
                <w:color w:val="212529"/>
                <w:shd w:val="clear" w:color="auto" w:fill="FFFFFF"/>
              </w:rPr>
              <w:t>urface</w:t>
            </w:r>
            <w:proofErr w:type="spellEnd"/>
            <w:r w:rsidRPr="009F5930">
              <w:rPr>
                <w:color w:val="212529"/>
                <w:shd w:val="clear" w:color="auto" w:fill="FFFFFF"/>
              </w:rPr>
              <w:t xml:space="preserve"> </w:t>
            </w:r>
            <w:proofErr w:type="spellStart"/>
            <w:r>
              <w:rPr>
                <w:color w:val="212529"/>
                <w:shd w:val="clear" w:color="auto" w:fill="FFFFFF"/>
              </w:rPr>
              <w:t>C</w:t>
            </w:r>
            <w:r w:rsidRPr="009F5930">
              <w:rPr>
                <w:color w:val="212529"/>
                <w:shd w:val="clear" w:color="auto" w:fill="FFFFFF"/>
              </w:rPr>
              <w:t>hemistry</w:t>
            </w:r>
            <w:proofErr w:type="spellEnd"/>
            <w:r w:rsidRPr="009F5930">
              <w:rPr>
                <w:color w:val="212529"/>
                <w:shd w:val="clear" w:color="auto" w:fill="FFFFFF"/>
              </w:rPr>
              <w:t xml:space="preserve">. 3rd </w:t>
            </w:r>
            <w:proofErr w:type="spellStart"/>
            <w:r>
              <w:rPr>
                <w:color w:val="212529"/>
                <w:shd w:val="clear" w:color="auto" w:fill="FFFFFF"/>
              </w:rPr>
              <w:t>R</w:t>
            </w:r>
            <w:r w:rsidRPr="009F5930">
              <w:rPr>
                <w:color w:val="212529"/>
                <w:shd w:val="clear" w:color="auto" w:fill="FFFFFF"/>
              </w:rPr>
              <w:t>ev</w:t>
            </w:r>
            <w:proofErr w:type="spellEnd"/>
            <w:r w:rsidRPr="009F5930">
              <w:rPr>
                <w:color w:val="212529"/>
                <w:shd w:val="clear" w:color="auto" w:fill="FFFFFF"/>
              </w:rPr>
              <w:t xml:space="preserve">. and </w:t>
            </w:r>
            <w:r>
              <w:rPr>
                <w:color w:val="212529"/>
                <w:shd w:val="clear" w:color="auto" w:fill="FFFFFF"/>
              </w:rPr>
              <w:t>E</w:t>
            </w:r>
            <w:r w:rsidRPr="009F5930">
              <w:rPr>
                <w:color w:val="212529"/>
                <w:shd w:val="clear" w:color="auto" w:fill="FFFFFF"/>
              </w:rPr>
              <w:t>xp</w:t>
            </w:r>
            <w:r>
              <w:rPr>
                <w:color w:val="212529"/>
                <w:shd w:val="clear" w:color="auto" w:fill="FFFFFF"/>
              </w:rPr>
              <w:t xml:space="preserve">. Ed. </w:t>
            </w:r>
            <w:r w:rsidRPr="009F5930">
              <w:rPr>
                <w:color w:val="212529"/>
                <w:shd w:val="clear" w:color="auto" w:fill="FFFFFF"/>
              </w:rPr>
              <w:t xml:space="preserve">New York: Marcel </w:t>
            </w:r>
            <w:proofErr w:type="spellStart"/>
            <w:r w:rsidRPr="009F5930">
              <w:rPr>
                <w:color w:val="212529"/>
                <w:shd w:val="clear" w:color="auto" w:fill="FFFFFF"/>
              </w:rPr>
              <w:t>Dekker</w:t>
            </w:r>
            <w:proofErr w:type="spellEnd"/>
            <w:r w:rsidRPr="009F5930">
              <w:rPr>
                <w:color w:val="212529"/>
                <w:shd w:val="clear" w:color="auto" w:fill="FFFFFF"/>
              </w:rPr>
              <w:t>, 1997. ISBN 0824793978</w:t>
            </w:r>
            <w:r>
              <w:rPr>
                <w:color w:val="212529"/>
                <w:shd w:val="clear" w:color="auto" w:fill="FFFFFF"/>
              </w:rPr>
              <w:t>.</w:t>
            </w:r>
          </w:p>
        </w:tc>
      </w:tr>
      <w:tr w:rsidR="009F1539" w14:paraId="49B33513" w14:textId="77777777" w:rsidTr="00892117">
        <w:trPr>
          <w:gridAfter w:val="1"/>
          <w:wAfter w:w="41"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62E6C227" w14:textId="77777777" w:rsidR="009F1539" w:rsidRDefault="009F1539" w:rsidP="00892117">
            <w:pPr>
              <w:jc w:val="center"/>
              <w:rPr>
                <w:b/>
              </w:rPr>
            </w:pPr>
            <w:r>
              <w:rPr>
                <w:b/>
              </w:rPr>
              <w:t>Informace ke kombinované nebo distanční formě</w:t>
            </w:r>
          </w:p>
        </w:tc>
      </w:tr>
      <w:tr w:rsidR="009F1539" w14:paraId="359B95CC" w14:textId="77777777" w:rsidTr="00892117">
        <w:trPr>
          <w:gridAfter w:val="1"/>
          <w:wAfter w:w="41" w:type="dxa"/>
        </w:trPr>
        <w:tc>
          <w:tcPr>
            <w:tcW w:w="4787" w:type="dxa"/>
            <w:gridSpan w:val="8"/>
            <w:tcBorders>
              <w:top w:val="single" w:sz="2" w:space="0" w:color="auto"/>
            </w:tcBorders>
            <w:shd w:val="clear" w:color="auto" w:fill="F7CAAC"/>
          </w:tcPr>
          <w:p w14:paraId="7B07EABF" w14:textId="77777777" w:rsidR="009F1539" w:rsidRDefault="009F1539" w:rsidP="00892117">
            <w:pPr>
              <w:jc w:val="both"/>
            </w:pPr>
            <w:r>
              <w:rPr>
                <w:b/>
              </w:rPr>
              <w:t>Rozsah konzultací (soustředění)</w:t>
            </w:r>
          </w:p>
        </w:tc>
        <w:tc>
          <w:tcPr>
            <w:tcW w:w="889" w:type="dxa"/>
            <w:tcBorders>
              <w:top w:val="single" w:sz="2" w:space="0" w:color="auto"/>
            </w:tcBorders>
          </w:tcPr>
          <w:p w14:paraId="79C5A136" w14:textId="77777777" w:rsidR="009F1539" w:rsidRDefault="009F1539" w:rsidP="00892117">
            <w:pPr>
              <w:jc w:val="both"/>
            </w:pPr>
          </w:p>
        </w:tc>
        <w:tc>
          <w:tcPr>
            <w:tcW w:w="4179" w:type="dxa"/>
            <w:gridSpan w:val="7"/>
            <w:tcBorders>
              <w:top w:val="single" w:sz="2" w:space="0" w:color="auto"/>
            </w:tcBorders>
            <w:shd w:val="clear" w:color="auto" w:fill="F7CAAC"/>
          </w:tcPr>
          <w:p w14:paraId="2DC69053" w14:textId="77777777" w:rsidR="009F1539" w:rsidRDefault="009F1539" w:rsidP="00892117">
            <w:pPr>
              <w:jc w:val="both"/>
              <w:rPr>
                <w:b/>
              </w:rPr>
            </w:pPr>
            <w:r>
              <w:rPr>
                <w:b/>
              </w:rPr>
              <w:t xml:space="preserve">hodin </w:t>
            </w:r>
          </w:p>
        </w:tc>
      </w:tr>
      <w:tr w:rsidR="009F1539" w14:paraId="08CBD16E" w14:textId="77777777" w:rsidTr="00892117">
        <w:trPr>
          <w:gridAfter w:val="1"/>
          <w:wAfter w:w="41" w:type="dxa"/>
        </w:trPr>
        <w:tc>
          <w:tcPr>
            <w:tcW w:w="9855" w:type="dxa"/>
            <w:gridSpan w:val="16"/>
            <w:shd w:val="clear" w:color="auto" w:fill="F7CAAC"/>
          </w:tcPr>
          <w:p w14:paraId="2CCE7E30" w14:textId="77777777" w:rsidR="009F1539" w:rsidRDefault="009F1539" w:rsidP="00892117">
            <w:pPr>
              <w:jc w:val="both"/>
              <w:rPr>
                <w:b/>
              </w:rPr>
            </w:pPr>
            <w:r>
              <w:rPr>
                <w:b/>
              </w:rPr>
              <w:t>Informace o způsobu kontaktu s vyučujícím</w:t>
            </w:r>
          </w:p>
        </w:tc>
      </w:tr>
      <w:tr w:rsidR="009F1539" w14:paraId="1AE31C67" w14:textId="77777777" w:rsidTr="00892117">
        <w:trPr>
          <w:gridAfter w:val="1"/>
          <w:wAfter w:w="41" w:type="dxa"/>
          <w:trHeight w:val="1373"/>
        </w:trPr>
        <w:tc>
          <w:tcPr>
            <w:tcW w:w="9855" w:type="dxa"/>
            <w:gridSpan w:val="16"/>
          </w:tcPr>
          <w:p w14:paraId="76FE750D" w14:textId="77777777" w:rsidR="009F1539" w:rsidRDefault="009F1539" w:rsidP="00892117">
            <w:pPr>
              <w:jc w:val="both"/>
            </w:pPr>
          </w:p>
          <w:p w14:paraId="3D6FF45D" w14:textId="77777777" w:rsidR="009731A0" w:rsidRDefault="009731A0" w:rsidP="00892117">
            <w:pPr>
              <w:jc w:val="both"/>
            </w:pPr>
          </w:p>
          <w:p w14:paraId="5DC90468" w14:textId="77777777" w:rsidR="009731A0" w:rsidRDefault="009731A0" w:rsidP="00892117">
            <w:pPr>
              <w:jc w:val="both"/>
            </w:pPr>
          </w:p>
          <w:p w14:paraId="378F5056" w14:textId="77777777" w:rsidR="009731A0" w:rsidRDefault="009731A0" w:rsidP="00892117">
            <w:pPr>
              <w:jc w:val="both"/>
            </w:pPr>
          </w:p>
          <w:p w14:paraId="5F5BBAD9" w14:textId="77777777" w:rsidR="009731A0" w:rsidRDefault="009731A0" w:rsidP="00892117">
            <w:pPr>
              <w:jc w:val="both"/>
            </w:pPr>
          </w:p>
          <w:p w14:paraId="15D2924E" w14:textId="77777777" w:rsidR="009731A0" w:rsidRDefault="009731A0" w:rsidP="00892117">
            <w:pPr>
              <w:jc w:val="both"/>
            </w:pPr>
          </w:p>
          <w:p w14:paraId="16E4413B" w14:textId="77777777" w:rsidR="009731A0" w:rsidRDefault="009731A0" w:rsidP="00892117">
            <w:pPr>
              <w:jc w:val="both"/>
            </w:pPr>
          </w:p>
          <w:p w14:paraId="21623F6E" w14:textId="77777777" w:rsidR="009731A0" w:rsidRDefault="009731A0" w:rsidP="00892117">
            <w:pPr>
              <w:jc w:val="both"/>
            </w:pPr>
          </w:p>
          <w:p w14:paraId="0BD92786" w14:textId="77777777" w:rsidR="009731A0" w:rsidRDefault="009731A0" w:rsidP="00892117">
            <w:pPr>
              <w:jc w:val="both"/>
            </w:pPr>
          </w:p>
          <w:p w14:paraId="0C26F502" w14:textId="77777777" w:rsidR="009731A0" w:rsidRDefault="009731A0" w:rsidP="00892117">
            <w:pPr>
              <w:jc w:val="both"/>
            </w:pPr>
          </w:p>
          <w:p w14:paraId="76338ED3" w14:textId="77777777" w:rsidR="009731A0" w:rsidRDefault="009731A0" w:rsidP="00892117">
            <w:pPr>
              <w:jc w:val="both"/>
            </w:pPr>
          </w:p>
          <w:p w14:paraId="6A91E271" w14:textId="77777777" w:rsidR="009731A0" w:rsidRDefault="009731A0" w:rsidP="00892117">
            <w:pPr>
              <w:jc w:val="both"/>
            </w:pPr>
          </w:p>
          <w:p w14:paraId="64E8F361" w14:textId="77777777" w:rsidR="009731A0" w:rsidRDefault="009731A0" w:rsidP="00892117">
            <w:pPr>
              <w:jc w:val="both"/>
            </w:pPr>
          </w:p>
          <w:p w14:paraId="0961432A" w14:textId="77777777" w:rsidR="009731A0" w:rsidRDefault="009731A0" w:rsidP="00892117">
            <w:pPr>
              <w:jc w:val="both"/>
            </w:pPr>
          </w:p>
          <w:p w14:paraId="6AEB66BA" w14:textId="77777777" w:rsidR="009731A0" w:rsidRDefault="009731A0" w:rsidP="00892117">
            <w:pPr>
              <w:jc w:val="both"/>
            </w:pPr>
          </w:p>
          <w:p w14:paraId="5E02BBEC" w14:textId="77777777" w:rsidR="009731A0" w:rsidRDefault="009731A0" w:rsidP="00892117">
            <w:pPr>
              <w:jc w:val="both"/>
            </w:pPr>
          </w:p>
          <w:p w14:paraId="7DA2BFF5" w14:textId="77777777" w:rsidR="009731A0" w:rsidRDefault="009731A0" w:rsidP="00892117">
            <w:pPr>
              <w:jc w:val="both"/>
            </w:pPr>
          </w:p>
          <w:p w14:paraId="2A8F0FA0" w14:textId="77777777" w:rsidR="009731A0" w:rsidRDefault="009731A0" w:rsidP="00892117">
            <w:pPr>
              <w:jc w:val="both"/>
            </w:pPr>
          </w:p>
          <w:p w14:paraId="25E5FEF3" w14:textId="77777777" w:rsidR="009731A0" w:rsidRDefault="009731A0" w:rsidP="00892117">
            <w:pPr>
              <w:jc w:val="both"/>
            </w:pPr>
          </w:p>
          <w:p w14:paraId="5B68DB3C" w14:textId="77777777" w:rsidR="009731A0" w:rsidRDefault="009731A0" w:rsidP="00892117">
            <w:pPr>
              <w:jc w:val="both"/>
            </w:pPr>
          </w:p>
          <w:p w14:paraId="4512609A" w14:textId="39E04A87" w:rsidR="009731A0" w:rsidRDefault="009731A0" w:rsidP="00892117">
            <w:pPr>
              <w:jc w:val="both"/>
            </w:pPr>
          </w:p>
          <w:p w14:paraId="6C97E8F1" w14:textId="1AD065D5" w:rsidR="00490FB5" w:rsidRDefault="00490FB5" w:rsidP="00892117">
            <w:pPr>
              <w:jc w:val="both"/>
            </w:pPr>
          </w:p>
          <w:p w14:paraId="47DF4EA8" w14:textId="77777777" w:rsidR="00490FB5" w:rsidRDefault="00490FB5" w:rsidP="00892117">
            <w:pPr>
              <w:jc w:val="both"/>
            </w:pPr>
          </w:p>
          <w:p w14:paraId="3774580C" w14:textId="77777777" w:rsidR="009731A0" w:rsidRDefault="009731A0" w:rsidP="00892117">
            <w:pPr>
              <w:jc w:val="both"/>
            </w:pPr>
          </w:p>
          <w:p w14:paraId="191D5093" w14:textId="77777777" w:rsidR="009731A0" w:rsidRDefault="009731A0" w:rsidP="00892117">
            <w:pPr>
              <w:jc w:val="both"/>
            </w:pPr>
          </w:p>
          <w:p w14:paraId="0E2E2236" w14:textId="5CD9584C" w:rsidR="00490FB5" w:rsidRDefault="00490FB5" w:rsidP="00892117">
            <w:pPr>
              <w:jc w:val="both"/>
            </w:pPr>
          </w:p>
        </w:tc>
      </w:tr>
    </w:tbl>
    <w:p w14:paraId="15C56A65" w14:textId="77777777" w:rsidR="009F1539" w:rsidRDefault="009F1539" w:rsidP="009F1539"/>
    <w:tbl>
      <w:tblPr>
        <w:tblW w:w="10207" w:type="dxa"/>
        <w:tblInd w:w="-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16"/>
        <w:gridCol w:w="1156"/>
        <w:gridCol w:w="1127"/>
        <w:gridCol w:w="1152"/>
        <w:gridCol w:w="825"/>
        <w:gridCol w:w="527"/>
        <w:gridCol w:w="889"/>
        <w:gridCol w:w="281"/>
        <w:gridCol w:w="535"/>
        <w:gridCol w:w="1156"/>
        <w:gridCol w:w="323"/>
        <w:gridCol w:w="1140"/>
        <w:gridCol w:w="76"/>
        <w:gridCol w:w="668"/>
        <w:gridCol w:w="236"/>
      </w:tblGrid>
      <w:tr w:rsidR="009F1539" w14:paraId="65D0A87C" w14:textId="77777777" w:rsidTr="00FA4FEE">
        <w:trPr>
          <w:gridBefore w:val="1"/>
          <w:gridAfter w:val="1"/>
          <w:wBefore w:w="116" w:type="dxa"/>
          <w:wAfter w:w="236" w:type="dxa"/>
        </w:trPr>
        <w:tc>
          <w:tcPr>
            <w:tcW w:w="9855" w:type="dxa"/>
            <w:gridSpan w:val="13"/>
            <w:tcBorders>
              <w:bottom w:val="double" w:sz="4" w:space="0" w:color="auto"/>
            </w:tcBorders>
            <w:shd w:val="clear" w:color="auto" w:fill="BDD6EE"/>
          </w:tcPr>
          <w:p w14:paraId="05CB5D8D" w14:textId="77777777" w:rsidR="009F1539" w:rsidRDefault="009F1539" w:rsidP="00892117">
            <w:pPr>
              <w:jc w:val="both"/>
              <w:rPr>
                <w:b/>
                <w:sz w:val="28"/>
              </w:rPr>
            </w:pPr>
            <w:r>
              <w:lastRenderedPageBreak/>
              <w:br w:type="page"/>
            </w:r>
            <w:r>
              <w:rPr>
                <w:b/>
                <w:sz w:val="28"/>
              </w:rPr>
              <w:t>B-III – Charakteristika studijního předmětu</w:t>
            </w:r>
          </w:p>
        </w:tc>
      </w:tr>
      <w:tr w:rsidR="009F1539" w14:paraId="07EA454C" w14:textId="77777777" w:rsidTr="00FA4FEE">
        <w:trPr>
          <w:gridBefore w:val="1"/>
          <w:gridAfter w:val="1"/>
          <w:wBefore w:w="116" w:type="dxa"/>
          <w:wAfter w:w="236" w:type="dxa"/>
        </w:trPr>
        <w:tc>
          <w:tcPr>
            <w:tcW w:w="3435" w:type="dxa"/>
            <w:gridSpan w:val="3"/>
            <w:tcBorders>
              <w:top w:val="double" w:sz="4" w:space="0" w:color="auto"/>
            </w:tcBorders>
            <w:shd w:val="clear" w:color="auto" w:fill="F7CAAC"/>
          </w:tcPr>
          <w:p w14:paraId="10DC9B14" w14:textId="77777777" w:rsidR="009F1539" w:rsidRDefault="009F1539" w:rsidP="00892117">
            <w:pPr>
              <w:jc w:val="both"/>
              <w:rPr>
                <w:b/>
              </w:rPr>
            </w:pPr>
            <w:r>
              <w:rPr>
                <w:b/>
              </w:rPr>
              <w:t>Název studijního předmětu</w:t>
            </w:r>
          </w:p>
        </w:tc>
        <w:tc>
          <w:tcPr>
            <w:tcW w:w="6420" w:type="dxa"/>
            <w:gridSpan w:val="10"/>
            <w:tcBorders>
              <w:top w:val="double" w:sz="4" w:space="0" w:color="auto"/>
            </w:tcBorders>
          </w:tcPr>
          <w:p w14:paraId="7A3615AB" w14:textId="77777777" w:rsidR="009F1539" w:rsidRDefault="009F1539" w:rsidP="00892117">
            <w:pPr>
              <w:jc w:val="both"/>
            </w:pPr>
            <w:bookmarkStart w:id="58" w:name="Biotech_pro_ochr_prostř"/>
            <w:bookmarkEnd w:id="58"/>
            <w:r w:rsidRPr="002740A6">
              <w:rPr>
                <w:b/>
                <w:bCs/>
              </w:rPr>
              <w:t>Biotechnologie pro ochranu prostředí</w:t>
            </w:r>
          </w:p>
        </w:tc>
      </w:tr>
      <w:tr w:rsidR="009F1539" w14:paraId="2FC93CE3" w14:textId="77777777" w:rsidTr="00FA4FEE">
        <w:trPr>
          <w:gridBefore w:val="1"/>
          <w:gridAfter w:val="1"/>
          <w:wBefore w:w="116" w:type="dxa"/>
          <w:wAfter w:w="236" w:type="dxa"/>
        </w:trPr>
        <w:tc>
          <w:tcPr>
            <w:tcW w:w="3435" w:type="dxa"/>
            <w:gridSpan w:val="3"/>
            <w:shd w:val="clear" w:color="auto" w:fill="F7CAAC"/>
          </w:tcPr>
          <w:p w14:paraId="417137F8" w14:textId="77777777" w:rsidR="009F1539" w:rsidRDefault="009F1539" w:rsidP="00892117">
            <w:pPr>
              <w:jc w:val="both"/>
              <w:rPr>
                <w:b/>
              </w:rPr>
            </w:pPr>
            <w:r>
              <w:rPr>
                <w:b/>
              </w:rPr>
              <w:t>Typ předmětu</w:t>
            </w:r>
          </w:p>
        </w:tc>
        <w:tc>
          <w:tcPr>
            <w:tcW w:w="3057" w:type="dxa"/>
            <w:gridSpan w:val="5"/>
          </w:tcPr>
          <w:p w14:paraId="2F7D0A40" w14:textId="77777777" w:rsidR="009F1539" w:rsidRDefault="009F1539" w:rsidP="00892117">
            <w:pPr>
              <w:jc w:val="both"/>
            </w:pPr>
            <w:r>
              <w:t>povinně volitelný</w:t>
            </w:r>
          </w:p>
        </w:tc>
        <w:tc>
          <w:tcPr>
            <w:tcW w:w="2695" w:type="dxa"/>
            <w:gridSpan w:val="4"/>
            <w:shd w:val="clear" w:color="auto" w:fill="F7CAAC"/>
          </w:tcPr>
          <w:p w14:paraId="6AFEF4F7" w14:textId="77777777" w:rsidR="009F1539" w:rsidRDefault="009F1539" w:rsidP="00892117">
            <w:pPr>
              <w:jc w:val="both"/>
            </w:pPr>
            <w:r>
              <w:rPr>
                <w:b/>
              </w:rPr>
              <w:t>doporučený ročník / semestr</w:t>
            </w:r>
          </w:p>
        </w:tc>
        <w:tc>
          <w:tcPr>
            <w:tcW w:w="668" w:type="dxa"/>
          </w:tcPr>
          <w:p w14:paraId="52089F04" w14:textId="77777777" w:rsidR="009F1539" w:rsidRDefault="009F1539" w:rsidP="00892117">
            <w:pPr>
              <w:jc w:val="both"/>
            </w:pPr>
            <w:r>
              <w:t>1/LS</w:t>
            </w:r>
          </w:p>
        </w:tc>
      </w:tr>
      <w:tr w:rsidR="009F1539" w14:paraId="531637CA" w14:textId="77777777" w:rsidTr="00FA4FEE">
        <w:trPr>
          <w:gridBefore w:val="1"/>
          <w:gridAfter w:val="1"/>
          <w:wBefore w:w="116" w:type="dxa"/>
          <w:wAfter w:w="236" w:type="dxa"/>
        </w:trPr>
        <w:tc>
          <w:tcPr>
            <w:tcW w:w="3435" w:type="dxa"/>
            <w:gridSpan w:val="3"/>
            <w:shd w:val="clear" w:color="auto" w:fill="F7CAAC"/>
          </w:tcPr>
          <w:p w14:paraId="5631A189" w14:textId="77777777" w:rsidR="009F1539" w:rsidRDefault="009F1539" w:rsidP="00892117">
            <w:pPr>
              <w:jc w:val="both"/>
              <w:rPr>
                <w:b/>
              </w:rPr>
            </w:pPr>
            <w:r>
              <w:rPr>
                <w:b/>
              </w:rPr>
              <w:t>Rozsah studijního předmětu</w:t>
            </w:r>
          </w:p>
        </w:tc>
        <w:tc>
          <w:tcPr>
            <w:tcW w:w="1352" w:type="dxa"/>
            <w:gridSpan w:val="2"/>
          </w:tcPr>
          <w:p w14:paraId="490EF324" w14:textId="77777777" w:rsidR="009F1539" w:rsidRDefault="009F1539" w:rsidP="00892117">
            <w:pPr>
              <w:jc w:val="both"/>
            </w:pPr>
            <w:proofErr w:type="gramStart"/>
            <w:r w:rsidRPr="00280F9E">
              <w:t>2</w:t>
            </w:r>
            <w:r>
              <w:t>0</w:t>
            </w:r>
            <w:r w:rsidRPr="00280F9E">
              <w:t>p</w:t>
            </w:r>
            <w:proofErr w:type="gramEnd"/>
            <w:r w:rsidRPr="00280F9E">
              <w:t>+0s+2</w:t>
            </w:r>
            <w:r>
              <w:t>0</w:t>
            </w:r>
            <w:r w:rsidRPr="00280F9E">
              <w:t>l</w:t>
            </w:r>
          </w:p>
        </w:tc>
        <w:tc>
          <w:tcPr>
            <w:tcW w:w="889" w:type="dxa"/>
            <w:shd w:val="clear" w:color="auto" w:fill="F7CAAC"/>
          </w:tcPr>
          <w:p w14:paraId="5D9274E8" w14:textId="77777777" w:rsidR="009F1539" w:rsidRDefault="009F1539" w:rsidP="00892117">
            <w:pPr>
              <w:jc w:val="both"/>
              <w:rPr>
                <w:b/>
              </w:rPr>
            </w:pPr>
            <w:r>
              <w:rPr>
                <w:b/>
              </w:rPr>
              <w:t xml:space="preserve">hod. </w:t>
            </w:r>
          </w:p>
        </w:tc>
        <w:tc>
          <w:tcPr>
            <w:tcW w:w="816" w:type="dxa"/>
            <w:gridSpan w:val="2"/>
          </w:tcPr>
          <w:p w14:paraId="569BD766" w14:textId="77777777" w:rsidR="009F1539" w:rsidRDefault="009F1539" w:rsidP="00892117">
            <w:pPr>
              <w:jc w:val="both"/>
            </w:pPr>
            <w:r>
              <w:t>40</w:t>
            </w:r>
          </w:p>
        </w:tc>
        <w:tc>
          <w:tcPr>
            <w:tcW w:w="1479" w:type="dxa"/>
            <w:gridSpan w:val="2"/>
            <w:shd w:val="clear" w:color="auto" w:fill="F7CAAC"/>
          </w:tcPr>
          <w:p w14:paraId="33A34C35" w14:textId="77777777" w:rsidR="009F1539" w:rsidRDefault="009F1539" w:rsidP="00892117">
            <w:pPr>
              <w:jc w:val="both"/>
              <w:rPr>
                <w:b/>
              </w:rPr>
            </w:pPr>
            <w:r>
              <w:rPr>
                <w:b/>
              </w:rPr>
              <w:t>kreditů</w:t>
            </w:r>
          </w:p>
        </w:tc>
        <w:tc>
          <w:tcPr>
            <w:tcW w:w="1884" w:type="dxa"/>
            <w:gridSpan w:val="3"/>
          </w:tcPr>
          <w:p w14:paraId="1AAF532A" w14:textId="77777777" w:rsidR="009F1539" w:rsidRDefault="009F1539" w:rsidP="00892117">
            <w:pPr>
              <w:jc w:val="both"/>
            </w:pPr>
            <w:r>
              <w:t>4</w:t>
            </w:r>
          </w:p>
        </w:tc>
      </w:tr>
      <w:tr w:rsidR="009F1539" w14:paraId="47E25923" w14:textId="77777777" w:rsidTr="00FA4FEE">
        <w:trPr>
          <w:gridBefore w:val="1"/>
          <w:gridAfter w:val="1"/>
          <w:wBefore w:w="116" w:type="dxa"/>
          <w:wAfter w:w="236" w:type="dxa"/>
        </w:trPr>
        <w:tc>
          <w:tcPr>
            <w:tcW w:w="3435" w:type="dxa"/>
            <w:gridSpan w:val="3"/>
            <w:shd w:val="clear" w:color="auto" w:fill="F7CAAC"/>
          </w:tcPr>
          <w:p w14:paraId="16672FCE"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0" w:type="dxa"/>
            <w:gridSpan w:val="10"/>
          </w:tcPr>
          <w:p w14:paraId="0FA1A923" w14:textId="77777777" w:rsidR="009F1539" w:rsidRDefault="009F1539" w:rsidP="00892117">
            <w:pPr>
              <w:jc w:val="both"/>
            </w:pPr>
          </w:p>
        </w:tc>
      </w:tr>
      <w:tr w:rsidR="009F1539" w14:paraId="309F74F0" w14:textId="77777777" w:rsidTr="00FA4FEE">
        <w:trPr>
          <w:gridBefore w:val="1"/>
          <w:gridAfter w:val="1"/>
          <w:wBefore w:w="116" w:type="dxa"/>
          <w:wAfter w:w="236" w:type="dxa"/>
        </w:trPr>
        <w:tc>
          <w:tcPr>
            <w:tcW w:w="3435" w:type="dxa"/>
            <w:gridSpan w:val="3"/>
            <w:shd w:val="clear" w:color="auto" w:fill="F7CAAC"/>
          </w:tcPr>
          <w:p w14:paraId="5182811C" w14:textId="77777777" w:rsidR="009F1539" w:rsidRPr="005A0406" w:rsidRDefault="009F1539" w:rsidP="00892117">
            <w:pPr>
              <w:jc w:val="both"/>
              <w:rPr>
                <w:b/>
              </w:rPr>
            </w:pPr>
            <w:r w:rsidRPr="005A0406">
              <w:rPr>
                <w:b/>
              </w:rPr>
              <w:t>Způsob ověření výsledků učení</w:t>
            </w:r>
          </w:p>
        </w:tc>
        <w:tc>
          <w:tcPr>
            <w:tcW w:w="3057" w:type="dxa"/>
            <w:gridSpan w:val="5"/>
            <w:tcBorders>
              <w:bottom w:val="single" w:sz="4" w:space="0" w:color="auto"/>
            </w:tcBorders>
          </w:tcPr>
          <w:p w14:paraId="169FF082" w14:textId="77777777" w:rsidR="009F1539" w:rsidRDefault="009F1539" w:rsidP="00892117">
            <w:pPr>
              <w:jc w:val="both"/>
            </w:pPr>
            <w:r>
              <w:t>zápočet, zkouška</w:t>
            </w:r>
          </w:p>
        </w:tc>
        <w:tc>
          <w:tcPr>
            <w:tcW w:w="1479" w:type="dxa"/>
            <w:gridSpan w:val="2"/>
            <w:tcBorders>
              <w:bottom w:val="single" w:sz="4" w:space="0" w:color="auto"/>
            </w:tcBorders>
            <w:shd w:val="clear" w:color="auto" w:fill="F7CAAC"/>
          </w:tcPr>
          <w:p w14:paraId="10DA5CD5" w14:textId="77777777" w:rsidR="009F1539" w:rsidRDefault="009F1539" w:rsidP="00892117">
            <w:pPr>
              <w:jc w:val="both"/>
              <w:rPr>
                <w:b/>
              </w:rPr>
            </w:pPr>
            <w:r>
              <w:rPr>
                <w:b/>
              </w:rPr>
              <w:t>Forma výuky</w:t>
            </w:r>
          </w:p>
        </w:tc>
        <w:tc>
          <w:tcPr>
            <w:tcW w:w="1884" w:type="dxa"/>
            <w:gridSpan w:val="3"/>
            <w:tcBorders>
              <w:bottom w:val="single" w:sz="4" w:space="0" w:color="auto"/>
            </w:tcBorders>
          </w:tcPr>
          <w:p w14:paraId="2428144C" w14:textId="77777777" w:rsidR="009F1539" w:rsidRDefault="009F1539" w:rsidP="00892117">
            <w:pPr>
              <w:jc w:val="both"/>
            </w:pPr>
            <w:r>
              <w:t>přednášky, laboratorní cvičení</w:t>
            </w:r>
          </w:p>
        </w:tc>
      </w:tr>
      <w:tr w:rsidR="009F1539" w14:paraId="5C9B83B4" w14:textId="77777777" w:rsidTr="00FA4FEE">
        <w:trPr>
          <w:gridBefore w:val="1"/>
          <w:gridAfter w:val="1"/>
          <w:wBefore w:w="116" w:type="dxa"/>
          <w:wAfter w:w="236" w:type="dxa"/>
        </w:trPr>
        <w:tc>
          <w:tcPr>
            <w:tcW w:w="3435" w:type="dxa"/>
            <w:gridSpan w:val="3"/>
            <w:shd w:val="clear" w:color="auto" w:fill="F7CAAC"/>
          </w:tcPr>
          <w:p w14:paraId="7055E00B" w14:textId="77777777" w:rsidR="009F1539" w:rsidRPr="005A0406" w:rsidRDefault="009F1539" w:rsidP="00892117">
            <w:pPr>
              <w:jc w:val="both"/>
              <w:rPr>
                <w:b/>
              </w:rPr>
            </w:pPr>
            <w:r w:rsidRPr="005A0406">
              <w:rPr>
                <w:b/>
              </w:rPr>
              <w:t>Forma způsobu ověření výsledků učení a další požadavky na studenta</w:t>
            </w:r>
          </w:p>
        </w:tc>
        <w:tc>
          <w:tcPr>
            <w:tcW w:w="6420" w:type="dxa"/>
            <w:gridSpan w:val="10"/>
            <w:tcBorders>
              <w:bottom w:val="single" w:sz="4" w:space="0" w:color="auto"/>
            </w:tcBorders>
          </w:tcPr>
          <w:p w14:paraId="2981036E" w14:textId="77777777" w:rsidR="009F1539" w:rsidRDefault="009F1539" w:rsidP="00892117">
            <w:pPr>
              <w:jc w:val="both"/>
              <w:rPr>
                <w:highlight w:val="yellow"/>
              </w:rPr>
            </w:pPr>
            <w:r w:rsidRPr="00705412">
              <w:t xml:space="preserve">Zápočet: </w:t>
            </w:r>
            <w:r>
              <w:rPr>
                <w:color w:val="000000"/>
                <w:shd w:val="clear" w:color="auto" w:fill="FFFFFF"/>
              </w:rPr>
              <w:t>a</w:t>
            </w:r>
            <w:r w:rsidRPr="00EC41B5">
              <w:rPr>
                <w:color w:val="000000"/>
                <w:shd w:val="clear" w:color="auto" w:fill="FFFFFF"/>
              </w:rPr>
              <w:t xml:space="preserve">bsolvování všech laboratorních cvičení, odevzdané </w:t>
            </w:r>
            <w:r>
              <w:rPr>
                <w:color w:val="000000"/>
                <w:shd w:val="clear" w:color="auto" w:fill="FFFFFF"/>
              </w:rPr>
              <w:t xml:space="preserve">a přijaté </w:t>
            </w:r>
            <w:r w:rsidRPr="00EC41B5">
              <w:rPr>
                <w:color w:val="000000"/>
                <w:shd w:val="clear" w:color="auto" w:fill="FFFFFF"/>
              </w:rPr>
              <w:t>protokoly</w:t>
            </w:r>
            <w:r>
              <w:rPr>
                <w:color w:val="000000"/>
                <w:shd w:val="clear" w:color="auto" w:fill="FFFFFF"/>
              </w:rPr>
              <w:t xml:space="preserve"> </w:t>
            </w:r>
            <w:r w:rsidRPr="00EC41B5">
              <w:rPr>
                <w:color w:val="000000"/>
                <w:shd w:val="clear" w:color="auto" w:fill="FFFFFF"/>
              </w:rPr>
              <w:t>z laboratorních cvičení</w:t>
            </w:r>
            <w:r>
              <w:rPr>
                <w:color w:val="000000"/>
                <w:shd w:val="clear" w:color="auto" w:fill="FFFFFF"/>
              </w:rPr>
              <w:t>.</w:t>
            </w:r>
          </w:p>
          <w:p w14:paraId="556D4922" w14:textId="53B67C41" w:rsidR="009F1539" w:rsidRDefault="009F1539" w:rsidP="00892117">
            <w:pPr>
              <w:jc w:val="both"/>
            </w:pPr>
            <w:r w:rsidRPr="00705412">
              <w:t>Zkouška:</w:t>
            </w:r>
            <w:r>
              <w:t xml:space="preserve"> </w:t>
            </w:r>
            <w:r w:rsidR="00342848">
              <w:t>písemná forma – test (min. úspěšnost 60 %).</w:t>
            </w:r>
          </w:p>
        </w:tc>
      </w:tr>
      <w:tr w:rsidR="009F1539" w14:paraId="4A80296B" w14:textId="77777777" w:rsidTr="00FA4FEE">
        <w:trPr>
          <w:gridBefore w:val="1"/>
          <w:gridAfter w:val="1"/>
          <w:wBefore w:w="116" w:type="dxa"/>
          <w:wAfter w:w="236" w:type="dxa"/>
          <w:trHeight w:val="197"/>
        </w:trPr>
        <w:tc>
          <w:tcPr>
            <w:tcW w:w="3435" w:type="dxa"/>
            <w:gridSpan w:val="3"/>
            <w:tcBorders>
              <w:top w:val="nil"/>
            </w:tcBorders>
            <w:shd w:val="clear" w:color="auto" w:fill="F7CAAC"/>
          </w:tcPr>
          <w:p w14:paraId="55186EE0" w14:textId="77777777" w:rsidR="009F1539" w:rsidRDefault="009F1539" w:rsidP="00892117">
            <w:pPr>
              <w:jc w:val="both"/>
              <w:rPr>
                <w:b/>
              </w:rPr>
            </w:pPr>
            <w:r>
              <w:rPr>
                <w:b/>
              </w:rPr>
              <w:t>Garant předmětu</w:t>
            </w:r>
          </w:p>
        </w:tc>
        <w:tc>
          <w:tcPr>
            <w:tcW w:w="6420" w:type="dxa"/>
            <w:gridSpan w:val="10"/>
            <w:tcBorders>
              <w:top w:val="single" w:sz="4" w:space="0" w:color="auto"/>
            </w:tcBorders>
          </w:tcPr>
          <w:p w14:paraId="25626317" w14:textId="77777777" w:rsidR="009F1539" w:rsidRDefault="009F1539" w:rsidP="00892117">
            <w:pPr>
              <w:jc w:val="both"/>
            </w:pPr>
          </w:p>
        </w:tc>
      </w:tr>
      <w:tr w:rsidR="009F1539" w14:paraId="4AD7D5D3" w14:textId="77777777" w:rsidTr="00FA4FEE">
        <w:trPr>
          <w:gridBefore w:val="1"/>
          <w:gridAfter w:val="1"/>
          <w:wBefore w:w="116" w:type="dxa"/>
          <w:wAfter w:w="236" w:type="dxa"/>
          <w:trHeight w:val="243"/>
        </w:trPr>
        <w:tc>
          <w:tcPr>
            <w:tcW w:w="3435" w:type="dxa"/>
            <w:gridSpan w:val="3"/>
            <w:tcBorders>
              <w:top w:val="nil"/>
            </w:tcBorders>
            <w:shd w:val="clear" w:color="auto" w:fill="F7CAAC"/>
          </w:tcPr>
          <w:p w14:paraId="31C1D353" w14:textId="77777777" w:rsidR="009F1539" w:rsidRDefault="009F1539" w:rsidP="00892117">
            <w:pPr>
              <w:jc w:val="both"/>
              <w:rPr>
                <w:b/>
              </w:rPr>
            </w:pPr>
            <w:r>
              <w:rPr>
                <w:b/>
              </w:rPr>
              <w:t>Zapojení garanta do výuky předmětu</w:t>
            </w:r>
          </w:p>
        </w:tc>
        <w:tc>
          <w:tcPr>
            <w:tcW w:w="6420" w:type="dxa"/>
            <w:gridSpan w:val="10"/>
            <w:tcBorders>
              <w:top w:val="nil"/>
            </w:tcBorders>
          </w:tcPr>
          <w:p w14:paraId="73D4EEBE" w14:textId="77777777" w:rsidR="009F1539" w:rsidRDefault="009F1539" w:rsidP="00892117">
            <w:pPr>
              <w:jc w:val="both"/>
            </w:pPr>
          </w:p>
        </w:tc>
      </w:tr>
      <w:tr w:rsidR="009F1539" w14:paraId="060A0300" w14:textId="77777777" w:rsidTr="00FA4FEE">
        <w:trPr>
          <w:gridBefore w:val="1"/>
          <w:gridAfter w:val="1"/>
          <w:wBefore w:w="116" w:type="dxa"/>
          <w:wAfter w:w="236" w:type="dxa"/>
        </w:trPr>
        <w:tc>
          <w:tcPr>
            <w:tcW w:w="3435" w:type="dxa"/>
            <w:gridSpan w:val="3"/>
            <w:shd w:val="clear" w:color="auto" w:fill="F7CAAC"/>
          </w:tcPr>
          <w:p w14:paraId="5532E195" w14:textId="77777777" w:rsidR="009F1539" w:rsidRDefault="009F1539" w:rsidP="00892117">
            <w:pPr>
              <w:jc w:val="both"/>
              <w:rPr>
                <w:b/>
              </w:rPr>
            </w:pPr>
            <w:r>
              <w:rPr>
                <w:b/>
              </w:rPr>
              <w:t>Vyučující</w:t>
            </w:r>
          </w:p>
        </w:tc>
        <w:tc>
          <w:tcPr>
            <w:tcW w:w="6420" w:type="dxa"/>
            <w:gridSpan w:val="10"/>
            <w:tcBorders>
              <w:bottom w:val="nil"/>
            </w:tcBorders>
          </w:tcPr>
          <w:p w14:paraId="1C04FA7B" w14:textId="77777777" w:rsidR="009F1539" w:rsidRDefault="009F1539" w:rsidP="00892117">
            <w:pPr>
              <w:jc w:val="both"/>
            </w:pPr>
          </w:p>
        </w:tc>
      </w:tr>
      <w:tr w:rsidR="009F1539" w14:paraId="2EF46C6B" w14:textId="77777777" w:rsidTr="00FA4FEE">
        <w:trPr>
          <w:gridBefore w:val="1"/>
          <w:gridAfter w:val="1"/>
          <w:wBefore w:w="116" w:type="dxa"/>
          <w:wAfter w:w="236" w:type="dxa"/>
          <w:trHeight w:val="136"/>
        </w:trPr>
        <w:tc>
          <w:tcPr>
            <w:tcW w:w="9855" w:type="dxa"/>
            <w:gridSpan w:val="13"/>
            <w:tcBorders>
              <w:top w:val="nil"/>
            </w:tcBorders>
          </w:tcPr>
          <w:p w14:paraId="4921C0F6" w14:textId="77777777" w:rsidR="009F1539" w:rsidRDefault="009F1539" w:rsidP="00892117">
            <w:pPr>
              <w:spacing w:before="60" w:after="60"/>
              <w:jc w:val="both"/>
            </w:pPr>
            <w:r>
              <w:t>doc. Mgr. Magda Janalíková, Ph.D. (</w:t>
            </w:r>
            <w:proofErr w:type="gramStart"/>
            <w:r>
              <w:t>100%</w:t>
            </w:r>
            <w:proofErr w:type="gramEnd"/>
            <w:r>
              <w:t xml:space="preserve"> p)</w:t>
            </w:r>
          </w:p>
        </w:tc>
      </w:tr>
      <w:tr w:rsidR="009F1539" w14:paraId="1FD6DA84" w14:textId="77777777" w:rsidTr="00FA4FEE">
        <w:trPr>
          <w:gridBefore w:val="1"/>
          <w:gridAfter w:val="1"/>
          <w:wBefore w:w="116" w:type="dxa"/>
          <w:wAfter w:w="236" w:type="dxa"/>
        </w:trPr>
        <w:tc>
          <w:tcPr>
            <w:tcW w:w="3435" w:type="dxa"/>
            <w:gridSpan w:val="3"/>
            <w:shd w:val="clear" w:color="auto" w:fill="F7CAAC"/>
          </w:tcPr>
          <w:p w14:paraId="71F0108C" w14:textId="77777777" w:rsidR="009F1539" w:rsidRPr="005A0406" w:rsidRDefault="009F1539" w:rsidP="00892117">
            <w:pPr>
              <w:jc w:val="both"/>
              <w:rPr>
                <w:b/>
              </w:rPr>
            </w:pPr>
            <w:r w:rsidRPr="005A0406">
              <w:rPr>
                <w:b/>
              </w:rPr>
              <w:t>Hlavní témata a výsledky učení</w:t>
            </w:r>
          </w:p>
        </w:tc>
        <w:tc>
          <w:tcPr>
            <w:tcW w:w="6420" w:type="dxa"/>
            <w:gridSpan w:val="10"/>
            <w:tcBorders>
              <w:bottom w:val="nil"/>
            </w:tcBorders>
          </w:tcPr>
          <w:p w14:paraId="21B7B63C" w14:textId="77777777" w:rsidR="009F1539" w:rsidRPr="005A0406" w:rsidRDefault="009F1539" w:rsidP="00892117">
            <w:pPr>
              <w:jc w:val="both"/>
            </w:pPr>
          </w:p>
        </w:tc>
      </w:tr>
      <w:tr w:rsidR="009F1539" w14:paraId="6EEB8D82" w14:textId="77777777" w:rsidTr="00FA4FEE">
        <w:trPr>
          <w:gridBefore w:val="1"/>
          <w:gridAfter w:val="1"/>
          <w:wBefore w:w="116" w:type="dxa"/>
          <w:wAfter w:w="236" w:type="dxa"/>
          <w:trHeight w:val="2197"/>
        </w:trPr>
        <w:tc>
          <w:tcPr>
            <w:tcW w:w="9855" w:type="dxa"/>
            <w:gridSpan w:val="13"/>
            <w:tcBorders>
              <w:top w:val="nil"/>
              <w:bottom w:val="single" w:sz="4" w:space="0" w:color="auto"/>
            </w:tcBorders>
          </w:tcPr>
          <w:p w14:paraId="1089AEB5" w14:textId="637AAFFD" w:rsidR="009F1539" w:rsidRPr="00123669" w:rsidRDefault="009F1539" w:rsidP="00892117">
            <w:pPr>
              <w:jc w:val="both"/>
              <w:rPr>
                <w:color w:val="000000"/>
                <w:shd w:val="clear" w:color="auto" w:fill="FFFFFF"/>
              </w:rPr>
            </w:pPr>
            <w:r w:rsidRPr="00123669">
              <w:rPr>
                <w:color w:val="000000"/>
                <w:shd w:val="clear" w:color="auto" w:fill="FFFFFF"/>
              </w:rPr>
              <w:t>Cílem předmětu je získání znalostí v oblasti čistírenské mikrobiologie a výskytu vláknitých mikroorgani</w:t>
            </w:r>
            <w:r w:rsidR="00321CFB">
              <w:rPr>
                <w:color w:val="000000"/>
                <w:shd w:val="clear" w:color="auto" w:fill="FFFFFF"/>
              </w:rPr>
              <w:t>z</w:t>
            </w:r>
            <w:r w:rsidRPr="00123669">
              <w:rPr>
                <w:color w:val="000000"/>
                <w:shd w:val="clear" w:color="auto" w:fill="FFFFFF"/>
              </w:rPr>
              <w:t>mů v aktivacích. Dále jsou studenti seznámeni s mikrobiálními procesy využívanými v technologiích dekontaminace vod, ovzduší a půd a s možnostmi využití mikroorgani</w:t>
            </w:r>
            <w:r w:rsidR="00321CFB">
              <w:rPr>
                <w:color w:val="000000"/>
                <w:shd w:val="clear" w:color="auto" w:fill="FFFFFF"/>
              </w:rPr>
              <w:t>z</w:t>
            </w:r>
            <w:r w:rsidRPr="00123669">
              <w:rPr>
                <w:color w:val="000000"/>
                <w:shd w:val="clear" w:color="auto" w:fill="FFFFFF"/>
              </w:rPr>
              <w:t>mů pro odstraňování nežádoucích látek z životního prostředí. Jsou prohloubeny znalosti o desinfekci pitných a průmyslových vod.</w:t>
            </w:r>
            <w:r w:rsidRPr="00123669">
              <w:t xml:space="preserve"> </w:t>
            </w:r>
            <w:r w:rsidRPr="004A4018">
              <w:rPr>
                <w:b/>
                <w:bCs/>
              </w:rPr>
              <w:t>Obsah předmětu tvoří tyto tematické celky:</w:t>
            </w:r>
          </w:p>
          <w:p w14:paraId="0D000470" w14:textId="77777777" w:rsidR="009F1539" w:rsidRPr="00123669" w:rsidRDefault="009F1539" w:rsidP="00E6629A">
            <w:pPr>
              <w:pStyle w:val="Odstavecseseznamem"/>
              <w:numPr>
                <w:ilvl w:val="0"/>
                <w:numId w:val="8"/>
              </w:numPr>
              <w:ind w:left="170" w:hanging="170"/>
              <w:jc w:val="both"/>
            </w:pPr>
            <w:r w:rsidRPr="00123669">
              <w:t>Čistírenská mikrobiologie I – Viry a bakterie v aktivacích, význam.</w:t>
            </w:r>
          </w:p>
          <w:p w14:paraId="54B6F662" w14:textId="77777777" w:rsidR="009F1539" w:rsidRPr="00123669" w:rsidRDefault="009F1539" w:rsidP="00E6629A">
            <w:pPr>
              <w:pStyle w:val="Odstavecseseznamem"/>
              <w:numPr>
                <w:ilvl w:val="0"/>
                <w:numId w:val="8"/>
              </w:numPr>
              <w:ind w:left="170" w:hanging="170"/>
              <w:jc w:val="both"/>
            </w:pPr>
            <w:r w:rsidRPr="00123669">
              <w:t xml:space="preserve">Čistírenská mikrobiologie II – </w:t>
            </w:r>
            <w:proofErr w:type="spellStart"/>
            <w:r w:rsidRPr="00123669">
              <w:t>Vločkotvorné</w:t>
            </w:r>
            <w:proofErr w:type="spellEnd"/>
            <w:r w:rsidRPr="00123669">
              <w:t xml:space="preserve"> a vláknité bakterie v aktivacích, typy, význam.</w:t>
            </w:r>
          </w:p>
          <w:p w14:paraId="0A16E233" w14:textId="77777777" w:rsidR="009F1539" w:rsidRPr="00123669" w:rsidRDefault="009F1539" w:rsidP="00E6629A">
            <w:pPr>
              <w:pStyle w:val="Odstavecseseznamem"/>
              <w:numPr>
                <w:ilvl w:val="0"/>
                <w:numId w:val="8"/>
              </w:numPr>
              <w:ind w:left="170" w:hanging="170"/>
              <w:jc w:val="both"/>
            </w:pPr>
            <w:r w:rsidRPr="00123669">
              <w:t>Čistírenská mikrobiologie III – Biologické problémy při provozu čistíren a při separaci kalu.</w:t>
            </w:r>
          </w:p>
          <w:p w14:paraId="2AF074C7" w14:textId="77777777" w:rsidR="009F1539" w:rsidRPr="00123669" w:rsidRDefault="009F1539" w:rsidP="00E6629A">
            <w:pPr>
              <w:pStyle w:val="Odstavecseseznamem"/>
              <w:numPr>
                <w:ilvl w:val="0"/>
                <w:numId w:val="8"/>
              </w:numPr>
              <w:ind w:left="170" w:hanging="170"/>
              <w:jc w:val="both"/>
            </w:pPr>
            <w:r w:rsidRPr="00123669">
              <w:t>Čistírenská mikrobiologie IV – Houby, prvoci a mnohobuněční v aktivacích, význam.</w:t>
            </w:r>
          </w:p>
          <w:p w14:paraId="65BCBD40" w14:textId="77777777" w:rsidR="009F1539" w:rsidRPr="00123669" w:rsidRDefault="009F1539" w:rsidP="00E6629A">
            <w:pPr>
              <w:pStyle w:val="Odstavecseseznamem"/>
              <w:numPr>
                <w:ilvl w:val="0"/>
                <w:numId w:val="8"/>
              </w:numPr>
              <w:ind w:left="170" w:hanging="170"/>
              <w:jc w:val="both"/>
            </w:pPr>
            <w:r w:rsidRPr="00123669">
              <w:t>Mikrobiální odstraňování dusíku a fosforu z odpadních vod.</w:t>
            </w:r>
          </w:p>
          <w:p w14:paraId="14B51A9E" w14:textId="77777777" w:rsidR="009F1539" w:rsidRPr="00123669" w:rsidRDefault="009F1539" w:rsidP="00E6629A">
            <w:pPr>
              <w:pStyle w:val="Odstavecseseznamem"/>
              <w:numPr>
                <w:ilvl w:val="0"/>
                <w:numId w:val="8"/>
              </w:numPr>
              <w:ind w:left="170" w:hanging="170"/>
              <w:jc w:val="both"/>
            </w:pPr>
            <w:r w:rsidRPr="00123669">
              <w:t>Anaerobní mikrobiální procesy při zpracování čistírenských kalů a předčišťování vod s obsahem toxických látek.</w:t>
            </w:r>
          </w:p>
          <w:p w14:paraId="02CAD520" w14:textId="77777777" w:rsidR="009F1539" w:rsidRPr="00123669" w:rsidRDefault="009F1539" w:rsidP="00E6629A">
            <w:pPr>
              <w:pStyle w:val="Odstavecseseznamem"/>
              <w:numPr>
                <w:ilvl w:val="0"/>
                <w:numId w:val="8"/>
              </w:numPr>
              <w:ind w:left="170" w:hanging="170"/>
              <w:jc w:val="both"/>
            </w:pPr>
            <w:proofErr w:type="spellStart"/>
            <w:r w:rsidRPr="00123669">
              <w:t>Biosorpce</w:t>
            </w:r>
            <w:proofErr w:type="spellEnd"/>
            <w:r w:rsidRPr="00123669">
              <w:t xml:space="preserve">, </w:t>
            </w:r>
            <w:proofErr w:type="spellStart"/>
            <w:r w:rsidRPr="00123669">
              <w:t>biomethylace</w:t>
            </w:r>
            <w:proofErr w:type="spellEnd"/>
            <w:r w:rsidRPr="00123669">
              <w:t>.</w:t>
            </w:r>
          </w:p>
          <w:p w14:paraId="3A5EE92B" w14:textId="77777777" w:rsidR="009F1539" w:rsidRPr="00123669" w:rsidRDefault="009F1539" w:rsidP="00E6629A">
            <w:pPr>
              <w:pStyle w:val="Odstavecseseznamem"/>
              <w:numPr>
                <w:ilvl w:val="0"/>
                <w:numId w:val="8"/>
              </w:numPr>
              <w:ind w:left="170" w:hanging="170"/>
              <w:jc w:val="both"/>
            </w:pPr>
            <w:r w:rsidRPr="00123669">
              <w:t>Desinfekce vod.</w:t>
            </w:r>
          </w:p>
          <w:p w14:paraId="6623E778" w14:textId="77777777" w:rsidR="009F1539" w:rsidRPr="00123669" w:rsidRDefault="009F1539" w:rsidP="00E6629A">
            <w:pPr>
              <w:pStyle w:val="Odstavecseseznamem"/>
              <w:numPr>
                <w:ilvl w:val="0"/>
                <w:numId w:val="8"/>
              </w:numPr>
              <w:ind w:left="170" w:hanging="170"/>
              <w:jc w:val="both"/>
            </w:pPr>
            <w:r w:rsidRPr="00123669">
              <w:t>Mikrobiální rozložitelnost organických polutantů – základní zákonitosti. Příklady persistentních sloučenin.</w:t>
            </w:r>
          </w:p>
          <w:p w14:paraId="0A73D711" w14:textId="77777777" w:rsidR="009F1539" w:rsidRPr="00123669" w:rsidRDefault="009F1539" w:rsidP="00E6629A">
            <w:pPr>
              <w:pStyle w:val="Odstavecseseznamem"/>
              <w:numPr>
                <w:ilvl w:val="0"/>
                <w:numId w:val="8"/>
              </w:numPr>
              <w:ind w:left="170" w:hanging="170"/>
              <w:jc w:val="both"/>
            </w:pPr>
            <w:r w:rsidRPr="00123669">
              <w:t>Faktory ovlivňující mikrobiální rozklad polutantů.</w:t>
            </w:r>
          </w:p>
          <w:p w14:paraId="190E4CF1" w14:textId="77777777" w:rsidR="009F1539" w:rsidRPr="00123669" w:rsidRDefault="009F1539" w:rsidP="00E6629A">
            <w:pPr>
              <w:pStyle w:val="Odstavecseseznamem"/>
              <w:numPr>
                <w:ilvl w:val="0"/>
                <w:numId w:val="8"/>
              </w:numPr>
              <w:ind w:left="170" w:hanging="170"/>
              <w:jc w:val="both"/>
            </w:pPr>
            <w:r w:rsidRPr="00123669">
              <w:t>Mikrobiální čištění odpadního vzduchu.</w:t>
            </w:r>
          </w:p>
          <w:p w14:paraId="54AA8201" w14:textId="77777777" w:rsidR="009F1539" w:rsidRPr="00123669" w:rsidRDefault="009F1539" w:rsidP="00E6629A">
            <w:pPr>
              <w:pStyle w:val="Odstavecseseznamem"/>
              <w:numPr>
                <w:ilvl w:val="0"/>
                <w:numId w:val="8"/>
              </w:numPr>
              <w:ind w:left="170" w:hanging="170"/>
              <w:jc w:val="both"/>
            </w:pPr>
            <w:proofErr w:type="spellStart"/>
            <w:r w:rsidRPr="00123669">
              <w:t>Bioremediace</w:t>
            </w:r>
            <w:proofErr w:type="spellEnd"/>
            <w:r w:rsidRPr="00123669">
              <w:t xml:space="preserve"> kontaminovaných půd in </w:t>
            </w:r>
            <w:proofErr w:type="spellStart"/>
            <w:r w:rsidRPr="00123669">
              <w:t>situ</w:t>
            </w:r>
            <w:proofErr w:type="spellEnd"/>
            <w:r w:rsidRPr="00123669">
              <w:t xml:space="preserve"> a ex </w:t>
            </w:r>
            <w:proofErr w:type="spellStart"/>
            <w:r w:rsidRPr="00123669">
              <w:t>situ</w:t>
            </w:r>
            <w:proofErr w:type="spellEnd"/>
            <w:r w:rsidRPr="00123669">
              <w:t>.</w:t>
            </w:r>
          </w:p>
          <w:p w14:paraId="2C4A5301" w14:textId="77777777" w:rsidR="009F1539" w:rsidRPr="00123669" w:rsidRDefault="009F1539" w:rsidP="00E6629A">
            <w:pPr>
              <w:pStyle w:val="Odstavecseseznamem"/>
              <w:numPr>
                <w:ilvl w:val="0"/>
                <w:numId w:val="8"/>
              </w:numPr>
              <w:ind w:left="170" w:hanging="170"/>
              <w:jc w:val="both"/>
            </w:pPr>
            <w:proofErr w:type="spellStart"/>
            <w:r w:rsidRPr="00123669">
              <w:t>Bioremediace</w:t>
            </w:r>
            <w:proofErr w:type="spellEnd"/>
            <w:r w:rsidRPr="00123669">
              <w:t xml:space="preserve"> kontaminovaných podzemních vod in </w:t>
            </w:r>
            <w:proofErr w:type="spellStart"/>
            <w:r w:rsidRPr="00123669">
              <w:t>situ</w:t>
            </w:r>
            <w:proofErr w:type="spellEnd"/>
            <w:r w:rsidRPr="00123669">
              <w:t xml:space="preserve"> a ex </w:t>
            </w:r>
            <w:proofErr w:type="spellStart"/>
            <w:r w:rsidRPr="00123669">
              <w:t>situ</w:t>
            </w:r>
            <w:proofErr w:type="spellEnd"/>
            <w:r w:rsidRPr="00123669">
              <w:t>.</w:t>
            </w:r>
          </w:p>
          <w:p w14:paraId="3D2992C8" w14:textId="77777777" w:rsidR="009F1539" w:rsidRDefault="009F1539" w:rsidP="00E6629A">
            <w:pPr>
              <w:pStyle w:val="Odstavecseseznamem"/>
              <w:numPr>
                <w:ilvl w:val="0"/>
                <w:numId w:val="8"/>
              </w:numPr>
              <w:ind w:left="170" w:hanging="170"/>
              <w:jc w:val="both"/>
            </w:pPr>
            <w:r w:rsidRPr="00123669">
              <w:t>Kompostování.</w:t>
            </w:r>
          </w:p>
          <w:p w14:paraId="7AEB72EC" w14:textId="77777777" w:rsidR="007328F8" w:rsidRDefault="007328F8" w:rsidP="007328F8">
            <w:pPr>
              <w:pStyle w:val="Odstavecseseznamem"/>
              <w:ind w:left="170"/>
              <w:jc w:val="both"/>
            </w:pPr>
          </w:p>
          <w:p w14:paraId="35A4D3A0" w14:textId="08A623D0" w:rsidR="007328F8" w:rsidRPr="00CF6177" w:rsidRDefault="007328F8" w:rsidP="007328F8">
            <w:pPr>
              <w:jc w:val="both"/>
              <w:rPr>
                <w:b/>
                <w:bCs/>
              </w:rPr>
            </w:pPr>
            <w:r w:rsidRPr="00CF6177">
              <w:rPr>
                <w:b/>
                <w:bCs/>
              </w:rPr>
              <w:t xml:space="preserve">Očekávané výsledky </w:t>
            </w:r>
            <w:r w:rsidR="006A17CA" w:rsidRPr="00CF6177">
              <w:rPr>
                <w:b/>
                <w:bCs/>
              </w:rPr>
              <w:t>učení</w:t>
            </w:r>
            <w:r w:rsidRPr="00CF6177">
              <w:rPr>
                <w:b/>
                <w:bCs/>
              </w:rPr>
              <w:t xml:space="preserve"> </w:t>
            </w:r>
            <w:r w:rsidRPr="00CF6177">
              <w:rPr>
                <w:b/>
                <w:color w:val="000000" w:themeColor="text1"/>
              </w:rPr>
              <w:t>– po absolvování předmětu student prokazuje:</w:t>
            </w:r>
          </w:p>
          <w:p w14:paraId="0F577FC3" w14:textId="77777777" w:rsidR="007328F8" w:rsidRPr="00CF6177" w:rsidRDefault="007328F8" w:rsidP="007328F8">
            <w:pPr>
              <w:tabs>
                <w:tab w:val="left" w:pos="328"/>
              </w:tabs>
              <w:rPr>
                <w:b/>
                <w:color w:val="000000" w:themeColor="text1"/>
              </w:rPr>
            </w:pPr>
            <w:r w:rsidRPr="00CF6177">
              <w:rPr>
                <w:b/>
              </w:rPr>
              <w:t>Odborné z</w:t>
            </w:r>
            <w:r w:rsidRPr="00CF6177">
              <w:rPr>
                <w:b/>
                <w:color w:val="000000" w:themeColor="text1"/>
              </w:rPr>
              <w:t xml:space="preserve">nalosti: </w:t>
            </w:r>
          </w:p>
          <w:p w14:paraId="260090E9" w14:textId="74BE680E" w:rsidR="00FE15F1" w:rsidRPr="00CF6177" w:rsidRDefault="00596288" w:rsidP="00E6629A">
            <w:pPr>
              <w:pStyle w:val="Odstavecseseznamem"/>
              <w:numPr>
                <w:ilvl w:val="0"/>
                <w:numId w:val="8"/>
              </w:numPr>
              <w:ind w:left="170" w:hanging="170"/>
              <w:jc w:val="both"/>
            </w:pPr>
            <w:r>
              <w:t xml:space="preserve">vyjmenovat </w:t>
            </w:r>
            <w:r w:rsidR="00FE15F1" w:rsidRPr="00CF6177">
              <w:t>skupin</w:t>
            </w:r>
            <w:r>
              <w:t>y</w:t>
            </w:r>
            <w:r w:rsidR="00FE15F1" w:rsidRPr="00CF6177">
              <w:t xml:space="preserve"> mikroorgani</w:t>
            </w:r>
            <w:r w:rsidR="00321CFB">
              <w:t>z</w:t>
            </w:r>
            <w:r w:rsidR="00FE15F1" w:rsidRPr="00CF6177">
              <w:t>mů, významných pro postupy čištění odpadních vod, včetně jejich technologického významu</w:t>
            </w:r>
          </w:p>
          <w:p w14:paraId="7EC3F83B" w14:textId="0838171F" w:rsidR="00FE15F1" w:rsidRPr="00CF6177" w:rsidRDefault="00596288" w:rsidP="00E6629A">
            <w:pPr>
              <w:pStyle w:val="Odstavecseseznamem"/>
              <w:numPr>
                <w:ilvl w:val="0"/>
                <w:numId w:val="8"/>
              </w:numPr>
              <w:ind w:left="170" w:hanging="170"/>
              <w:jc w:val="both"/>
            </w:pPr>
            <w:r>
              <w:t xml:space="preserve">popsat </w:t>
            </w:r>
            <w:proofErr w:type="spellStart"/>
            <w:r>
              <w:t>postuup</w:t>
            </w:r>
            <w:proofErr w:type="spellEnd"/>
            <w:r>
              <w:t xml:space="preserve"> </w:t>
            </w:r>
            <w:r w:rsidR="00FE15F1" w:rsidRPr="00CF6177">
              <w:t>mikrobiální</w:t>
            </w:r>
            <w:r w:rsidR="002D390F">
              <w:t>ho</w:t>
            </w:r>
            <w:r w:rsidR="00FE15F1" w:rsidRPr="00CF6177">
              <w:t xml:space="preserve"> odstraňování dusíku a fosforu při čištění odpadních vod</w:t>
            </w:r>
          </w:p>
          <w:p w14:paraId="3F16FB7A" w14:textId="47AAD78C" w:rsidR="00FE15F1" w:rsidRPr="00CF6177" w:rsidRDefault="00623EC2" w:rsidP="00E6629A">
            <w:pPr>
              <w:pStyle w:val="Odstavecseseznamem"/>
              <w:numPr>
                <w:ilvl w:val="0"/>
                <w:numId w:val="8"/>
              </w:numPr>
              <w:ind w:left="170" w:hanging="170"/>
              <w:jc w:val="both"/>
            </w:pPr>
            <w:r>
              <w:t xml:space="preserve">charakterizovat </w:t>
            </w:r>
            <w:r w:rsidR="00FE15F1" w:rsidRPr="00CF6177">
              <w:t>mikroorgani</w:t>
            </w:r>
            <w:r w:rsidR="002E6AF4">
              <w:t>z</w:t>
            </w:r>
            <w:r w:rsidR="00FE15F1" w:rsidRPr="00CF6177">
              <w:t>m</w:t>
            </w:r>
            <w:r>
              <w:t>y schopné</w:t>
            </w:r>
            <w:r w:rsidR="00FE15F1" w:rsidRPr="00CF6177">
              <w:t xml:space="preserve"> rozkládat organické polutanty</w:t>
            </w:r>
          </w:p>
          <w:p w14:paraId="6FBA3D87" w14:textId="3B702781" w:rsidR="00FE15F1" w:rsidRPr="00CF6177" w:rsidRDefault="00623EC2" w:rsidP="00E6629A">
            <w:pPr>
              <w:pStyle w:val="Odstavecseseznamem"/>
              <w:numPr>
                <w:ilvl w:val="0"/>
                <w:numId w:val="8"/>
              </w:numPr>
              <w:ind w:left="170" w:hanging="170"/>
              <w:jc w:val="both"/>
            </w:pPr>
            <w:r>
              <w:t xml:space="preserve">popsat </w:t>
            </w:r>
            <w:r w:rsidR="00FE15F1" w:rsidRPr="00CF6177">
              <w:t xml:space="preserve">využití mikrobiálních procesů při </w:t>
            </w:r>
            <w:proofErr w:type="spellStart"/>
            <w:r w:rsidR="00FE15F1" w:rsidRPr="00CF6177">
              <w:t>bioremediaci</w:t>
            </w:r>
            <w:proofErr w:type="spellEnd"/>
            <w:r w:rsidR="00FE15F1" w:rsidRPr="00CF6177">
              <w:t xml:space="preserve"> kontaminovaných půd a podzemních vod</w:t>
            </w:r>
          </w:p>
          <w:p w14:paraId="56D74573" w14:textId="036DDEBA" w:rsidR="00FE15F1" w:rsidRPr="00CF6177" w:rsidRDefault="00410EB4" w:rsidP="00E6629A">
            <w:pPr>
              <w:pStyle w:val="Odstavecseseznamem"/>
              <w:numPr>
                <w:ilvl w:val="0"/>
                <w:numId w:val="8"/>
              </w:numPr>
              <w:ind w:left="170" w:hanging="170"/>
              <w:jc w:val="both"/>
            </w:pPr>
            <w:r>
              <w:t>vysvětlit procesy</w:t>
            </w:r>
            <w:r w:rsidR="00FE15F1" w:rsidRPr="00CF6177">
              <w:t xml:space="preserve"> mikrobiálních rozkladů při čištění odpadních či kontaminovaných vzdušin</w:t>
            </w:r>
          </w:p>
          <w:p w14:paraId="3AC9C441" w14:textId="77777777" w:rsidR="007328F8" w:rsidRPr="00CF6177" w:rsidRDefault="007328F8" w:rsidP="00FE15F1">
            <w:pPr>
              <w:tabs>
                <w:tab w:val="left" w:pos="328"/>
              </w:tabs>
              <w:jc w:val="both"/>
              <w:rPr>
                <w:b/>
                <w:color w:val="000000" w:themeColor="text1"/>
              </w:rPr>
            </w:pPr>
          </w:p>
          <w:p w14:paraId="697AB7BE" w14:textId="77777777" w:rsidR="007328F8" w:rsidRPr="00FA5070" w:rsidRDefault="007328F8" w:rsidP="00FE15F1">
            <w:pPr>
              <w:tabs>
                <w:tab w:val="left" w:pos="328"/>
              </w:tabs>
              <w:jc w:val="both"/>
              <w:rPr>
                <w:b/>
                <w:color w:val="000000" w:themeColor="text1"/>
              </w:rPr>
            </w:pPr>
            <w:r w:rsidRPr="00CF6177">
              <w:rPr>
                <w:b/>
                <w:color w:val="000000" w:themeColor="text1"/>
              </w:rPr>
              <w:t>Odborné dovednosti:</w:t>
            </w:r>
          </w:p>
          <w:p w14:paraId="6BE3680B" w14:textId="001BF672" w:rsidR="00FE15F1" w:rsidRPr="00FE15F1" w:rsidRDefault="00FE15F1" w:rsidP="00E6629A">
            <w:pPr>
              <w:pStyle w:val="Odstavecseseznamem"/>
              <w:numPr>
                <w:ilvl w:val="0"/>
                <w:numId w:val="8"/>
              </w:numPr>
              <w:ind w:left="170" w:hanging="170"/>
              <w:jc w:val="both"/>
            </w:pPr>
            <w:r>
              <w:t>p</w:t>
            </w:r>
            <w:r w:rsidRPr="005231F2">
              <w:t>rovést mikroskopickou kontrolu aktivovaného kalu a rozpoznat hlavní skupiny významných mikroorgani</w:t>
            </w:r>
            <w:r w:rsidR="00321CFB">
              <w:t>z</w:t>
            </w:r>
            <w:r w:rsidRPr="005231F2">
              <w:t>mů</w:t>
            </w:r>
          </w:p>
          <w:p w14:paraId="0E1B5028" w14:textId="4BCA2C0F" w:rsidR="00FE15F1" w:rsidRPr="00FE15F1" w:rsidRDefault="00FE15F1" w:rsidP="00E6629A">
            <w:pPr>
              <w:pStyle w:val="Odstavecseseznamem"/>
              <w:numPr>
                <w:ilvl w:val="0"/>
                <w:numId w:val="8"/>
              </w:numPr>
              <w:ind w:left="170" w:hanging="170"/>
              <w:jc w:val="both"/>
            </w:pPr>
            <w:r>
              <w:t>o</w:t>
            </w:r>
            <w:r w:rsidRPr="005231F2">
              <w:t>věřit schopnost mikroorgani</w:t>
            </w:r>
            <w:r w:rsidR="00321CFB">
              <w:t>z</w:t>
            </w:r>
            <w:r w:rsidRPr="005231F2">
              <w:t>mů využívat organické polutanty</w:t>
            </w:r>
          </w:p>
          <w:p w14:paraId="48DEC035" w14:textId="3097C451" w:rsidR="00FE15F1" w:rsidRPr="00FE15F1" w:rsidRDefault="00FE15F1" w:rsidP="00E6629A">
            <w:pPr>
              <w:pStyle w:val="Odstavecseseznamem"/>
              <w:numPr>
                <w:ilvl w:val="0"/>
                <w:numId w:val="8"/>
              </w:numPr>
              <w:ind w:left="170" w:hanging="170"/>
              <w:jc w:val="both"/>
            </w:pPr>
            <w:r>
              <w:t>o</w:t>
            </w:r>
            <w:r w:rsidRPr="005231F2">
              <w:t>věřit významné vlastnosti degradačních mikrobiálních kultur pro praktické použití</w:t>
            </w:r>
          </w:p>
          <w:p w14:paraId="24809B81" w14:textId="007AE521" w:rsidR="00FE15F1" w:rsidRDefault="00FE15F1" w:rsidP="00E6629A">
            <w:pPr>
              <w:pStyle w:val="Odstavecseseznamem"/>
              <w:numPr>
                <w:ilvl w:val="0"/>
                <w:numId w:val="8"/>
              </w:numPr>
              <w:ind w:left="170" w:hanging="170"/>
              <w:jc w:val="both"/>
            </w:pPr>
            <w:r w:rsidRPr="00FE15F1">
              <w:t>o</w:t>
            </w:r>
            <w:r w:rsidRPr="005231F2">
              <w:t xml:space="preserve">věřit možnost využití </w:t>
            </w:r>
            <w:proofErr w:type="spellStart"/>
            <w:r w:rsidRPr="005231F2">
              <w:t>kometabolických</w:t>
            </w:r>
            <w:proofErr w:type="spellEnd"/>
            <w:r w:rsidRPr="005231F2">
              <w:t xml:space="preserve"> mikrobiálních procesů</w:t>
            </w:r>
          </w:p>
          <w:p w14:paraId="3A5F23C2" w14:textId="26092194" w:rsidR="007328F8" w:rsidRPr="00FE15F1" w:rsidRDefault="00FE15F1" w:rsidP="00E6629A">
            <w:pPr>
              <w:pStyle w:val="Odstavecseseznamem"/>
              <w:numPr>
                <w:ilvl w:val="0"/>
                <w:numId w:val="8"/>
              </w:numPr>
              <w:ind w:left="170" w:hanging="170"/>
              <w:jc w:val="both"/>
            </w:pPr>
            <w:r>
              <w:t>využít mikroorgani</w:t>
            </w:r>
            <w:r w:rsidR="002E6AF4">
              <w:t>z</w:t>
            </w:r>
            <w:r>
              <w:t>my k posouzení toxicity látek</w:t>
            </w:r>
          </w:p>
        </w:tc>
      </w:tr>
      <w:tr w:rsidR="009F1539" w14:paraId="4065690C" w14:textId="77777777" w:rsidTr="00FA4FEE">
        <w:trPr>
          <w:gridBefore w:val="1"/>
          <w:gridAfter w:val="1"/>
          <w:wBefore w:w="116" w:type="dxa"/>
          <w:wAfter w:w="236" w:type="dxa"/>
          <w:trHeight w:val="283"/>
        </w:trPr>
        <w:tc>
          <w:tcPr>
            <w:tcW w:w="3435" w:type="dxa"/>
            <w:gridSpan w:val="3"/>
            <w:tcBorders>
              <w:top w:val="single" w:sz="4" w:space="0" w:color="auto"/>
              <w:bottom w:val="single" w:sz="4" w:space="0" w:color="auto"/>
              <w:right w:val="single" w:sz="4" w:space="0" w:color="auto"/>
            </w:tcBorders>
            <w:shd w:val="clear" w:color="auto" w:fill="F7CAAC"/>
          </w:tcPr>
          <w:p w14:paraId="5DA0B1BB" w14:textId="77777777" w:rsidR="009F1539" w:rsidRPr="005A0406" w:rsidRDefault="009F1539" w:rsidP="00892117">
            <w:pPr>
              <w:jc w:val="both"/>
            </w:pPr>
            <w:r w:rsidRPr="005A0406">
              <w:rPr>
                <w:b/>
              </w:rPr>
              <w:t>Metody výuky</w:t>
            </w:r>
          </w:p>
        </w:tc>
        <w:tc>
          <w:tcPr>
            <w:tcW w:w="6420" w:type="dxa"/>
            <w:gridSpan w:val="10"/>
            <w:tcBorders>
              <w:top w:val="single" w:sz="4" w:space="0" w:color="auto"/>
              <w:left w:val="single" w:sz="4" w:space="0" w:color="auto"/>
              <w:bottom w:val="nil"/>
              <w:right w:val="single" w:sz="4" w:space="0" w:color="auto"/>
            </w:tcBorders>
          </w:tcPr>
          <w:p w14:paraId="78CF365C" w14:textId="77777777" w:rsidR="009F1539" w:rsidRDefault="009F1539" w:rsidP="00892117">
            <w:pPr>
              <w:jc w:val="both"/>
            </w:pPr>
          </w:p>
        </w:tc>
      </w:tr>
      <w:tr w:rsidR="009F1539" w14:paraId="6293A529" w14:textId="77777777" w:rsidTr="00FA4FEE">
        <w:trPr>
          <w:gridBefore w:val="1"/>
          <w:gridAfter w:val="1"/>
          <w:wBefore w:w="116" w:type="dxa"/>
          <w:wAfter w:w="236" w:type="dxa"/>
          <w:trHeight w:val="2046"/>
        </w:trPr>
        <w:tc>
          <w:tcPr>
            <w:tcW w:w="9855" w:type="dxa"/>
            <w:gridSpan w:val="13"/>
            <w:tcBorders>
              <w:top w:val="nil"/>
              <w:bottom w:val="single" w:sz="4" w:space="0" w:color="auto"/>
            </w:tcBorders>
          </w:tcPr>
          <w:p w14:paraId="3F535F3D" w14:textId="77777777" w:rsidR="005B14F9" w:rsidRPr="00CF6177" w:rsidRDefault="005B14F9" w:rsidP="005B14F9">
            <w:pPr>
              <w:jc w:val="both"/>
              <w:rPr>
                <w:b/>
                <w:bCs/>
                <w:u w:val="single"/>
              </w:rPr>
            </w:pPr>
            <w:r w:rsidRPr="00CF6177">
              <w:rPr>
                <w:b/>
                <w:bCs/>
                <w:u w:val="single"/>
              </w:rPr>
              <w:t>Metody a přístupy používané ve výuce</w:t>
            </w:r>
          </w:p>
          <w:p w14:paraId="417CD598" w14:textId="77777777" w:rsidR="0023240B" w:rsidRPr="00CF6177" w:rsidRDefault="0023240B" w:rsidP="0023240B">
            <w:pPr>
              <w:pStyle w:val="Nadpis5"/>
              <w:spacing w:before="0"/>
              <w:rPr>
                <w:rFonts w:ascii="Times New Roman" w:eastAsia="Times New Roman" w:hAnsi="Times New Roman" w:cs="Times New Roman"/>
                <w:b/>
                <w:bCs/>
                <w:color w:val="auto"/>
              </w:rPr>
            </w:pPr>
            <w:r w:rsidRPr="00CF6177">
              <w:rPr>
                <w:rFonts w:ascii="Times New Roman" w:eastAsia="Times New Roman" w:hAnsi="Times New Roman" w:cs="Times New Roman"/>
                <w:b/>
                <w:bCs/>
                <w:color w:val="auto"/>
              </w:rPr>
              <w:t>Pro dosažení odborných znalostí jsou užívány vyučovací metody:</w:t>
            </w:r>
          </w:p>
          <w:p w14:paraId="6D1B020E" w14:textId="77777777" w:rsidR="0023240B" w:rsidRPr="00CF6177" w:rsidRDefault="0023240B" w:rsidP="0023240B">
            <w:r w:rsidRPr="00CF6177">
              <w:rPr>
                <w:color w:val="000000"/>
                <w:shd w:val="clear" w:color="auto" w:fill="FFFFFF"/>
              </w:rPr>
              <w:t>Přednášení, Dialogická (diskuze, rozhovor, brainstorming)</w:t>
            </w:r>
          </w:p>
          <w:p w14:paraId="402ACB1F" w14:textId="77777777" w:rsidR="0023240B" w:rsidRPr="00CF6177" w:rsidRDefault="0023240B" w:rsidP="0023240B">
            <w:pPr>
              <w:jc w:val="both"/>
            </w:pPr>
          </w:p>
          <w:p w14:paraId="44BF3DCD" w14:textId="77777777" w:rsidR="0023240B" w:rsidRPr="00CF6177" w:rsidRDefault="0023240B" w:rsidP="0023240B">
            <w:pPr>
              <w:pStyle w:val="Nadpis5"/>
              <w:spacing w:before="0"/>
              <w:rPr>
                <w:rFonts w:ascii="Times New Roman" w:eastAsia="Times New Roman" w:hAnsi="Times New Roman" w:cs="Times New Roman"/>
                <w:b/>
                <w:bCs/>
                <w:color w:val="auto"/>
              </w:rPr>
            </w:pPr>
            <w:r w:rsidRPr="00CF6177">
              <w:rPr>
                <w:rFonts w:ascii="Times New Roman" w:eastAsia="Times New Roman" w:hAnsi="Times New Roman" w:cs="Times New Roman"/>
                <w:b/>
                <w:bCs/>
                <w:color w:val="auto"/>
              </w:rPr>
              <w:t>Pro dosažení odborných dovedností jsou užívány vyučovací metody:</w:t>
            </w:r>
          </w:p>
          <w:p w14:paraId="77B2BDA2" w14:textId="219ED804" w:rsidR="0023240B" w:rsidRPr="00CF6177" w:rsidRDefault="0023240B" w:rsidP="0023240B">
            <w:r w:rsidRPr="00CF6177">
              <w:rPr>
                <w:color w:val="000000"/>
                <w:shd w:val="clear" w:color="auto" w:fill="FFFFFF"/>
              </w:rPr>
              <w:t>Laborování, Týmová práce</w:t>
            </w:r>
          </w:p>
          <w:p w14:paraId="5B4D7DBB" w14:textId="77777777" w:rsidR="005B14F9" w:rsidRPr="00CF6177" w:rsidRDefault="005B14F9" w:rsidP="005B14F9"/>
          <w:p w14:paraId="46DD6026" w14:textId="77777777" w:rsidR="005B14F9" w:rsidRPr="00CF6177" w:rsidRDefault="005B14F9" w:rsidP="005B14F9">
            <w:pPr>
              <w:pStyle w:val="Nadpis5"/>
              <w:spacing w:before="0"/>
              <w:rPr>
                <w:rFonts w:ascii="Times New Roman" w:eastAsia="Times New Roman" w:hAnsi="Times New Roman" w:cs="Times New Roman"/>
                <w:b/>
                <w:bCs/>
                <w:color w:val="auto"/>
              </w:rPr>
            </w:pPr>
            <w:r w:rsidRPr="00CF6177">
              <w:rPr>
                <w:rFonts w:ascii="Times New Roman" w:eastAsia="Times New Roman" w:hAnsi="Times New Roman" w:cs="Times New Roman"/>
                <w:b/>
                <w:bCs/>
                <w:color w:val="auto"/>
              </w:rPr>
              <w:t>Očekávané výsledky učení dosažené studiem předmětu jsou ověřovány hodnoticími metodami:</w:t>
            </w:r>
          </w:p>
          <w:p w14:paraId="4A2F545D" w14:textId="73DC58DF" w:rsidR="009F1539" w:rsidRPr="00CF6177" w:rsidRDefault="005B14F9" w:rsidP="005B14F9">
            <w:pPr>
              <w:jc w:val="both"/>
              <w:rPr>
                <w:color w:val="000000"/>
              </w:rPr>
            </w:pPr>
            <w:r w:rsidRPr="00CF6177">
              <w:rPr>
                <w:color w:val="000000"/>
              </w:rPr>
              <w:t>Rozbor produktů pracovní činnosti studenta (technické práce),</w:t>
            </w:r>
            <w:r w:rsidRPr="00CF6177">
              <w:rPr>
                <w:color w:val="000000"/>
                <w:shd w:val="clear" w:color="auto" w:fill="FFFFFF"/>
              </w:rPr>
              <w:t xml:space="preserve"> </w:t>
            </w:r>
            <w:r w:rsidR="00CF6177" w:rsidRPr="00CF6177">
              <w:rPr>
                <w:color w:val="000000"/>
                <w:shd w:val="clear" w:color="auto" w:fill="FFFFFF"/>
              </w:rPr>
              <w:t xml:space="preserve">Didaktický test, Písemná </w:t>
            </w:r>
            <w:r w:rsidRPr="00CF6177">
              <w:rPr>
                <w:color w:val="000000"/>
                <w:shd w:val="clear" w:color="auto" w:fill="FFFFFF"/>
              </w:rPr>
              <w:t xml:space="preserve">zkouška, </w:t>
            </w:r>
            <w:r w:rsidRPr="00CF6177">
              <w:rPr>
                <w:color w:val="000000"/>
              </w:rPr>
              <w:t>Známkou</w:t>
            </w:r>
          </w:p>
          <w:p w14:paraId="497E2953" w14:textId="77777777" w:rsidR="00E24E16" w:rsidRPr="00CF6177" w:rsidRDefault="00E24E16" w:rsidP="005B14F9">
            <w:pPr>
              <w:jc w:val="both"/>
              <w:rPr>
                <w:color w:val="000000"/>
              </w:rPr>
            </w:pPr>
          </w:p>
          <w:p w14:paraId="08042554" w14:textId="77777777" w:rsidR="00E24E16" w:rsidRPr="00CF6177" w:rsidRDefault="00E24E16" w:rsidP="00E24E16">
            <w:pPr>
              <w:jc w:val="both"/>
              <w:rPr>
                <w:b/>
                <w:bCs/>
                <w:u w:val="single"/>
              </w:rPr>
            </w:pPr>
            <w:r w:rsidRPr="00CF6177">
              <w:rPr>
                <w:b/>
                <w:bCs/>
                <w:u w:val="single"/>
              </w:rPr>
              <w:lastRenderedPageBreak/>
              <w:t>Používané didaktické prostředky</w:t>
            </w:r>
          </w:p>
          <w:p w14:paraId="367A218B" w14:textId="77777777" w:rsidR="007E0314" w:rsidRPr="00CF6177" w:rsidRDefault="007E0314" w:rsidP="007E0314">
            <w:pPr>
              <w:jc w:val="both"/>
            </w:pPr>
            <w:r w:rsidRPr="00CF6177">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CF6177">
              <w:t>dataprojekce</w:t>
            </w:r>
            <w:proofErr w:type="spellEnd"/>
            <w:r w:rsidRPr="00CF6177">
              <w:t>, výukové počítačové programy, zdroje odborné literatury, prezentace, modely.</w:t>
            </w:r>
          </w:p>
          <w:p w14:paraId="0665977C" w14:textId="77777777" w:rsidR="007E0314" w:rsidRPr="00CF6177" w:rsidRDefault="007E0314" w:rsidP="007E0314">
            <w:pPr>
              <w:jc w:val="both"/>
            </w:pPr>
            <w:r w:rsidRPr="00CF6177">
              <w:t> </w:t>
            </w:r>
          </w:p>
          <w:p w14:paraId="0D7BD47E" w14:textId="475A02BB" w:rsidR="00E24E16" w:rsidRPr="00CF6177" w:rsidRDefault="007E0314" w:rsidP="007E0314">
            <w:pPr>
              <w:jc w:val="both"/>
            </w:pPr>
            <w:r w:rsidRPr="00CF6177">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3A3D93" w:rsidRPr="00CF6177">
              <w:t>M</w:t>
            </w:r>
            <w:r w:rsidR="003A3D93">
              <w:t>S</w:t>
            </w:r>
            <w:r w:rsidR="003A3D93" w:rsidRPr="00CF6177">
              <w:t xml:space="preserve"> </w:t>
            </w:r>
            <w:r w:rsidRPr="00CF6177">
              <w:t xml:space="preserve">Teams a </w:t>
            </w:r>
            <w:proofErr w:type="spellStart"/>
            <w:r w:rsidRPr="00CF6177">
              <w:t>Moodle</w:t>
            </w:r>
            <w:proofErr w:type="spellEnd"/>
            <w:r w:rsidRPr="00CF6177">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6EEF0A16" w14:textId="77777777" w:rsidTr="00FA4FEE">
        <w:trPr>
          <w:gridBefore w:val="1"/>
          <w:gridAfter w:val="1"/>
          <w:wBefore w:w="116" w:type="dxa"/>
          <w:wAfter w:w="236" w:type="dxa"/>
          <w:trHeight w:val="265"/>
        </w:trPr>
        <w:tc>
          <w:tcPr>
            <w:tcW w:w="3435" w:type="dxa"/>
            <w:gridSpan w:val="3"/>
            <w:tcBorders>
              <w:top w:val="single" w:sz="4" w:space="0" w:color="auto"/>
            </w:tcBorders>
            <w:shd w:val="clear" w:color="auto" w:fill="F7CAAC"/>
          </w:tcPr>
          <w:p w14:paraId="5534095C" w14:textId="77777777" w:rsidR="009F1539" w:rsidRDefault="009F1539" w:rsidP="00892117">
            <w:pPr>
              <w:jc w:val="both"/>
            </w:pPr>
            <w:r>
              <w:rPr>
                <w:b/>
              </w:rPr>
              <w:lastRenderedPageBreak/>
              <w:t>Studijní literatura a studijní pomůcky</w:t>
            </w:r>
          </w:p>
        </w:tc>
        <w:tc>
          <w:tcPr>
            <w:tcW w:w="6420" w:type="dxa"/>
            <w:gridSpan w:val="10"/>
            <w:tcBorders>
              <w:top w:val="single" w:sz="4" w:space="0" w:color="auto"/>
              <w:bottom w:val="nil"/>
            </w:tcBorders>
          </w:tcPr>
          <w:p w14:paraId="4857E4BD" w14:textId="77777777" w:rsidR="009F1539" w:rsidRDefault="009F1539" w:rsidP="00892117">
            <w:pPr>
              <w:jc w:val="both"/>
            </w:pPr>
          </w:p>
        </w:tc>
      </w:tr>
      <w:tr w:rsidR="009F1539" w14:paraId="508A4BB8" w14:textId="77777777" w:rsidTr="00FA4FEE">
        <w:trPr>
          <w:gridBefore w:val="1"/>
          <w:gridAfter w:val="1"/>
          <w:wBefore w:w="116" w:type="dxa"/>
          <w:wAfter w:w="236" w:type="dxa"/>
          <w:trHeight w:val="127"/>
        </w:trPr>
        <w:tc>
          <w:tcPr>
            <w:tcW w:w="9855" w:type="dxa"/>
            <w:gridSpan w:val="13"/>
            <w:tcBorders>
              <w:top w:val="nil"/>
            </w:tcBorders>
          </w:tcPr>
          <w:p w14:paraId="6362EF9E" w14:textId="77777777" w:rsidR="009F1539" w:rsidRPr="00B73659" w:rsidRDefault="009F1539" w:rsidP="00892117">
            <w:pPr>
              <w:jc w:val="both"/>
              <w:rPr>
                <w:u w:val="single"/>
              </w:rPr>
            </w:pPr>
            <w:r w:rsidRPr="00B73659">
              <w:rPr>
                <w:u w:val="single"/>
              </w:rPr>
              <w:t>Povinná literatura:</w:t>
            </w:r>
          </w:p>
          <w:p w14:paraId="658F6387" w14:textId="77777777" w:rsidR="009F1539" w:rsidRPr="00A251AB" w:rsidRDefault="009F1539" w:rsidP="00892117">
            <w:pPr>
              <w:shd w:val="clear" w:color="auto" w:fill="FFFFFF"/>
              <w:rPr>
                <w:color w:val="000000"/>
              </w:rPr>
            </w:pPr>
            <w:r w:rsidRPr="00A251AB">
              <w:rPr>
                <w:caps/>
                <w:color w:val="000000"/>
              </w:rPr>
              <w:t>Růžička</w:t>
            </w:r>
            <w:r>
              <w:rPr>
                <w:caps/>
                <w:color w:val="000000"/>
              </w:rPr>
              <w:t>,</w:t>
            </w:r>
            <w:r w:rsidRPr="00A251AB">
              <w:rPr>
                <w:color w:val="000000"/>
              </w:rPr>
              <w:t xml:space="preserve"> J. Elektronické studijní materiály předmětu </w:t>
            </w:r>
            <w:r>
              <w:rPr>
                <w:color w:val="000000"/>
              </w:rPr>
              <w:t>v příslušném týmu MS Teams, poslední aktualizace 2023</w:t>
            </w:r>
            <w:r w:rsidRPr="00A251AB">
              <w:rPr>
                <w:color w:val="000000"/>
              </w:rPr>
              <w:t>.</w:t>
            </w:r>
          </w:p>
          <w:p w14:paraId="48EA17CC" w14:textId="77777777" w:rsidR="009F1539" w:rsidRDefault="009F1539" w:rsidP="00892117">
            <w:pPr>
              <w:shd w:val="clear" w:color="auto" w:fill="FFFFFF"/>
              <w:jc w:val="both"/>
              <w:rPr>
                <w:caps/>
                <w:color w:val="000000"/>
              </w:rPr>
            </w:pPr>
            <w:r w:rsidRPr="00C72016">
              <w:rPr>
                <w:caps/>
                <w:color w:val="000000"/>
              </w:rPr>
              <w:t>Tomei</w:t>
            </w:r>
            <w:r>
              <w:rPr>
                <w:caps/>
                <w:color w:val="000000"/>
              </w:rPr>
              <w:t>,</w:t>
            </w:r>
            <w:r w:rsidRPr="00C72016">
              <w:rPr>
                <w:caps/>
                <w:color w:val="000000"/>
              </w:rPr>
              <w:t xml:space="preserve"> M.C., Daugulis</w:t>
            </w:r>
            <w:r>
              <w:rPr>
                <w:caps/>
                <w:color w:val="000000"/>
              </w:rPr>
              <w:t>,</w:t>
            </w:r>
            <w:r w:rsidRPr="00C72016">
              <w:rPr>
                <w:caps/>
                <w:color w:val="000000"/>
              </w:rPr>
              <w:t xml:space="preserve"> A. </w:t>
            </w:r>
            <w:r>
              <w:rPr>
                <w:caps/>
                <w:color w:val="000000"/>
              </w:rPr>
              <w:t>E</w:t>
            </w:r>
            <w:r w:rsidRPr="00C72016">
              <w:rPr>
                <w:color w:val="000000"/>
              </w:rPr>
              <w:t xml:space="preserve">x </w:t>
            </w:r>
            <w:proofErr w:type="spellStart"/>
            <w:r>
              <w:rPr>
                <w:color w:val="000000"/>
              </w:rPr>
              <w:t>S</w:t>
            </w:r>
            <w:r w:rsidRPr="00C72016">
              <w:rPr>
                <w:color w:val="000000"/>
              </w:rPr>
              <w:t>itu</w:t>
            </w:r>
            <w:proofErr w:type="spellEnd"/>
            <w:r w:rsidRPr="00C72016">
              <w:rPr>
                <w:color w:val="000000"/>
              </w:rPr>
              <w:t xml:space="preserve"> </w:t>
            </w:r>
            <w:proofErr w:type="spellStart"/>
            <w:r>
              <w:rPr>
                <w:color w:val="000000"/>
              </w:rPr>
              <w:t>B</w:t>
            </w:r>
            <w:r w:rsidRPr="00C72016">
              <w:rPr>
                <w:color w:val="000000"/>
              </w:rPr>
              <w:t>ioremediation</w:t>
            </w:r>
            <w:proofErr w:type="spellEnd"/>
            <w:r w:rsidRPr="00C72016">
              <w:rPr>
                <w:color w:val="000000"/>
              </w:rPr>
              <w:t xml:space="preserve"> </w:t>
            </w:r>
            <w:proofErr w:type="spellStart"/>
            <w:r w:rsidRPr="00C72016">
              <w:rPr>
                <w:color w:val="000000"/>
              </w:rPr>
              <w:t>of</w:t>
            </w:r>
            <w:proofErr w:type="spellEnd"/>
            <w:r w:rsidRPr="00C72016">
              <w:rPr>
                <w:color w:val="000000"/>
              </w:rPr>
              <w:t xml:space="preserve"> </w:t>
            </w:r>
            <w:proofErr w:type="spellStart"/>
            <w:r>
              <w:rPr>
                <w:color w:val="000000"/>
              </w:rPr>
              <w:t>C</w:t>
            </w:r>
            <w:r w:rsidRPr="00C72016">
              <w:rPr>
                <w:color w:val="000000"/>
              </w:rPr>
              <w:t>ontaminated</w:t>
            </w:r>
            <w:proofErr w:type="spellEnd"/>
            <w:r w:rsidRPr="00C72016">
              <w:rPr>
                <w:color w:val="000000"/>
              </w:rPr>
              <w:t xml:space="preserve"> </w:t>
            </w:r>
            <w:proofErr w:type="spellStart"/>
            <w:r>
              <w:rPr>
                <w:color w:val="000000"/>
              </w:rPr>
              <w:t>S</w:t>
            </w:r>
            <w:r w:rsidRPr="00C72016">
              <w:rPr>
                <w:color w:val="000000"/>
              </w:rPr>
              <w:t>oils</w:t>
            </w:r>
            <w:proofErr w:type="spellEnd"/>
            <w:r w:rsidRPr="00C72016">
              <w:rPr>
                <w:color w:val="000000"/>
              </w:rPr>
              <w:t xml:space="preserve">: </w:t>
            </w:r>
            <w:r>
              <w:rPr>
                <w:color w:val="000000"/>
              </w:rPr>
              <w:t>A</w:t>
            </w:r>
            <w:r w:rsidRPr="00C72016">
              <w:rPr>
                <w:color w:val="000000"/>
              </w:rPr>
              <w:t xml:space="preserve">n </w:t>
            </w:r>
            <w:proofErr w:type="spellStart"/>
            <w:r>
              <w:rPr>
                <w:color w:val="000000"/>
              </w:rPr>
              <w:t>O</w:t>
            </w:r>
            <w:r w:rsidRPr="00C72016">
              <w:rPr>
                <w:color w:val="000000"/>
              </w:rPr>
              <w:t>verview</w:t>
            </w:r>
            <w:proofErr w:type="spellEnd"/>
            <w:r w:rsidRPr="00C72016">
              <w:rPr>
                <w:color w:val="000000"/>
              </w:rPr>
              <w:t xml:space="preserve"> </w:t>
            </w:r>
            <w:proofErr w:type="spellStart"/>
            <w:r w:rsidRPr="00C72016">
              <w:rPr>
                <w:color w:val="000000"/>
              </w:rPr>
              <w:t>of</w:t>
            </w:r>
            <w:proofErr w:type="spellEnd"/>
            <w:r w:rsidRPr="00C72016">
              <w:rPr>
                <w:color w:val="000000"/>
              </w:rPr>
              <w:t xml:space="preserve"> </w:t>
            </w:r>
            <w:proofErr w:type="spellStart"/>
            <w:r>
              <w:rPr>
                <w:color w:val="000000"/>
              </w:rPr>
              <w:t>C</w:t>
            </w:r>
            <w:r w:rsidRPr="00C72016">
              <w:rPr>
                <w:color w:val="000000"/>
              </w:rPr>
              <w:t>onventional</w:t>
            </w:r>
            <w:proofErr w:type="spellEnd"/>
            <w:r w:rsidRPr="00C72016">
              <w:rPr>
                <w:color w:val="000000"/>
              </w:rPr>
              <w:t xml:space="preserve"> and </w:t>
            </w:r>
            <w:proofErr w:type="spellStart"/>
            <w:r>
              <w:rPr>
                <w:color w:val="000000"/>
              </w:rPr>
              <w:t>I</w:t>
            </w:r>
            <w:r w:rsidRPr="00C72016">
              <w:rPr>
                <w:color w:val="000000"/>
              </w:rPr>
              <w:t>nnovative</w:t>
            </w:r>
            <w:proofErr w:type="spellEnd"/>
            <w:r w:rsidRPr="00C72016">
              <w:rPr>
                <w:color w:val="000000"/>
              </w:rPr>
              <w:t xml:space="preserve"> </w:t>
            </w:r>
            <w:r>
              <w:rPr>
                <w:color w:val="000000"/>
              </w:rPr>
              <w:t>T</w:t>
            </w:r>
            <w:r w:rsidRPr="00C72016">
              <w:rPr>
                <w:color w:val="000000"/>
              </w:rPr>
              <w:t xml:space="preserve">echnologies. </w:t>
            </w:r>
            <w:proofErr w:type="spellStart"/>
            <w:r>
              <w:rPr>
                <w:color w:val="000000"/>
              </w:rPr>
              <w:t>C</w:t>
            </w:r>
            <w:r w:rsidRPr="00C72016">
              <w:rPr>
                <w:color w:val="000000"/>
              </w:rPr>
              <w:t>ritical</w:t>
            </w:r>
            <w:proofErr w:type="spellEnd"/>
            <w:r w:rsidRPr="00C72016">
              <w:rPr>
                <w:color w:val="000000"/>
              </w:rPr>
              <w:t xml:space="preserve"> </w:t>
            </w:r>
            <w:proofErr w:type="spellStart"/>
            <w:r>
              <w:rPr>
                <w:color w:val="000000"/>
              </w:rPr>
              <w:t>R</w:t>
            </w:r>
            <w:r w:rsidRPr="00C72016">
              <w:rPr>
                <w:color w:val="000000"/>
              </w:rPr>
              <w:t>eviews</w:t>
            </w:r>
            <w:proofErr w:type="spellEnd"/>
            <w:r w:rsidRPr="00C72016">
              <w:rPr>
                <w:color w:val="000000"/>
              </w:rPr>
              <w:t xml:space="preserve"> in </w:t>
            </w:r>
            <w:proofErr w:type="spellStart"/>
            <w:r>
              <w:rPr>
                <w:color w:val="000000"/>
              </w:rPr>
              <w:t>E</w:t>
            </w:r>
            <w:r w:rsidRPr="00C72016">
              <w:rPr>
                <w:color w:val="000000"/>
              </w:rPr>
              <w:t>nvironmental</w:t>
            </w:r>
            <w:proofErr w:type="spellEnd"/>
            <w:r w:rsidRPr="00C72016">
              <w:rPr>
                <w:color w:val="000000"/>
              </w:rPr>
              <w:t xml:space="preserve"> </w:t>
            </w:r>
            <w:r>
              <w:rPr>
                <w:color w:val="000000"/>
              </w:rPr>
              <w:t>S</w:t>
            </w:r>
            <w:r w:rsidRPr="00C72016">
              <w:rPr>
                <w:color w:val="000000"/>
              </w:rPr>
              <w:t xml:space="preserve">cience and </w:t>
            </w:r>
            <w:r>
              <w:rPr>
                <w:color w:val="000000"/>
              </w:rPr>
              <w:t>T</w:t>
            </w:r>
            <w:r w:rsidRPr="00C72016">
              <w:rPr>
                <w:color w:val="000000"/>
              </w:rPr>
              <w:t>echnology</w:t>
            </w:r>
            <w:r>
              <w:rPr>
                <w:color w:val="000000"/>
              </w:rPr>
              <w:t xml:space="preserve"> </w:t>
            </w:r>
            <w:r w:rsidRPr="00C72016">
              <w:rPr>
                <w:color w:val="000000"/>
              </w:rPr>
              <w:t>43, 2107-2139</w:t>
            </w:r>
            <w:r>
              <w:rPr>
                <w:color w:val="000000"/>
              </w:rPr>
              <w:t xml:space="preserve">, </w:t>
            </w:r>
            <w:r w:rsidRPr="00C72016">
              <w:rPr>
                <w:caps/>
                <w:color w:val="000000"/>
              </w:rPr>
              <w:t>2013</w:t>
            </w:r>
            <w:r w:rsidRPr="00C72016">
              <w:rPr>
                <w:color w:val="000000"/>
              </w:rPr>
              <w:t>.</w:t>
            </w:r>
          </w:p>
          <w:p w14:paraId="579FBA36" w14:textId="77777777" w:rsidR="009F1539" w:rsidRPr="00B73659" w:rsidRDefault="009F1539" w:rsidP="00892117">
            <w:pPr>
              <w:shd w:val="clear" w:color="auto" w:fill="FFFFFF"/>
              <w:jc w:val="both"/>
              <w:rPr>
                <w:color w:val="000000"/>
              </w:rPr>
            </w:pPr>
            <w:r w:rsidRPr="00A251AB">
              <w:rPr>
                <w:caps/>
                <w:color w:val="000000"/>
              </w:rPr>
              <w:t>Mara</w:t>
            </w:r>
            <w:r>
              <w:rPr>
                <w:caps/>
                <w:color w:val="000000"/>
              </w:rPr>
              <w:t>,</w:t>
            </w:r>
            <w:r w:rsidRPr="00A251AB">
              <w:rPr>
                <w:caps/>
                <w:color w:val="000000"/>
              </w:rPr>
              <w:t xml:space="preserve"> D., Horan</w:t>
            </w:r>
            <w:r>
              <w:rPr>
                <w:caps/>
                <w:color w:val="000000"/>
              </w:rPr>
              <w:t>,</w:t>
            </w:r>
            <w:r w:rsidRPr="00A251AB">
              <w:rPr>
                <w:color w:val="000000"/>
              </w:rPr>
              <w:t xml:space="preserve"> N. Handbook </w:t>
            </w:r>
            <w:proofErr w:type="spellStart"/>
            <w:r w:rsidRPr="00A251AB">
              <w:rPr>
                <w:color w:val="000000"/>
              </w:rPr>
              <w:t>of</w:t>
            </w:r>
            <w:proofErr w:type="spellEnd"/>
            <w:r w:rsidRPr="00A251AB">
              <w:rPr>
                <w:color w:val="000000"/>
              </w:rPr>
              <w:t xml:space="preserve"> </w:t>
            </w:r>
            <w:proofErr w:type="spellStart"/>
            <w:r w:rsidRPr="00A251AB">
              <w:rPr>
                <w:color w:val="000000"/>
              </w:rPr>
              <w:t>Water</w:t>
            </w:r>
            <w:proofErr w:type="spellEnd"/>
            <w:r w:rsidRPr="00A251AB">
              <w:rPr>
                <w:color w:val="000000"/>
              </w:rPr>
              <w:t xml:space="preserve"> and </w:t>
            </w:r>
            <w:proofErr w:type="spellStart"/>
            <w:r w:rsidRPr="00A251AB">
              <w:rPr>
                <w:color w:val="000000"/>
              </w:rPr>
              <w:t>Wastewater</w:t>
            </w:r>
            <w:proofErr w:type="spellEnd"/>
            <w:r w:rsidRPr="00A251AB">
              <w:rPr>
                <w:color w:val="000000"/>
              </w:rPr>
              <w:t xml:space="preserve"> </w:t>
            </w:r>
            <w:proofErr w:type="spellStart"/>
            <w:r w:rsidRPr="00A251AB">
              <w:rPr>
                <w:color w:val="000000"/>
              </w:rPr>
              <w:t>Microbiology</w:t>
            </w:r>
            <w:proofErr w:type="spellEnd"/>
            <w:r w:rsidRPr="00A251AB">
              <w:rPr>
                <w:color w:val="000000"/>
              </w:rPr>
              <w:t xml:space="preserve">. </w:t>
            </w:r>
            <w:r w:rsidRPr="00357396">
              <w:rPr>
                <w:color w:val="000000"/>
              </w:rPr>
              <w:t>Amsterdam:</w:t>
            </w:r>
            <w:r>
              <w:rPr>
                <w:color w:val="000000"/>
              </w:rPr>
              <w:t xml:space="preserve"> </w:t>
            </w:r>
            <w:proofErr w:type="spellStart"/>
            <w:r w:rsidRPr="00F23888">
              <w:rPr>
                <w:color w:val="000000"/>
              </w:rPr>
              <w:t>Academic</w:t>
            </w:r>
            <w:proofErr w:type="spellEnd"/>
            <w:r w:rsidRPr="00F23888">
              <w:rPr>
                <w:color w:val="000000"/>
              </w:rPr>
              <w:t xml:space="preserve"> </w:t>
            </w:r>
            <w:proofErr w:type="spellStart"/>
            <w:r w:rsidRPr="00F23888">
              <w:rPr>
                <w:color w:val="000000"/>
              </w:rPr>
              <w:t>Press</w:t>
            </w:r>
            <w:proofErr w:type="spellEnd"/>
            <w:r w:rsidRPr="00F23888">
              <w:rPr>
                <w:color w:val="000000"/>
              </w:rPr>
              <w:t>/Elsevier</w:t>
            </w:r>
            <w:r w:rsidRPr="00A251AB">
              <w:rPr>
                <w:color w:val="000000"/>
              </w:rPr>
              <w:t>, 2003.</w:t>
            </w:r>
            <w:r w:rsidRPr="00B73659">
              <w:rPr>
                <w:color w:val="000000"/>
              </w:rPr>
              <w:t xml:space="preserve"> ISBN 0124701000.</w:t>
            </w:r>
          </w:p>
          <w:p w14:paraId="25B77FF0" w14:textId="77777777" w:rsidR="009F1539" w:rsidRPr="00B73659" w:rsidRDefault="009F1539" w:rsidP="00892117">
            <w:pPr>
              <w:shd w:val="clear" w:color="auto" w:fill="FFFFFF"/>
              <w:rPr>
                <w:color w:val="000000"/>
              </w:rPr>
            </w:pPr>
          </w:p>
          <w:p w14:paraId="0BB3D742" w14:textId="77777777" w:rsidR="009F1539" w:rsidRPr="00B73659" w:rsidRDefault="009F1539" w:rsidP="00892117">
            <w:pPr>
              <w:jc w:val="both"/>
              <w:rPr>
                <w:u w:val="single"/>
              </w:rPr>
            </w:pPr>
            <w:r w:rsidRPr="00B73659">
              <w:rPr>
                <w:u w:val="single"/>
              </w:rPr>
              <w:t>Doporučená literatura:</w:t>
            </w:r>
          </w:p>
          <w:p w14:paraId="0D55B3E1" w14:textId="77777777" w:rsidR="009F1539" w:rsidRDefault="009F1539" w:rsidP="00892117">
            <w:pPr>
              <w:shd w:val="clear" w:color="auto" w:fill="FFFFFF"/>
              <w:jc w:val="both"/>
              <w:rPr>
                <w:color w:val="000000"/>
              </w:rPr>
            </w:pPr>
            <w:r>
              <w:rPr>
                <w:color w:val="000000"/>
              </w:rPr>
              <w:t xml:space="preserve">NIELSEN, P.H. a kol. </w:t>
            </w:r>
            <w:r w:rsidRPr="00C666A7">
              <w:rPr>
                <w:color w:val="000000"/>
              </w:rPr>
              <w:t>Re-</w:t>
            </w:r>
            <w:proofErr w:type="spellStart"/>
            <w:r w:rsidRPr="00C666A7">
              <w:rPr>
                <w:color w:val="000000"/>
              </w:rPr>
              <w:t>evaluating</w:t>
            </w:r>
            <w:proofErr w:type="spellEnd"/>
            <w:r w:rsidRPr="00C666A7">
              <w:rPr>
                <w:color w:val="000000"/>
              </w:rPr>
              <w:t xml:space="preserve"> </w:t>
            </w:r>
            <w:proofErr w:type="spellStart"/>
            <w:r w:rsidRPr="00C666A7">
              <w:rPr>
                <w:color w:val="000000"/>
              </w:rPr>
              <w:t>the</w:t>
            </w:r>
            <w:proofErr w:type="spellEnd"/>
            <w:r w:rsidRPr="00C666A7">
              <w:rPr>
                <w:color w:val="000000"/>
              </w:rPr>
              <w:t xml:space="preserve"> </w:t>
            </w:r>
            <w:proofErr w:type="spellStart"/>
            <w:r>
              <w:rPr>
                <w:color w:val="000000"/>
              </w:rPr>
              <w:t>M</w:t>
            </w:r>
            <w:r w:rsidRPr="00C666A7">
              <w:rPr>
                <w:color w:val="000000"/>
              </w:rPr>
              <w:t>icrobiology</w:t>
            </w:r>
            <w:proofErr w:type="spellEnd"/>
            <w:r w:rsidRPr="00C666A7">
              <w:rPr>
                <w:color w:val="000000"/>
              </w:rPr>
              <w:t xml:space="preserve"> </w:t>
            </w:r>
            <w:proofErr w:type="spellStart"/>
            <w:r w:rsidRPr="00C666A7">
              <w:rPr>
                <w:color w:val="000000"/>
              </w:rPr>
              <w:t>of</w:t>
            </w:r>
            <w:proofErr w:type="spellEnd"/>
            <w:r w:rsidRPr="00C666A7">
              <w:rPr>
                <w:color w:val="000000"/>
              </w:rPr>
              <w:t xml:space="preserve"> </w:t>
            </w:r>
            <w:proofErr w:type="spellStart"/>
            <w:r w:rsidRPr="00C666A7">
              <w:rPr>
                <w:color w:val="000000"/>
              </w:rPr>
              <w:t>the</w:t>
            </w:r>
            <w:proofErr w:type="spellEnd"/>
            <w:r w:rsidRPr="00C666A7">
              <w:rPr>
                <w:color w:val="000000"/>
              </w:rPr>
              <w:t xml:space="preserve"> </w:t>
            </w:r>
            <w:proofErr w:type="spellStart"/>
            <w:r>
              <w:rPr>
                <w:color w:val="000000"/>
              </w:rPr>
              <w:t>Enhanced</w:t>
            </w:r>
            <w:proofErr w:type="spellEnd"/>
            <w:r>
              <w:rPr>
                <w:color w:val="000000"/>
              </w:rPr>
              <w:t xml:space="preserve"> </w:t>
            </w:r>
            <w:proofErr w:type="spellStart"/>
            <w:r>
              <w:rPr>
                <w:color w:val="000000"/>
              </w:rPr>
              <w:t>B</w:t>
            </w:r>
            <w:r w:rsidRPr="00C666A7">
              <w:rPr>
                <w:color w:val="000000"/>
              </w:rPr>
              <w:t>iological</w:t>
            </w:r>
            <w:proofErr w:type="spellEnd"/>
            <w:r w:rsidRPr="00C666A7">
              <w:rPr>
                <w:color w:val="000000"/>
              </w:rPr>
              <w:t xml:space="preserve"> </w:t>
            </w:r>
            <w:proofErr w:type="spellStart"/>
            <w:r>
              <w:rPr>
                <w:color w:val="000000"/>
              </w:rPr>
              <w:t>P</w:t>
            </w:r>
            <w:r w:rsidRPr="00C666A7">
              <w:rPr>
                <w:color w:val="000000"/>
              </w:rPr>
              <w:t>hosphorus</w:t>
            </w:r>
            <w:proofErr w:type="spellEnd"/>
            <w:r w:rsidRPr="00C666A7">
              <w:rPr>
                <w:color w:val="000000"/>
              </w:rPr>
              <w:t xml:space="preserve"> </w:t>
            </w:r>
            <w:proofErr w:type="spellStart"/>
            <w:r>
              <w:rPr>
                <w:color w:val="000000"/>
              </w:rPr>
              <w:t>R</w:t>
            </w:r>
            <w:r w:rsidRPr="00C666A7">
              <w:rPr>
                <w:color w:val="000000"/>
              </w:rPr>
              <w:t>emoval</w:t>
            </w:r>
            <w:proofErr w:type="spellEnd"/>
            <w:r w:rsidRPr="00C666A7">
              <w:rPr>
                <w:color w:val="000000"/>
              </w:rPr>
              <w:t xml:space="preserve"> </w:t>
            </w:r>
            <w:proofErr w:type="spellStart"/>
            <w:r>
              <w:rPr>
                <w:color w:val="000000"/>
              </w:rPr>
              <w:t>P</w:t>
            </w:r>
            <w:r w:rsidRPr="00C666A7">
              <w:rPr>
                <w:color w:val="000000"/>
              </w:rPr>
              <w:t>rocess</w:t>
            </w:r>
            <w:proofErr w:type="spellEnd"/>
            <w:r>
              <w:rPr>
                <w:color w:val="000000"/>
              </w:rPr>
              <w:t xml:space="preserve">. </w:t>
            </w:r>
            <w:proofErr w:type="spellStart"/>
            <w:r w:rsidRPr="00C666A7">
              <w:rPr>
                <w:color w:val="000000"/>
              </w:rPr>
              <w:t>Current</w:t>
            </w:r>
            <w:proofErr w:type="spellEnd"/>
            <w:r w:rsidRPr="00C666A7">
              <w:rPr>
                <w:color w:val="000000"/>
              </w:rPr>
              <w:t xml:space="preserve"> </w:t>
            </w:r>
            <w:proofErr w:type="spellStart"/>
            <w:r w:rsidRPr="00C666A7">
              <w:rPr>
                <w:color w:val="000000"/>
              </w:rPr>
              <w:t>Opinion</w:t>
            </w:r>
            <w:proofErr w:type="spellEnd"/>
            <w:r w:rsidRPr="00C666A7">
              <w:rPr>
                <w:color w:val="000000"/>
              </w:rPr>
              <w:t xml:space="preserve"> in Biotechnology 57</w:t>
            </w:r>
            <w:r>
              <w:rPr>
                <w:color w:val="000000"/>
              </w:rPr>
              <w:t xml:space="preserve">, </w:t>
            </w:r>
            <w:r w:rsidRPr="00C666A7">
              <w:rPr>
                <w:color w:val="000000"/>
              </w:rPr>
              <w:t>111</w:t>
            </w:r>
            <w:r>
              <w:rPr>
                <w:color w:val="000000"/>
              </w:rPr>
              <w:t>-</w:t>
            </w:r>
            <w:r w:rsidRPr="00C666A7">
              <w:rPr>
                <w:color w:val="000000"/>
              </w:rPr>
              <w:t>118</w:t>
            </w:r>
            <w:r>
              <w:rPr>
                <w:color w:val="000000"/>
              </w:rPr>
              <w:t xml:space="preserve">, </w:t>
            </w:r>
            <w:r w:rsidRPr="00C666A7">
              <w:rPr>
                <w:color w:val="000000"/>
              </w:rPr>
              <w:t>2019</w:t>
            </w:r>
            <w:r>
              <w:rPr>
                <w:color w:val="000000"/>
              </w:rPr>
              <w:t>.</w:t>
            </w:r>
          </w:p>
          <w:p w14:paraId="2BE27B5B" w14:textId="77777777" w:rsidR="009F1539" w:rsidRDefault="009F1539" w:rsidP="00892117">
            <w:pPr>
              <w:shd w:val="clear" w:color="auto" w:fill="FFFFFF"/>
              <w:jc w:val="both"/>
              <w:rPr>
                <w:caps/>
                <w:color w:val="000000"/>
              </w:rPr>
            </w:pPr>
            <w:r w:rsidRPr="00DF7BDE">
              <w:rPr>
                <w:color w:val="000000"/>
              </w:rPr>
              <w:t>CYCON</w:t>
            </w:r>
            <w:r>
              <w:rPr>
                <w:color w:val="000000"/>
              </w:rPr>
              <w:t>, M., MROZIK, A., P</w:t>
            </w:r>
            <w:r w:rsidRPr="00DF7BDE">
              <w:rPr>
                <w:color w:val="000000"/>
              </w:rPr>
              <w:t>IOTROWSKA-SEGET</w:t>
            </w:r>
            <w:r>
              <w:rPr>
                <w:color w:val="000000"/>
              </w:rPr>
              <w:t xml:space="preserve">, Z. </w:t>
            </w:r>
            <w:proofErr w:type="spellStart"/>
            <w:r w:rsidRPr="00DF7BDE">
              <w:rPr>
                <w:color w:val="000000"/>
              </w:rPr>
              <w:t>Bioaugmentation</w:t>
            </w:r>
            <w:proofErr w:type="spellEnd"/>
            <w:r w:rsidRPr="00DF7BDE">
              <w:rPr>
                <w:color w:val="000000"/>
              </w:rPr>
              <w:t xml:space="preserve"> as a </w:t>
            </w:r>
            <w:proofErr w:type="spellStart"/>
            <w:r>
              <w:rPr>
                <w:color w:val="000000"/>
              </w:rPr>
              <w:t>S</w:t>
            </w:r>
            <w:r w:rsidRPr="00DF7BDE">
              <w:rPr>
                <w:color w:val="000000"/>
              </w:rPr>
              <w:t>trategy</w:t>
            </w:r>
            <w:proofErr w:type="spellEnd"/>
            <w:r w:rsidRPr="00DF7BDE">
              <w:rPr>
                <w:color w:val="000000"/>
              </w:rPr>
              <w:t xml:space="preserve"> </w:t>
            </w:r>
            <w:proofErr w:type="spellStart"/>
            <w:r w:rsidRPr="00DF7BDE">
              <w:rPr>
                <w:color w:val="000000"/>
              </w:rPr>
              <w:t>for</w:t>
            </w:r>
            <w:proofErr w:type="spellEnd"/>
            <w:r w:rsidRPr="00DF7BDE">
              <w:rPr>
                <w:color w:val="000000"/>
              </w:rPr>
              <w:t xml:space="preserve"> </w:t>
            </w:r>
            <w:proofErr w:type="spellStart"/>
            <w:r w:rsidRPr="00DF7BDE">
              <w:rPr>
                <w:color w:val="000000"/>
              </w:rPr>
              <w:t>the</w:t>
            </w:r>
            <w:proofErr w:type="spellEnd"/>
            <w:r w:rsidRPr="00DF7BDE">
              <w:rPr>
                <w:color w:val="000000"/>
              </w:rPr>
              <w:t xml:space="preserve"> </w:t>
            </w:r>
            <w:proofErr w:type="spellStart"/>
            <w:r>
              <w:rPr>
                <w:color w:val="000000"/>
              </w:rPr>
              <w:t>R</w:t>
            </w:r>
            <w:r w:rsidRPr="00DF7BDE">
              <w:rPr>
                <w:color w:val="000000"/>
              </w:rPr>
              <w:t>emediation</w:t>
            </w:r>
            <w:proofErr w:type="spellEnd"/>
            <w:r w:rsidRPr="00DF7BDE">
              <w:rPr>
                <w:color w:val="000000"/>
              </w:rPr>
              <w:t xml:space="preserve"> </w:t>
            </w:r>
            <w:proofErr w:type="spellStart"/>
            <w:r w:rsidRPr="00DF7BDE">
              <w:rPr>
                <w:color w:val="000000"/>
              </w:rPr>
              <w:t>of</w:t>
            </w:r>
            <w:proofErr w:type="spellEnd"/>
            <w:r>
              <w:rPr>
                <w:color w:val="000000"/>
              </w:rPr>
              <w:t xml:space="preserve"> P</w:t>
            </w:r>
            <w:r w:rsidRPr="00DF7BDE">
              <w:rPr>
                <w:color w:val="000000"/>
              </w:rPr>
              <w:t>esticide-</w:t>
            </w:r>
            <w:proofErr w:type="spellStart"/>
            <w:r>
              <w:rPr>
                <w:color w:val="000000"/>
              </w:rPr>
              <w:t>P</w:t>
            </w:r>
            <w:r w:rsidRPr="00DF7BDE">
              <w:rPr>
                <w:color w:val="000000"/>
              </w:rPr>
              <w:t>olluted</w:t>
            </w:r>
            <w:proofErr w:type="spellEnd"/>
            <w:r w:rsidRPr="00DF7BDE">
              <w:rPr>
                <w:color w:val="000000"/>
              </w:rPr>
              <w:t xml:space="preserve"> </w:t>
            </w:r>
            <w:proofErr w:type="spellStart"/>
            <w:r>
              <w:rPr>
                <w:color w:val="000000"/>
              </w:rPr>
              <w:t>S</w:t>
            </w:r>
            <w:r w:rsidRPr="00DF7BDE">
              <w:rPr>
                <w:color w:val="000000"/>
              </w:rPr>
              <w:t>oil</w:t>
            </w:r>
            <w:proofErr w:type="spellEnd"/>
            <w:r w:rsidRPr="00DF7BDE">
              <w:rPr>
                <w:color w:val="000000"/>
              </w:rPr>
              <w:t xml:space="preserve">: A </w:t>
            </w:r>
            <w:proofErr w:type="spellStart"/>
            <w:r>
              <w:rPr>
                <w:color w:val="000000"/>
              </w:rPr>
              <w:t>R</w:t>
            </w:r>
            <w:r w:rsidRPr="00DF7BDE">
              <w:rPr>
                <w:color w:val="000000"/>
              </w:rPr>
              <w:t>eview</w:t>
            </w:r>
            <w:proofErr w:type="spellEnd"/>
            <w:r>
              <w:rPr>
                <w:color w:val="000000"/>
              </w:rPr>
              <w:t xml:space="preserve">. </w:t>
            </w:r>
            <w:proofErr w:type="spellStart"/>
            <w:r>
              <w:rPr>
                <w:color w:val="000000"/>
              </w:rPr>
              <w:t>Chemosphere</w:t>
            </w:r>
            <w:proofErr w:type="spellEnd"/>
            <w:r>
              <w:rPr>
                <w:color w:val="000000"/>
              </w:rPr>
              <w:t xml:space="preserve"> </w:t>
            </w:r>
            <w:r w:rsidRPr="00DF7BDE">
              <w:rPr>
                <w:color w:val="000000"/>
              </w:rPr>
              <w:t>172</w:t>
            </w:r>
            <w:r>
              <w:rPr>
                <w:color w:val="000000"/>
              </w:rPr>
              <w:t xml:space="preserve">, </w:t>
            </w:r>
            <w:r w:rsidRPr="00DF7BDE">
              <w:rPr>
                <w:color w:val="000000"/>
              </w:rPr>
              <w:t>52</w:t>
            </w:r>
            <w:r>
              <w:rPr>
                <w:color w:val="000000"/>
              </w:rPr>
              <w:t>-</w:t>
            </w:r>
            <w:r w:rsidRPr="00DF7BDE">
              <w:rPr>
                <w:color w:val="000000"/>
              </w:rPr>
              <w:t>71</w:t>
            </w:r>
            <w:r>
              <w:rPr>
                <w:color w:val="000000"/>
              </w:rPr>
              <w:t xml:space="preserve">, </w:t>
            </w:r>
            <w:r w:rsidRPr="00DF7BDE">
              <w:rPr>
                <w:color w:val="000000"/>
              </w:rPr>
              <w:t>2017</w:t>
            </w:r>
            <w:r>
              <w:rPr>
                <w:color w:val="000000"/>
              </w:rPr>
              <w:t>.</w:t>
            </w:r>
          </w:p>
          <w:p w14:paraId="2AA329E0" w14:textId="77777777" w:rsidR="009F1539" w:rsidRDefault="009F1539" w:rsidP="00892117">
            <w:pPr>
              <w:jc w:val="both"/>
            </w:pPr>
            <w:r w:rsidRPr="00B73659">
              <w:rPr>
                <w:caps/>
                <w:color w:val="000000"/>
              </w:rPr>
              <w:t>Horáková, D</w:t>
            </w:r>
            <w:r w:rsidRPr="00B73659">
              <w:rPr>
                <w:color w:val="000000"/>
              </w:rPr>
              <w:t>. </w:t>
            </w:r>
            <w:proofErr w:type="spellStart"/>
            <w:r w:rsidRPr="00B73659">
              <w:rPr>
                <w:color w:val="000000"/>
              </w:rPr>
              <w:t>Bioremediace</w:t>
            </w:r>
            <w:proofErr w:type="spellEnd"/>
            <w:r w:rsidRPr="00B73659">
              <w:rPr>
                <w:color w:val="000000"/>
              </w:rPr>
              <w:t xml:space="preserve">. </w:t>
            </w:r>
            <w:r>
              <w:rPr>
                <w:color w:val="000000"/>
              </w:rPr>
              <w:t xml:space="preserve">Brno: ÚEB </w:t>
            </w:r>
            <w:proofErr w:type="spellStart"/>
            <w:r>
              <w:rPr>
                <w:color w:val="000000"/>
              </w:rPr>
              <w:t>PřF</w:t>
            </w:r>
            <w:proofErr w:type="spellEnd"/>
            <w:r>
              <w:rPr>
                <w:color w:val="000000"/>
              </w:rPr>
              <w:t xml:space="preserve"> MU, </w:t>
            </w:r>
            <w:r w:rsidRPr="00A251AB">
              <w:rPr>
                <w:color w:val="000000"/>
              </w:rPr>
              <w:t>200</w:t>
            </w:r>
            <w:r>
              <w:rPr>
                <w:color w:val="000000"/>
              </w:rPr>
              <w:t>6</w:t>
            </w:r>
            <w:r w:rsidRPr="00A251AB">
              <w:rPr>
                <w:color w:val="000000"/>
              </w:rPr>
              <w:t>.</w:t>
            </w:r>
          </w:p>
        </w:tc>
      </w:tr>
      <w:tr w:rsidR="009F1539" w14:paraId="432E519E" w14:textId="77777777" w:rsidTr="00FA4FEE">
        <w:trPr>
          <w:gridBefore w:val="1"/>
          <w:gridAfter w:val="1"/>
          <w:wBefore w:w="116" w:type="dxa"/>
          <w:wAfter w:w="236" w:type="dxa"/>
        </w:trPr>
        <w:tc>
          <w:tcPr>
            <w:tcW w:w="9855" w:type="dxa"/>
            <w:gridSpan w:val="13"/>
            <w:tcBorders>
              <w:top w:val="single" w:sz="12" w:space="0" w:color="auto"/>
              <w:left w:val="single" w:sz="2" w:space="0" w:color="auto"/>
              <w:bottom w:val="single" w:sz="2" w:space="0" w:color="auto"/>
              <w:right w:val="single" w:sz="2" w:space="0" w:color="auto"/>
            </w:tcBorders>
            <w:shd w:val="clear" w:color="auto" w:fill="F7CAAC"/>
          </w:tcPr>
          <w:p w14:paraId="6487A769" w14:textId="77777777" w:rsidR="009F1539" w:rsidRDefault="009F1539" w:rsidP="00892117">
            <w:pPr>
              <w:jc w:val="center"/>
              <w:rPr>
                <w:b/>
              </w:rPr>
            </w:pPr>
            <w:r>
              <w:rPr>
                <w:b/>
              </w:rPr>
              <w:t>Informace ke kombinované nebo distanční formě</w:t>
            </w:r>
          </w:p>
        </w:tc>
      </w:tr>
      <w:tr w:rsidR="009F1539" w14:paraId="1237845A" w14:textId="77777777" w:rsidTr="00FA4FEE">
        <w:trPr>
          <w:gridBefore w:val="1"/>
          <w:gridAfter w:val="1"/>
          <w:wBefore w:w="116" w:type="dxa"/>
          <w:wAfter w:w="236" w:type="dxa"/>
        </w:trPr>
        <w:tc>
          <w:tcPr>
            <w:tcW w:w="4787" w:type="dxa"/>
            <w:gridSpan w:val="5"/>
            <w:tcBorders>
              <w:top w:val="single" w:sz="2" w:space="0" w:color="auto"/>
            </w:tcBorders>
            <w:shd w:val="clear" w:color="auto" w:fill="F7CAAC"/>
          </w:tcPr>
          <w:p w14:paraId="62FDF882" w14:textId="77777777" w:rsidR="009F1539" w:rsidRDefault="009F1539" w:rsidP="00892117">
            <w:pPr>
              <w:jc w:val="both"/>
            </w:pPr>
            <w:r>
              <w:rPr>
                <w:b/>
              </w:rPr>
              <w:t>Rozsah konzultací (soustředění)</w:t>
            </w:r>
          </w:p>
        </w:tc>
        <w:tc>
          <w:tcPr>
            <w:tcW w:w="889" w:type="dxa"/>
            <w:tcBorders>
              <w:top w:val="single" w:sz="2" w:space="0" w:color="auto"/>
            </w:tcBorders>
          </w:tcPr>
          <w:p w14:paraId="44337276" w14:textId="77777777" w:rsidR="009F1539" w:rsidRDefault="009F1539" w:rsidP="00892117">
            <w:pPr>
              <w:jc w:val="both"/>
            </w:pPr>
          </w:p>
        </w:tc>
        <w:tc>
          <w:tcPr>
            <w:tcW w:w="4179" w:type="dxa"/>
            <w:gridSpan w:val="7"/>
            <w:tcBorders>
              <w:top w:val="single" w:sz="2" w:space="0" w:color="auto"/>
            </w:tcBorders>
            <w:shd w:val="clear" w:color="auto" w:fill="F7CAAC"/>
          </w:tcPr>
          <w:p w14:paraId="04BAED8A" w14:textId="77777777" w:rsidR="009F1539" w:rsidRDefault="009F1539" w:rsidP="00892117">
            <w:pPr>
              <w:jc w:val="both"/>
              <w:rPr>
                <w:b/>
              </w:rPr>
            </w:pPr>
            <w:r>
              <w:rPr>
                <w:b/>
              </w:rPr>
              <w:t xml:space="preserve">hodin </w:t>
            </w:r>
          </w:p>
        </w:tc>
      </w:tr>
      <w:tr w:rsidR="009F1539" w14:paraId="1F0EC326" w14:textId="77777777" w:rsidTr="00FA4FEE">
        <w:trPr>
          <w:gridBefore w:val="1"/>
          <w:gridAfter w:val="1"/>
          <w:wBefore w:w="116" w:type="dxa"/>
          <w:wAfter w:w="236" w:type="dxa"/>
        </w:trPr>
        <w:tc>
          <w:tcPr>
            <w:tcW w:w="9855" w:type="dxa"/>
            <w:gridSpan w:val="13"/>
            <w:shd w:val="clear" w:color="auto" w:fill="F7CAAC"/>
          </w:tcPr>
          <w:p w14:paraId="76DD3387" w14:textId="77777777" w:rsidR="009F1539" w:rsidRDefault="009F1539" w:rsidP="00892117">
            <w:pPr>
              <w:jc w:val="both"/>
              <w:rPr>
                <w:b/>
              </w:rPr>
            </w:pPr>
            <w:r>
              <w:rPr>
                <w:b/>
              </w:rPr>
              <w:t>Informace o způsobu kontaktu s vyučujícím</w:t>
            </w:r>
          </w:p>
        </w:tc>
      </w:tr>
      <w:tr w:rsidR="009F1539" w14:paraId="712469E5" w14:textId="77777777" w:rsidTr="00FA4FEE">
        <w:trPr>
          <w:gridBefore w:val="1"/>
          <w:gridAfter w:val="1"/>
          <w:wBefore w:w="116" w:type="dxa"/>
          <w:wAfter w:w="236" w:type="dxa"/>
          <w:trHeight w:val="1373"/>
        </w:trPr>
        <w:tc>
          <w:tcPr>
            <w:tcW w:w="9855" w:type="dxa"/>
            <w:gridSpan w:val="13"/>
          </w:tcPr>
          <w:p w14:paraId="07F3FBFC" w14:textId="77777777" w:rsidR="009F1539" w:rsidRDefault="009F1539" w:rsidP="00892117">
            <w:pPr>
              <w:jc w:val="both"/>
            </w:pPr>
          </w:p>
          <w:p w14:paraId="1BDB1DA6" w14:textId="77777777" w:rsidR="00CF6177" w:rsidRDefault="00CF6177" w:rsidP="00892117">
            <w:pPr>
              <w:jc w:val="both"/>
            </w:pPr>
          </w:p>
          <w:p w14:paraId="566B8468" w14:textId="77777777" w:rsidR="00CF6177" w:rsidRDefault="00CF6177" w:rsidP="00892117">
            <w:pPr>
              <w:jc w:val="both"/>
            </w:pPr>
          </w:p>
          <w:p w14:paraId="66D3F9C6" w14:textId="77777777" w:rsidR="00CF6177" w:rsidRDefault="00CF6177" w:rsidP="00892117">
            <w:pPr>
              <w:jc w:val="both"/>
            </w:pPr>
          </w:p>
          <w:p w14:paraId="4CC91BCA" w14:textId="77777777" w:rsidR="00CF6177" w:rsidRDefault="00CF6177" w:rsidP="00892117">
            <w:pPr>
              <w:jc w:val="both"/>
            </w:pPr>
          </w:p>
          <w:p w14:paraId="47265E47" w14:textId="77777777" w:rsidR="00CF6177" w:rsidRDefault="00CF6177" w:rsidP="00892117">
            <w:pPr>
              <w:jc w:val="both"/>
            </w:pPr>
          </w:p>
          <w:p w14:paraId="4103980F" w14:textId="77777777" w:rsidR="00CF6177" w:rsidRDefault="00CF6177" w:rsidP="00892117">
            <w:pPr>
              <w:jc w:val="both"/>
            </w:pPr>
          </w:p>
          <w:p w14:paraId="48C75062" w14:textId="77777777" w:rsidR="00CF6177" w:rsidRDefault="00CF6177" w:rsidP="00892117">
            <w:pPr>
              <w:jc w:val="both"/>
            </w:pPr>
          </w:p>
          <w:p w14:paraId="033C2A29" w14:textId="77777777" w:rsidR="00CF6177" w:rsidRDefault="00CF6177" w:rsidP="00892117">
            <w:pPr>
              <w:jc w:val="both"/>
            </w:pPr>
          </w:p>
          <w:p w14:paraId="080902C7" w14:textId="77777777" w:rsidR="00CF6177" w:rsidRDefault="00CF6177" w:rsidP="00892117">
            <w:pPr>
              <w:jc w:val="both"/>
            </w:pPr>
          </w:p>
          <w:p w14:paraId="3B632BB3" w14:textId="77777777" w:rsidR="00CF6177" w:rsidRDefault="00CF6177" w:rsidP="00892117">
            <w:pPr>
              <w:jc w:val="both"/>
            </w:pPr>
          </w:p>
          <w:p w14:paraId="45CD1713" w14:textId="77777777" w:rsidR="00CF6177" w:rsidRDefault="00CF6177" w:rsidP="00892117">
            <w:pPr>
              <w:jc w:val="both"/>
            </w:pPr>
          </w:p>
          <w:p w14:paraId="25706204" w14:textId="77777777" w:rsidR="00CF6177" w:rsidRDefault="00CF6177" w:rsidP="00892117">
            <w:pPr>
              <w:jc w:val="both"/>
            </w:pPr>
          </w:p>
          <w:p w14:paraId="674B02F2" w14:textId="77777777" w:rsidR="00CF6177" w:rsidRDefault="00CF6177" w:rsidP="00892117">
            <w:pPr>
              <w:jc w:val="both"/>
            </w:pPr>
          </w:p>
          <w:p w14:paraId="41349BB0" w14:textId="77777777" w:rsidR="00CF6177" w:rsidRDefault="00CF6177" w:rsidP="00892117">
            <w:pPr>
              <w:jc w:val="both"/>
            </w:pPr>
          </w:p>
          <w:p w14:paraId="7791B7FD" w14:textId="77777777" w:rsidR="00CF6177" w:rsidRDefault="00CF6177" w:rsidP="00892117">
            <w:pPr>
              <w:jc w:val="both"/>
            </w:pPr>
          </w:p>
          <w:p w14:paraId="09B03CA2" w14:textId="77777777" w:rsidR="00CF6177" w:rsidRDefault="00CF6177" w:rsidP="00892117">
            <w:pPr>
              <w:jc w:val="both"/>
            </w:pPr>
          </w:p>
          <w:p w14:paraId="71496AEF" w14:textId="77777777" w:rsidR="00CF6177" w:rsidRDefault="00CF6177" w:rsidP="00892117">
            <w:pPr>
              <w:jc w:val="both"/>
            </w:pPr>
          </w:p>
          <w:p w14:paraId="74A7FCE1" w14:textId="77777777" w:rsidR="00CF6177" w:rsidRDefault="00CF6177" w:rsidP="00892117">
            <w:pPr>
              <w:jc w:val="both"/>
            </w:pPr>
          </w:p>
          <w:p w14:paraId="093BFDC9" w14:textId="77777777" w:rsidR="00CF6177" w:rsidRDefault="00CF6177" w:rsidP="00892117">
            <w:pPr>
              <w:jc w:val="both"/>
            </w:pPr>
          </w:p>
          <w:p w14:paraId="2091D643" w14:textId="77777777" w:rsidR="00CF6177" w:rsidRDefault="00CF6177" w:rsidP="00892117">
            <w:pPr>
              <w:jc w:val="both"/>
            </w:pPr>
          </w:p>
          <w:p w14:paraId="3AE787FE" w14:textId="77777777" w:rsidR="00CF6177" w:rsidRDefault="00CF6177" w:rsidP="00892117">
            <w:pPr>
              <w:jc w:val="both"/>
            </w:pPr>
          </w:p>
          <w:p w14:paraId="73C89F4E" w14:textId="77777777" w:rsidR="00CF6177" w:rsidRDefault="00CF6177" w:rsidP="00892117">
            <w:pPr>
              <w:jc w:val="both"/>
            </w:pPr>
          </w:p>
          <w:p w14:paraId="44BC7FE5" w14:textId="77777777" w:rsidR="00CF6177" w:rsidRDefault="00CF6177" w:rsidP="00892117">
            <w:pPr>
              <w:jc w:val="both"/>
            </w:pPr>
          </w:p>
          <w:p w14:paraId="60778201" w14:textId="77777777" w:rsidR="00CF6177" w:rsidRDefault="00CF6177" w:rsidP="00892117">
            <w:pPr>
              <w:jc w:val="both"/>
            </w:pPr>
          </w:p>
          <w:p w14:paraId="56EF8848" w14:textId="77777777" w:rsidR="00CF6177" w:rsidRDefault="00CF6177" w:rsidP="00892117">
            <w:pPr>
              <w:jc w:val="both"/>
            </w:pPr>
          </w:p>
          <w:p w14:paraId="078EBAA3" w14:textId="77777777" w:rsidR="00CF6177" w:rsidRDefault="00CF6177" w:rsidP="00892117">
            <w:pPr>
              <w:jc w:val="both"/>
            </w:pPr>
          </w:p>
          <w:p w14:paraId="116C6374" w14:textId="77777777" w:rsidR="00CF6177" w:rsidRDefault="00CF6177" w:rsidP="00892117">
            <w:pPr>
              <w:jc w:val="both"/>
            </w:pPr>
          </w:p>
          <w:p w14:paraId="00610CCB" w14:textId="7F7859F9" w:rsidR="00CF6177" w:rsidRDefault="00CF6177" w:rsidP="00892117">
            <w:pPr>
              <w:jc w:val="both"/>
            </w:pPr>
          </w:p>
          <w:p w14:paraId="47209E64" w14:textId="496942C3" w:rsidR="00CF6177" w:rsidRDefault="00CF6177" w:rsidP="00892117">
            <w:pPr>
              <w:jc w:val="both"/>
            </w:pPr>
          </w:p>
          <w:p w14:paraId="46C4BF36" w14:textId="77777777" w:rsidR="00CF6177" w:rsidRDefault="00CF6177" w:rsidP="00892117">
            <w:pPr>
              <w:jc w:val="both"/>
            </w:pPr>
          </w:p>
          <w:p w14:paraId="5DF77574" w14:textId="77777777" w:rsidR="00CF6177" w:rsidRDefault="00CF6177" w:rsidP="00892117">
            <w:pPr>
              <w:jc w:val="both"/>
            </w:pPr>
          </w:p>
          <w:p w14:paraId="3778E563" w14:textId="77777777" w:rsidR="00CF6177" w:rsidRDefault="00CF6177" w:rsidP="00892117">
            <w:pPr>
              <w:jc w:val="both"/>
            </w:pPr>
          </w:p>
          <w:p w14:paraId="3B17062A" w14:textId="77777777" w:rsidR="00CF6177" w:rsidRDefault="00CF6177" w:rsidP="00892117">
            <w:pPr>
              <w:jc w:val="both"/>
            </w:pPr>
          </w:p>
          <w:p w14:paraId="23899FD9" w14:textId="77777777" w:rsidR="00CF6177" w:rsidRDefault="00CF6177" w:rsidP="00892117">
            <w:pPr>
              <w:jc w:val="both"/>
            </w:pPr>
          </w:p>
          <w:p w14:paraId="14613B16" w14:textId="7D543BDE" w:rsidR="00CF6177" w:rsidRDefault="00CF6177" w:rsidP="00892117">
            <w:pPr>
              <w:jc w:val="both"/>
            </w:pPr>
          </w:p>
        </w:tc>
      </w:tr>
      <w:tr w:rsidR="009F1539" w14:paraId="4C77DF0C" w14:textId="77777777" w:rsidTr="00FA4FEE">
        <w:trPr>
          <w:gridBefore w:val="1"/>
          <w:gridAfter w:val="1"/>
          <w:wBefore w:w="116" w:type="dxa"/>
          <w:wAfter w:w="236" w:type="dxa"/>
        </w:trPr>
        <w:tc>
          <w:tcPr>
            <w:tcW w:w="9855" w:type="dxa"/>
            <w:gridSpan w:val="13"/>
            <w:tcBorders>
              <w:bottom w:val="double" w:sz="4" w:space="0" w:color="auto"/>
            </w:tcBorders>
            <w:shd w:val="clear" w:color="auto" w:fill="BDD6EE"/>
          </w:tcPr>
          <w:p w14:paraId="65ECE772" w14:textId="77777777" w:rsidR="009F1539" w:rsidRDefault="009F1539" w:rsidP="00892117">
            <w:pPr>
              <w:jc w:val="both"/>
              <w:rPr>
                <w:b/>
                <w:sz w:val="28"/>
              </w:rPr>
            </w:pPr>
            <w:r>
              <w:lastRenderedPageBreak/>
              <w:br w:type="page"/>
            </w:r>
            <w:r>
              <w:rPr>
                <w:b/>
                <w:sz w:val="28"/>
              </w:rPr>
              <w:t>B-III – Charakteristika studijního předmětu</w:t>
            </w:r>
          </w:p>
        </w:tc>
      </w:tr>
      <w:tr w:rsidR="009F1539" w14:paraId="39AE53D9" w14:textId="77777777" w:rsidTr="00FA4FEE">
        <w:trPr>
          <w:gridBefore w:val="1"/>
          <w:gridAfter w:val="1"/>
          <w:wBefore w:w="116" w:type="dxa"/>
          <w:wAfter w:w="236" w:type="dxa"/>
        </w:trPr>
        <w:tc>
          <w:tcPr>
            <w:tcW w:w="3435" w:type="dxa"/>
            <w:gridSpan w:val="3"/>
            <w:tcBorders>
              <w:top w:val="double" w:sz="4" w:space="0" w:color="auto"/>
            </w:tcBorders>
            <w:shd w:val="clear" w:color="auto" w:fill="F7CAAC"/>
          </w:tcPr>
          <w:p w14:paraId="2DB4B902" w14:textId="77777777" w:rsidR="009F1539" w:rsidRDefault="009F1539" w:rsidP="00892117">
            <w:pPr>
              <w:jc w:val="both"/>
              <w:rPr>
                <w:b/>
              </w:rPr>
            </w:pPr>
            <w:r>
              <w:rPr>
                <w:b/>
              </w:rPr>
              <w:t>Název studijního předmětu</w:t>
            </w:r>
          </w:p>
        </w:tc>
        <w:tc>
          <w:tcPr>
            <w:tcW w:w="6420" w:type="dxa"/>
            <w:gridSpan w:val="10"/>
            <w:tcBorders>
              <w:top w:val="double" w:sz="4" w:space="0" w:color="auto"/>
            </w:tcBorders>
          </w:tcPr>
          <w:p w14:paraId="092A5FEA" w14:textId="77777777" w:rsidR="009F1539" w:rsidRDefault="009F1539" w:rsidP="00892117">
            <w:pPr>
              <w:jc w:val="both"/>
            </w:pPr>
            <w:bookmarkStart w:id="59" w:name="Technol_cvič_z_potr_biotech"/>
            <w:bookmarkEnd w:id="59"/>
            <w:r w:rsidRPr="002740A6">
              <w:rPr>
                <w:b/>
                <w:bCs/>
              </w:rPr>
              <w:t>Technologická cvičení z potravinářských biotechnologií</w:t>
            </w:r>
          </w:p>
        </w:tc>
      </w:tr>
      <w:tr w:rsidR="009F1539" w14:paraId="58F1264B" w14:textId="77777777" w:rsidTr="00FA4FEE">
        <w:trPr>
          <w:gridBefore w:val="1"/>
          <w:gridAfter w:val="1"/>
          <w:wBefore w:w="116" w:type="dxa"/>
          <w:wAfter w:w="236" w:type="dxa"/>
        </w:trPr>
        <w:tc>
          <w:tcPr>
            <w:tcW w:w="3435" w:type="dxa"/>
            <w:gridSpan w:val="3"/>
            <w:shd w:val="clear" w:color="auto" w:fill="F7CAAC"/>
          </w:tcPr>
          <w:p w14:paraId="6FD37C61" w14:textId="77777777" w:rsidR="009F1539" w:rsidRDefault="009F1539" w:rsidP="00892117">
            <w:pPr>
              <w:jc w:val="both"/>
              <w:rPr>
                <w:b/>
              </w:rPr>
            </w:pPr>
            <w:r>
              <w:rPr>
                <w:b/>
              </w:rPr>
              <w:t>Typ předmětu</w:t>
            </w:r>
          </w:p>
        </w:tc>
        <w:tc>
          <w:tcPr>
            <w:tcW w:w="3057" w:type="dxa"/>
            <w:gridSpan w:val="5"/>
          </w:tcPr>
          <w:p w14:paraId="1F577932" w14:textId="77777777" w:rsidR="009F1539" w:rsidRDefault="009F1539" w:rsidP="00892117">
            <w:pPr>
              <w:jc w:val="both"/>
            </w:pPr>
            <w:r>
              <w:t>povinně volitelný</w:t>
            </w:r>
          </w:p>
        </w:tc>
        <w:tc>
          <w:tcPr>
            <w:tcW w:w="2695" w:type="dxa"/>
            <w:gridSpan w:val="4"/>
            <w:shd w:val="clear" w:color="auto" w:fill="F7CAAC"/>
          </w:tcPr>
          <w:p w14:paraId="79D132A0" w14:textId="77777777" w:rsidR="009F1539" w:rsidRDefault="009F1539" w:rsidP="00892117">
            <w:pPr>
              <w:jc w:val="both"/>
            </w:pPr>
            <w:r>
              <w:rPr>
                <w:b/>
              </w:rPr>
              <w:t>doporučený ročník / semestr</w:t>
            </w:r>
          </w:p>
        </w:tc>
        <w:tc>
          <w:tcPr>
            <w:tcW w:w="668" w:type="dxa"/>
          </w:tcPr>
          <w:p w14:paraId="69901E8E" w14:textId="77777777" w:rsidR="009F1539" w:rsidRDefault="009F1539" w:rsidP="00892117">
            <w:pPr>
              <w:jc w:val="both"/>
            </w:pPr>
            <w:r>
              <w:t>1/LS</w:t>
            </w:r>
          </w:p>
        </w:tc>
      </w:tr>
      <w:tr w:rsidR="009F1539" w14:paraId="7FBAB8BD" w14:textId="77777777" w:rsidTr="00FA4FEE">
        <w:trPr>
          <w:gridBefore w:val="1"/>
          <w:gridAfter w:val="1"/>
          <w:wBefore w:w="116" w:type="dxa"/>
          <w:wAfter w:w="236" w:type="dxa"/>
        </w:trPr>
        <w:tc>
          <w:tcPr>
            <w:tcW w:w="3435" w:type="dxa"/>
            <w:gridSpan w:val="3"/>
            <w:shd w:val="clear" w:color="auto" w:fill="F7CAAC"/>
          </w:tcPr>
          <w:p w14:paraId="3656FCFD" w14:textId="77777777" w:rsidR="009F1539" w:rsidRDefault="009F1539" w:rsidP="00892117">
            <w:pPr>
              <w:jc w:val="both"/>
              <w:rPr>
                <w:b/>
              </w:rPr>
            </w:pPr>
            <w:r>
              <w:rPr>
                <w:b/>
              </w:rPr>
              <w:t>Rozsah studijního předmětu</w:t>
            </w:r>
          </w:p>
        </w:tc>
        <w:tc>
          <w:tcPr>
            <w:tcW w:w="1352" w:type="dxa"/>
            <w:gridSpan w:val="2"/>
          </w:tcPr>
          <w:p w14:paraId="42344569" w14:textId="77777777" w:rsidR="009F1539" w:rsidRDefault="009F1539" w:rsidP="00892117">
            <w:pPr>
              <w:jc w:val="both"/>
            </w:pPr>
            <w:proofErr w:type="gramStart"/>
            <w:r>
              <w:t>0p</w:t>
            </w:r>
            <w:proofErr w:type="gramEnd"/>
            <w:r>
              <w:t>+0s+30l</w:t>
            </w:r>
          </w:p>
        </w:tc>
        <w:tc>
          <w:tcPr>
            <w:tcW w:w="889" w:type="dxa"/>
            <w:shd w:val="clear" w:color="auto" w:fill="F7CAAC"/>
          </w:tcPr>
          <w:p w14:paraId="6A579C44" w14:textId="77777777" w:rsidR="009F1539" w:rsidRDefault="009F1539" w:rsidP="00892117">
            <w:pPr>
              <w:jc w:val="both"/>
              <w:rPr>
                <w:b/>
              </w:rPr>
            </w:pPr>
            <w:r>
              <w:rPr>
                <w:b/>
              </w:rPr>
              <w:t xml:space="preserve">hod. </w:t>
            </w:r>
          </w:p>
        </w:tc>
        <w:tc>
          <w:tcPr>
            <w:tcW w:w="816" w:type="dxa"/>
            <w:gridSpan w:val="2"/>
          </w:tcPr>
          <w:p w14:paraId="3E12D5B6" w14:textId="77777777" w:rsidR="009F1539" w:rsidRDefault="009F1539" w:rsidP="00892117">
            <w:pPr>
              <w:jc w:val="both"/>
            </w:pPr>
            <w:r>
              <w:t>30</w:t>
            </w:r>
          </w:p>
        </w:tc>
        <w:tc>
          <w:tcPr>
            <w:tcW w:w="1479" w:type="dxa"/>
            <w:gridSpan w:val="2"/>
            <w:shd w:val="clear" w:color="auto" w:fill="F7CAAC"/>
          </w:tcPr>
          <w:p w14:paraId="739D8E5E" w14:textId="77777777" w:rsidR="009F1539" w:rsidRDefault="009F1539" w:rsidP="00892117">
            <w:pPr>
              <w:jc w:val="both"/>
              <w:rPr>
                <w:b/>
              </w:rPr>
            </w:pPr>
            <w:r>
              <w:rPr>
                <w:b/>
              </w:rPr>
              <w:t>kreditů</w:t>
            </w:r>
          </w:p>
        </w:tc>
        <w:tc>
          <w:tcPr>
            <w:tcW w:w="1884" w:type="dxa"/>
            <w:gridSpan w:val="3"/>
          </w:tcPr>
          <w:p w14:paraId="7E6B9186" w14:textId="77777777" w:rsidR="009F1539" w:rsidRDefault="009F1539" w:rsidP="00892117">
            <w:pPr>
              <w:jc w:val="both"/>
            </w:pPr>
            <w:r>
              <w:t>3</w:t>
            </w:r>
          </w:p>
        </w:tc>
      </w:tr>
      <w:tr w:rsidR="009F1539" w14:paraId="7D7CA609" w14:textId="77777777" w:rsidTr="00FA4FEE">
        <w:trPr>
          <w:gridBefore w:val="1"/>
          <w:gridAfter w:val="1"/>
          <w:wBefore w:w="116" w:type="dxa"/>
          <w:wAfter w:w="236" w:type="dxa"/>
        </w:trPr>
        <w:tc>
          <w:tcPr>
            <w:tcW w:w="3435" w:type="dxa"/>
            <w:gridSpan w:val="3"/>
            <w:shd w:val="clear" w:color="auto" w:fill="F7CAAC"/>
          </w:tcPr>
          <w:p w14:paraId="394E1CA0"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0" w:type="dxa"/>
            <w:gridSpan w:val="10"/>
          </w:tcPr>
          <w:p w14:paraId="04AD0A9C" w14:textId="77777777" w:rsidR="009F1539" w:rsidRDefault="009F1539" w:rsidP="00892117">
            <w:pPr>
              <w:jc w:val="both"/>
            </w:pPr>
          </w:p>
        </w:tc>
      </w:tr>
      <w:tr w:rsidR="009F1539" w14:paraId="2F7DFBE6" w14:textId="77777777" w:rsidTr="00FA4FEE">
        <w:trPr>
          <w:gridBefore w:val="1"/>
          <w:gridAfter w:val="1"/>
          <w:wBefore w:w="116" w:type="dxa"/>
          <w:wAfter w:w="236" w:type="dxa"/>
        </w:trPr>
        <w:tc>
          <w:tcPr>
            <w:tcW w:w="3435" w:type="dxa"/>
            <w:gridSpan w:val="3"/>
            <w:shd w:val="clear" w:color="auto" w:fill="F7CAAC"/>
          </w:tcPr>
          <w:p w14:paraId="31FA9D48" w14:textId="77777777" w:rsidR="009F1539" w:rsidRPr="005A0406" w:rsidRDefault="009F1539" w:rsidP="00892117">
            <w:pPr>
              <w:jc w:val="both"/>
              <w:rPr>
                <w:b/>
              </w:rPr>
            </w:pPr>
            <w:r w:rsidRPr="005A0406">
              <w:rPr>
                <w:b/>
              </w:rPr>
              <w:t>Způsob ověření výsledků učení</w:t>
            </w:r>
          </w:p>
        </w:tc>
        <w:tc>
          <w:tcPr>
            <w:tcW w:w="3057" w:type="dxa"/>
            <w:gridSpan w:val="5"/>
            <w:tcBorders>
              <w:bottom w:val="single" w:sz="4" w:space="0" w:color="auto"/>
            </w:tcBorders>
          </w:tcPr>
          <w:p w14:paraId="7670B04A" w14:textId="77777777" w:rsidR="009F1539" w:rsidRDefault="009F1539" w:rsidP="00892117">
            <w:pPr>
              <w:jc w:val="both"/>
            </w:pPr>
            <w:r>
              <w:t>zápočet</w:t>
            </w:r>
          </w:p>
        </w:tc>
        <w:tc>
          <w:tcPr>
            <w:tcW w:w="1479" w:type="dxa"/>
            <w:gridSpan w:val="2"/>
            <w:tcBorders>
              <w:bottom w:val="single" w:sz="4" w:space="0" w:color="auto"/>
            </w:tcBorders>
            <w:shd w:val="clear" w:color="auto" w:fill="F7CAAC"/>
          </w:tcPr>
          <w:p w14:paraId="5C27FE9E" w14:textId="77777777" w:rsidR="009F1539" w:rsidRDefault="009F1539" w:rsidP="00892117">
            <w:pPr>
              <w:jc w:val="both"/>
              <w:rPr>
                <w:b/>
              </w:rPr>
            </w:pPr>
            <w:r>
              <w:rPr>
                <w:b/>
              </w:rPr>
              <w:t>Forma výuky</w:t>
            </w:r>
          </w:p>
        </w:tc>
        <w:tc>
          <w:tcPr>
            <w:tcW w:w="1884" w:type="dxa"/>
            <w:gridSpan w:val="3"/>
            <w:tcBorders>
              <w:bottom w:val="single" w:sz="4" w:space="0" w:color="auto"/>
            </w:tcBorders>
          </w:tcPr>
          <w:p w14:paraId="055FD76E" w14:textId="77777777" w:rsidR="009F1539" w:rsidRDefault="009F1539" w:rsidP="00892117">
            <w:pPr>
              <w:jc w:val="both"/>
            </w:pPr>
            <w:r>
              <w:t>laboratorní cvičení</w:t>
            </w:r>
          </w:p>
          <w:p w14:paraId="48D85D3E" w14:textId="77777777" w:rsidR="009F1539" w:rsidRDefault="009F1539" w:rsidP="00892117">
            <w:pPr>
              <w:jc w:val="both"/>
            </w:pPr>
          </w:p>
        </w:tc>
      </w:tr>
      <w:tr w:rsidR="009F1539" w14:paraId="28A6B836" w14:textId="77777777" w:rsidTr="00FA4FEE">
        <w:trPr>
          <w:gridBefore w:val="1"/>
          <w:gridAfter w:val="1"/>
          <w:wBefore w:w="116" w:type="dxa"/>
          <w:wAfter w:w="236" w:type="dxa"/>
        </w:trPr>
        <w:tc>
          <w:tcPr>
            <w:tcW w:w="3435" w:type="dxa"/>
            <w:gridSpan w:val="3"/>
            <w:shd w:val="clear" w:color="auto" w:fill="F7CAAC"/>
          </w:tcPr>
          <w:p w14:paraId="0F35815F" w14:textId="77777777" w:rsidR="009F1539" w:rsidRPr="005A0406" w:rsidRDefault="009F1539" w:rsidP="00892117">
            <w:pPr>
              <w:jc w:val="both"/>
              <w:rPr>
                <w:b/>
              </w:rPr>
            </w:pPr>
            <w:r w:rsidRPr="005A0406">
              <w:rPr>
                <w:b/>
              </w:rPr>
              <w:t>Forma způsobu ověření výsledků učení a další požadavky na studenta</w:t>
            </w:r>
          </w:p>
        </w:tc>
        <w:tc>
          <w:tcPr>
            <w:tcW w:w="6420" w:type="dxa"/>
            <w:gridSpan w:val="10"/>
            <w:tcBorders>
              <w:bottom w:val="single" w:sz="4" w:space="0" w:color="auto"/>
            </w:tcBorders>
          </w:tcPr>
          <w:p w14:paraId="12B0D2AF" w14:textId="77777777" w:rsidR="009F1539" w:rsidRPr="00184046" w:rsidRDefault="009F1539" w:rsidP="00892117">
            <w:pPr>
              <w:jc w:val="both"/>
            </w:pPr>
            <w:r w:rsidRPr="00184046">
              <w:t>Min. 80% docházka na cvičení, prezentace výstupů ze cvičení</w:t>
            </w:r>
            <w:r>
              <w:t>.</w:t>
            </w:r>
          </w:p>
          <w:p w14:paraId="248F4DC1" w14:textId="77777777" w:rsidR="009F1539" w:rsidRDefault="009F1539" w:rsidP="00892117">
            <w:pPr>
              <w:jc w:val="both"/>
            </w:pPr>
          </w:p>
        </w:tc>
      </w:tr>
      <w:tr w:rsidR="009F1539" w14:paraId="10E5641F" w14:textId="77777777" w:rsidTr="00FA4FEE">
        <w:trPr>
          <w:gridBefore w:val="1"/>
          <w:gridAfter w:val="1"/>
          <w:wBefore w:w="116" w:type="dxa"/>
          <w:wAfter w:w="236" w:type="dxa"/>
          <w:trHeight w:val="197"/>
        </w:trPr>
        <w:tc>
          <w:tcPr>
            <w:tcW w:w="3435" w:type="dxa"/>
            <w:gridSpan w:val="3"/>
            <w:tcBorders>
              <w:top w:val="nil"/>
            </w:tcBorders>
            <w:shd w:val="clear" w:color="auto" w:fill="F7CAAC"/>
          </w:tcPr>
          <w:p w14:paraId="1EF5B3F4" w14:textId="77777777" w:rsidR="009F1539" w:rsidRDefault="009F1539" w:rsidP="00892117">
            <w:pPr>
              <w:jc w:val="both"/>
              <w:rPr>
                <w:b/>
              </w:rPr>
            </w:pPr>
            <w:r>
              <w:rPr>
                <w:b/>
              </w:rPr>
              <w:t>Garant předmětu</w:t>
            </w:r>
          </w:p>
        </w:tc>
        <w:tc>
          <w:tcPr>
            <w:tcW w:w="6420" w:type="dxa"/>
            <w:gridSpan w:val="10"/>
            <w:tcBorders>
              <w:top w:val="single" w:sz="4" w:space="0" w:color="auto"/>
            </w:tcBorders>
          </w:tcPr>
          <w:p w14:paraId="5305644B" w14:textId="77777777" w:rsidR="009F1539" w:rsidRDefault="009F1539" w:rsidP="00892117">
            <w:pPr>
              <w:jc w:val="both"/>
            </w:pPr>
          </w:p>
        </w:tc>
      </w:tr>
      <w:tr w:rsidR="009F1539" w14:paraId="7EBA602B" w14:textId="77777777" w:rsidTr="00FA4FEE">
        <w:trPr>
          <w:gridBefore w:val="1"/>
          <w:gridAfter w:val="1"/>
          <w:wBefore w:w="116" w:type="dxa"/>
          <w:wAfter w:w="236" w:type="dxa"/>
          <w:trHeight w:val="243"/>
        </w:trPr>
        <w:tc>
          <w:tcPr>
            <w:tcW w:w="3435" w:type="dxa"/>
            <w:gridSpan w:val="3"/>
            <w:tcBorders>
              <w:top w:val="nil"/>
            </w:tcBorders>
            <w:shd w:val="clear" w:color="auto" w:fill="F7CAAC"/>
          </w:tcPr>
          <w:p w14:paraId="4B3EA8B1" w14:textId="77777777" w:rsidR="009F1539" w:rsidRDefault="009F1539" w:rsidP="00892117">
            <w:pPr>
              <w:jc w:val="both"/>
              <w:rPr>
                <w:b/>
              </w:rPr>
            </w:pPr>
            <w:r>
              <w:rPr>
                <w:b/>
              </w:rPr>
              <w:t>Zapojení garanta do výuky předmětu</w:t>
            </w:r>
          </w:p>
        </w:tc>
        <w:tc>
          <w:tcPr>
            <w:tcW w:w="6420" w:type="dxa"/>
            <w:gridSpan w:val="10"/>
            <w:tcBorders>
              <w:top w:val="nil"/>
            </w:tcBorders>
          </w:tcPr>
          <w:p w14:paraId="3DDA6751" w14:textId="77777777" w:rsidR="009F1539" w:rsidRDefault="009F1539" w:rsidP="00892117">
            <w:pPr>
              <w:jc w:val="both"/>
            </w:pPr>
          </w:p>
        </w:tc>
      </w:tr>
      <w:tr w:rsidR="009F1539" w14:paraId="2D264EC6" w14:textId="77777777" w:rsidTr="00FA4FEE">
        <w:trPr>
          <w:gridBefore w:val="1"/>
          <w:gridAfter w:val="1"/>
          <w:wBefore w:w="116" w:type="dxa"/>
          <w:wAfter w:w="236" w:type="dxa"/>
        </w:trPr>
        <w:tc>
          <w:tcPr>
            <w:tcW w:w="3435" w:type="dxa"/>
            <w:gridSpan w:val="3"/>
            <w:shd w:val="clear" w:color="auto" w:fill="F7CAAC"/>
          </w:tcPr>
          <w:p w14:paraId="4F085857" w14:textId="77777777" w:rsidR="009F1539" w:rsidRDefault="009F1539" w:rsidP="00892117">
            <w:pPr>
              <w:jc w:val="both"/>
              <w:rPr>
                <w:b/>
              </w:rPr>
            </w:pPr>
            <w:r>
              <w:rPr>
                <w:b/>
              </w:rPr>
              <w:t>Vyučující</w:t>
            </w:r>
          </w:p>
        </w:tc>
        <w:tc>
          <w:tcPr>
            <w:tcW w:w="6420" w:type="dxa"/>
            <w:gridSpan w:val="10"/>
            <w:tcBorders>
              <w:bottom w:val="nil"/>
            </w:tcBorders>
          </w:tcPr>
          <w:p w14:paraId="0E31F23A" w14:textId="77777777" w:rsidR="009F1539" w:rsidRDefault="009F1539" w:rsidP="00892117">
            <w:pPr>
              <w:jc w:val="both"/>
            </w:pPr>
          </w:p>
        </w:tc>
      </w:tr>
      <w:tr w:rsidR="009F1539" w14:paraId="322CD278" w14:textId="77777777" w:rsidTr="00FA4FEE">
        <w:trPr>
          <w:gridBefore w:val="1"/>
          <w:gridAfter w:val="1"/>
          <w:wBefore w:w="116" w:type="dxa"/>
          <w:wAfter w:w="236" w:type="dxa"/>
          <w:trHeight w:val="136"/>
        </w:trPr>
        <w:tc>
          <w:tcPr>
            <w:tcW w:w="9855" w:type="dxa"/>
            <w:gridSpan w:val="13"/>
            <w:tcBorders>
              <w:top w:val="nil"/>
            </w:tcBorders>
          </w:tcPr>
          <w:p w14:paraId="31A8C225" w14:textId="77777777" w:rsidR="009F1539" w:rsidRDefault="009F1539" w:rsidP="00892117">
            <w:pPr>
              <w:spacing w:before="60" w:after="60"/>
              <w:jc w:val="both"/>
            </w:pPr>
            <w:r>
              <w:t xml:space="preserve">doc. Ing. Vendula Pachlová, Ph.D. </w:t>
            </w:r>
            <w:r w:rsidRPr="00322C83">
              <w:t>(</w:t>
            </w:r>
            <w:proofErr w:type="gramStart"/>
            <w:r w:rsidRPr="00322C83">
              <w:t>100%</w:t>
            </w:r>
            <w:proofErr w:type="gramEnd"/>
            <w:r w:rsidRPr="00322C83">
              <w:t xml:space="preserve"> </w:t>
            </w:r>
            <w:r>
              <w:t>l</w:t>
            </w:r>
            <w:r w:rsidRPr="00322C83">
              <w:t>)</w:t>
            </w:r>
          </w:p>
        </w:tc>
      </w:tr>
      <w:tr w:rsidR="009F1539" w14:paraId="13DC457C" w14:textId="77777777" w:rsidTr="00FA4FEE">
        <w:trPr>
          <w:gridBefore w:val="1"/>
          <w:gridAfter w:val="1"/>
          <w:wBefore w:w="116" w:type="dxa"/>
          <w:wAfter w:w="236" w:type="dxa"/>
        </w:trPr>
        <w:tc>
          <w:tcPr>
            <w:tcW w:w="3435" w:type="dxa"/>
            <w:gridSpan w:val="3"/>
            <w:shd w:val="clear" w:color="auto" w:fill="F7CAAC"/>
          </w:tcPr>
          <w:p w14:paraId="7C9314F0" w14:textId="77777777" w:rsidR="009F1539" w:rsidRPr="005A0406" w:rsidRDefault="009F1539" w:rsidP="00892117">
            <w:pPr>
              <w:jc w:val="both"/>
              <w:rPr>
                <w:b/>
              </w:rPr>
            </w:pPr>
            <w:r w:rsidRPr="005A0406">
              <w:rPr>
                <w:b/>
              </w:rPr>
              <w:t>Hlavní témata a výsledky učení</w:t>
            </w:r>
          </w:p>
        </w:tc>
        <w:tc>
          <w:tcPr>
            <w:tcW w:w="6420" w:type="dxa"/>
            <w:gridSpan w:val="10"/>
            <w:tcBorders>
              <w:bottom w:val="nil"/>
            </w:tcBorders>
          </w:tcPr>
          <w:p w14:paraId="3197491A" w14:textId="77777777" w:rsidR="009F1539" w:rsidRPr="005A0406" w:rsidRDefault="009F1539" w:rsidP="00892117">
            <w:pPr>
              <w:jc w:val="both"/>
            </w:pPr>
          </w:p>
        </w:tc>
      </w:tr>
      <w:tr w:rsidR="009F1539" w14:paraId="11F0D16F" w14:textId="77777777" w:rsidTr="00FA4FEE">
        <w:trPr>
          <w:gridBefore w:val="1"/>
          <w:gridAfter w:val="1"/>
          <w:wBefore w:w="116" w:type="dxa"/>
          <w:wAfter w:w="236" w:type="dxa"/>
          <w:trHeight w:val="2197"/>
        </w:trPr>
        <w:tc>
          <w:tcPr>
            <w:tcW w:w="9855" w:type="dxa"/>
            <w:gridSpan w:val="13"/>
            <w:tcBorders>
              <w:top w:val="nil"/>
              <w:bottom w:val="single" w:sz="4" w:space="0" w:color="auto"/>
            </w:tcBorders>
          </w:tcPr>
          <w:p w14:paraId="04627420" w14:textId="77777777" w:rsidR="009F1539" w:rsidRPr="005D6616" w:rsidRDefault="009F1539" w:rsidP="00892117">
            <w:pPr>
              <w:jc w:val="both"/>
            </w:pPr>
            <w:r w:rsidRPr="005D6616">
              <w:t xml:space="preserve">Cílem předmětu je prohloubení praktických zkušeností z technologie zpracování mléka a mléčných výrobků. Současně je kladen důraz na nové trendy ve výrobě fermentovaných masných výrobků. </w:t>
            </w:r>
            <w:r w:rsidRPr="004A4018">
              <w:rPr>
                <w:b/>
                <w:bCs/>
              </w:rPr>
              <w:t>Obsah předmětu tvoří tyto tematické celky:</w:t>
            </w:r>
          </w:p>
          <w:p w14:paraId="500DAD71" w14:textId="77777777" w:rsidR="009F1539" w:rsidRPr="005D6616" w:rsidRDefault="009F1539" w:rsidP="00263F53">
            <w:pPr>
              <w:pStyle w:val="Odstavecseseznamem"/>
              <w:numPr>
                <w:ilvl w:val="0"/>
                <w:numId w:val="6"/>
              </w:numPr>
              <w:ind w:left="170" w:hanging="170"/>
              <w:jc w:val="both"/>
            </w:pPr>
            <w:r w:rsidRPr="005D6616">
              <w:t>Příprava mléka pro výrobu mléčných výrobků.</w:t>
            </w:r>
          </w:p>
          <w:p w14:paraId="37C39C45" w14:textId="77777777" w:rsidR="009F1539" w:rsidRPr="005D6616" w:rsidRDefault="009F1539" w:rsidP="00263F53">
            <w:pPr>
              <w:pStyle w:val="Odstavecseseznamem"/>
              <w:numPr>
                <w:ilvl w:val="0"/>
                <w:numId w:val="6"/>
              </w:numPr>
              <w:ind w:left="170" w:hanging="170"/>
              <w:jc w:val="both"/>
            </w:pPr>
            <w:r w:rsidRPr="005D6616">
              <w:t>Příprava čistých mlékařských kultur.</w:t>
            </w:r>
          </w:p>
          <w:p w14:paraId="664EE333" w14:textId="77777777" w:rsidR="009F1539" w:rsidRPr="005D6616" w:rsidRDefault="009F1539" w:rsidP="00263F53">
            <w:pPr>
              <w:pStyle w:val="Odstavecseseznamem"/>
              <w:numPr>
                <w:ilvl w:val="0"/>
                <w:numId w:val="6"/>
              </w:numPr>
              <w:ind w:left="170" w:hanging="170"/>
              <w:jc w:val="both"/>
            </w:pPr>
            <w:r w:rsidRPr="005D6616">
              <w:t>Výroba kysaných mléčných výrobků I.</w:t>
            </w:r>
          </w:p>
          <w:p w14:paraId="7B6EF716" w14:textId="77777777" w:rsidR="009F1539" w:rsidRPr="005D6616" w:rsidRDefault="009F1539" w:rsidP="00263F53">
            <w:pPr>
              <w:pStyle w:val="Odstavecseseznamem"/>
              <w:numPr>
                <w:ilvl w:val="0"/>
                <w:numId w:val="6"/>
              </w:numPr>
              <w:ind w:left="170" w:hanging="170"/>
              <w:jc w:val="both"/>
            </w:pPr>
            <w:r w:rsidRPr="005D6616">
              <w:t>Výroba kysaných mléčných výrobků II.</w:t>
            </w:r>
          </w:p>
          <w:p w14:paraId="6B0A05D8" w14:textId="77777777" w:rsidR="009F1539" w:rsidRPr="005D6616" w:rsidRDefault="009F1539" w:rsidP="00263F53">
            <w:pPr>
              <w:pStyle w:val="Odstavecseseznamem"/>
              <w:numPr>
                <w:ilvl w:val="0"/>
                <w:numId w:val="6"/>
              </w:numPr>
              <w:ind w:left="170" w:hanging="170"/>
              <w:jc w:val="both"/>
            </w:pPr>
            <w:r w:rsidRPr="005D6616">
              <w:t>Výroba másla biologickým zráním.</w:t>
            </w:r>
          </w:p>
          <w:p w14:paraId="7A8F1D3C" w14:textId="77777777" w:rsidR="009F1539" w:rsidRPr="005D6616" w:rsidRDefault="009F1539" w:rsidP="00263F53">
            <w:pPr>
              <w:pStyle w:val="Odstavecseseznamem"/>
              <w:numPr>
                <w:ilvl w:val="0"/>
                <w:numId w:val="6"/>
              </w:numPr>
              <w:ind w:left="170" w:hanging="170"/>
              <w:jc w:val="both"/>
            </w:pPr>
            <w:r w:rsidRPr="005D6616">
              <w:t>Výroba sýrů I.</w:t>
            </w:r>
          </w:p>
          <w:p w14:paraId="5F618B0B" w14:textId="77777777" w:rsidR="009F1539" w:rsidRPr="005D6616" w:rsidRDefault="009F1539" w:rsidP="00263F53">
            <w:pPr>
              <w:pStyle w:val="Odstavecseseznamem"/>
              <w:numPr>
                <w:ilvl w:val="0"/>
                <w:numId w:val="6"/>
              </w:numPr>
              <w:ind w:left="170" w:hanging="170"/>
              <w:jc w:val="both"/>
            </w:pPr>
            <w:r w:rsidRPr="005D6616">
              <w:t>Výroba sýrů II.</w:t>
            </w:r>
          </w:p>
          <w:p w14:paraId="3C2015C4" w14:textId="77777777" w:rsidR="009F1539" w:rsidRPr="005D6616" w:rsidRDefault="009F1539" w:rsidP="00263F53">
            <w:pPr>
              <w:pStyle w:val="Odstavecseseznamem"/>
              <w:numPr>
                <w:ilvl w:val="0"/>
                <w:numId w:val="6"/>
              </w:numPr>
              <w:ind w:left="170" w:hanging="170"/>
              <w:jc w:val="both"/>
            </w:pPr>
            <w:r w:rsidRPr="005D6616">
              <w:t>Výroba tvarohu.</w:t>
            </w:r>
          </w:p>
          <w:p w14:paraId="35EFC1D7" w14:textId="77777777" w:rsidR="009F1539" w:rsidRPr="005D6616" w:rsidRDefault="009F1539" w:rsidP="00263F53">
            <w:pPr>
              <w:pStyle w:val="Odstavecseseznamem"/>
              <w:numPr>
                <w:ilvl w:val="0"/>
                <w:numId w:val="6"/>
              </w:numPr>
              <w:ind w:left="170" w:hanging="170"/>
              <w:jc w:val="both"/>
            </w:pPr>
            <w:r w:rsidRPr="005D6616">
              <w:t>Zrání masa.</w:t>
            </w:r>
          </w:p>
          <w:p w14:paraId="49EC3371" w14:textId="77777777" w:rsidR="009F1539" w:rsidRPr="005D6616" w:rsidRDefault="009F1539" w:rsidP="00263F53">
            <w:pPr>
              <w:pStyle w:val="Odstavecseseznamem"/>
              <w:numPr>
                <w:ilvl w:val="0"/>
                <w:numId w:val="6"/>
              </w:numPr>
              <w:ind w:left="170" w:hanging="170"/>
              <w:jc w:val="both"/>
            </w:pPr>
            <w:r w:rsidRPr="005D6616">
              <w:t>Výroba fermentovaných masných výrobků I.</w:t>
            </w:r>
          </w:p>
          <w:p w14:paraId="057E43D5" w14:textId="77777777" w:rsidR="009F1539" w:rsidRPr="005D6616" w:rsidRDefault="009F1539" w:rsidP="00263F53">
            <w:pPr>
              <w:pStyle w:val="Odstavecseseznamem"/>
              <w:numPr>
                <w:ilvl w:val="0"/>
                <w:numId w:val="6"/>
              </w:numPr>
              <w:ind w:left="170" w:hanging="170"/>
              <w:jc w:val="both"/>
            </w:pPr>
            <w:r w:rsidRPr="005D6616">
              <w:t>Výroba fermentovaných masných výrobků II.</w:t>
            </w:r>
          </w:p>
          <w:p w14:paraId="57FCE452" w14:textId="77777777" w:rsidR="009F1539" w:rsidRPr="005D6616" w:rsidRDefault="009F1539" w:rsidP="00263F53">
            <w:pPr>
              <w:pStyle w:val="Odstavecseseznamem"/>
              <w:numPr>
                <w:ilvl w:val="0"/>
                <w:numId w:val="6"/>
              </w:numPr>
              <w:ind w:left="170" w:hanging="170"/>
              <w:jc w:val="both"/>
            </w:pPr>
            <w:r w:rsidRPr="005D6616">
              <w:t>Výroba fermentovaných rybích výrobků.</w:t>
            </w:r>
          </w:p>
          <w:p w14:paraId="1BD0027F" w14:textId="77777777" w:rsidR="009F1539" w:rsidRPr="005D6616" w:rsidRDefault="009F1539" w:rsidP="00263F53">
            <w:pPr>
              <w:pStyle w:val="Odstavecseseznamem"/>
              <w:numPr>
                <w:ilvl w:val="0"/>
                <w:numId w:val="6"/>
              </w:numPr>
              <w:ind w:left="170" w:hanging="170"/>
              <w:jc w:val="both"/>
            </w:pPr>
            <w:r w:rsidRPr="005D6616">
              <w:t>Výroba ostatních fermentovaných živočišných produktů.</w:t>
            </w:r>
          </w:p>
          <w:p w14:paraId="33C00BDC" w14:textId="77777777" w:rsidR="009F1539" w:rsidRDefault="009F1539" w:rsidP="00263F53">
            <w:pPr>
              <w:pStyle w:val="Odstavecseseznamem"/>
              <w:numPr>
                <w:ilvl w:val="0"/>
                <w:numId w:val="6"/>
              </w:numPr>
              <w:ind w:left="170" w:hanging="170"/>
              <w:jc w:val="both"/>
            </w:pPr>
            <w:r w:rsidRPr="005D6616">
              <w:t>Vady výrobků a jejich příčiny.</w:t>
            </w:r>
          </w:p>
          <w:p w14:paraId="656689E6" w14:textId="77777777" w:rsidR="007328F8" w:rsidRDefault="007328F8" w:rsidP="007328F8">
            <w:pPr>
              <w:pStyle w:val="Odstavecseseznamem"/>
              <w:ind w:left="170"/>
              <w:jc w:val="both"/>
            </w:pPr>
          </w:p>
          <w:p w14:paraId="29C533FE" w14:textId="512C5D34" w:rsidR="007328F8" w:rsidRPr="00263F53" w:rsidRDefault="007328F8" w:rsidP="007328F8">
            <w:pPr>
              <w:jc w:val="both"/>
              <w:rPr>
                <w:b/>
                <w:bCs/>
              </w:rPr>
            </w:pPr>
            <w:r w:rsidRPr="00263F53">
              <w:rPr>
                <w:b/>
                <w:bCs/>
              </w:rPr>
              <w:t xml:space="preserve">Očekávané výsledky </w:t>
            </w:r>
            <w:r w:rsidR="006A17CA" w:rsidRPr="00263F53">
              <w:rPr>
                <w:b/>
                <w:bCs/>
              </w:rPr>
              <w:t>učení</w:t>
            </w:r>
            <w:r w:rsidRPr="00263F53">
              <w:rPr>
                <w:b/>
                <w:bCs/>
              </w:rPr>
              <w:t xml:space="preserve"> </w:t>
            </w:r>
            <w:r w:rsidRPr="00263F53">
              <w:rPr>
                <w:b/>
                <w:color w:val="000000" w:themeColor="text1"/>
              </w:rPr>
              <w:t>– po absolvování předmětu student prokazuje:</w:t>
            </w:r>
          </w:p>
          <w:p w14:paraId="0D685F48" w14:textId="77777777" w:rsidR="007328F8" w:rsidRPr="00263F53" w:rsidRDefault="007328F8" w:rsidP="007328F8">
            <w:pPr>
              <w:tabs>
                <w:tab w:val="left" w:pos="328"/>
              </w:tabs>
              <w:rPr>
                <w:b/>
                <w:color w:val="000000" w:themeColor="text1"/>
              </w:rPr>
            </w:pPr>
            <w:r w:rsidRPr="00263F53">
              <w:rPr>
                <w:b/>
              </w:rPr>
              <w:t>Odborné z</w:t>
            </w:r>
            <w:r w:rsidRPr="00263F53">
              <w:rPr>
                <w:b/>
                <w:color w:val="000000" w:themeColor="text1"/>
              </w:rPr>
              <w:t xml:space="preserve">nalosti: </w:t>
            </w:r>
          </w:p>
          <w:p w14:paraId="25337A58" w14:textId="77777777" w:rsidR="00263F53" w:rsidRPr="00263F53" w:rsidRDefault="00263F53" w:rsidP="00263F53">
            <w:pPr>
              <w:pStyle w:val="Odstavecseseznamem"/>
              <w:numPr>
                <w:ilvl w:val="0"/>
                <w:numId w:val="6"/>
              </w:numPr>
              <w:ind w:left="170" w:hanging="170"/>
              <w:jc w:val="both"/>
            </w:pPr>
            <w:r w:rsidRPr="00263F53">
              <w:t>popsat přípravu mléka na výrobu mléčných výrobků</w:t>
            </w:r>
          </w:p>
          <w:p w14:paraId="42E935AC" w14:textId="77777777" w:rsidR="00263F53" w:rsidRPr="00263F53" w:rsidRDefault="00263F53" w:rsidP="00263F53">
            <w:pPr>
              <w:pStyle w:val="Odstavecseseznamem"/>
              <w:numPr>
                <w:ilvl w:val="0"/>
                <w:numId w:val="6"/>
              </w:numPr>
              <w:ind w:left="170" w:hanging="170"/>
              <w:jc w:val="both"/>
            </w:pPr>
            <w:r w:rsidRPr="00263F53">
              <w:t>charakterizovat přípravu čistých mlékárenských kultur</w:t>
            </w:r>
          </w:p>
          <w:p w14:paraId="07BCDEB4" w14:textId="79C2B5FD" w:rsidR="00263F53" w:rsidRPr="00263F53" w:rsidRDefault="00263F53" w:rsidP="00263F53">
            <w:pPr>
              <w:pStyle w:val="Odstavecseseznamem"/>
              <w:numPr>
                <w:ilvl w:val="0"/>
                <w:numId w:val="6"/>
              </w:numPr>
              <w:ind w:left="170" w:hanging="170"/>
              <w:jc w:val="both"/>
            </w:pPr>
            <w:r>
              <w:t>p</w:t>
            </w:r>
            <w:r w:rsidRPr="00263F53">
              <w:t>opsat výrobu kysaných mléčných výrobků</w:t>
            </w:r>
          </w:p>
          <w:p w14:paraId="73B86359" w14:textId="77777777" w:rsidR="00263F53" w:rsidRPr="00263F53" w:rsidRDefault="00263F53" w:rsidP="00263F53">
            <w:pPr>
              <w:pStyle w:val="Odstavecseseznamem"/>
              <w:numPr>
                <w:ilvl w:val="0"/>
                <w:numId w:val="6"/>
              </w:numPr>
              <w:ind w:left="170" w:hanging="170"/>
              <w:jc w:val="both"/>
            </w:pPr>
            <w:r w:rsidRPr="00263F53">
              <w:t>popsat zrání masa</w:t>
            </w:r>
          </w:p>
          <w:p w14:paraId="03C843DF" w14:textId="77777777" w:rsidR="00263F53" w:rsidRPr="00263F53" w:rsidRDefault="00263F53" w:rsidP="00263F53">
            <w:pPr>
              <w:pStyle w:val="Odstavecseseznamem"/>
              <w:numPr>
                <w:ilvl w:val="0"/>
                <w:numId w:val="6"/>
              </w:numPr>
              <w:ind w:left="170" w:hanging="170"/>
              <w:jc w:val="both"/>
            </w:pPr>
            <w:r w:rsidRPr="00263F53">
              <w:t>popsat výrobu fermentovaných masných výrobků</w:t>
            </w:r>
          </w:p>
          <w:p w14:paraId="4D004F85" w14:textId="77777777" w:rsidR="007328F8" w:rsidRPr="00263F53" w:rsidRDefault="007328F8" w:rsidP="007328F8">
            <w:pPr>
              <w:tabs>
                <w:tab w:val="left" w:pos="328"/>
              </w:tabs>
              <w:rPr>
                <w:b/>
                <w:color w:val="000000" w:themeColor="text1"/>
              </w:rPr>
            </w:pPr>
          </w:p>
          <w:p w14:paraId="1FF77B75" w14:textId="77777777" w:rsidR="007328F8" w:rsidRPr="00FA5070" w:rsidRDefault="007328F8" w:rsidP="007328F8">
            <w:pPr>
              <w:tabs>
                <w:tab w:val="left" w:pos="328"/>
              </w:tabs>
              <w:rPr>
                <w:b/>
                <w:color w:val="000000" w:themeColor="text1"/>
              </w:rPr>
            </w:pPr>
            <w:r w:rsidRPr="00263F53">
              <w:rPr>
                <w:b/>
                <w:color w:val="000000" w:themeColor="text1"/>
              </w:rPr>
              <w:t>Odborné dovednosti:</w:t>
            </w:r>
          </w:p>
          <w:p w14:paraId="6CCC1EC4" w14:textId="77777777" w:rsidR="00263F53" w:rsidRPr="00263F53" w:rsidRDefault="00263F53" w:rsidP="00263F53">
            <w:pPr>
              <w:pStyle w:val="Odstavecseseznamem"/>
              <w:numPr>
                <w:ilvl w:val="0"/>
                <w:numId w:val="6"/>
              </w:numPr>
              <w:ind w:left="170" w:hanging="170"/>
              <w:jc w:val="both"/>
            </w:pPr>
            <w:r w:rsidRPr="00263F53">
              <w:t>vyrobit kysané mléčné výrobky za použití různých čistých mlékárenských kultur a surovinové skladby</w:t>
            </w:r>
          </w:p>
          <w:p w14:paraId="6DC53897" w14:textId="77777777" w:rsidR="00263F53" w:rsidRPr="00263F53" w:rsidRDefault="00263F53" w:rsidP="00263F53">
            <w:pPr>
              <w:pStyle w:val="Odstavecseseznamem"/>
              <w:numPr>
                <w:ilvl w:val="0"/>
                <w:numId w:val="6"/>
              </w:numPr>
              <w:ind w:left="170" w:hanging="170"/>
              <w:jc w:val="both"/>
            </w:pPr>
            <w:r w:rsidRPr="00263F53">
              <w:t>vyrobit máslo pomocí biologického zrání</w:t>
            </w:r>
          </w:p>
          <w:p w14:paraId="4218EE91" w14:textId="77777777" w:rsidR="00263F53" w:rsidRPr="00263F53" w:rsidRDefault="00263F53" w:rsidP="00263F53">
            <w:pPr>
              <w:pStyle w:val="Odstavecseseznamem"/>
              <w:numPr>
                <w:ilvl w:val="0"/>
                <w:numId w:val="6"/>
              </w:numPr>
              <w:ind w:left="170" w:hanging="170"/>
              <w:jc w:val="both"/>
            </w:pPr>
            <w:r w:rsidRPr="00263F53">
              <w:t>vyrobit sýry</w:t>
            </w:r>
          </w:p>
          <w:p w14:paraId="5185184D" w14:textId="77777777" w:rsidR="00263F53" w:rsidRPr="00263F53" w:rsidRDefault="00263F53" w:rsidP="00263F53">
            <w:pPr>
              <w:pStyle w:val="Odstavecseseznamem"/>
              <w:numPr>
                <w:ilvl w:val="0"/>
                <w:numId w:val="6"/>
              </w:numPr>
              <w:ind w:left="170" w:hanging="170"/>
              <w:jc w:val="both"/>
            </w:pPr>
            <w:r w:rsidRPr="00263F53">
              <w:t>vyrobit fermentované masné výrobky s různou surovinovou skladbou</w:t>
            </w:r>
          </w:p>
          <w:p w14:paraId="15FC7A69" w14:textId="7170A1B7" w:rsidR="00263F53" w:rsidRPr="00263F53" w:rsidRDefault="00263F53" w:rsidP="00263F53">
            <w:pPr>
              <w:pStyle w:val="Odstavecseseznamem"/>
              <w:numPr>
                <w:ilvl w:val="0"/>
                <w:numId w:val="6"/>
              </w:numPr>
              <w:ind w:left="170" w:hanging="170"/>
              <w:jc w:val="both"/>
            </w:pPr>
            <w:r w:rsidRPr="00263F53">
              <w:t>posoudit vliv zrání masa na vlastnosti masných výrobků</w:t>
            </w:r>
          </w:p>
        </w:tc>
      </w:tr>
      <w:tr w:rsidR="009F1539" w14:paraId="0918567E" w14:textId="77777777" w:rsidTr="00FA4FEE">
        <w:trPr>
          <w:gridBefore w:val="1"/>
          <w:gridAfter w:val="1"/>
          <w:wBefore w:w="116" w:type="dxa"/>
          <w:wAfter w:w="236" w:type="dxa"/>
          <w:trHeight w:val="283"/>
        </w:trPr>
        <w:tc>
          <w:tcPr>
            <w:tcW w:w="3435" w:type="dxa"/>
            <w:gridSpan w:val="3"/>
            <w:tcBorders>
              <w:top w:val="single" w:sz="4" w:space="0" w:color="auto"/>
              <w:bottom w:val="single" w:sz="4" w:space="0" w:color="auto"/>
              <w:right w:val="single" w:sz="4" w:space="0" w:color="auto"/>
            </w:tcBorders>
            <w:shd w:val="clear" w:color="auto" w:fill="F7CAAC"/>
          </w:tcPr>
          <w:p w14:paraId="5E9F4725" w14:textId="77777777" w:rsidR="009F1539" w:rsidRPr="005A0406" w:rsidRDefault="009F1539" w:rsidP="00892117">
            <w:pPr>
              <w:jc w:val="both"/>
            </w:pPr>
            <w:r w:rsidRPr="005A0406">
              <w:rPr>
                <w:b/>
              </w:rPr>
              <w:t>Metody výuky</w:t>
            </w:r>
          </w:p>
        </w:tc>
        <w:tc>
          <w:tcPr>
            <w:tcW w:w="6420" w:type="dxa"/>
            <w:gridSpan w:val="10"/>
            <w:tcBorders>
              <w:top w:val="single" w:sz="4" w:space="0" w:color="auto"/>
              <w:left w:val="single" w:sz="4" w:space="0" w:color="auto"/>
              <w:bottom w:val="nil"/>
              <w:right w:val="single" w:sz="4" w:space="0" w:color="auto"/>
            </w:tcBorders>
          </w:tcPr>
          <w:p w14:paraId="1F793CA5" w14:textId="77777777" w:rsidR="009F1539" w:rsidRDefault="009F1539" w:rsidP="00892117">
            <w:pPr>
              <w:jc w:val="both"/>
            </w:pPr>
          </w:p>
        </w:tc>
      </w:tr>
      <w:tr w:rsidR="009F1539" w14:paraId="6CCB1E76" w14:textId="77777777" w:rsidTr="00FA4FEE">
        <w:trPr>
          <w:gridBefore w:val="1"/>
          <w:gridAfter w:val="1"/>
          <w:wBefore w:w="116" w:type="dxa"/>
          <w:wAfter w:w="236" w:type="dxa"/>
          <w:trHeight w:val="1053"/>
        </w:trPr>
        <w:tc>
          <w:tcPr>
            <w:tcW w:w="9855" w:type="dxa"/>
            <w:gridSpan w:val="13"/>
            <w:tcBorders>
              <w:top w:val="nil"/>
              <w:bottom w:val="single" w:sz="4" w:space="0" w:color="auto"/>
            </w:tcBorders>
          </w:tcPr>
          <w:p w14:paraId="1B9CBFC2" w14:textId="77777777" w:rsidR="005B14F9" w:rsidRPr="00263F53" w:rsidRDefault="005B14F9" w:rsidP="005B14F9">
            <w:pPr>
              <w:jc w:val="both"/>
              <w:rPr>
                <w:b/>
                <w:bCs/>
                <w:u w:val="single"/>
              </w:rPr>
            </w:pPr>
            <w:r w:rsidRPr="00263F53">
              <w:rPr>
                <w:b/>
                <w:bCs/>
                <w:u w:val="single"/>
              </w:rPr>
              <w:t>Metody a přístupy používané ve výuce</w:t>
            </w:r>
          </w:p>
          <w:p w14:paraId="6775413A" w14:textId="77777777" w:rsidR="005B14F9" w:rsidRPr="00263F53" w:rsidRDefault="005B14F9" w:rsidP="005B14F9">
            <w:pPr>
              <w:pStyle w:val="Nadpis5"/>
              <w:spacing w:before="0"/>
              <w:rPr>
                <w:rFonts w:ascii="Times New Roman" w:eastAsia="Times New Roman" w:hAnsi="Times New Roman" w:cs="Times New Roman"/>
                <w:b/>
                <w:bCs/>
                <w:color w:val="auto"/>
              </w:rPr>
            </w:pPr>
            <w:r w:rsidRPr="00263F53">
              <w:rPr>
                <w:rFonts w:ascii="Times New Roman" w:eastAsia="Times New Roman" w:hAnsi="Times New Roman" w:cs="Times New Roman"/>
                <w:b/>
                <w:bCs/>
                <w:color w:val="auto"/>
              </w:rPr>
              <w:t>Pro dosažení odborných znalostí jsou užívány vyučovací metody:</w:t>
            </w:r>
          </w:p>
          <w:p w14:paraId="1854406A" w14:textId="1A4A7533" w:rsidR="005B14F9" w:rsidRPr="00263F53" w:rsidRDefault="0023240B" w:rsidP="005B14F9">
            <w:r w:rsidRPr="00263F53">
              <w:t>Analýza prezentace, Dialogická (diskuse, rozhovor, brainstorming)</w:t>
            </w:r>
          </w:p>
          <w:p w14:paraId="7337DD06" w14:textId="77777777" w:rsidR="005B14F9" w:rsidRPr="00263F53" w:rsidRDefault="005B14F9" w:rsidP="005B14F9">
            <w:pPr>
              <w:jc w:val="both"/>
            </w:pPr>
          </w:p>
          <w:p w14:paraId="41272A10" w14:textId="65D1DE54" w:rsidR="005B14F9" w:rsidRPr="00263F53" w:rsidRDefault="005B14F9" w:rsidP="005B14F9">
            <w:pPr>
              <w:pStyle w:val="Nadpis5"/>
              <w:spacing w:before="0"/>
              <w:rPr>
                <w:rFonts w:ascii="Times New Roman" w:eastAsia="Times New Roman" w:hAnsi="Times New Roman" w:cs="Times New Roman"/>
                <w:b/>
                <w:bCs/>
                <w:color w:val="auto"/>
              </w:rPr>
            </w:pPr>
            <w:r w:rsidRPr="00263F53">
              <w:rPr>
                <w:rFonts w:ascii="Times New Roman" w:eastAsia="Times New Roman" w:hAnsi="Times New Roman" w:cs="Times New Roman"/>
                <w:b/>
                <w:bCs/>
                <w:color w:val="auto"/>
              </w:rPr>
              <w:t>Pro dosažení odborných dovedností jsou užívány vyučovací metody:</w:t>
            </w:r>
          </w:p>
          <w:p w14:paraId="3F4B244B" w14:textId="0232F895" w:rsidR="0023240B" w:rsidRPr="00263F53" w:rsidRDefault="0023240B" w:rsidP="0023240B">
            <w:r w:rsidRPr="00263F53">
              <w:t>Praktické procvičování, Laborování</w:t>
            </w:r>
          </w:p>
          <w:p w14:paraId="1A2ABC96" w14:textId="77777777" w:rsidR="005B14F9" w:rsidRPr="00263F53" w:rsidRDefault="005B14F9" w:rsidP="005B14F9"/>
          <w:p w14:paraId="74917A1D" w14:textId="77777777" w:rsidR="005B14F9" w:rsidRPr="00263F53" w:rsidRDefault="005B14F9" w:rsidP="005B14F9">
            <w:pPr>
              <w:pStyle w:val="Nadpis5"/>
              <w:spacing w:before="0"/>
              <w:rPr>
                <w:rFonts w:ascii="Times New Roman" w:eastAsia="Times New Roman" w:hAnsi="Times New Roman" w:cs="Times New Roman"/>
                <w:b/>
                <w:bCs/>
                <w:color w:val="auto"/>
              </w:rPr>
            </w:pPr>
            <w:r w:rsidRPr="00263F53">
              <w:rPr>
                <w:rFonts w:ascii="Times New Roman" w:eastAsia="Times New Roman" w:hAnsi="Times New Roman" w:cs="Times New Roman"/>
                <w:b/>
                <w:bCs/>
                <w:color w:val="auto"/>
              </w:rPr>
              <w:t>Očekávané výsledky učení dosažené studiem předmětu jsou ověřovány hodnoticími metodami:</w:t>
            </w:r>
          </w:p>
          <w:p w14:paraId="26EB2B21" w14:textId="77777777" w:rsidR="009F1539" w:rsidRPr="00263F53" w:rsidRDefault="001F0401" w:rsidP="005B14F9">
            <w:pPr>
              <w:jc w:val="both"/>
              <w:rPr>
                <w:color w:val="000000"/>
              </w:rPr>
            </w:pPr>
            <w:r w:rsidRPr="00263F53">
              <w:rPr>
                <w:color w:val="000000"/>
              </w:rPr>
              <w:t xml:space="preserve">Analýza prezentace studenta, </w:t>
            </w:r>
            <w:r w:rsidR="005B14F9" w:rsidRPr="00263F53">
              <w:rPr>
                <w:color w:val="000000"/>
              </w:rPr>
              <w:t>Příprava a přednes prezentace</w:t>
            </w:r>
          </w:p>
          <w:p w14:paraId="51D0D63F" w14:textId="77777777" w:rsidR="00E24E16" w:rsidRPr="00263F53" w:rsidRDefault="00E24E16" w:rsidP="005B14F9">
            <w:pPr>
              <w:jc w:val="both"/>
              <w:rPr>
                <w:color w:val="000000"/>
              </w:rPr>
            </w:pPr>
          </w:p>
          <w:p w14:paraId="53B80D5F" w14:textId="77777777" w:rsidR="00E24E16" w:rsidRPr="00E24E16" w:rsidRDefault="00E24E16" w:rsidP="00E24E16">
            <w:pPr>
              <w:jc w:val="both"/>
              <w:rPr>
                <w:b/>
                <w:bCs/>
                <w:u w:val="single"/>
              </w:rPr>
            </w:pPr>
            <w:r w:rsidRPr="00263F53">
              <w:rPr>
                <w:b/>
                <w:bCs/>
                <w:u w:val="single"/>
              </w:rPr>
              <w:t>Používané didaktické prostředky</w:t>
            </w:r>
          </w:p>
          <w:p w14:paraId="1DF165F0" w14:textId="77777777" w:rsidR="0090710E" w:rsidRDefault="007E0314" w:rsidP="0090710E">
            <w:pPr>
              <w:jc w:val="both"/>
            </w:pPr>
            <w:r w:rsidRPr="0071371D">
              <w:t>Při výuce jsou využívány technické výukové prostředky – vizuální/audiovizuální prostředky výpočetní a prezentační techniky, materiální vybavení poslucháren, seminárních a odborných učeben a laboratoří a mod</w:t>
            </w:r>
            <w:r w:rsidRPr="00263F53">
              <w:t xml:space="preserve">erní učební pomůcky, zejm. </w:t>
            </w:r>
            <w:proofErr w:type="spellStart"/>
            <w:r w:rsidRPr="00263F53">
              <w:t>dataprojekce</w:t>
            </w:r>
            <w:proofErr w:type="spellEnd"/>
            <w:r w:rsidRPr="00263F53">
              <w:t>, výukové počítačové programy, zdroje odborné literatury, prezentace, modely.</w:t>
            </w:r>
          </w:p>
          <w:p w14:paraId="49BEFF37" w14:textId="77777777" w:rsidR="0090710E" w:rsidRDefault="0090710E" w:rsidP="0090710E">
            <w:pPr>
              <w:jc w:val="both"/>
            </w:pPr>
          </w:p>
          <w:p w14:paraId="05BADD5E" w14:textId="6327A336" w:rsidR="00E24E16" w:rsidRDefault="007E0314" w:rsidP="0090710E">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3A3D93" w:rsidRPr="0071371D">
              <w:t>M</w:t>
            </w:r>
            <w:r w:rsidR="003A3D93">
              <w:t>S</w:t>
            </w:r>
            <w:r w:rsidR="003A3D93"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7FAB18C2" w14:textId="77777777" w:rsidTr="00FA4FEE">
        <w:trPr>
          <w:gridBefore w:val="1"/>
          <w:gridAfter w:val="1"/>
          <w:wBefore w:w="116" w:type="dxa"/>
          <w:wAfter w:w="236" w:type="dxa"/>
          <w:trHeight w:val="265"/>
        </w:trPr>
        <w:tc>
          <w:tcPr>
            <w:tcW w:w="3435" w:type="dxa"/>
            <w:gridSpan w:val="3"/>
            <w:tcBorders>
              <w:top w:val="single" w:sz="4" w:space="0" w:color="auto"/>
            </w:tcBorders>
            <w:shd w:val="clear" w:color="auto" w:fill="F7CAAC"/>
          </w:tcPr>
          <w:p w14:paraId="475C815D" w14:textId="77777777" w:rsidR="009F1539" w:rsidRDefault="009F1539" w:rsidP="00892117">
            <w:pPr>
              <w:jc w:val="both"/>
            </w:pPr>
            <w:r>
              <w:rPr>
                <w:b/>
              </w:rPr>
              <w:lastRenderedPageBreak/>
              <w:t>Studijní literatura a studijní pomůcky</w:t>
            </w:r>
          </w:p>
        </w:tc>
        <w:tc>
          <w:tcPr>
            <w:tcW w:w="6420" w:type="dxa"/>
            <w:gridSpan w:val="10"/>
            <w:tcBorders>
              <w:top w:val="single" w:sz="4" w:space="0" w:color="auto"/>
              <w:bottom w:val="nil"/>
            </w:tcBorders>
          </w:tcPr>
          <w:p w14:paraId="42DBA739" w14:textId="77777777" w:rsidR="009F1539" w:rsidRDefault="009F1539" w:rsidP="00892117">
            <w:pPr>
              <w:jc w:val="both"/>
            </w:pPr>
          </w:p>
        </w:tc>
      </w:tr>
      <w:tr w:rsidR="009F1539" w14:paraId="4C6C6571" w14:textId="77777777" w:rsidTr="00FA4FEE">
        <w:trPr>
          <w:gridBefore w:val="1"/>
          <w:gridAfter w:val="1"/>
          <w:wBefore w:w="116" w:type="dxa"/>
          <w:wAfter w:w="236" w:type="dxa"/>
          <w:trHeight w:val="1497"/>
        </w:trPr>
        <w:tc>
          <w:tcPr>
            <w:tcW w:w="9855" w:type="dxa"/>
            <w:gridSpan w:val="13"/>
            <w:tcBorders>
              <w:top w:val="nil"/>
            </w:tcBorders>
          </w:tcPr>
          <w:p w14:paraId="61E1CF9F" w14:textId="77777777" w:rsidR="009F1539" w:rsidRPr="002A3602" w:rsidRDefault="009F1539" w:rsidP="00892117">
            <w:pPr>
              <w:jc w:val="both"/>
              <w:rPr>
                <w:u w:val="single"/>
              </w:rPr>
            </w:pPr>
            <w:r w:rsidRPr="002A3602">
              <w:rPr>
                <w:u w:val="single"/>
              </w:rPr>
              <w:t>Povinná literatura:</w:t>
            </w:r>
          </w:p>
          <w:p w14:paraId="2EE6FE6C" w14:textId="77777777" w:rsidR="009F1539" w:rsidRPr="002A3602" w:rsidRDefault="009F1539" w:rsidP="00892117">
            <w:pPr>
              <w:shd w:val="clear" w:color="auto" w:fill="FFFFFF"/>
              <w:jc w:val="both"/>
              <w:rPr>
                <w:color w:val="000000"/>
              </w:rPr>
            </w:pPr>
            <w:r w:rsidRPr="002A3602">
              <w:rPr>
                <w:color w:val="000000"/>
              </w:rPr>
              <w:t xml:space="preserve">KADLEC, P., MELZOCH, K., VOLDŘICH, M. Co byste měli vědět o výrobě potravin? Technologie potravin. Ostrava: </w:t>
            </w:r>
            <w:proofErr w:type="spellStart"/>
            <w:r w:rsidRPr="002A3602">
              <w:rPr>
                <w:color w:val="000000"/>
              </w:rPr>
              <w:t>Key</w:t>
            </w:r>
            <w:proofErr w:type="spellEnd"/>
            <w:r w:rsidRPr="002A3602">
              <w:rPr>
                <w:color w:val="000000"/>
              </w:rPr>
              <w:t xml:space="preserve"> </w:t>
            </w:r>
            <w:proofErr w:type="spellStart"/>
            <w:r w:rsidRPr="002A3602">
              <w:rPr>
                <w:color w:val="000000"/>
              </w:rPr>
              <w:t>Publishing</w:t>
            </w:r>
            <w:proofErr w:type="spellEnd"/>
            <w:r w:rsidRPr="002A3602">
              <w:rPr>
                <w:color w:val="000000"/>
              </w:rPr>
              <w:t>, 2009. ISBN 978-80-7418-051-4.</w:t>
            </w:r>
          </w:p>
          <w:p w14:paraId="6EBB5225" w14:textId="77777777" w:rsidR="009F1539" w:rsidRPr="002A3602" w:rsidRDefault="009F1539" w:rsidP="00892117">
            <w:pPr>
              <w:shd w:val="clear" w:color="auto" w:fill="FFFFFF"/>
              <w:jc w:val="both"/>
            </w:pPr>
            <w:r w:rsidRPr="002A3602">
              <w:rPr>
                <w:color w:val="000000"/>
              </w:rPr>
              <w:t>ŠNIRC, J., GOLIAN, J., HERIAN, K., BUŇKA, F., BUŇKOVÁ, L., ČANIGOVÁ, M. </w:t>
            </w:r>
            <w:proofErr w:type="spellStart"/>
            <w:r w:rsidRPr="002A3602">
              <w:rPr>
                <w:color w:val="000000"/>
              </w:rPr>
              <w:t>Mlieko</w:t>
            </w:r>
            <w:proofErr w:type="spellEnd"/>
            <w:r w:rsidRPr="002A3602">
              <w:rPr>
                <w:color w:val="000000"/>
              </w:rPr>
              <w:t xml:space="preserve"> a </w:t>
            </w:r>
            <w:proofErr w:type="spellStart"/>
            <w:r w:rsidRPr="002A3602">
              <w:rPr>
                <w:color w:val="000000"/>
              </w:rPr>
              <w:t>mliečne</w:t>
            </w:r>
            <w:proofErr w:type="spellEnd"/>
            <w:r w:rsidRPr="002A3602">
              <w:rPr>
                <w:color w:val="000000"/>
              </w:rPr>
              <w:t xml:space="preserve"> výrobky. Nitra: SPU, 2016. ISBN 978-80-552-1451-1.</w:t>
            </w:r>
          </w:p>
          <w:p w14:paraId="234B3846" w14:textId="77777777" w:rsidR="009F1539" w:rsidRPr="002A3602" w:rsidRDefault="009F1539" w:rsidP="00892117">
            <w:pPr>
              <w:shd w:val="clear" w:color="auto" w:fill="FFFFFF"/>
              <w:jc w:val="both"/>
            </w:pPr>
            <w:r w:rsidRPr="002A3602">
              <w:rPr>
                <w:bCs/>
                <w:color w:val="000000"/>
              </w:rPr>
              <w:t xml:space="preserve">KADLEC, P. a kol. Technologie potravin – Přehled tradičních potravinářských výrob. 1. vyd. Ostrava: </w:t>
            </w:r>
            <w:proofErr w:type="spellStart"/>
            <w:r w:rsidRPr="002A3602">
              <w:rPr>
                <w:bCs/>
                <w:color w:val="000000"/>
              </w:rPr>
              <w:t>Key</w:t>
            </w:r>
            <w:proofErr w:type="spellEnd"/>
            <w:r w:rsidRPr="002A3602">
              <w:rPr>
                <w:bCs/>
                <w:color w:val="000000"/>
              </w:rPr>
              <w:t xml:space="preserve"> </w:t>
            </w:r>
            <w:proofErr w:type="spellStart"/>
            <w:r w:rsidRPr="002A3602">
              <w:rPr>
                <w:bCs/>
                <w:color w:val="000000"/>
              </w:rPr>
              <w:t>Publishing</w:t>
            </w:r>
            <w:proofErr w:type="spellEnd"/>
            <w:r w:rsidRPr="002A3602">
              <w:rPr>
                <w:bCs/>
                <w:color w:val="000000"/>
              </w:rPr>
              <w:t>, 2012. ISBN 978-80-7418-145-0.</w:t>
            </w:r>
          </w:p>
          <w:p w14:paraId="17BA9F63" w14:textId="77777777" w:rsidR="009F1539" w:rsidRPr="002A3602" w:rsidRDefault="009F1539" w:rsidP="00892117">
            <w:pPr>
              <w:jc w:val="both"/>
            </w:pPr>
          </w:p>
          <w:p w14:paraId="6D815727" w14:textId="77777777" w:rsidR="009F1539" w:rsidRPr="002A3602" w:rsidRDefault="009F1539" w:rsidP="00892117">
            <w:pPr>
              <w:jc w:val="both"/>
              <w:rPr>
                <w:u w:val="single"/>
              </w:rPr>
            </w:pPr>
            <w:r w:rsidRPr="002A3602">
              <w:rPr>
                <w:u w:val="single"/>
              </w:rPr>
              <w:t>Doporučená literatura:</w:t>
            </w:r>
          </w:p>
          <w:p w14:paraId="15F96A3B" w14:textId="77777777" w:rsidR="009F1539" w:rsidRPr="002A3602" w:rsidRDefault="009F1539" w:rsidP="00892117">
            <w:pPr>
              <w:shd w:val="clear" w:color="auto" w:fill="FFFFFF"/>
              <w:jc w:val="both"/>
              <w:rPr>
                <w:color w:val="000000"/>
              </w:rPr>
            </w:pPr>
            <w:r w:rsidRPr="002A3602">
              <w:rPr>
                <w:color w:val="000000"/>
              </w:rPr>
              <w:t>BYLUND, G. </w:t>
            </w:r>
            <w:proofErr w:type="spellStart"/>
            <w:r w:rsidRPr="002A3602">
              <w:rPr>
                <w:color w:val="000000"/>
              </w:rPr>
              <w:t>Dairy</w:t>
            </w:r>
            <w:proofErr w:type="spellEnd"/>
            <w:r w:rsidRPr="002A3602">
              <w:rPr>
                <w:color w:val="000000"/>
              </w:rPr>
              <w:t xml:space="preserve"> </w:t>
            </w:r>
            <w:proofErr w:type="spellStart"/>
            <w:r>
              <w:rPr>
                <w:color w:val="000000"/>
              </w:rPr>
              <w:t>P</w:t>
            </w:r>
            <w:r w:rsidRPr="002A3602">
              <w:rPr>
                <w:color w:val="000000"/>
              </w:rPr>
              <w:t>rocessing</w:t>
            </w:r>
            <w:proofErr w:type="spellEnd"/>
            <w:r w:rsidRPr="002A3602">
              <w:rPr>
                <w:color w:val="000000"/>
              </w:rPr>
              <w:t xml:space="preserve"> </w:t>
            </w:r>
            <w:r>
              <w:rPr>
                <w:color w:val="000000"/>
              </w:rPr>
              <w:t>H</w:t>
            </w:r>
            <w:r w:rsidRPr="002A3602">
              <w:rPr>
                <w:color w:val="000000"/>
              </w:rPr>
              <w:t xml:space="preserve">andbook. Lund: Tetra Pak </w:t>
            </w:r>
            <w:proofErr w:type="spellStart"/>
            <w:r w:rsidRPr="002A3602">
              <w:rPr>
                <w:color w:val="000000"/>
              </w:rPr>
              <w:t>Processing</w:t>
            </w:r>
            <w:proofErr w:type="spellEnd"/>
            <w:r w:rsidRPr="002A3602">
              <w:rPr>
                <w:color w:val="000000"/>
              </w:rPr>
              <w:t xml:space="preserve"> Systems AB, 2015.</w:t>
            </w:r>
            <w:r>
              <w:rPr>
                <w:color w:val="000000"/>
              </w:rPr>
              <w:t xml:space="preserve"> </w:t>
            </w:r>
            <w:r>
              <w:t xml:space="preserve">ISBN </w:t>
            </w:r>
            <w:r w:rsidRPr="009531D4">
              <w:t>9789176111321</w:t>
            </w:r>
            <w:r>
              <w:t>.</w:t>
            </w:r>
          </w:p>
          <w:p w14:paraId="1C6D250A" w14:textId="77777777" w:rsidR="009F1539" w:rsidRPr="002A3602" w:rsidRDefault="009F1539" w:rsidP="00892117">
            <w:pPr>
              <w:shd w:val="clear" w:color="auto" w:fill="FFFFFF"/>
              <w:jc w:val="both"/>
              <w:rPr>
                <w:color w:val="000000"/>
              </w:rPr>
            </w:pPr>
            <w:r w:rsidRPr="002A3602">
              <w:rPr>
                <w:bCs/>
                <w:color w:val="000000"/>
              </w:rPr>
              <w:t xml:space="preserve">FOX, P.F. Cheese: </w:t>
            </w:r>
            <w:proofErr w:type="spellStart"/>
            <w:r w:rsidRPr="002A3602">
              <w:rPr>
                <w:bCs/>
                <w:color w:val="000000"/>
              </w:rPr>
              <w:t>Chemistry</w:t>
            </w:r>
            <w:proofErr w:type="spellEnd"/>
            <w:r w:rsidRPr="002A3602">
              <w:rPr>
                <w:bCs/>
                <w:color w:val="000000"/>
              </w:rPr>
              <w:t xml:space="preserve">, </w:t>
            </w:r>
            <w:proofErr w:type="spellStart"/>
            <w:r w:rsidRPr="002A3602">
              <w:rPr>
                <w:bCs/>
                <w:color w:val="000000"/>
              </w:rPr>
              <w:t>Physics</w:t>
            </w:r>
            <w:proofErr w:type="spellEnd"/>
            <w:r w:rsidRPr="002A3602">
              <w:rPr>
                <w:bCs/>
                <w:color w:val="000000"/>
              </w:rPr>
              <w:t xml:space="preserve"> and </w:t>
            </w:r>
            <w:proofErr w:type="spellStart"/>
            <w:r w:rsidRPr="002A3602">
              <w:rPr>
                <w:bCs/>
                <w:color w:val="000000"/>
              </w:rPr>
              <w:t>Microbiology</w:t>
            </w:r>
            <w:proofErr w:type="spellEnd"/>
            <w:r w:rsidRPr="002A3602">
              <w:rPr>
                <w:bCs/>
                <w:color w:val="000000"/>
              </w:rPr>
              <w:t>. 3rd Ed. London: Elsevier, 2004. ISBN 0-1226-3651-1.</w:t>
            </w:r>
          </w:p>
          <w:p w14:paraId="2232AEAD" w14:textId="77777777" w:rsidR="009F1539" w:rsidRPr="002A3602" w:rsidRDefault="009F1539" w:rsidP="00892117">
            <w:pPr>
              <w:shd w:val="clear" w:color="auto" w:fill="FFFFFF"/>
              <w:jc w:val="both"/>
              <w:rPr>
                <w:color w:val="000000"/>
              </w:rPr>
            </w:pPr>
            <w:r w:rsidRPr="002A3602">
              <w:rPr>
                <w:bCs/>
                <w:color w:val="000000"/>
              </w:rPr>
              <w:t xml:space="preserve">LAW, B.A., TAMIME, A.Y. Technology </w:t>
            </w:r>
            <w:proofErr w:type="spellStart"/>
            <w:r w:rsidRPr="002A3602">
              <w:rPr>
                <w:bCs/>
                <w:color w:val="000000"/>
              </w:rPr>
              <w:t>of</w:t>
            </w:r>
            <w:proofErr w:type="spellEnd"/>
            <w:r w:rsidRPr="002A3602">
              <w:rPr>
                <w:bCs/>
                <w:color w:val="000000"/>
              </w:rPr>
              <w:t xml:space="preserve"> </w:t>
            </w:r>
            <w:proofErr w:type="spellStart"/>
            <w:r w:rsidRPr="002A3602">
              <w:rPr>
                <w:bCs/>
                <w:color w:val="000000"/>
              </w:rPr>
              <w:t>Cheesemaking</w:t>
            </w:r>
            <w:proofErr w:type="spellEnd"/>
            <w:r w:rsidRPr="002A3602">
              <w:rPr>
                <w:bCs/>
                <w:color w:val="000000"/>
              </w:rPr>
              <w:t xml:space="preserve">. 2nd Ed. </w:t>
            </w:r>
            <w:proofErr w:type="spellStart"/>
            <w:r w:rsidRPr="002A3602">
              <w:rPr>
                <w:bCs/>
                <w:color w:val="000000"/>
              </w:rPr>
              <w:t>Malden</w:t>
            </w:r>
            <w:proofErr w:type="spellEnd"/>
            <w:r w:rsidRPr="002A3602">
              <w:rPr>
                <w:bCs/>
                <w:color w:val="000000"/>
              </w:rPr>
              <w:t xml:space="preserve">: </w:t>
            </w:r>
            <w:proofErr w:type="spellStart"/>
            <w:r w:rsidRPr="002A3602">
              <w:rPr>
                <w:bCs/>
                <w:color w:val="000000"/>
              </w:rPr>
              <w:t>Blackwell</w:t>
            </w:r>
            <w:proofErr w:type="spellEnd"/>
            <w:r w:rsidRPr="002A3602">
              <w:rPr>
                <w:bCs/>
                <w:color w:val="000000"/>
              </w:rPr>
              <w:t>, 2010. ISBN 9781405182980.</w:t>
            </w:r>
          </w:p>
          <w:p w14:paraId="0D63E59D" w14:textId="77777777" w:rsidR="009F1539" w:rsidRDefault="009F1539" w:rsidP="00892117">
            <w:pPr>
              <w:jc w:val="both"/>
            </w:pPr>
            <w:r w:rsidRPr="009531D4">
              <w:t>FEINER, G.</w:t>
            </w:r>
            <w:r>
              <w:t xml:space="preserve"> </w:t>
            </w:r>
            <w:hyperlink r:id="rId46" w:tgtFrame="_blank" w:history="1">
              <w:proofErr w:type="spellStart"/>
              <w:r w:rsidRPr="00D836ED">
                <w:rPr>
                  <w:rStyle w:val="Hypertextovodkaz"/>
                  <w:bCs/>
                  <w:color w:val="auto"/>
                  <w:u w:val="none"/>
                </w:rPr>
                <w:t>Meat</w:t>
              </w:r>
              <w:proofErr w:type="spellEnd"/>
              <w:r w:rsidRPr="00D836ED">
                <w:rPr>
                  <w:rStyle w:val="Hypertextovodkaz"/>
                  <w:bCs/>
                  <w:color w:val="auto"/>
                  <w:u w:val="none"/>
                </w:rPr>
                <w:t xml:space="preserve"> </w:t>
              </w:r>
              <w:proofErr w:type="spellStart"/>
              <w:r>
                <w:rPr>
                  <w:rStyle w:val="Hypertextovodkaz"/>
                  <w:bCs/>
                  <w:color w:val="auto"/>
                  <w:u w:val="none"/>
                </w:rPr>
                <w:t>P</w:t>
              </w:r>
              <w:r w:rsidRPr="00D836ED">
                <w:rPr>
                  <w:rStyle w:val="Hypertextovodkaz"/>
                  <w:bCs/>
                  <w:color w:val="auto"/>
                  <w:u w:val="none"/>
                </w:rPr>
                <w:t>roducts</w:t>
              </w:r>
              <w:proofErr w:type="spellEnd"/>
              <w:r w:rsidRPr="00D836ED">
                <w:rPr>
                  <w:rStyle w:val="Hypertextovodkaz"/>
                  <w:bCs/>
                  <w:color w:val="auto"/>
                  <w:u w:val="none"/>
                </w:rPr>
                <w:t xml:space="preserve"> </w:t>
              </w:r>
              <w:r>
                <w:rPr>
                  <w:rStyle w:val="Hypertextovodkaz"/>
                  <w:bCs/>
                  <w:color w:val="auto"/>
                  <w:u w:val="none"/>
                </w:rPr>
                <w:t>H</w:t>
              </w:r>
              <w:r w:rsidRPr="00D836ED">
                <w:rPr>
                  <w:rStyle w:val="Hypertextovodkaz"/>
                  <w:bCs/>
                  <w:color w:val="auto"/>
                  <w:u w:val="none"/>
                </w:rPr>
                <w:t xml:space="preserve">andbook. </w:t>
              </w:r>
              <w:proofErr w:type="spellStart"/>
              <w:r w:rsidRPr="00D836ED">
                <w:rPr>
                  <w:rStyle w:val="Hypertextovodkaz"/>
                  <w:bCs/>
                  <w:color w:val="auto"/>
                  <w:u w:val="none"/>
                </w:rPr>
                <w:t>Practical</w:t>
              </w:r>
              <w:proofErr w:type="spellEnd"/>
              <w:r w:rsidRPr="00D836ED">
                <w:rPr>
                  <w:rStyle w:val="Hypertextovodkaz"/>
                  <w:bCs/>
                  <w:color w:val="auto"/>
                  <w:u w:val="none"/>
                </w:rPr>
                <w:t xml:space="preserve"> </w:t>
              </w:r>
              <w:r>
                <w:rPr>
                  <w:rStyle w:val="Hypertextovodkaz"/>
                  <w:bCs/>
                  <w:color w:val="auto"/>
                  <w:u w:val="none"/>
                </w:rPr>
                <w:t>S</w:t>
              </w:r>
              <w:r w:rsidRPr="00D836ED">
                <w:rPr>
                  <w:rStyle w:val="Hypertextovodkaz"/>
                  <w:bCs/>
                  <w:color w:val="auto"/>
                  <w:u w:val="none"/>
                </w:rPr>
                <w:t xml:space="preserve">cience and </w:t>
              </w:r>
              <w:r>
                <w:rPr>
                  <w:rStyle w:val="Hypertextovodkaz"/>
                  <w:bCs/>
                  <w:color w:val="auto"/>
                  <w:u w:val="none"/>
                </w:rPr>
                <w:t>T</w:t>
              </w:r>
              <w:r w:rsidRPr="00D836ED">
                <w:rPr>
                  <w:rStyle w:val="Hypertextovodkaz"/>
                  <w:bCs/>
                  <w:color w:val="auto"/>
                  <w:u w:val="none"/>
                </w:rPr>
                <w:t>echnology</w:t>
              </w:r>
            </w:hyperlink>
            <w:r>
              <w:t xml:space="preserve">. </w:t>
            </w:r>
            <w:r w:rsidRPr="009531D4">
              <w:rPr>
                <w:rStyle w:val="Hypertextovodkaz"/>
                <w:bCs/>
                <w:color w:val="auto"/>
                <w:u w:val="none"/>
              </w:rPr>
              <w:t>Cambridge: </w:t>
            </w:r>
            <w:proofErr w:type="spellStart"/>
            <w:r w:rsidRPr="009531D4">
              <w:rPr>
                <w:rStyle w:val="Hypertextovodkaz"/>
                <w:bCs/>
                <w:color w:val="auto"/>
                <w:u w:val="none"/>
              </w:rPr>
              <w:t>Woodhead</w:t>
            </w:r>
            <w:proofErr w:type="spellEnd"/>
            <w:r w:rsidRPr="009531D4">
              <w:rPr>
                <w:rStyle w:val="Hypertextovodkaz"/>
                <w:bCs/>
                <w:color w:val="auto"/>
                <w:u w:val="none"/>
              </w:rPr>
              <w:t xml:space="preserve"> </w:t>
            </w:r>
            <w:proofErr w:type="spellStart"/>
            <w:r w:rsidRPr="009531D4">
              <w:rPr>
                <w:rStyle w:val="Hypertextovodkaz"/>
                <w:bCs/>
                <w:color w:val="auto"/>
                <w:u w:val="none"/>
              </w:rPr>
              <w:t>Publishing</w:t>
            </w:r>
            <w:proofErr w:type="spellEnd"/>
            <w:r w:rsidRPr="009531D4">
              <w:rPr>
                <w:rStyle w:val="Hypertextovodkaz"/>
                <w:bCs/>
                <w:color w:val="auto"/>
                <w:u w:val="none"/>
              </w:rPr>
              <w:t>, 2006. ISBN 9781845691721.</w:t>
            </w:r>
          </w:p>
        </w:tc>
      </w:tr>
      <w:tr w:rsidR="009F1539" w14:paraId="43CA2C96" w14:textId="77777777" w:rsidTr="00FA4FEE">
        <w:trPr>
          <w:gridBefore w:val="1"/>
          <w:gridAfter w:val="1"/>
          <w:wBefore w:w="116" w:type="dxa"/>
          <w:wAfter w:w="236" w:type="dxa"/>
        </w:trPr>
        <w:tc>
          <w:tcPr>
            <w:tcW w:w="9855" w:type="dxa"/>
            <w:gridSpan w:val="13"/>
            <w:tcBorders>
              <w:top w:val="single" w:sz="12" w:space="0" w:color="auto"/>
              <w:left w:val="single" w:sz="2" w:space="0" w:color="auto"/>
              <w:bottom w:val="single" w:sz="2" w:space="0" w:color="auto"/>
              <w:right w:val="single" w:sz="2" w:space="0" w:color="auto"/>
            </w:tcBorders>
            <w:shd w:val="clear" w:color="auto" w:fill="F7CAAC"/>
          </w:tcPr>
          <w:p w14:paraId="757C7CBC" w14:textId="77777777" w:rsidR="009F1539" w:rsidRDefault="009F1539" w:rsidP="00892117">
            <w:pPr>
              <w:jc w:val="center"/>
              <w:rPr>
                <w:b/>
              </w:rPr>
            </w:pPr>
            <w:r>
              <w:rPr>
                <w:b/>
              </w:rPr>
              <w:t>Informace ke kombinované nebo distanční formě</w:t>
            </w:r>
          </w:p>
        </w:tc>
      </w:tr>
      <w:tr w:rsidR="009F1539" w14:paraId="07422B88" w14:textId="77777777" w:rsidTr="00FA4FEE">
        <w:trPr>
          <w:gridBefore w:val="1"/>
          <w:gridAfter w:val="1"/>
          <w:wBefore w:w="116" w:type="dxa"/>
          <w:wAfter w:w="236" w:type="dxa"/>
        </w:trPr>
        <w:tc>
          <w:tcPr>
            <w:tcW w:w="4787" w:type="dxa"/>
            <w:gridSpan w:val="5"/>
            <w:tcBorders>
              <w:top w:val="single" w:sz="2" w:space="0" w:color="auto"/>
            </w:tcBorders>
            <w:shd w:val="clear" w:color="auto" w:fill="F7CAAC"/>
          </w:tcPr>
          <w:p w14:paraId="3E1D4CBC" w14:textId="77777777" w:rsidR="009F1539" w:rsidRDefault="009F1539" w:rsidP="00892117">
            <w:pPr>
              <w:jc w:val="both"/>
            </w:pPr>
            <w:r>
              <w:rPr>
                <w:b/>
              </w:rPr>
              <w:t>Rozsah konzultací (soustředění)</w:t>
            </w:r>
          </w:p>
        </w:tc>
        <w:tc>
          <w:tcPr>
            <w:tcW w:w="889" w:type="dxa"/>
            <w:tcBorders>
              <w:top w:val="single" w:sz="2" w:space="0" w:color="auto"/>
            </w:tcBorders>
          </w:tcPr>
          <w:p w14:paraId="0515A4C3" w14:textId="77777777" w:rsidR="009F1539" w:rsidRDefault="009F1539" w:rsidP="00892117">
            <w:pPr>
              <w:jc w:val="both"/>
            </w:pPr>
          </w:p>
        </w:tc>
        <w:tc>
          <w:tcPr>
            <w:tcW w:w="4179" w:type="dxa"/>
            <w:gridSpan w:val="7"/>
            <w:tcBorders>
              <w:top w:val="single" w:sz="2" w:space="0" w:color="auto"/>
            </w:tcBorders>
            <w:shd w:val="clear" w:color="auto" w:fill="F7CAAC"/>
          </w:tcPr>
          <w:p w14:paraId="2A5E85DD" w14:textId="77777777" w:rsidR="009F1539" w:rsidRDefault="009F1539" w:rsidP="00892117">
            <w:pPr>
              <w:jc w:val="both"/>
              <w:rPr>
                <w:b/>
              </w:rPr>
            </w:pPr>
            <w:r>
              <w:rPr>
                <w:b/>
              </w:rPr>
              <w:t xml:space="preserve">hodin </w:t>
            </w:r>
          </w:p>
        </w:tc>
      </w:tr>
      <w:tr w:rsidR="009F1539" w14:paraId="01173431" w14:textId="77777777" w:rsidTr="00FA4FEE">
        <w:trPr>
          <w:gridBefore w:val="1"/>
          <w:gridAfter w:val="1"/>
          <w:wBefore w:w="116" w:type="dxa"/>
          <w:wAfter w:w="236" w:type="dxa"/>
        </w:trPr>
        <w:tc>
          <w:tcPr>
            <w:tcW w:w="9855" w:type="dxa"/>
            <w:gridSpan w:val="13"/>
            <w:shd w:val="clear" w:color="auto" w:fill="F7CAAC"/>
          </w:tcPr>
          <w:p w14:paraId="108CB562" w14:textId="77777777" w:rsidR="009F1539" w:rsidRDefault="009F1539" w:rsidP="00892117">
            <w:pPr>
              <w:jc w:val="both"/>
              <w:rPr>
                <w:b/>
              </w:rPr>
            </w:pPr>
            <w:r>
              <w:rPr>
                <w:b/>
              </w:rPr>
              <w:t>Informace o způsobu kontaktu s vyučujícím</w:t>
            </w:r>
          </w:p>
        </w:tc>
      </w:tr>
      <w:tr w:rsidR="009F1539" w14:paraId="32B19312" w14:textId="77777777" w:rsidTr="00FA4FEE">
        <w:trPr>
          <w:gridBefore w:val="1"/>
          <w:gridAfter w:val="1"/>
          <w:wBefore w:w="116" w:type="dxa"/>
          <w:wAfter w:w="236" w:type="dxa"/>
          <w:trHeight w:val="1373"/>
        </w:trPr>
        <w:tc>
          <w:tcPr>
            <w:tcW w:w="9855" w:type="dxa"/>
            <w:gridSpan w:val="13"/>
          </w:tcPr>
          <w:p w14:paraId="60BF49B0" w14:textId="77777777" w:rsidR="009F1539" w:rsidRDefault="009F1539" w:rsidP="00892117">
            <w:pPr>
              <w:jc w:val="both"/>
            </w:pPr>
          </w:p>
          <w:p w14:paraId="748C10AE" w14:textId="77777777" w:rsidR="00263F53" w:rsidRDefault="00263F53" w:rsidP="00892117">
            <w:pPr>
              <w:jc w:val="both"/>
            </w:pPr>
          </w:p>
          <w:p w14:paraId="1D84BB4B" w14:textId="77777777" w:rsidR="00263F53" w:rsidRDefault="00263F53" w:rsidP="00892117">
            <w:pPr>
              <w:jc w:val="both"/>
            </w:pPr>
          </w:p>
          <w:p w14:paraId="33920D6B" w14:textId="77777777" w:rsidR="00263F53" w:rsidRDefault="00263F53" w:rsidP="00892117">
            <w:pPr>
              <w:jc w:val="both"/>
            </w:pPr>
          </w:p>
          <w:p w14:paraId="429CC51C" w14:textId="77777777" w:rsidR="00263F53" w:rsidRDefault="00263F53" w:rsidP="00892117">
            <w:pPr>
              <w:jc w:val="both"/>
            </w:pPr>
          </w:p>
          <w:p w14:paraId="7B3588CA" w14:textId="77777777" w:rsidR="00263F53" w:rsidRDefault="00263F53" w:rsidP="00892117">
            <w:pPr>
              <w:jc w:val="both"/>
            </w:pPr>
          </w:p>
          <w:p w14:paraId="1D502A48" w14:textId="77777777" w:rsidR="00263F53" w:rsidRDefault="00263F53" w:rsidP="00892117">
            <w:pPr>
              <w:jc w:val="both"/>
            </w:pPr>
          </w:p>
          <w:p w14:paraId="7CE2E555" w14:textId="77777777" w:rsidR="00263F53" w:rsidRDefault="00263F53" w:rsidP="00892117">
            <w:pPr>
              <w:jc w:val="both"/>
            </w:pPr>
          </w:p>
          <w:p w14:paraId="318ECEB9" w14:textId="77777777" w:rsidR="00263F53" w:rsidRDefault="00263F53" w:rsidP="00892117">
            <w:pPr>
              <w:jc w:val="both"/>
            </w:pPr>
          </w:p>
          <w:p w14:paraId="08CDD7C9" w14:textId="77777777" w:rsidR="00263F53" w:rsidRDefault="00263F53" w:rsidP="00892117">
            <w:pPr>
              <w:jc w:val="both"/>
            </w:pPr>
          </w:p>
          <w:p w14:paraId="1D24EA7A" w14:textId="77777777" w:rsidR="00263F53" w:rsidRDefault="00263F53" w:rsidP="00892117">
            <w:pPr>
              <w:jc w:val="both"/>
            </w:pPr>
          </w:p>
          <w:p w14:paraId="4B23C1F9" w14:textId="77777777" w:rsidR="00263F53" w:rsidRDefault="00263F53" w:rsidP="00892117">
            <w:pPr>
              <w:jc w:val="both"/>
            </w:pPr>
          </w:p>
          <w:p w14:paraId="549843B3" w14:textId="77777777" w:rsidR="00263F53" w:rsidRDefault="00263F53" w:rsidP="00892117">
            <w:pPr>
              <w:jc w:val="both"/>
            </w:pPr>
          </w:p>
          <w:p w14:paraId="2F903CE6" w14:textId="77777777" w:rsidR="00263F53" w:rsidRDefault="00263F53" w:rsidP="00892117">
            <w:pPr>
              <w:jc w:val="both"/>
            </w:pPr>
          </w:p>
          <w:p w14:paraId="161D6890" w14:textId="77777777" w:rsidR="00263F53" w:rsidRDefault="00263F53" w:rsidP="00892117">
            <w:pPr>
              <w:jc w:val="both"/>
            </w:pPr>
          </w:p>
          <w:p w14:paraId="374412DA" w14:textId="77777777" w:rsidR="00263F53" w:rsidRDefault="00263F53" w:rsidP="00892117">
            <w:pPr>
              <w:jc w:val="both"/>
            </w:pPr>
          </w:p>
          <w:p w14:paraId="4C011839" w14:textId="77777777" w:rsidR="00263F53" w:rsidRDefault="00263F53" w:rsidP="00892117">
            <w:pPr>
              <w:jc w:val="both"/>
            </w:pPr>
          </w:p>
          <w:p w14:paraId="00676EA6" w14:textId="77777777" w:rsidR="00263F53" w:rsidRDefault="00263F53" w:rsidP="00892117">
            <w:pPr>
              <w:jc w:val="both"/>
            </w:pPr>
          </w:p>
          <w:p w14:paraId="4D1C97AA" w14:textId="77777777" w:rsidR="00263F53" w:rsidRDefault="00263F53" w:rsidP="00892117">
            <w:pPr>
              <w:jc w:val="both"/>
            </w:pPr>
          </w:p>
          <w:p w14:paraId="769D68C7" w14:textId="77777777" w:rsidR="00263F53" w:rsidRDefault="00263F53" w:rsidP="00892117">
            <w:pPr>
              <w:jc w:val="both"/>
            </w:pPr>
          </w:p>
          <w:p w14:paraId="456C5E1F" w14:textId="77777777" w:rsidR="00263F53" w:rsidRDefault="00263F53" w:rsidP="00892117">
            <w:pPr>
              <w:jc w:val="both"/>
            </w:pPr>
          </w:p>
          <w:p w14:paraId="2DEFD18F" w14:textId="77777777" w:rsidR="00263F53" w:rsidRDefault="00263F53" w:rsidP="00892117">
            <w:pPr>
              <w:jc w:val="both"/>
            </w:pPr>
          </w:p>
          <w:p w14:paraId="19C6E64F" w14:textId="77777777" w:rsidR="00263F53" w:rsidRDefault="00263F53" w:rsidP="00892117">
            <w:pPr>
              <w:jc w:val="both"/>
            </w:pPr>
          </w:p>
          <w:p w14:paraId="485DD1E8" w14:textId="77777777" w:rsidR="00263F53" w:rsidRDefault="00263F53" w:rsidP="00892117">
            <w:pPr>
              <w:jc w:val="both"/>
            </w:pPr>
          </w:p>
          <w:p w14:paraId="0E9A4F07" w14:textId="77777777" w:rsidR="00263F53" w:rsidRDefault="00263F53" w:rsidP="00892117">
            <w:pPr>
              <w:jc w:val="both"/>
            </w:pPr>
          </w:p>
          <w:p w14:paraId="4D0A63DE" w14:textId="77777777" w:rsidR="00263F53" w:rsidRDefault="00263F53" w:rsidP="00892117">
            <w:pPr>
              <w:jc w:val="both"/>
            </w:pPr>
          </w:p>
          <w:p w14:paraId="5B1CD0DA" w14:textId="77777777" w:rsidR="00263F53" w:rsidRDefault="00263F53" w:rsidP="00892117">
            <w:pPr>
              <w:jc w:val="both"/>
            </w:pPr>
          </w:p>
          <w:p w14:paraId="3F9B1CDE" w14:textId="77777777" w:rsidR="00263F53" w:rsidRDefault="00263F53" w:rsidP="00892117">
            <w:pPr>
              <w:jc w:val="both"/>
            </w:pPr>
          </w:p>
          <w:p w14:paraId="2B287653" w14:textId="77777777" w:rsidR="00263F53" w:rsidRDefault="00263F53" w:rsidP="00892117">
            <w:pPr>
              <w:jc w:val="both"/>
            </w:pPr>
          </w:p>
          <w:p w14:paraId="0020CCB1" w14:textId="77777777" w:rsidR="00263F53" w:rsidRDefault="00263F53" w:rsidP="00892117">
            <w:pPr>
              <w:jc w:val="both"/>
            </w:pPr>
          </w:p>
          <w:p w14:paraId="4DEF13F8" w14:textId="77777777" w:rsidR="00263F53" w:rsidRDefault="00263F53" w:rsidP="00892117">
            <w:pPr>
              <w:jc w:val="both"/>
            </w:pPr>
          </w:p>
          <w:p w14:paraId="46876631" w14:textId="77777777" w:rsidR="00263F53" w:rsidRDefault="00263F53" w:rsidP="00892117">
            <w:pPr>
              <w:jc w:val="both"/>
            </w:pPr>
          </w:p>
          <w:p w14:paraId="62D6D74E" w14:textId="77777777" w:rsidR="00263F53" w:rsidRDefault="00263F53" w:rsidP="00892117">
            <w:pPr>
              <w:jc w:val="both"/>
            </w:pPr>
          </w:p>
          <w:p w14:paraId="15678C94" w14:textId="77777777" w:rsidR="00263F53" w:rsidRDefault="00263F53" w:rsidP="00892117">
            <w:pPr>
              <w:jc w:val="both"/>
            </w:pPr>
          </w:p>
          <w:p w14:paraId="5C267EC9" w14:textId="77777777" w:rsidR="00263F53" w:rsidRDefault="00263F53" w:rsidP="00892117">
            <w:pPr>
              <w:jc w:val="both"/>
            </w:pPr>
          </w:p>
          <w:p w14:paraId="22546A09" w14:textId="77777777" w:rsidR="00263F53" w:rsidRDefault="00263F53" w:rsidP="00892117">
            <w:pPr>
              <w:jc w:val="both"/>
            </w:pPr>
          </w:p>
          <w:p w14:paraId="63B44E9D" w14:textId="77777777" w:rsidR="00263F53" w:rsidRDefault="00263F53" w:rsidP="00892117">
            <w:pPr>
              <w:jc w:val="both"/>
            </w:pPr>
          </w:p>
          <w:p w14:paraId="7FD0B610" w14:textId="77777777" w:rsidR="00263F53" w:rsidRDefault="00263F53" w:rsidP="00892117">
            <w:pPr>
              <w:jc w:val="both"/>
            </w:pPr>
          </w:p>
          <w:p w14:paraId="7239E921" w14:textId="370CC43A" w:rsidR="00263F53" w:rsidRDefault="00263F53" w:rsidP="00892117">
            <w:pPr>
              <w:jc w:val="both"/>
            </w:pPr>
          </w:p>
        </w:tc>
      </w:tr>
      <w:tr w:rsidR="009F1539" w14:paraId="1D1F6EA3" w14:textId="77777777" w:rsidTr="00FA4FEE">
        <w:trPr>
          <w:gridBefore w:val="1"/>
          <w:gridAfter w:val="1"/>
          <w:wBefore w:w="116" w:type="dxa"/>
          <w:wAfter w:w="236" w:type="dxa"/>
        </w:trPr>
        <w:tc>
          <w:tcPr>
            <w:tcW w:w="9855" w:type="dxa"/>
            <w:gridSpan w:val="13"/>
            <w:tcBorders>
              <w:bottom w:val="double" w:sz="4" w:space="0" w:color="auto"/>
            </w:tcBorders>
            <w:shd w:val="clear" w:color="auto" w:fill="BDD6EE"/>
          </w:tcPr>
          <w:p w14:paraId="1C1CEF92" w14:textId="77777777" w:rsidR="009F1539" w:rsidRDefault="009F1539" w:rsidP="00892117">
            <w:pPr>
              <w:jc w:val="both"/>
              <w:rPr>
                <w:b/>
                <w:sz w:val="28"/>
              </w:rPr>
            </w:pPr>
            <w:bookmarkStart w:id="60" w:name="_Hlk172560476"/>
            <w:r>
              <w:lastRenderedPageBreak/>
              <w:br w:type="page"/>
            </w:r>
            <w:r>
              <w:rPr>
                <w:b/>
                <w:sz w:val="28"/>
              </w:rPr>
              <w:t>B-III – Charakteristika studijního předmětu</w:t>
            </w:r>
          </w:p>
        </w:tc>
      </w:tr>
      <w:tr w:rsidR="009F1539" w14:paraId="2BC72471" w14:textId="77777777" w:rsidTr="00FA4FEE">
        <w:trPr>
          <w:gridBefore w:val="1"/>
          <w:gridAfter w:val="1"/>
          <w:wBefore w:w="116" w:type="dxa"/>
          <w:wAfter w:w="236" w:type="dxa"/>
        </w:trPr>
        <w:tc>
          <w:tcPr>
            <w:tcW w:w="3435" w:type="dxa"/>
            <w:gridSpan w:val="3"/>
            <w:tcBorders>
              <w:top w:val="double" w:sz="4" w:space="0" w:color="auto"/>
            </w:tcBorders>
            <w:shd w:val="clear" w:color="auto" w:fill="F7CAAC"/>
          </w:tcPr>
          <w:p w14:paraId="59E41856" w14:textId="77777777" w:rsidR="009F1539" w:rsidRDefault="009F1539" w:rsidP="00892117">
            <w:pPr>
              <w:jc w:val="both"/>
              <w:rPr>
                <w:b/>
              </w:rPr>
            </w:pPr>
            <w:r>
              <w:rPr>
                <w:b/>
              </w:rPr>
              <w:t>Název studijního předmětu</w:t>
            </w:r>
          </w:p>
        </w:tc>
        <w:tc>
          <w:tcPr>
            <w:tcW w:w="6420" w:type="dxa"/>
            <w:gridSpan w:val="10"/>
            <w:tcBorders>
              <w:top w:val="double" w:sz="4" w:space="0" w:color="auto"/>
            </w:tcBorders>
          </w:tcPr>
          <w:p w14:paraId="1E869321" w14:textId="77777777" w:rsidR="009F1539" w:rsidRDefault="009F1539" w:rsidP="00892117">
            <w:pPr>
              <w:jc w:val="both"/>
            </w:pPr>
            <w:bookmarkStart w:id="61" w:name="Farmakochemie"/>
            <w:bookmarkEnd w:id="61"/>
            <w:proofErr w:type="spellStart"/>
            <w:r w:rsidRPr="002740A6">
              <w:rPr>
                <w:b/>
                <w:bCs/>
              </w:rPr>
              <w:t>Farmakochemie</w:t>
            </w:r>
            <w:proofErr w:type="spellEnd"/>
          </w:p>
        </w:tc>
      </w:tr>
      <w:tr w:rsidR="009F1539" w14:paraId="417F853C" w14:textId="77777777" w:rsidTr="00FA4FEE">
        <w:trPr>
          <w:gridBefore w:val="1"/>
          <w:gridAfter w:val="1"/>
          <w:wBefore w:w="116" w:type="dxa"/>
          <w:wAfter w:w="236" w:type="dxa"/>
        </w:trPr>
        <w:tc>
          <w:tcPr>
            <w:tcW w:w="3435" w:type="dxa"/>
            <w:gridSpan w:val="3"/>
            <w:shd w:val="clear" w:color="auto" w:fill="F7CAAC"/>
          </w:tcPr>
          <w:p w14:paraId="11CDD985" w14:textId="77777777" w:rsidR="009F1539" w:rsidRDefault="009F1539" w:rsidP="00892117">
            <w:pPr>
              <w:jc w:val="both"/>
              <w:rPr>
                <w:b/>
              </w:rPr>
            </w:pPr>
            <w:r>
              <w:rPr>
                <w:b/>
              </w:rPr>
              <w:t>Typ předmětu</w:t>
            </w:r>
          </w:p>
        </w:tc>
        <w:tc>
          <w:tcPr>
            <w:tcW w:w="3057" w:type="dxa"/>
            <w:gridSpan w:val="5"/>
          </w:tcPr>
          <w:p w14:paraId="211E8E52" w14:textId="77777777" w:rsidR="009F1539" w:rsidRDefault="009F1539" w:rsidP="00892117">
            <w:pPr>
              <w:jc w:val="both"/>
            </w:pPr>
            <w:r>
              <w:t>povinně volitelný</w:t>
            </w:r>
          </w:p>
        </w:tc>
        <w:tc>
          <w:tcPr>
            <w:tcW w:w="2695" w:type="dxa"/>
            <w:gridSpan w:val="4"/>
            <w:shd w:val="clear" w:color="auto" w:fill="F7CAAC"/>
          </w:tcPr>
          <w:p w14:paraId="2C46B2D0" w14:textId="77777777" w:rsidR="009F1539" w:rsidRDefault="009F1539" w:rsidP="00892117">
            <w:pPr>
              <w:jc w:val="both"/>
            </w:pPr>
            <w:r>
              <w:rPr>
                <w:b/>
              </w:rPr>
              <w:t>doporučený ročník / semestr</w:t>
            </w:r>
          </w:p>
        </w:tc>
        <w:tc>
          <w:tcPr>
            <w:tcW w:w="668" w:type="dxa"/>
          </w:tcPr>
          <w:p w14:paraId="2F4692EE" w14:textId="77777777" w:rsidR="009F1539" w:rsidRDefault="009F1539" w:rsidP="00892117">
            <w:pPr>
              <w:jc w:val="both"/>
            </w:pPr>
            <w:r>
              <w:t>1/LS</w:t>
            </w:r>
          </w:p>
        </w:tc>
      </w:tr>
      <w:tr w:rsidR="009F1539" w14:paraId="1AB9F0F9" w14:textId="77777777" w:rsidTr="00FA4FEE">
        <w:trPr>
          <w:gridBefore w:val="1"/>
          <w:gridAfter w:val="1"/>
          <w:wBefore w:w="116" w:type="dxa"/>
          <w:wAfter w:w="236" w:type="dxa"/>
        </w:trPr>
        <w:tc>
          <w:tcPr>
            <w:tcW w:w="3435" w:type="dxa"/>
            <w:gridSpan w:val="3"/>
            <w:shd w:val="clear" w:color="auto" w:fill="F7CAAC"/>
          </w:tcPr>
          <w:p w14:paraId="5427214B" w14:textId="77777777" w:rsidR="009F1539" w:rsidRDefault="009F1539" w:rsidP="00892117">
            <w:pPr>
              <w:jc w:val="both"/>
              <w:rPr>
                <w:b/>
              </w:rPr>
            </w:pPr>
            <w:r>
              <w:rPr>
                <w:b/>
              </w:rPr>
              <w:t>Rozsah studijního předmětu</w:t>
            </w:r>
          </w:p>
        </w:tc>
        <w:tc>
          <w:tcPr>
            <w:tcW w:w="1352" w:type="dxa"/>
            <w:gridSpan w:val="2"/>
          </w:tcPr>
          <w:p w14:paraId="7C35138F" w14:textId="77777777" w:rsidR="009F1539" w:rsidRDefault="009F1539" w:rsidP="00892117">
            <w:pPr>
              <w:jc w:val="both"/>
            </w:pPr>
            <w:proofErr w:type="gramStart"/>
            <w:r>
              <w:t>20p</w:t>
            </w:r>
            <w:proofErr w:type="gramEnd"/>
            <w:r>
              <w:t>+10s+0l</w:t>
            </w:r>
          </w:p>
        </w:tc>
        <w:tc>
          <w:tcPr>
            <w:tcW w:w="889" w:type="dxa"/>
            <w:shd w:val="clear" w:color="auto" w:fill="F7CAAC"/>
          </w:tcPr>
          <w:p w14:paraId="1B3C4292" w14:textId="77777777" w:rsidR="009F1539" w:rsidRDefault="009F1539" w:rsidP="00892117">
            <w:pPr>
              <w:jc w:val="both"/>
              <w:rPr>
                <w:b/>
              </w:rPr>
            </w:pPr>
            <w:r>
              <w:rPr>
                <w:b/>
              </w:rPr>
              <w:t xml:space="preserve">hod. </w:t>
            </w:r>
          </w:p>
        </w:tc>
        <w:tc>
          <w:tcPr>
            <w:tcW w:w="816" w:type="dxa"/>
            <w:gridSpan w:val="2"/>
          </w:tcPr>
          <w:p w14:paraId="71D2AAFC" w14:textId="77777777" w:rsidR="009F1539" w:rsidRDefault="009F1539" w:rsidP="00892117">
            <w:pPr>
              <w:jc w:val="both"/>
            </w:pPr>
            <w:r>
              <w:t>30</w:t>
            </w:r>
          </w:p>
        </w:tc>
        <w:tc>
          <w:tcPr>
            <w:tcW w:w="1479" w:type="dxa"/>
            <w:gridSpan w:val="2"/>
            <w:shd w:val="clear" w:color="auto" w:fill="F7CAAC"/>
          </w:tcPr>
          <w:p w14:paraId="39F67E7B" w14:textId="77777777" w:rsidR="009F1539" w:rsidRDefault="009F1539" w:rsidP="00892117">
            <w:pPr>
              <w:jc w:val="both"/>
              <w:rPr>
                <w:b/>
              </w:rPr>
            </w:pPr>
            <w:r>
              <w:rPr>
                <w:b/>
              </w:rPr>
              <w:t>kreditů</w:t>
            </w:r>
          </w:p>
        </w:tc>
        <w:tc>
          <w:tcPr>
            <w:tcW w:w="1884" w:type="dxa"/>
            <w:gridSpan w:val="3"/>
          </w:tcPr>
          <w:p w14:paraId="405F151E" w14:textId="77777777" w:rsidR="009F1539" w:rsidRDefault="009F1539" w:rsidP="00892117">
            <w:pPr>
              <w:jc w:val="both"/>
            </w:pPr>
            <w:r>
              <w:t>3</w:t>
            </w:r>
          </w:p>
        </w:tc>
      </w:tr>
      <w:tr w:rsidR="009F1539" w14:paraId="57D11C91" w14:textId="77777777" w:rsidTr="00FA4FEE">
        <w:trPr>
          <w:gridBefore w:val="1"/>
          <w:gridAfter w:val="1"/>
          <w:wBefore w:w="116" w:type="dxa"/>
          <w:wAfter w:w="236" w:type="dxa"/>
        </w:trPr>
        <w:tc>
          <w:tcPr>
            <w:tcW w:w="3435" w:type="dxa"/>
            <w:gridSpan w:val="3"/>
            <w:shd w:val="clear" w:color="auto" w:fill="F7CAAC"/>
          </w:tcPr>
          <w:p w14:paraId="6A5E4876"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0" w:type="dxa"/>
            <w:gridSpan w:val="10"/>
          </w:tcPr>
          <w:p w14:paraId="3E0EC610" w14:textId="77777777" w:rsidR="009F1539" w:rsidRDefault="009F1539" w:rsidP="00892117">
            <w:pPr>
              <w:jc w:val="both"/>
            </w:pPr>
          </w:p>
        </w:tc>
      </w:tr>
      <w:tr w:rsidR="009F1539" w14:paraId="61A2EA35" w14:textId="77777777" w:rsidTr="00FA4FEE">
        <w:trPr>
          <w:gridBefore w:val="1"/>
          <w:gridAfter w:val="1"/>
          <w:wBefore w:w="116" w:type="dxa"/>
          <w:wAfter w:w="236" w:type="dxa"/>
        </w:trPr>
        <w:tc>
          <w:tcPr>
            <w:tcW w:w="3435" w:type="dxa"/>
            <w:gridSpan w:val="3"/>
            <w:shd w:val="clear" w:color="auto" w:fill="F7CAAC"/>
          </w:tcPr>
          <w:p w14:paraId="0C41CED4" w14:textId="77777777" w:rsidR="009F1539" w:rsidRPr="005A0406" w:rsidRDefault="009F1539" w:rsidP="00892117">
            <w:pPr>
              <w:jc w:val="both"/>
              <w:rPr>
                <w:b/>
              </w:rPr>
            </w:pPr>
            <w:r w:rsidRPr="005A0406">
              <w:rPr>
                <w:b/>
              </w:rPr>
              <w:t>Způsob ověření výsledků učení</w:t>
            </w:r>
          </w:p>
        </w:tc>
        <w:tc>
          <w:tcPr>
            <w:tcW w:w="3057" w:type="dxa"/>
            <w:gridSpan w:val="5"/>
            <w:tcBorders>
              <w:bottom w:val="single" w:sz="4" w:space="0" w:color="auto"/>
            </w:tcBorders>
          </w:tcPr>
          <w:p w14:paraId="53A860EC" w14:textId="77777777" w:rsidR="009F1539" w:rsidRDefault="009F1539" w:rsidP="00892117">
            <w:pPr>
              <w:jc w:val="both"/>
            </w:pPr>
            <w:r>
              <w:t>zápočet, zkouška</w:t>
            </w:r>
          </w:p>
        </w:tc>
        <w:tc>
          <w:tcPr>
            <w:tcW w:w="1479" w:type="dxa"/>
            <w:gridSpan w:val="2"/>
            <w:tcBorders>
              <w:bottom w:val="single" w:sz="4" w:space="0" w:color="auto"/>
            </w:tcBorders>
            <w:shd w:val="clear" w:color="auto" w:fill="F7CAAC"/>
          </w:tcPr>
          <w:p w14:paraId="7D9B29A1" w14:textId="77777777" w:rsidR="009F1539" w:rsidRDefault="009F1539" w:rsidP="00892117">
            <w:pPr>
              <w:jc w:val="both"/>
              <w:rPr>
                <w:b/>
              </w:rPr>
            </w:pPr>
            <w:r>
              <w:rPr>
                <w:b/>
              </w:rPr>
              <w:t>Forma výuky</w:t>
            </w:r>
          </w:p>
        </w:tc>
        <w:tc>
          <w:tcPr>
            <w:tcW w:w="1884" w:type="dxa"/>
            <w:gridSpan w:val="3"/>
            <w:tcBorders>
              <w:bottom w:val="single" w:sz="4" w:space="0" w:color="auto"/>
            </w:tcBorders>
          </w:tcPr>
          <w:p w14:paraId="4498F4E8" w14:textId="77777777" w:rsidR="009F1539" w:rsidRDefault="009F1539" w:rsidP="00892117">
            <w:pPr>
              <w:jc w:val="both"/>
            </w:pPr>
            <w:r>
              <w:t>přednášky, semináře</w:t>
            </w:r>
          </w:p>
          <w:p w14:paraId="3AF84604" w14:textId="77777777" w:rsidR="009F1539" w:rsidRDefault="009F1539" w:rsidP="00892117">
            <w:pPr>
              <w:jc w:val="both"/>
            </w:pPr>
          </w:p>
        </w:tc>
      </w:tr>
      <w:tr w:rsidR="009F1539" w14:paraId="4A9786D7" w14:textId="77777777" w:rsidTr="00FA4FEE">
        <w:trPr>
          <w:gridBefore w:val="1"/>
          <w:gridAfter w:val="1"/>
          <w:wBefore w:w="116" w:type="dxa"/>
          <w:wAfter w:w="236" w:type="dxa"/>
        </w:trPr>
        <w:tc>
          <w:tcPr>
            <w:tcW w:w="3435" w:type="dxa"/>
            <w:gridSpan w:val="3"/>
            <w:shd w:val="clear" w:color="auto" w:fill="F7CAAC"/>
          </w:tcPr>
          <w:p w14:paraId="41FFDC87" w14:textId="77777777" w:rsidR="009F1539" w:rsidRPr="005A0406" w:rsidRDefault="009F1539" w:rsidP="00892117">
            <w:pPr>
              <w:jc w:val="both"/>
              <w:rPr>
                <w:b/>
              </w:rPr>
            </w:pPr>
            <w:r w:rsidRPr="005A0406">
              <w:rPr>
                <w:b/>
              </w:rPr>
              <w:t>Forma způsobu ověření výsledků učení a další požadavky na studenta</w:t>
            </w:r>
          </w:p>
        </w:tc>
        <w:tc>
          <w:tcPr>
            <w:tcW w:w="6420" w:type="dxa"/>
            <w:gridSpan w:val="10"/>
            <w:tcBorders>
              <w:bottom w:val="single" w:sz="4" w:space="0" w:color="auto"/>
            </w:tcBorders>
          </w:tcPr>
          <w:p w14:paraId="0FBC08C1" w14:textId="77777777" w:rsidR="009F1539" w:rsidRDefault="009F1539" w:rsidP="00892117">
            <w:pPr>
              <w:jc w:val="both"/>
              <w:rPr>
                <w:highlight w:val="yellow"/>
              </w:rPr>
            </w:pPr>
            <w:r w:rsidRPr="00705412">
              <w:t xml:space="preserve">Zápočet: </w:t>
            </w:r>
            <w:r>
              <w:t xml:space="preserve">povinná minimálně 80% </w:t>
            </w:r>
            <w:r w:rsidRPr="00C50AF0">
              <w:rPr>
                <w:color w:val="000000"/>
                <w:shd w:val="clear" w:color="auto" w:fill="FFFFFF"/>
              </w:rPr>
              <w:t>účast v</w:t>
            </w:r>
            <w:r>
              <w:rPr>
                <w:color w:val="000000"/>
                <w:shd w:val="clear" w:color="auto" w:fill="FFFFFF"/>
              </w:rPr>
              <w:t> </w:t>
            </w:r>
            <w:r w:rsidRPr="00C50AF0">
              <w:rPr>
                <w:color w:val="000000"/>
                <w:shd w:val="clear" w:color="auto" w:fill="FFFFFF"/>
              </w:rPr>
              <w:t>seminářích</w:t>
            </w:r>
            <w:r>
              <w:rPr>
                <w:color w:val="000000"/>
                <w:shd w:val="clear" w:color="auto" w:fill="FFFFFF"/>
              </w:rPr>
              <w:t xml:space="preserve">, </w:t>
            </w:r>
            <w:r w:rsidRPr="00C50AF0">
              <w:rPr>
                <w:color w:val="000000"/>
                <w:shd w:val="clear" w:color="auto" w:fill="FFFFFF"/>
              </w:rPr>
              <w:t>zisk nejméně 50</w:t>
            </w:r>
            <w:r>
              <w:rPr>
                <w:color w:val="000000"/>
                <w:shd w:val="clear" w:color="auto" w:fill="FFFFFF"/>
              </w:rPr>
              <w:t xml:space="preserve"> </w:t>
            </w:r>
            <w:r w:rsidRPr="00C50AF0">
              <w:rPr>
                <w:color w:val="000000"/>
                <w:shd w:val="clear" w:color="auto" w:fill="FFFFFF"/>
              </w:rPr>
              <w:t>% plného počtu bodů z písemného testu v průběhu semestru</w:t>
            </w:r>
            <w:r>
              <w:rPr>
                <w:color w:val="000000"/>
                <w:shd w:val="clear" w:color="auto" w:fill="FFFFFF"/>
              </w:rPr>
              <w:t>.</w:t>
            </w:r>
            <w:r>
              <w:rPr>
                <w:highlight w:val="yellow"/>
              </w:rPr>
              <w:t xml:space="preserve"> </w:t>
            </w:r>
          </w:p>
          <w:p w14:paraId="3BA88232" w14:textId="77777777" w:rsidR="009F1539" w:rsidRDefault="009F1539" w:rsidP="00892117">
            <w:pPr>
              <w:jc w:val="both"/>
            </w:pPr>
            <w:r w:rsidRPr="00705412">
              <w:t>Zkouška:</w:t>
            </w:r>
            <w:r>
              <w:t xml:space="preserve"> písemná.</w:t>
            </w:r>
          </w:p>
        </w:tc>
      </w:tr>
      <w:tr w:rsidR="009F1539" w14:paraId="2C9C2F69" w14:textId="77777777" w:rsidTr="00FA4FEE">
        <w:trPr>
          <w:gridBefore w:val="1"/>
          <w:gridAfter w:val="1"/>
          <w:wBefore w:w="116" w:type="dxa"/>
          <w:wAfter w:w="236" w:type="dxa"/>
          <w:trHeight w:val="197"/>
        </w:trPr>
        <w:tc>
          <w:tcPr>
            <w:tcW w:w="3435" w:type="dxa"/>
            <w:gridSpan w:val="3"/>
            <w:tcBorders>
              <w:top w:val="nil"/>
            </w:tcBorders>
            <w:shd w:val="clear" w:color="auto" w:fill="F7CAAC"/>
          </w:tcPr>
          <w:p w14:paraId="321CB54E" w14:textId="77777777" w:rsidR="009F1539" w:rsidRDefault="009F1539" w:rsidP="00892117">
            <w:pPr>
              <w:jc w:val="both"/>
              <w:rPr>
                <w:b/>
              </w:rPr>
            </w:pPr>
            <w:r>
              <w:rPr>
                <w:b/>
              </w:rPr>
              <w:t>Garant předmětu</w:t>
            </w:r>
          </w:p>
        </w:tc>
        <w:tc>
          <w:tcPr>
            <w:tcW w:w="6420" w:type="dxa"/>
            <w:gridSpan w:val="10"/>
            <w:tcBorders>
              <w:top w:val="single" w:sz="4" w:space="0" w:color="auto"/>
            </w:tcBorders>
          </w:tcPr>
          <w:p w14:paraId="12644AF4" w14:textId="77777777" w:rsidR="009F1539" w:rsidRDefault="009F1539" w:rsidP="00892117">
            <w:pPr>
              <w:jc w:val="both"/>
            </w:pPr>
          </w:p>
        </w:tc>
      </w:tr>
      <w:tr w:rsidR="009F1539" w14:paraId="1EB24368" w14:textId="77777777" w:rsidTr="00FA4FEE">
        <w:trPr>
          <w:gridBefore w:val="1"/>
          <w:gridAfter w:val="1"/>
          <w:wBefore w:w="116" w:type="dxa"/>
          <w:wAfter w:w="236" w:type="dxa"/>
          <w:trHeight w:val="243"/>
        </w:trPr>
        <w:tc>
          <w:tcPr>
            <w:tcW w:w="3435" w:type="dxa"/>
            <w:gridSpan w:val="3"/>
            <w:tcBorders>
              <w:top w:val="nil"/>
            </w:tcBorders>
            <w:shd w:val="clear" w:color="auto" w:fill="F7CAAC"/>
          </w:tcPr>
          <w:p w14:paraId="7ED38E88" w14:textId="77777777" w:rsidR="009F1539" w:rsidRDefault="009F1539" w:rsidP="00892117">
            <w:pPr>
              <w:jc w:val="both"/>
              <w:rPr>
                <w:b/>
              </w:rPr>
            </w:pPr>
            <w:r>
              <w:rPr>
                <w:b/>
              </w:rPr>
              <w:t>Zapojení garanta do výuky předmětu</w:t>
            </w:r>
          </w:p>
        </w:tc>
        <w:tc>
          <w:tcPr>
            <w:tcW w:w="6420" w:type="dxa"/>
            <w:gridSpan w:val="10"/>
            <w:tcBorders>
              <w:top w:val="nil"/>
            </w:tcBorders>
          </w:tcPr>
          <w:p w14:paraId="150FEAE0" w14:textId="77777777" w:rsidR="009F1539" w:rsidRDefault="009F1539" w:rsidP="00892117">
            <w:pPr>
              <w:jc w:val="both"/>
            </w:pPr>
          </w:p>
        </w:tc>
      </w:tr>
      <w:tr w:rsidR="009F1539" w14:paraId="3CFA8488" w14:textId="77777777" w:rsidTr="00FA4FEE">
        <w:trPr>
          <w:gridBefore w:val="1"/>
          <w:gridAfter w:val="1"/>
          <w:wBefore w:w="116" w:type="dxa"/>
          <w:wAfter w:w="236" w:type="dxa"/>
        </w:trPr>
        <w:tc>
          <w:tcPr>
            <w:tcW w:w="3435" w:type="dxa"/>
            <w:gridSpan w:val="3"/>
            <w:shd w:val="clear" w:color="auto" w:fill="F7CAAC"/>
          </w:tcPr>
          <w:p w14:paraId="37D0B0D1" w14:textId="77777777" w:rsidR="009F1539" w:rsidRDefault="009F1539" w:rsidP="00892117">
            <w:pPr>
              <w:jc w:val="both"/>
              <w:rPr>
                <w:b/>
              </w:rPr>
            </w:pPr>
            <w:r>
              <w:rPr>
                <w:b/>
              </w:rPr>
              <w:t>Vyučující</w:t>
            </w:r>
          </w:p>
        </w:tc>
        <w:tc>
          <w:tcPr>
            <w:tcW w:w="6420" w:type="dxa"/>
            <w:gridSpan w:val="10"/>
            <w:tcBorders>
              <w:bottom w:val="nil"/>
            </w:tcBorders>
          </w:tcPr>
          <w:p w14:paraId="5C1C1911" w14:textId="77777777" w:rsidR="009F1539" w:rsidRDefault="009F1539" w:rsidP="00892117">
            <w:pPr>
              <w:jc w:val="both"/>
            </w:pPr>
          </w:p>
        </w:tc>
      </w:tr>
      <w:tr w:rsidR="009F1539" w14:paraId="343B9F21" w14:textId="77777777" w:rsidTr="00FA4FEE">
        <w:trPr>
          <w:gridBefore w:val="1"/>
          <w:gridAfter w:val="1"/>
          <w:wBefore w:w="116" w:type="dxa"/>
          <w:wAfter w:w="236" w:type="dxa"/>
          <w:trHeight w:val="136"/>
        </w:trPr>
        <w:tc>
          <w:tcPr>
            <w:tcW w:w="9855" w:type="dxa"/>
            <w:gridSpan w:val="13"/>
            <w:tcBorders>
              <w:top w:val="nil"/>
            </w:tcBorders>
          </w:tcPr>
          <w:p w14:paraId="74B6C4EB" w14:textId="77777777" w:rsidR="009F1539" w:rsidRDefault="009F1539" w:rsidP="00DF6D97">
            <w:pPr>
              <w:spacing w:before="60" w:after="60"/>
              <w:jc w:val="both"/>
              <w:rPr>
                <w:ins w:id="62" w:author="Natálie Honková" w:date="2025-01-14T09:03:00Z"/>
              </w:rPr>
            </w:pPr>
            <w:r>
              <w:t xml:space="preserve">doc. Ing. Stanislav Kafka, CSc. </w:t>
            </w:r>
            <w:r w:rsidRPr="00322C83">
              <w:t>(</w:t>
            </w:r>
            <w:proofErr w:type="gramStart"/>
            <w:r w:rsidRPr="00322C83">
              <w:t>100%</w:t>
            </w:r>
            <w:proofErr w:type="gramEnd"/>
            <w:r w:rsidRPr="00322C83">
              <w:t xml:space="preserve"> p)</w:t>
            </w:r>
          </w:p>
          <w:p w14:paraId="71BB29B3" w14:textId="2F4DB00D" w:rsidR="00DF6D97" w:rsidRDefault="007E267C" w:rsidP="00DF6D97">
            <w:pPr>
              <w:spacing w:before="60" w:after="60"/>
              <w:jc w:val="both"/>
            </w:pPr>
            <w:ins w:id="63" w:author="Natálie Honková" w:date="2025-01-14T14:10:00Z">
              <w:r>
                <w:t>(</w:t>
              </w:r>
            </w:ins>
            <w:ins w:id="64" w:author="Natálie Honková" w:date="2025-01-14T09:04:00Z">
              <w:r w:rsidR="00DF6D97">
                <w:t>doc. Ing. Michal Rouchal, Ph.D.</w:t>
              </w:r>
            </w:ins>
            <w:ins w:id="65" w:author="Natálie Honková" w:date="2025-01-14T14:10:00Z">
              <w:r>
                <w:t>)</w:t>
              </w:r>
            </w:ins>
          </w:p>
        </w:tc>
      </w:tr>
      <w:tr w:rsidR="009F1539" w14:paraId="4F09F8FA" w14:textId="77777777" w:rsidTr="00FA4FEE">
        <w:trPr>
          <w:gridBefore w:val="1"/>
          <w:gridAfter w:val="1"/>
          <w:wBefore w:w="116" w:type="dxa"/>
          <w:wAfter w:w="236" w:type="dxa"/>
        </w:trPr>
        <w:tc>
          <w:tcPr>
            <w:tcW w:w="3435" w:type="dxa"/>
            <w:gridSpan w:val="3"/>
            <w:shd w:val="clear" w:color="auto" w:fill="F7CAAC"/>
          </w:tcPr>
          <w:p w14:paraId="6E548C6D" w14:textId="77777777" w:rsidR="009F1539" w:rsidRPr="005A0406" w:rsidRDefault="009F1539" w:rsidP="00892117">
            <w:pPr>
              <w:jc w:val="both"/>
              <w:rPr>
                <w:b/>
              </w:rPr>
            </w:pPr>
            <w:r w:rsidRPr="005A0406">
              <w:rPr>
                <w:b/>
              </w:rPr>
              <w:t>Hlavní témata a výsledky učení</w:t>
            </w:r>
          </w:p>
        </w:tc>
        <w:tc>
          <w:tcPr>
            <w:tcW w:w="6420" w:type="dxa"/>
            <w:gridSpan w:val="10"/>
            <w:tcBorders>
              <w:bottom w:val="nil"/>
            </w:tcBorders>
          </w:tcPr>
          <w:p w14:paraId="3C9C30D4" w14:textId="77777777" w:rsidR="009F1539" w:rsidRPr="005A0406" w:rsidRDefault="009F1539" w:rsidP="00892117">
            <w:pPr>
              <w:jc w:val="both"/>
            </w:pPr>
          </w:p>
        </w:tc>
      </w:tr>
      <w:tr w:rsidR="009F1539" w14:paraId="1F31C607" w14:textId="77777777" w:rsidTr="00FA4FEE">
        <w:trPr>
          <w:gridBefore w:val="1"/>
          <w:gridAfter w:val="1"/>
          <w:wBefore w:w="116" w:type="dxa"/>
          <w:wAfter w:w="236" w:type="dxa"/>
          <w:trHeight w:val="2197"/>
        </w:trPr>
        <w:tc>
          <w:tcPr>
            <w:tcW w:w="9855" w:type="dxa"/>
            <w:gridSpan w:val="13"/>
            <w:tcBorders>
              <w:top w:val="nil"/>
              <w:bottom w:val="single" w:sz="4" w:space="0" w:color="auto"/>
            </w:tcBorders>
          </w:tcPr>
          <w:p w14:paraId="4CA15EFE" w14:textId="77777777" w:rsidR="009F1539" w:rsidRPr="004A4018" w:rsidRDefault="009F1539" w:rsidP="00892117">
            <w:pPr>
              <w:jc w:val="both"/>
              <w:rPr>
                <w:b/>
                <w:bCs/>
                <w:color w:val="000000"/>
                <w:shd w:val="clear" w:color="auto" w:fill="FFFFFF"/>
              </w:rPr>
            </w:pPr>
            <w:r w:rsidRPr="005D6616">
              <w:rPr>
                <w:color w:val="000000"/>
                <w:shd w:val="clear" w:color="auto" w:fill="FFFFFF"/>
              </w:rPr>
              <w:t xml:space="preserve">Cílem předmětu je seznámit studenty s obecnou </w:t>
            </w:r>
            <w:proofErr w:type="spellStart"/>
            <w:r w:rsidRPr="005D6616">
              <w:rPr>
                <w:color w:val="000000"/>
                <w:shd w:val="clear" w:color="auto" w:fill="FFFFFF"/>
              </w:rPr>
              <w:t>farmakochemií</w:t>
            </w:r>
            <w:proofErr w:type="spellEnd"/>
            <w:r w:rsidRPr="005D6616">
              <w:rPr>
                <w:color w:val="000000"/>
                <w:shd w:val="clear" w:color="auto" w:fill="FFFFFF"/>
              </w:rPr>
              <w:t xml:space="preserve"> (základní pojmy a definice, základní pojmy z farmakologie, vývoj nových léčiv, registrace léčiv) a poskytnout jim vědomosti o nejdůležitějších terapeutických skupinách léčiv. U vybraných léčiv z každé skupiny jsou uváděny postupy jejich syntézy využívající typy reakcí, které studenti znají z dřívějšího studia organické chemie a metod syntézy organických látek. </w:t>
            </w:r>
            <w:r w:rsidRPr="004A4018">
              <w:rPr>
                <w:b/>
                <w:bCs/>
              </w:rPr>
              <w:t>Obsah předmětu tvoří tyto tematické celky:</w:t>
            </w:r>
          </w:p>
          <w:p w14:paraId="65C61DBF" w14:textId="02AD424F" w:rsidR="009F1539" w:rsidRPr="005D6616" w:rsidRDefault="009F1539" w:rsidP="00E6629A">
            <w:pPr>
              <w:pStyle w:val="Odstavecseseznamem"/>
              <w:numPr>
                <w:ilvl w:val="0"/>
                <w:numId w:val="8"/>
              </w:numPr>
              <w:ind w:left="170" w:hanging="170"/>
              <w:jc w:val="both"/>
            </w:pPr>
            <w:r w:rsidRPr="005D6616">
              <w:t>Základní pojmy a definice, principy vzájemného působení organi</w:t>
            </w:r>
            <w:r w:rsidR="008D16B2">
              <w:t>z</w:t>
            </w:r>
            <w:r w:rsidRPr="005D6616">
              <w:t>mu a léčiv, vývojové etapy léčiv.</w:t>
            </w:r>
          </w:p>
          <w:p w14:paraId="7C7022AB" w14:textId="77777777" w:rsidR="009F1539" w:rsidRPr="005D6616" w:rsidRDefault="009F1539" w:rsidP="00E6629A">
            <w:pPr>
              <w:pStyle w:val="Odstavecseseznamem"/>
              <w:numPr>
                <w:ilvl w:val="0"/>
                <w:numId w:val="8"/>
              </w:numPr>
              <w:ind w:left="170" w:hanging="170"/>
              <w:jc w:val="both"/>
            </w:pPr>
            <w:r w:rsidRPr="005D6616">
              <w:t>Analgetika.</w:t>
            </w:r>
          </w:p>
          <w:p w14:paraId="74EEE4BE" w14:textId="77777777" w:rsidR="009F1539" w:rsidRPr="005D6616" w:rsidRDefault="009F1539" w:rsidP="00E6629A">
            <w:pPr>
              <w:pStyle w:val="Odstavecseseznamem"/>
              <w:numPr>
                <w:ilvl w:val="0"/>
                <w:numId w:val="8"/>
              </w:numPr>
              <w:ind w:left="170" w:hanging="170"/>
              <w:jc w:val="both"/>
            </w:pPr>
            <w:r w:rsidRPr="005D6616">
              <w:t>Léčiva centrální nervové soustavy – celková anestetika, sedativa a hypnotika.</w:t>
            </w:r>
          </w:p>
          <w:p w14:paraId="0BCA3926" w14:textId="77777777" w:rsidR="009F1539" w:rsidRPr="005D6616" w:rsidRDefault="009F1539" w:rsidP="00E6629A">
            <w:pPr>
              <w:pStyle w:val="Odstavecseseznamem"/>
              <w:numPr>
                <w:ilvl w:val="0"/>
                <w:numId w:val="8"/>
              </w:numPr>
              <w:ind w:left="170" w:hanging="170"/>
              <w:jc w:val="both"/>
            </w:pPr>
            <w:r w:rsidRPr="005D6616">
              <w:t xml:space="preserve">Léčiva centrální nervové soustavy – psychofarmaka, antiepileptika, </w:t>
            </w:r>
            <w:proofErr w:type="spellStart"/>
            <w:r w:rsidRPr="005D6616">
              <w:t>antiparkinsonika</w:t>
            </w:r>
            <w:proofErr w:type="spellEnd"/>
            <w:r w:rsidRPr="005D6616">
              <w:t xml:space="preserve"> a </w:t>
            </w:r>
            <w:proofErr w:type="spellStart"/>
            <w:r w:rsidRPr="005D6616">
              <w:t>antimigrenika</w:t>
            </w:r>
            <w:proofErr w:type="spellEnd"/>
            <w:r w:rsidRPr="005D6616">
              <w:t>.</w:t>
            </w:r>
          </w:p>
          <w:p w14:paraId="67FF1E79" w14:textId="77777777" w:rsidR="009F1539" w:rsidRPr="005D6616" w:rsidRDefault="009F1539" w:rsidP="00E6629A">
            <w:pPr>
              <w:pStyle w:val="Odstavecseseznamem"/>
              <w:numPr>
                <w:ilvl w:val="0"/>
                <w:numId w:val="8"/>
              </w:numPr>
              <w:ind w:left="170" w:hanging="170"/>
              <w:jc w:val="both"/>
            </w:pPr>
            <w:r w:rsidRPr="005D6616">
              <w:t xml:space="preserve">Léčiva vegetativní nervové soustavy – </w:t>
            </w:r>
            <w:proofErr w:type="spellStart"/>
            <w:r w:rsidRPr="005D6616">
              <w:t>adrenergika</w:t>
            </w:r>
            <w:proofErr w:type="spellEnd"/>
            <w:r w:rsidRPr="005D6616">
              <w:t xml:space="preserve"> a </w:t>
            </w:r>
            <w:proofErr w:type="spellStart"/>
            <w:r w:rsidRPr="005D6616">
              <w:t>antiadrenergika</w:t>
            </w:r>
            <w:proofErr w:type="spellEnd"/>
            <w:r w:rsidRPr="005D6616">
              <w:t>.</w:t>
            </w:r>
          </w:p>
          <w:p w14:paraId="41410696" w14:textId="77777777" w:rsidR="009F1539" w:rsidRPr="005D6616" w:rsidRDefault="009F1539" w:rsidP="00E6629A">
            <w:pPr>
              <w:pStyle w:val="Odstavecseseznamem"/>
              <w:numPr>
                <w:ilvl w:val="0"/>
                <w:numId w:val="8"/>
              </w:numPr>
              <w:ind w:left="170" w:hanging="170"/>
              <w:jc w:val="both"/>
            </w:pPr>
            <w:r w:rsidRPr="005D6616">
              <w:t xml:space="preserve">Léčiva vegetativní nervové soustavy – </w:t>
            </w:r>
            <w:proofErr w:type="spellStart"/>
            <w:r w:rsidRPr="005D6616">
              <w:t>cholinergika</w:t>
            </w:r>
            <w:proofErr w:type="spellEnd"/>
            <w:r w:rsidRPr="005D6616">
              <w:t xml:space="preserve"> a </w:t>
            </w:r>
            <w:proofErr w:type="spellStart"/>
            <w:r w:rsidRPr="005D6616">
              <w:t>anticholinergika</w:t>
            </w:r>
            <w:proofErr w:type="spellEnd"/>
            <w:r w:rsidRPr="005D6616">
              <w:t xml:space="preserve">. </w:t>
            </w:r>
            <w:proofErr w:type="spellStart"/>
            <w:r w:rsidRPr="005D6616">
              <w:t>Myotropní</w:t>
            </w:r>
            <w:proofErr w:type="spellEnd"/>
            <w:r w:rsidRPr="005D6616">
              <w:t xml:space="preserve"> spasmolytika.</w:t>
            </w:r>
          </w:p>
          <w:p w14:paraId="76A68147" w14:textId="77777777" w:rsidR="009F1539" w:rsidRPr="005D6616" w:rsidRDefault="009F1539" w:rsidP="00E6629A">
            <w:pPr>
              <w:pStyle w:val="Odstavecseseznamem"/>
              <w:numPr>
                <w:ilvl w:val="0"/>
                <w:numId w:val="8"/>
              </w:numPr>
              <w:ind w:left="170" w:hanging="170"/>
              <w:jc w:val="both"/>
            </w:pPr>
            <w:r w:rsidRPr="005D6616">
              <w:t xml:space="preserve">Lokální anestetika, </w:t>
            </w:r>
            <w:proofErr w:type="spellStart"/>
            <w:r w:rsidRPr="005D6616">
              <w:t>myorelaxancia</w:t>
            </w:r>
            <w:proofErr w:type="spellEnd"/>
            <w:r w:rsidRPr="005D6616">
              <w:t>, antitusika a expektorancia.</w:t>
            </w:r>
          </w:p>
          <w:p w14:paraId="6CBA8A5C" w14:textId="77777777" w:rsidR="009F1539" w:rsidRPr="005D6616" w:rsidRDefault="009F1539" w:rsidP="00E6629A">
            <w:pPr>
              <w:pStyle w:val="Odstavecseseznamem"/>
              <w:numPr>
                <w:ilvl w:val="0"/>
                <w:numId w:val="8"/>
              </w:numPr>
              <w:ind w:left="170" w:hanging="170"/>
              <w:jc w:val="both"/>
            </w:pPr>
            <w:proofErr w:type="spellStart"/>
            <w:r w:rsidRPr="005D6616">
              <w:t>Antialergika</w:t>
            </w:r>
            <w:proofErr w:type="spellEnd"/>
            <w:r w:rsidRPr="005D6616">
              <w:t xml:space="preserve"> a antihistaminika.</w:t>
            </w:r>
          </w:p>
          <w:p w14:paraId="4B5AD824" w14:textId="77777777" w:rsidR="009F1539" w:rsidRPr="005D6616" w:rsidRDefault="009F1539" w:rsidP="00E6629A">
            <w:pPr>
              <w:pStyle w:val="Odstavecseseznamem"/>
              <w:numPr>
                <w:ilvl w:val="0"/>
                <w:numId w:val="8"/>
              </w:numPr>
              <w:ind w:left="170" w:hanging="170"/>
              <w:jc w:val="both"/>
            </w:pPr>
            <w:r w:rsidRPr="005D6616">
              <w:t>Léčiva oběhové soustavy.</w:t>
            </w:r>
          </w:p>
          <w:p w14:paraId="7722CC7E" w14:textId="77777777" w:rsidR="009F1539" w:rsidRPr="005D6616" w:rsidRDefault="009F1539" w:rsidP="00E6629A">
            <w:pPr>
              <w:pStyle w:val="Odstavecseseznamem"/>
              <w:numPr>
                <w:ilvl w:val="0"/>
                <w:numId w:val="8"/>
              </w:numPr>
              <w:ind w:left="170" w:hanging="170"/>
              <w:jc w:val="both"/>
            </w:pPr>
            <w:r w:rsidRPr="005D6616">
              <w:t>Léčiva trávicí soustavy.</w:t>
            </w:r>
          </w:p>
          <w:p w14:paraId="0D0C01CD" w14:textId="77777777" w:rsidR="009F1539" w:rsidRPr="005D6616" w:rsidRDefault="009F1539" w:rsidP="00E6629A">
            <w:pPr>
              <w:pStyle w:val="Odstavecseseznamem"/>
              <w:numPr>
                <w:ilvl w:val="0"/>
                <w:numId w:val="8"/>
              </w:numPr>
              <w:ind w:left="170" w:hanging="170"/>
              <w:jc w:val="both"/>
            </w:pPr>
            <w:r w:rsidRPr="005D6616">
              <w:t>Protiinfekční a protiinvazní látky.</w:t>
            </w:r>
          </w:p>
          <w:p w14:paraId="20ADCB0C" w14:textId="77777777" w:rsidR="009F1539" w:rsidRPr="005D6616" w:rsidRDefault="009F1539" w:rsidP="00E6629A">
            <w:pPr>
              <w:pStyle w:val="Odstavecseseznamem"/>
              <w:numPr>
                <w:ilvl w:val="0"/>
                <w:numId w:val="8"/>
              </w:numPr>
              <w:ind w:left="170" w:hanging="170"/>
              <w:jc w:val="both"/>
            </w:pPr>
            <w:r w:rsidRPr="005D6616">
              <w:t>Cytostatika.</w:t>
            </w:r>
          </w:p>
          <w:p w14:paraId="46536054" w14:textId="77777777" w:rsidR="009F1539" w:rsidRPr="005D6616" w:rsidRDefault="009F1539" w:rsidP="00E6629A">
            <w:pPr>
              <w:pStyle w:val="Odstavecseseznamem"/>
              <w:numPr>
                <w:ilvl w:val="0"/>
                <w:numId w:val="8"/>
              </w:numPr>
              <w:ind w:left="170" w:hanging="170"/>
              <w:jc w:val="both"/>
            </w:pPr>
            <w:proofErr w:type="spellStart"/>
            <w:r w:rsidRPr="005D6616">
              <w:t>Dermatologika</w:t>
            </w:r>
            <w:proofErr w:type="spellEnd"/>
            <w:r w:rsidRPr="005D6616">
              <w:t>.</w:t>
            </w:r>
          </w:p>
          <w:p w14:paraId="5D9D1B17" w14:textId="77777777" w:rsidR="009F1539" w:rsidRDefault="009F1539" w:rsidP="00E6629A">
            <w:pPr>
              <w:pStyle w:val="Odstavecseseznamem"/>
              <w:numPr>
                <w:ilvl w:val="0"/>
                <w:numId w:val="8"/>
              </w:numPr>
              <w:ind w:left="170" w:hanging="170"/>
              <w:jc w:val="both"/>
            </w:pPr>
            <w:r w:rsidRPr="005D6616">
              <w:t>Metody navrhování nových léčiv, správná výrobní praxe.</w:t>
            </w:r>
          </w:p>
          <w:p w14:paraId="0242A8C8" w14:textId="77777777" w:rsidR="007328F8" w:rsidRDefault="007328F8" w:rsidP="007328F8">
            <w:pPr>
              <w:pStyle w:val="Odstavecseseznamem"/>
              <w:ind w:left="170"/>
              <w:jc w:val="both"/>
            </w:pPr>
          </w:p>
          <w:p w14:paraId="5251B76E" w14:textId="329E11E7" w:rsidR="007328F8" w:rsidRPr="00901C3C" w:rsidRDefault="007328F8" w:rsidP="007328F8">
            <w:pPr>
              <w:jc w:val="both"/>
              <w:rPr>
                <w:b/>
                <w:bCs/>
              </w:rPr>
            </w:pPr>
            <w:r w:rsidRPr="00901C3C">
              <w:rPr>
                <w:b/>
                <w:bCs/>
              </w:rPr>
              <w:t xml:space="preserve">Očekávané výsledky </w:t>
            </w:r>
            <w:r w:rsidR="006A17CA" w:rsidRPr="00901C3C">
              <w:rPr>
                <w:b/>
                <w:bCs/>
              </w:rPr>
              <w:t>učení</w:t>
            </w:r>
            <w:r w:rsidRPr="00901C3C">
              <w:rPr>
                <w:b/>
                <w:bCs/>
              </w:rPr>
              <w:t xml:space="preserve"> </w:t>
            </w:r>
            <w:r w:rsidRPr="00901C3C">
              <w:rPr>
                <w:b/>
                <w:color w:val="000000" w:themeColor="text1"/>
              </w:rPr>
              <w:t>– po absolvování předmětu student prokazuje:</w:t>
            </w:r>
          </w:p>
          <w:p w14:paraId="23F6C856" w14:textId="7C043414" w:rsidR="007328F8" w:rsidRPr="00901C3C" w:rsidRDefault="007328F8" w:rsidP="007328F8">
            <w:pPr>
              <w:tabs>
                <w:tab w:val="left" w:pos="328"/>
              </w:tabs>
              <w:rPr>
                <w:b/>
                <w:color w:val="000000" w:themeColor="text1"/>
              </w:rPr>
            </w:pPr>
            <w:r w:rsidRPr="00901C3C">
              <w:rPr>
                <w:b/>
              </w:rPr>
              <w:t>Odborné z</w:t>
            </w:r>
            <w:r w:rsidRPr="00901C3C">
              <w:rPr>
                <w:b/>
                <w:color w:val="000000" w:themeColor="text1"/>
              </w:rPr>
              <w:t xml:space="preserve">nalosti: </w:t>
            </w:r>
          </w:p>
          <w:p w14:paraId="11EA0D6A" w14:textId="77777777" w:rsidR="00FE15F1" w:rsidRPr="00901C3C" w:rsidRDefault="00FE15F1" w:rsidP="00E6629A">
            <w:pPr>
              <w:pStyle w:val="Odstavecseseznamem"/>
              <w:numPr>
                <w:ilvl w:val="0"/>
                <w:numId w:val="8"/>
              </w:numPr>
              <w:ind w:left="170" w:hanging="170"/>
              <w:jc w:val="both"/>
            </w:pPr>
            <w:r w:rsidRPr="00901C3C">
              <w:t>základní pojmy z farmakokinetiky</w:t>
            </w:r>
          </w:p>
          <w:p w14:paraId="5B115E7E" w14:textId="77777777" w:rsidR="00FE15F1" w:rsidRPr="00901C3C" w:rsidRDefault="00FE15F1" w:rsidP="00E6629A">
            <w:pPr>
              <w:pStyle w:val="Odstavecseseznamem"/>
              <w:numPr>
                <w:ilvl w:val="0"/>
                <w:numId w:val="8"/>
              </w:numPr>
              <w:ind w:left="170" w:hanging="170"/>
              <w:jc w:val="both"/>
            </w:pPr>
            <w:r w:rsidRPr="00901C3C">
              <w:t>základní pojmy z farmakodynamiky</w:t>
            </w:r>
          </w:p>
          <w:p w14:paraId="4462F073" w14:textId="77777777" w:rsidR="00FE15F1" w:rsidRPr="00901C3C" w:rsidRDefault="00FE15F1" w:rsidP="00E6629A">
            <w:pPr>
              <w:pStyle w:val="Odstavecseseznamem"/>
              <w:numPr>
                <w:ilvl w:val="0"/>
                <w:numId w:val="8"/>
              </w:numPr>
              <w:ind w:left="170" w:hanging="170"/>
              <w:jc w:val="both"/>
            </w:pPr>
            <w:r w:rsidRPr="00901C3C">
              <w:t>metody vývoje nových léčiv</w:t>
            </w:r>
          </w:p>
          <w:p w14:paraId="22AF3C1A" w14:textId="77777777" w:rsidR="00FE15F1" w:rsidRPr="00901C3C" w:rsidRDefault="00FE15F1" w:rsidP="00E6629A">
            <w:pPr>
              <w:pStyle w:val="Odstavecseseznamem"/>
              <w:numPr>
                <w:ilvl w:val="0"/>
                <w:numId w:val="8"/>
              </w:numPr>
              <w:ind w:left="170" w:hanging="170"/>
              <w:jc w:val="both"/>
            </w:pPr>
            <w:r w:rsidRPr="00901C3C">
              <w:t>obsah a cíle jednotlivých fází testování nových léčiv</w:t>
            </w:r>
          </w:p>
          <w:p w14:paraId="37A1807F" w14:textId="77777777" w:rsidR="00FE15F1" w:rsidRPr="00901C3C" w:rsidRDefault="00FE15F1" w:rsidP="00E6629A">
            <w:pPr>
              <w:pStyle w:val="Odstavecseseznamem"/>
              <w:numPr>
                <w:ilvl w:val="0"/>
                <w:numId w:val="8"/>
              </w:numPr>
              <w:ind w:left="170" w:hanging="170"/>
              <w:jc w:val="both"/>
            </w:pPr>
            <w:r w:rsidRPr="00901C3C">
              <w:t>životní cyklus léčiv</w:t>
            </w:r>
          </w:p>
          <w:p w14:paraId="6A1B3ADE" w14:textId="77777777" w:rsidR="007328F8" w:rsidRPr="00901C3C" w:rsidRDefault="007328F8" w:rsidP="007328F8">
            <w:pPr>
              <w:tabs>
                <w:tab w:val="left" w:pos="328"/>
              </w:tabs>
              <w:rPr>
                <w:b/>
                <w:color w:val="000000" w:themeColor="text1"/>
              </w:rPr>
            </w:pPr>
          </w:p>
          <w:p w14:paraId="31AE4CBD" w14:textId="7F63DED3" w:rsidR="007328F8" w:rsidRDefault="007328F8" w:rsidP="007328F8">
            <w:pPr>
              <w:tabs>
                <w:tab w:val="left" w:pos="328"/>
              </w:tabs>
              <w:rPr>
                <w:b/>
                <w:color w:val="000000" w:themeColor="text1"/>
              </w:rPr>
            </w:pPr>
            <w:r w:rsidRPr="00901C3C">
              <w:rPr>
                <w:b/>
                <w:color w:val="000000" w:themeColor="text1"/>
              </w:rPr>
              <w:t>Odborné dovednosti:</w:t>
            </w:r>
          </w:p>
          <w:p w14:paraId="11F9BBBB" w14:textId="77777777" w:rsidR="00901C3C" w:rsidRDefault="00901C3C" w:rsidP="00901C3C">
            <w:pPr>
              <w:pStyle w:val="Odstavecseseznamem"/>
              <w:numPr>
                <w:ilvl w:val="0"/>
                <w:numId w:val="8"/>
              </w:numPr>
              <w:ind w:left="170" w:hanging="170"/>
              <w:jc w:val="both"/>
            </w:pPr>
            <w:r>
              <w:t>vysvětlit základní pojmy z oblasti farmakologie</w:t>
            </w:r>
          </w:p>
          <w:p w14:paraId="34A3C2C9" w14:textId="77777777" w:rsidR="00901C3C" w:rsidRDefault="00901C3C" w:rsidP="00901C3C">
            <w:pPr>
              <w:pStyle w:val="Odstavecseseznamem"/>
              <w:numPr>
                <w:ilvl w:val="0"/>
                <w:numId w:val="8"/>
              </w:numPr>
              <w:ind w:left="170" w:hanging="170"/>
              <w:jc w:val="both"/>
            </w:pPr>
            <w:r>
              <w:t>charakterizovat jednotlivé úrovně testování potenciálních nových léčiv</w:t>
            </w:r>
          </w:p>
          <w:p w14:paraId="0974684C" w14:textId="4BD5958F" w:rsidR="00901C3C" w:rsidRDefault="00901C3C" w:rsidP="00901C3C">
            <w:pPr>
              <w:pStyle w:val="Odstavecseseznamem"/>
              <w:numPr>
                <w:ilvl w:val="0"/>
                <w:numId w:val="8"/>
              </w:numPr>
              <w:ind w:left="170" w:hanging="170"/>
              <w:jc w:val="both"/>
            </w:pPr>
            <w:r>
              <w:t>vysvětlit principy účinků jednotlivých terapeutických skupin léčiv na organi</w:t>
            </w:r>
            <w:r w:rsidR="008D16B2">
              <w:t>z</w:t>
            </w:r>
            <w:r>
              <w:t>mus</w:t>
            </w:r>
          </w:p>
          <w:p w14:paraId="51D1E5D4" w14:textId="77777777" w:rsidR="00901C3C" w:rsidRDefault="00901C3C" w:rsidP="00901C3C">
            <w:pPr>
              <w:pStyle w:val="Odstavecseseznamem"/>
              <w:numPr>
                <w:ilvl w:val="0"/>
                <w:numId w:val="8"/>
              </w:numPr>
              <w:ind w:left="170" w:hanging="170"/>
              <w:jc w:val="both"/>
            </w:pPr>
            <w:r>
              <w:t>nakreslit strukturní chemické vzorce vybraných nejběžnějších léčiv</w:t>
            </w:r>
          </w:p>
          <w:p w14:paraId="07A34F9C" w14:textId="36E20340" w:rsidR="00901C3C" w:rsidRPr="00FE15F1" w:rsidRDefault="00901C3C" w:rsidP="00901C3C">
            <w:pPr>
              <w:pStyle w:val="Odstavecseseznamem"/>
              <w:numPr>
                <w:ilvl w:val="0"/>
                <w:numId w:val="8"/>
              </w:numPr>
              <w:ind w:left="170" w:hanging="170"/>
              <w:jc w:val="both"/>
            </w:pPr>
            <w:r>
              <w:t>popsat reakčními schématy syntézy vybraných nejběžnějších léčiv</w:t>
            </w:r>
          </w:p>
        </w:tc>
      </w:tr>
      <w:tr w:rsidR="009F1539" w14:paraId="10951C4E" w14:textId="77777777" w:rsidTr="00FA4FEE">
        <w:trPr>
          <w:gridBefore w:val="1"/>
          <w:gridAfter w:val="1"/>
          <w:wBefore w:w="116" w:type="dxa"/>
          <w:wAfter w:w="236" w:type="dxa"/>
          <w:trHeight w:val="283"/>
        </w:trPr>
        <w:tc>
          <w:tcPr>
            <w:tcW w:w="3435" w:type="dxa"/>
            <w:gridSpan w:val="3"/>
            <w:tcBorders>
              <w:top w:val="single" w:sz="4" w:space="0" w:color="auto"/>
              <w:bottom w:val="single" w:sz="4" w:space="0" w:color="auto"/>
              <w:right w:val="single" w:sz="4" w:space="0" w:color="auto"/>
            </w:tcBorders>
            <w:shd w:val="clear" w:color="auto" w:fill="F7CAAC"/>
          </w:tcPr>
          <w:p w14:paraId="5386B06A" w14:textId="77777777" w:rsidR="009F1539" w:rsidRPr="005A0406" w:rsidRDefault="009F1539" w:rsidP="00892117">
            <w:pPr>
              <w:jc w:val="both"/>
            </w:pPr>
            <w:r w:rsidRPr="005A0406">
              <w:rPr>
                <w:b/>
              </w:rPr>
              <w:t>Metody výuky</w:t>
            </w:r>
          </w:p>
        </w:tc>
        <w:tc>
          <w:tcPr>
            <w:tcW w:w="6420" w:type="dxa"/>
            <w:gridSpan w:val="10"/>
            <w:tcBorders>
              <w:top w:val="single" w:sz="4" w:space="0" w:color="auto"/>
              <w:left w:val="single" w:sz="4" w:space="0" w:color="auto"/>
              <w:bottom w:val="nil"/>
              <w:right w:val="single" w:sz="4" w:space="0" w:color="auto"/>
            </w:tcBorders>
          </w:tcPr>
          <w:p w14:paraId="712AC359" w14:textId="77777777" w:rsidR="009F1539" w:rsidRDefault="009F1539" w:rsidP="00892117">
            <w:pPr>
              <w:jc w:val="both"/>
            </w:pPr>
          </w:p>
        </w:tc>
      </w:tr>
      <w:tr w:rsidR="009F1539" w14:paraId="108A2F76" w14:textId="77777777" w:rsidTr="00FA4FEE">
        <w:trPr>
          <w:gridBefore w:val="1"/>
          <w:gridAfter w:val="1"/>
          <w:wBefore w:w="116" w:type="dxa"/>
          <w:wAfter w:w="236" w:type="dxa"/>
          <w:trHeight w:val="1904"/>
        </w:trPr>
        <w:tc>
          <w:tcPr>
            <w:tcW w:w="9855" w:type="dxa"/>
            <w:gridSpan w:val="13"/>
            <w:tcBorders>
              <w:top w:val="nil"/>
              <w:bottom w:val="single" w:sz="4" w:space="0" w:color="auto"/>
            </w:tcBorders>
          </w:tcPr>
          <w:p w14:paraId="7FFF49AE" w14:textId="77777777" w:rsidR="001F0401" w:rsidRPr="005A242B" w:rsidRDefault="001F0401" w:rsidP="001F0401">
            <w:pPr>
              <w:jc w:val="both"/>
              <w:rPr>
                <w:b/>
                <w:bCs/>
                <w:u w:val="single"/>
              </w:rPr>
            </w:pPr>
            <w:r w:rsidRPr="005A242B">
              <w:rPr>
                <w:b/>
                <w:bCs/>
                <w:u w:val="single"/>
              </w:rPr>
              <w:t>Metody a přístupy používané ve výuce</w:t>
            </w:r>
          </w:p>
          <w:p w14:paraId="7FBA8800" w14:textId="77777777" w:rsidR="001F0401" w:rsidRPr="005A242B" w:rsidRDefault="001F0401" w:rsidP="001F0401">
            <w:pPr>
              <w:pStyle w:val="Nadpis5"/>
              <w:spacing w:before="0"/>
              <w:rPr>
                <w:rFonts w:ascii="Times New Roman" w:eastAsia="Times New Roman" w:hAnsi="Times New Roman" w:cs="Times New Roman"/>
                <w:b/>
                <w:bCs/>
                <w:color w:val="auto"/>
              </w:rPr>
            </w:pPr>
            <w:r w:rsidRPr="005A242B">
              <w:rPr>
                <w:rFonts w:ascii="Times New Roman" w:eastAsia="Times New Roman" w:hAnsi="Times New Roman" w:cs="Times New Roman"/>
                <w:b/>
                <w:bCs/>
                <w:color w:val="auto"/>
              </w:rPr>
              <w:t>Pro dosažení odborných znalostí jsou užívány vyučovací metody:</w:t>
            </w:r>
          </w:p>
          <w:p w14:paraId="32006881" w14:textId="4246BBF9" w:rsidR="001F0401" w:rsidRPr="005A242B" w:rsidRDefault="0023240B" w:rsidP="001F0401">
            <w:r w:rsidRPr="005A242B">
              <w:rPr>
                <w:color w:val="000000"/>
                <w:shd w:val="clear" w:color="auto" w:fill="FFFFFF"/>
              </w:rPr>
              <w:t>Přednášení, Metody práce s textem (učebnicí, knihou)</w:t>
            </w:r>
          </w:p>
          <w:p w14:paraId="54B5E41F" w14:textId="77777777" w:rsidR="001F0401" w:rsidRPr="005A242B" w:rsidRDefault="001F0401" w:rsidP="001F0401">
            <w:pPr>
              <w:jc w:val="both"/>
            </w:pPr>
          </w:p>
          <w:p w14:paraId="60FD4922" w14:textId="217C0A26" w:rsidR="001F0401" w:rsidRPr="005A242B" w:rsidRDefault="001F0401" w:rsidP="001F0401">
            <w:pPr>
              <w:pStyle w:val="Nadpis5"/>
              <w:spacing w:before="0"/>
              <w:rPr>
                <w:rFonts w:ascii="Times New Roman" w:eastAsia="Times New Roman" w:hAnsi="Times New Roman" w:cs="Times New Roman"/>
                <w:b/>
                <w:bCs/>
                <w:color w:val="auto"/>
              </w:rPr>
            </w:pPr>
            <w:r w:rsidRPr="005A242B">
              <w:rPr>
                <w:rFonts w:ascii="Times New Roman" w:eastAsia="Times New Roman" w:hAnsi="Times New Roman" w:cs="Times New Roman"/>
                <w:b/>
                <w:bCs/>
                <w:color w:val="auto"/>
              </w:rPr>
              <w:t>Pro dosažení odborných dovedností jsou užívány vyučovací metody:</w:t>
            </w:r>
          </w:p>
          <w:p w14:paraId="2E9E257A" w14:textId="1865E834" w:rsidR="0023240B" w:rsidRPr="0023240B" w:rsidRDefault="005A242B" w:rsidP="0023240B">
            <w:r w:rsidRPr="005A242B">
              <w:rPr>
                <w:color w:val="000000"/>
                <w:shd w:val="clear" w:color="auto" w:fill="FFFFFF"/>
              </w:rPr>
              <w:t>Monologická (výklad, přednáška, instruktáž)</w:t>
            </w:r>
            <w:r w:rsidR="0023240B" w:rsidRPr="005A242B">
              <w:rPr>
                <w:color w:val="000000"/>
                <w:shd w:val="clear" w:color="auto" w:fill="FFFFFF"/>
              </w:rPr>
              <w:t>, Dialogická (diskuze, rozhovor, brainstorming</w:t>
            </w:r>
            <w:r w:rsidR="00E16F20" w:rsidRPr="005A242B">
              <w:rPr>
                <w:color w:val="000000"/>
                <w:shd w:val="clear" w:color="auto" w:fill="FFFFFF"/>
              </w:rPr>
              <w:t>)</w:t>
            </w:r>
          </w:p>
          <w:p w14:paraId="3AE5FAD5" w14:textId="77777777" w:rsidR="001F0401" w:rsidRDefault="001F0401" w:rsidP="001F0401"/>
          <w:p w14:paraId="23D48024" w14:textId="77777777" w:rsidR="001F0401" w:rsidRPr="005A242B" w:rsidRDefault="001F0401" w:rsidP="001F0401">
            <w:pPr>
              <w:pStyle w:val="Nadpis5"/>
              <w:spacing w:before="0"/>
              <w:rPr>
                <w:rFonts w:ascii="Times New Roman" w:eastAsia="Times New Roman" w:hAnsi="Times New Roman" w:cs="Times New Roman"/>
                <w:b/>
                <w:bCs/>
                <w:color w:val="auto"/>
              </w:rPr>
            </w:pPr>
            <w:r w:rsidRPr="005A242B">
              <w:rPr>
                <w:rFonts w:ascii="Times New Roman" w:eastAsia="Times New Roman" w:hAnsi="Times New Roman" w:cs="Times New Roman"/>
                <w:b/>
                <w:bCs/>
                <w:color w:val="auto"/>
              </w:rPr>
              <w:t>Očekávané výsledky učení dosažené studiem předmětu jsou ověřovány hodnoticími metodami:</w:t>
            </w:r>
          </w:p>
          <w:p w14:paraId="66E74DD4" w14:textId="567378A1" w:rsidR="00185484" w:rsidRDefault="001F0401" w:rsidP="001F0401">
            <w:pPr>
              <w:jc w:val="both"/>
              <w:rPr>
                <w:color w:val="000000"/>
              </w:rPr>
            </w:pPr>
            <w:r w:rsidRPr="005A242B">
              <w:rPr>
                <w:color w:val="000000"/>
              </w:rPr>
              <w:t>Didaktický test, Písemná zkouška, Známkou</w:t>
            </w:r>
          </w:p>
          <w:p w14:paraId="549B2925" w14:textId="77777777" w:rsidR="00E24E16" w:rsidRDefault="00E24E16" w:rsidP="001F0401">
            <w:pPr>
              <w:jc w:val="both"/>
              <w:rPr>
                <w:color w:val="000000"/>
              </w:rPr>
            </w:pPr>
          </w:p>
          <w:p w14:paraId="5F864436" w14:textId="77777777" w:rsidR="00E24E16" w:rsidRPr="005A242B" w:rsidRDefault="00E24E16" w:rsidP="00E24E16">
            <w:pPr>
              <w:jc w:val="both"/>
              <w:rPr>
                <w:b/>
                <w:bCs/>
                <w:u w:val="single"/>
              </w:rPr>
            </w:pPr>
            <w:r w:rsidRPr="005A242B">
              <w:rPr>
                <w:b/>
                <w:bCs/>
                <w:u w:val="single"/>
              </w:rPr>
              <w:t>Používané didaktické prostředky</w:t>
            </w:r>
          </w:p>
          <w:p w14:paraId="25CE714A" w14:textId="2D830A1A" w:rsidR="007E0314" w:rsidRPr="0071371D" w:rsidRDefault="007E0314" w:rsidP="007E0314">
            <w:pPr>
              <w:jc w:val="both"/>
            </w:pPr>
            <w:r w:rsidRPr="005A242B">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5A242B">
              <w:t>dataprojekce</w:t>
            </w:r>
            <w:proofErr w:type="spellEnd"/>
            <w:r w:rsidRPr="005A242B">
              <w:t>, zdroje odborné literatury, prezentace, modely.</w:t>
            </w:r>
          </w:p>
          <w:p w14:paraId="7BDCE405" w14:textId="77777777" w:rsidR="007E0314" w:rsidRPr="0071371D" w:rsidRDefault="007E0314" w:rsidP="007E0314">
            <w:pPr>
              <w:jc w:val="both"/>
            </w:pPr>
            <w:r w:rsidRPr="0071371D">
              <w:t> </w:t>
            </w:r>
          </w:p>
          <w:p w14:paraId="436B9043" w14:textId="5BD76604" w:rsidR="00E24E16" w:rsidRDefault="007E0314" w:rsidP="007E0314">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3A3D93" w:rsidRPr="0071371D">
              <w:t>M</w:t>
            </w:r>
            <w:r w:rsidR="003A3D93">
              <w:t>S</w:t>
            </w:r>
            <w:r w:rsidR="003A3D93"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7BC673B9" w14:textId="77777777" w:rsidTr="00FA4FEE">
        <w:trPr>
          <w:gridBefore w:val="1"/>
          <w:gridAfter w:val="1"/>
          <w:wBefore w:w="116" w:type="dxa"/>
          <w:wAfter w:w="236" w:type="dxa"/>
          <w:trHeight w:val="265"/>
        </w:trPr>
        <w:tc>
          <w:tcPr>
            <w:tcW w:w="3435" w:type="dxa"/>
            <w:gridSpan w:val="3"/>
            <w:tcBorders>
              <w:top w:val="single" w:sz="4" w:space="0" w:color="auto"/>
            </w:tcBorders>
            <w:shd w:val="clear" w:color="auto" w:fill="F7CAAC"/>
          </w:tcPr>
          <w:p w14:paraId="204B8288" w14:textId="77777777" w:rsidR="009F1539" w:rsidRDefault="009F1539" w:rsidP="00892117">
            <w:pPr>
              <w:jc w:val="both"/>
            </w:pPr>
            <w:r>
              <w:rPr>
                <w:b/>
              </w:rPr>
              <w:lastRenderedPageBreak/>
              <w:t>Studijní literatura a studijní pomůcky</w:t>
            </w:r>
          </w:p>
        </w:tc>
        <w:tc>
          <w:tcPr>
            <w:tcW w:w="6420" w:type="dxa"/>
            <w:gridSpan w:val="10"/>
            <w:tcBorders>
              <w:top w:val="single" w:sz="4" w:space="0" w:color="auto"/>
              <w:bottom w:val="nil"/>
            </w:tcBorders>
          </w:tcPr>
          <w:p w14:paraId="0BDB6BE2" w14:textId="77777777" w:rsidR="009F1539" w:rsidRDefault="009F1539" w:rsidP="00892117">
            <w:pPr>
              <w:jc w:val="both"/>
            </w:pPr>
          </w:p>
        </w:tc>
      </w:tr>
      <w:tr w:rsidR="009F1539" w14:paraId="065A0E1C" w14:textId="77777777" w:rsidTr="00FA4FEE">
        <w:trPr>
          <w:gridBefore w:val="1"/>
          <w:gridAfter w:val="1"/>
          <w:wBefore w:w="116" w:type="dxa"/>
          <w:wAfter w:w="236" w:type="dxa"/>
          <w:trHeight w:val="1497"/>
        </w:trPr>
        <w:tc>
          <w:tcPr>
            <w:tcW w:w="9855" w:type="dxa"/>
            <w:gridSpan w:val="13"/>
            <w:tcBorders>
              <w:top w:val="nil"/>
            </w:tcBorders>
          </w:tcPr>
          <w:p w14:paraId="07526A02" w14:textId="77777777" w:rsidR="009F1539" w:rsidRDefault="009F1539" w:rsidP="00892117">
            <w:pPr>
              <w:jc w:val="both"/>
            </w:pPr>
            <w:r>
              <w:rPr>
                <w:u w:val="single"/>
              </w:rPr>
              <w:t>Povinná literatura:</w:t>
            </w:r>
          </w:p>
          <w:p w14:paraId="6A08CE12" w14:textId="0B2C3993" w:rsidR="005A242B" w:rsidRDefault="005A242B" w:rsidP="005A242B">
            <w:pPr>
              <w:shd w:val="clear" w:color="auto" w:fill="FFFFFF"/>
              <w:jc w:val="both"/>
              <w:rPr>
                <w:caps/>
                <w:color w:val="000000"/>
              </w:rPr>
            </w:pPr>
            <w:r>
              <w:rPr>
                <w:caps/>
                <w:color w:val="000000"/>
              </w:rPr>
              <w:t xml:space="preserve">MÉNOVÁ, P., HAMPL, F. </w:t>
            </w:r>
            <w:r w:rsidRPr="007B0F8F">
              <w:rPr>
                <w:color w:val="000000"/>
              </w:rPr>
              <w:t xml:space="preserve">Základy </w:t>
            </w:r>
            <w:proofErr w:type="spellStart"/>
            <w:r w:rsidRPr="007B0F8F">
              <w:rPr>
                <w:color w:val="000000"/>
              </w:rPr>
              <w:t>farmakochemie</w:t>
            </w:r>
            <w:proofErr w:type="spellEnd"/>
            <w:r>
              <w:rPr>
                <w:color w:val="000000"/>
              </w:rPr>
              <w:t xml:space="preserve">. Praha: VŠCHT, 2022. ISBN </w:t>
            </w:r>
            <w:r w:rsidRPr="007D0B01">
              <w:rPr>
                <w:color w:val="000000"/>
              </w:rPr>
              <w:t>978-80-7592-119-2</w:t>
            </w:r>
            <w:r>
              <w:rPr>
                <w:color w:val="000000"/>
              </w:rPr>
              <w:t>.</w:t>
            </w:r>
          </w:p>
          <w:p w14:paraId="7FB9947B" w14:textId="270A488B" w:rsidR="009F1539" w:rsidRDefault="009F1539" w:rsidP="00892117">
            <w:pPr>
              <w:shd w:val="clear" w:color="auto" w:fill="FFFFFF"/>
              <w:jc w:val="both"/>
              <w:rPr>
                <w:color w:val="000000"/>
              </w:rPr>
            </w:pPr>
            <w:r>
              <w:rPr>
                <w:caps/>
                <w:color w:val="000000"/>
              </w:rPr>
              <w:t>Hampl, F., RÁDL, S., Paleček, J</w:t>
            </w:r>
            <w:r>
              <w:rPr>
                <w:color w:val="000000"/>
              </w:rPr>
              <w:t>. </w:t>
            </w:r>
            <w:proofErr w:type="spellStart"/>
            <w:r>
              <w:rPr>
                <w:color w:val="000000"/>
              </w:rPr>
              <w:t>Farmakochemie</w:t>
            </w:r>
            <w:proofErr w:type="spellEnd"/>
            <w:r>
              <w:rPr>
                <w:color w:val="000000"/>
              </w:rPr>
              <w:t>. Praha: VŠCHT, 2002. ISBN 80-7080-495-5.</w:t>
            </w:r>
          </w:p>
          <w:p w14:paraId="5785192C" w14:textId="77777777" w:rsidR="009F1539" w:rsidRDefault="009F1539" w:rsidP="00892117">
            <w:pPr>
              <w:shd w:val="clear" w:color="auto" w:fill="FFFFFF"/>
              <w:jc w:val="both"/>
              <w:rPr>
                <w:color w:val="000000"/>
              </w:rPr>
            </w:pPr>
            <w:r>
              <w:rPr>
                <w:color w:val="000000"/>
              </w:rPr>
              <w:t xml:space="preserve">PATRICK, G.L., SPENCER, J. An </w:t>
            </w:r>
            <w:proofErr w:type="spellStart"/>
            <w:r>
              <w:rPr>
                <w:color w:val="000000"/>
              </w:rPr>
              <w:t>Introduction</w:t>
            </w:r>
            <w:proofErr w:type="spellEnd"/>
            <w:r>
              <w:rPr>
                <w:color w:val="000000"/>
              </w:rPr>
              <w:t xml:space="preserve"> to </w:t>
            </w:r>
            <w:proofErr w:type="spellStart"/>
            <w:r>
              <w:rPr>
                <w:color w:val="000000"/>
              </w:rPr>
              <w:t>Medicinal</w:t>
            </w:r>
            <w:proofErr w:type="spellEnd"/>
            <w:r>
              <w:rPr>
                <w:color w:val="000000"/>
              </w:rPr>
              <w:t xml:space="preserve"> </w:t>
            </w:r>
            <w:proofErr w:type="spellStart"/>
            <w:r>
              <w:rPr>
                <w:color w:val="000000"/>
              </w:rPr>
              <w:t>Chemistry</w:t>
            </w:r>
            <w:proofErr w:type="spellEnd"/>
            <w:r>
              <w:rPr>
                <w:color w:val="000000"/>
              </w:rPr>
              <w:t xml:space="preserve">. 4th Ed. New York: Oxford University </w:t>
            </w:r>
            <w:proofErr w:type="spellStart"/>
            <w:r>
              <w:rPr>
                <w:color w:val="000000"/>
              </w:rPr>
              <w:t>Press</w:t>
            </w:r>
            <w:proofErr w:type="spellEnd"/>
            <w:r>
              <w:rPr>
                <w:color w:val="000000"/>
              </w:rPr>
              <w:t>, 2009. ISBN 978-0-19-923447-9.</w:t>
            </w:r>
          </w:p>
          <w:p w14:paraId="282397D5" w14:textId="77777777" w:rsidR="009F1539" w:rsidRDefault="009F1539" w:rsidP="00892117">
            <w:pPr>
              <w:jc w:val="both"/>
            </w:pPr>
          </w:p>
          <w:p w14:paraId="7884A0F7" w14:textId="77777777" w:rsidR="009F1539" w:rsidRDefault="009F1539" w:rsidP="00892117">
            <w:pPr>
              <w:jc w:val="both"/>
            </w:pPr>
            <w:r>
              <w:rPr>
                <w:u w:val="single"/>
              </w:rPr>
              <w:t>Doporučená literatura:</w:t>
            </w:r>
          </w:p>
          <w:p w14:paraId="52E634F6" w14:textId="0A1EB0DB" w:rsidR="005A242B" w:rsidRDefault="005A242B" w:rsidP="005A242B">
            <w:pPr>
              <w:shd w:val="clear" w:color="auto" w:fill="FFFFFF"/>
              <w:jc w:val="both"/>
              <w:rPr>
                <w:caps/>
                <w:color w:val="000000"/>
              </w:rPr>
            </w:pPr>
            <w:r>
              <w:rPr>
                <w:caps/>
                <w:color w:val="000000"/>
              </w:rPr>
              <w:t>Rádl, S.</w:t>
            </w:r>
            <w:r w:rsidRPr="007B0F8F">
              <w:rPr>
                <w:color w:val="000000"/>
              </w:rPr>
              <w:t xml:space="preserve"> </w:t>
            </w:r>
            <w:r w:rsidRPr="00A7205F">
              <w:rPr>
                <w:color w:val="000000"/>
              </w:rPr>
              <w:t>Příběhy spojené s objevy nových léčiv</w:t>
            </w:r>
            <w:r>
              <w:rPr>
                <w:color w:val="000000"/>
              </w:rPr>
              <w:t xml:space="preserve">. Praha: VŠCHT, 2023. ISBN </w:t>
            </w:r>
            <w:r w:rsidRPr="00A7205F">
              <w:rPr>
                <w:color w:val="000000"/>
              </w:rPr>
              <w:t>978-80-7592-165-9</w:t>
            </w:r>
            <w:r>
              <w:rPr>
                <w:color w:val="000000"/>
              </w:rPr>
              <w:t>.</w:t>
            </w:r>
          </w:p>
          <w:p w14:paraId="132014BA" w14:textId="746B6607" w:rsidR="009F1539" w:rsidRDefault="009F1539" w:rsidP="00892117">
            <w:pPr>
              <w:shd w:val="clear" w:color="auto" w:fill="FFFFFF"/>
              <w:jc w:val="both"/>
              <w:rPr>
                <w:color w:val="000000"/>
              </w:rPr>
            </w:pPr>
            <w:r w:rsidRPr="00567107">
              <w:rPr>
                <w:caps/>
                <w:color w:val="000000"/>
              </w:rPr>
              <w:t>Kuchař, M</w:t>
            </w:r>
            <w:r>
              <w:rPr>
                <w:color w:val="000000"/>
              </w:rPr>
              <w:t>. (Ed.) Farmaceutický encyklopedický slovník. Praha: VŠCHT, 2014. ISBN 978-80-7080-876-4.</w:t>
            </w:r>
          </w:p>
          <w:p w14:paraId="7A3752F4" w14:textId="377658BF" w:rsidR="005A242B" w:rsidRDefault="005A242B" w:rsidP="00892117">
            <w:pPr>
              <w:shd w:val="clear" w:color="auto" w:fill="FFFFFF"/>
              <w:jc w:val="both"/>
              <w:rPr>
                <w:color w:val="000000"/>
              </w:rPr>
            </w:pPr>
            <w:r>
              <w:rPr>
                <w:caps/>
                <w:color w:val="000000"/>
              </w:rPr>
              <w:t xml:space="preserve">VOTAVA, M., SLÍVA, J. </w:t>
            </w:r>
            <w:r>
              <w:rPr>
                <w:color w:val="000000"/>
              </w:rPr>
              <w:t xml:space="preserve">Farmakologie v kostce. Praha: Triton, 2021. ISBN </w:t>
            </w:r>
            <w:r w:rsidRPr="001931DD">
              <w:rPr>
                <w:color w:val="000000"/>
              </w:rPr>
              <w:t>978-80-7553-893-2.</w:t>
            </w:r>
          </w:p>
          <w:p w14:paraId="50C7D3C0" w14:textId="77777777" w:rsidR="009F1539" w:rsidRDefault="009F1539" w:rsidP="00892117">
            <w:pPr>
              <w:shd w:val="clear" w:color="auto" w:fill="FFFFFF"/>
              <w:jc w:val="both"/>
              <w:rPr>
                <w:color w:val="000000"/>
              </w:rPr>
            </w:pPr>
            <w:r>
              <w:rPr>
                <w:caps/>
                <w:color w:val="000000"/>
              </w:rPr>
              <w:t>Hanika, J</w:t>
            </w:r>
            <w:r>
              <w:rPr>
                <w:color w:val="000000"/>
              </w:rPr>
              <w:t>. Farmaceutické inženýrství. Praha: VŠCHT, 2013. ISBN 978-80-7080-859-7.</w:t>
            </w:r>
          </w:p>
          <w:p w14:paraId="1D133EB9" w14:textId="77777777" w:rsidR="009F1539" w:rsidRDefault="009F1539" w:rsidP="00892117">
            <w:pPr>
              <w:jc w:val="both"/>
            </w:pPr>
            <w:r>
              <w:rPr>
                <w:color w:val="000000"/>
              </w:rPr>
              <w:t xml:space="preserve">WERMUTH, C.G. </w:t>
            </w:r>
            <w:proofErr w:type="spellStart"/>
            <w:r>
              <w:rPr>
                <w:color w:val="000000"/>
              </w:rPr>
              <w:t>The</w:t>
            </w:r>
            <w:proofErr w:type="spellEnd"/>
            <w:r>
              <w:rPr>
                <w:color w:val="000000"/>
              </w:rPr>
              <w:t xml:space="preserve"> </w:t>
            </w:r>
            <w:proofErr w:type="spellStart"/>
            <w:r>
              <w:rPr>
                <w:color w:val="000000"/>
              </w:rPr>
              <w:t>Practice</w:t>
            </w:r>
            <w:proofErr w:type="spellEnd"/>
            <w:r>
              <w:rPr>
                <w:color w:val="000000"/>
              </w:rPr>
              <w:t xml:space="preserve"> </w:t>
            </w:r>
            <w:proofErr w:type="spellStart"/>
            <w:r>
              <w:rPr>
                <w:color w:val="000000"/>
              </w:rPr>
              <w:t>of</w:t>
            </w:r>
            <w:proofErr w:type="spellEnd"/>
            <w:r>
              <w:rPr>
                <w:color w:val="000000"/>
              </w:rPr>
              <w:t xml:space="preserve"> </w:t>
            </w:r>
            <w:proofErr w:type="spellStart"/>
            <w:r>
              <w:rPr>
                <w:color w:val="000000"/>
              </w:rPr>
              <w:t>Medicinal</w:t>
            </w:r>
            <w:proofErr w:type="spellEnd"/>
            <w:r>
              <w:rPr>
                <w:color w:val="000000"/>
              </w:rPr>
              <w:t xml:space="preserve"> </w:t>
            </w:r>
            <w:proofErr w:type="spellStart"/>
            <w:r>
              <w:rPr>
                <w:color w:val="000000"/>
              </w:rPr>
              <w:t>Chemistry</w:t>
            </w:r>
            <w:proofErr w:type="spellEnd"/>
            <w:r>
              <w:rPr>
                <w:color w:val="000000"/>
              </w:rPr>
              <w:t>. Amsterdam: Elsevier/</w:t>
            </w:r>
            <w:proofErr w:type="spellStart"/>
            <w:r>
              <w:rPr>
                <w:color w:val="000000"/>
              </w:rPr>
              <w:t>Academic</w:t>
            </w:r>
            <w:proofErr w:type="spellEnd"/>
            <w:r>
              <w:rPr>
                <w:color w:val="000000"/>
              </w:rPr>
              <w:t xml:space="preserve"> </w:t>
            </w:r>
            <w:proofErr w:type="spellStart"/>
            <w:r>
              <w:rPr>
                <w:color w:val="000000"/>
              </w:rPr>
              <w:t>Press</w:t>
            </w:r>
            <w:proofErr w:type="spellEnd"/>
            <w:r>
              <w:rPr>
                <w:color w:val="000000"/>
              </w:rPr>
              <w:t>, 2008. ISBN 978-0-12-374194-3.</w:t>
            </w:r>
          </w:p>
        </w:tc>
      </w:tr>
      <w:tr w:rsidR="009F1539" w14:paraId="5EDBAF42" w14:textId="77777777" w:rsidTr="00FA4FEE">
        <w:trPr>
          <w:gridBefore w:val="1"/>
          <w:gridAfter w:val="1"/>
          <w:wBefore w:w="116" w:type="dxa"/>
          <w:wAfter w:w="236" w:type="dxa"/>
        </w:trPr>
        <w:tc>
          <w:tcPr>
            <w:tcW w:w="9855" w:type="dxa"/>
            <w:gridSpan w:val="13"/>
            <w:tcBorders>
              <w:top w:val="single" w:sz="12" w:space="0" w:color="auto"/>
              <w:left w:val="single" w:sz="2" w:space="0" w:color="auto"/>
              <w:bottom w:val="single" w:sz="2" w:space="0" w:color="auto"/>
              <w:right w:val="single" w:sz="2" w:space="0" w:color="auto"/>
            </w:tcBorders>
            <w:shd w:val="clear" w:color="auto" w:fill="F7CAAC"/>
          </w:tcPr>
          <w:p w14:paraId="47DC05EA" w14:textId="77777777" w:rsidR="009F1539" w:rsidRDefault="009F1539" w:rsidP="00892117">
            <w:pPr>
              <w:jc w:val="center"/>
              <w:rPr>
                <w:b/>
              </w:rPr>
            </w:pPr>
            <w:r>
              <w:rPr>
                <w:b/>
              </w:rPr>
              <w:t>Informace ke kombinované nebo distanční formě</w:t>
            </w:r>
          </w:p>
        </w:tc>
      </w:tr>
      <w:tr w:rsidR="009F1539" w14:paraId="605FA3DD" w14:textId="77777777" w:rsidTr="00FA4FEE">
        <w:trPr>
          <w:gridBefore w:val="1"/>
          <w:gridAfter w:val="1"/>
          <w:wBefore w:w="116" w:type="dxa"/>
          <w:wAfter w:w="236" w:type="dxa"/>
        </w:trPr>
        <w:tc>
          <w:tcPr>
            <w:tcW w:w="4787" w:type="dxa"/>
            <w:gridSpan w:val="5"/>
            <w:tcBorders>
              <w:top w:val="single" w:sz="2" w:space="0" w:color="auto"/>
            </w:tcBorders>
            <w:shd w:val="clear" w:color="auto" w:fill="F7CAAC"/>
          </w:tcPr>
          <w:p w14:paraId="2CDF5B3B" w14:textId="77777777" w:rsidR="009F1539" w:rsidRDefault="009F1539" w:rsidP="00892117">
            <w:pPr>
              <w:jc w:val="both"/>
            </w:pPr>
            <w:r>
              <w:rPr>
                <w:b/>
              </w:rPr>
              <w:t>Rozsah konzultací (soustředění)</w:t>
            </w:r>
          </w:p>
        </w:tc>
        <w:tc>
          <w:tcPr>
            <w:tcW w:w="889" w:type="dxa"/>
            <w:tcBorders>
              <w:top w:val="single" w:sz="2" w:space="0" w:color="auto"/>
            </w:tcBorders>
          </w:tcPr>
          <w:p w14:paraId="0FBBC1A0" w14:textId="77777777" w:rsidR="009F1539" w:rsidRDefault="009F1539" w:rsidP="00892117">
            <w:pPr>
              <w:jc w:val="both"/>
            </w:pPr>
          </w:p>
        </w:tc>
        <w:tc>
          <w:tcPr>
            <w:tcW w:w="4179" w:type="dxa"/>
            <w:gridSpan w:val="7"/>
            <w:tcBorders>
              <w:top w:val="single" w:sz="2" w:space="0" w:color="auto"/>
            </w:tcBorders>
            <w:shd w:val="clear" w:color="auto" w:fill="F7CAAC"/>
          </w:tcPr>
          <w:p w14:paraId="30FFCCC6" w14:textId="77777777" w:rsidR="009F1539" w:rsidRDefault="009F1539" w:rsidP="00892117">
            <w:pPr>
              <w:jc w:val="both"/>
              <w:rPr>
                <w:b/>
              </w:rPr>
            </w:pPr>
            <w:r>
              <w:rPr>
                <w:b/>
              </w:rPr>
              <w:t xml:space="preserve">hodin </w:t>
            </w:r>
          </w:p>
        </w:tc>
      </w:tr>
      <w:tr w:rsidR="009F1539" w14:paraId="3607967D" w14:textId="77777777" w:rsidTr="00FA4FEE">
        <w:trPr>
          <w:gridBefore w:val="1"/>
          <w:gridAfter w:val="1"/>
          <w:wBefore w:w="116" w:type="dxa"/>
          <w:wAfter w:w="236" w:type="dxa"/>
        </w:trPr>
        <w:tc>
          <w:tcPr>
            <w:tcW w:w="9855" w:type="dxa"/>
            <w:gridSpan w:val="13"/>
            <w:shd w:val="clear" w:color="auto" w:fill="F7CAAC"/>
          </w:tcPr>
          <w:p w14:paraId="501E509E" w14:textId="77777777" w:rsidR="009F1539" w:rsidRDefault="009F1539" w:rsidP="00892117">
            <w:pPr>
              <w:jc w:val="both"/>
              <w:rPr>
                <w:b/>
              </w:rPr>
            </w:pPr>
            <w:r>
              <w:rPr>
                <w:b/>
              </w:rPr>
              <w:t>Informace o způsobu kontaktu s vyučujícím</w:t>
            </w:r>
          </w:p>
        </w:tc>
      </w:tr>
      <w:tr w:rsidR="009F1539" w14:paraId="153531DD" w14:textId="77777777" w:rsidTr="00FA4FEE">
        <w:trPr>
          <w:gridBefore w:val="1"/>
          <w:gridAfter w:val="1"/>
          <w:wBefore w:w="116" w:type="dxa"/>
          <w:wAfter w:w="236" w:type="dxa"/>
          <w:trHeight w:val="1373"/>
        </w:trPr>
        <w:tc>
          <w:tcPr>
            <w:tcW w:w="9855" w:type="dxa"/>
            <w:gridSpan w:val="13"/>
          </w:tcPr>
          <w:p w14:paraId="1FCDF0B2" w14:textId="77777777" w:rsidR="009F1539" w:rsidRDefault="009F1539" w:rsidP="00892117">
            <w:pPr>
              <w:jc w:val="both"/>
            </w:pPr>
          </w:p>
          <w:p w14:paraId="6475DBC1" w14:textId="77777777" w:rsidR="005A242B" w:rsidRDefault="005A242B" w:rsidP="00892117">
            <w:pPr>
              <w:jc w:val="both"/>
            </w:pPr>
          </w:p>
          <w:p w14:paraId="79C1CD89" w14:textId="77777777" w:rsidR="005A242B" w:rsidRDefault="005A242B" w:rsidP="00892117">
            <w:pPr>
              <w:jc w:val="both"/>
            </w:pPr>
          </w:p>
          <w:p w14:paraId="0FF30D62" w14:textId="77777777" w:rsidR="005A242B" w:rsidRDefault="005A242B" w:rsidP="00892117">
            <w:pPr>
              <w:jc w:val="both"/>
            </w:pPr>
          </w:p>
          <w:p w14:paraId="300E86D3" w14:textId="77777777" w:rsidR="005A242B" w:rsidRDefault="005A242B" w:rsidP="00892117">
            <w:pPr>
              <w:jc w:val="both"/>
            </w:pPr>
          </w:p>
          <w:p w14:paraId="003EDA8A" w14:textId="77777777" w:rsidR="005A242B" w:rsidRDefault="005A242B" w:rsidP="00892117">
            <w:pPr>
              <w:jc w:val="both"/>
            </w:pPr>
          </w:p>
          <w:p w14:paraId="27F8A4BA" w14:textId="77777777" w:rsidR="005A242B" w:rsidRDefault="005A242B" w:rsidP="00892117">
            <w:pPr>
              <w:jc w:val="both"/>
            </w:pPr>
          </w:p>
          <w:p w14:paraId="529BC8FE" w14:textId="77777777" w:rsidR="005A242B" w:rsidRDefault="005A242B" w:rsidP="00892117">
            <w:pPr>
              <w:jc w:val="both"/>
            </w:pPr>
          </w:p>
          <w:p w14:paraId="22CF9DE6" w14:textId="77777777" w:rsidR="005A242B" w:rsidRDefault="005A242B" w:rsidP="00892117">
            <w:pPr>
              <w:jc w:val="both"/>
            </w:pPr>
          </w:p>
          <w:p w14:paraId="3E71BB0E" w14:textId="77777777" w:rsidR="005A242B" w:rsidRDefault="005A242B" w:rsidP="00892117">
            <w:pPr>
              <w:jc w:val="both"/>
            </w:pPr>
          </w:p>
          <w:p w14:paraId="2BE7C722" w14:textId="77777777" w:rsidR="005A242B" w:rsidRDefault="005A242B" w:rsidP="00892117">
            <w:pPr>
              <w:jc w:val="both"/>
            </w:pPr>
          </w:p>
          <w:p w14:paraId="2682FF7B" w14:textId="77777777" w:rsidR="005A242B" w:rsidRDefault="005A242B" w:rsidP="00892117">
            <w:pPr>
              <w:jc w:val="both"/>
            </w:pPr>
          </w:p>
          <w:p w14:paraId="4AB36EBC" w14:textId="77777777" w:rsidR="005A242B" w:rsidRDefault="005A242B" w:rsidP="00892117">
            <w:pPr>
              <w:jc w:val="both"/>
            </w:pPr>
          </w:p>
          <w:p w14:paraId="430B4455" w14:textId="77777777" w:rsidR="005A242B" w:rsidRDefault="005A242B" w:rsidP="00892117">
            <w:pPr>
              <w:jc w:val="both"/>
            </w:pPr>
          </w:p>
          <w:p w14:paraId="70CFC5FF" w14:textId="77777777" w:rsidR="005A242B" w:rsidRDefault="005A242B" w:rsidP="00892117">
            <w:pPr>
              <w:jc w:val="both"/>
            </w:pPr>
          </w:p>
          <w:p w14:paraId="06D4B215" w14:textId="77777777" w:rsidR="005A242B" w:rsidRDefault="005A242B" w:rsidP="00892117">
            <w:pPr>
              <w:jc w:val="both"/>
            </w:pPr>
          </w:p>
          <w:p w14:paraId="7F0796BB" w14:textId="77777777" w:rsidR="005A242B" w:rsidRDefault="005A242B" w:rsidP="00892117">
            <w:pPr>
              <w:jc w:val="both"/>
            </w:pPr>
          </w:p>
          <w:p w14:paraId="522DF1D7" w14:textId="77777777" w:rsidR="005A242B" w:rsidRDefault="005A242B" w:rsidP="00892117">
            <w:pPr>
              <w:jc w:val="both"/>
            </w:pPr>
          </w:p>
          <w:p w14:paraId="695DAF5F" w14:textId="77777777" w:rsidR="005A242B" w:rsidRDefault="005A242B" w:rsidP="00892117">
            <w:pPr>
              <w:jc w:val="both"/>
            </w:pPr>
          </w:p>
          <w:p w14:paraId="7166774D" w14:textId="77777777" w:rsidR="005A242B" w:rsidRDefault="005A242B" w:rsidP="00892117">
            <w:pPr>
              <w:jc w:val="both"/>
            </w:pPr>
          </w:p>
          <w:p w14:paraId="0DEDD683" w14:textId="77777777" w:rsidR="005A242B" w:rsidRDefault="005A242B" w:rsidP="00892117">
            <w:pPr>
              <w:jc w:val="both"/>
            </w:pPr>
          </w:p>
          <w:p w14:paraId="739776CE" w14:textId="77777777" w:rsidR="005A242B" w:rsidRDefault="005A242B" w:rsidP="00892117">
            <w:pPr>
              <w:jc w:val="both"/>
            </w:pPr>
          </w:p>
          <w:p w14:paraId="5AE8CCDD" w14:textId="77777777" w:rsidR="005A242B" w:rsidRDefault="005A242B" w:rsidP="00892117">
            <w:pPr>
              <w:jc w:val="both"/>
            </w:pPr>
          </w:p>
          <w:p w14:paraId="7A55B546" w14:textId="77777777" w:rsidR="005A242B" w:rsidRDefault="005A242B" w:rsidP="00892117">
            <w:pPr>
              <w:jc w:val="both"/>
            </w:pPr>
          </w:p>
          <w:p w14:paraId="11C7A414" w14:textId="6D685883" w:rsidR="005A242B" w:rsidRDefault="005A242B" w:rsidP="00892117">
            <w:pPr>
              <w:jc w:val="both"/>
            </w:pPr>
          </w:p>
          <w:p w14:paraId="571887F6" w14:textId="6324C833" w:rsidR="00DF6D97" w:rsidRDefault="00DF6D97" w:rsidP="00892117">
            <w:pPr>
              <w:jc w:val="both"/>
            </w:pPr>
          </w:p>
          <w:p w14:paraId="15213295" w14:textId="359E40BE" w:rsidR="00DF6D97" w:rsidRDefault="00DF6D97" w:rsidP="00892117">
            <w:pPr>
              <w:jc w:val="both"/>
            </w:pPr>
          </w:p>
          <w:p w14:paraId="13267EDC" w14:textId="46DD7C7D" w:rsidR="00DF6D97" w:rsidRDefault="00DF6D97" w:rsidP="00892117">
            <w:pPr>
              <w:jc w:val="both"/>
            </w:pPr>
          </w:p>
          <w:p w14:paraId="39FD9496" w14:textId="503A1BC7" w:rsidR="00DF6D97" w:rsidRDefault="00DF6D97" w:rsidP="00892117">
            <w:pPr>
              <w:jc w:val="both"/>
            </w:pPr>
          </w:p>
          <w:p w14:paraId="6048809A" w14:textId="587A6F95" w:rsidR="00DF6D97" w:rsidRDefault="00DF6D97" w:rsidP="00892117">
            <w:pPr>
              <w:jc w:val="both"/>
            </w:pPr>
          </w:p>
          <w:p w14:paraId="6C178696" w14:textId="5D931211" w:rsidR="00DF6D97" w:rsidRDefault="00DF6D97" w:rsidP="00892117">
            <w:pPr>
              <w:jc w:val="both"/>
            </w:pPr>
          </w:p>
          <w:p w14:paraId="6E28ED77" w14:textId="332ADF86" w:rsidR="00DF6D97" w:rsidRDefault="00DF6D97" w:rsidP="00892117">
            <w:pPr>
              <w:jc w:val="both"/>
            </w:pPr>
          </w:p>
          <w:p w14:paraId="0ECDE3BC" w14:textId="0BA664CA" w:rsidR="00DF6D97" w:rsidRDefault="00DF6D97" w:rsidP="00892117">
            <w:pPr>
              <w:jc w:val="both"/>
            </w:pPr>
          </w:p>
          <w:p w14:paraId="0975436C" w14:textId="77777777" w:rsidR="00DF6D97" w:rsidRDefault="00DF6D97" w:rsidP="00892117">
            <w:pPr>
              <w:jc w:val="both"/>
            </w:pPr>
          </w:p>
          <w:p w14:paraId="5C251220" w14:textId="32EE43BF" w:rsidR="005A242B" w:rsidRDefault="005A242B" w:rsidP="00892117">
            <w:pPr>
              <w:jc w:val="both"/>
            </w:pPr>
          </w:p>
        </w:tc>
      </w:tr>
      <w:tr w:rsidR="009F1539" w14:paraId="7D53DBA8" w14:textId="77777777" w:rsidTr="00FA4FEE">
        <w:trPr>
          <w:gridBefore w:val="1"/>
          <w:gridAfter w:val="1"/>
          <w:wBefore w:w="116" w:type="dxa"/>
          <w:wAfter w:w="236" w:type="dxa"/>
        </w:trPr>
        <w:tc>
          <w:tcPr>
            <w:tcW w:w="9855" w:type="dxa"/>
            <w:gridSpan w:val="13"/>
            <w:tcBorders>
              <w:bottom w:val="double" w:sz="4" w:space="0" w:color="auto"/>
            </w:tcBorders>
            <w:shd w:val="clear" w:color="auto" w:fill="BDD6EE"/>
          </w:tcPr>
          <w:p w14:paraId="69EB2769" w14:textId="77777777" w:rsidR="009F1539" w:rsidRDefault="009F1539" w:rsidP="00892117">
            <w:pPr>
              <w:jc w:val="both"/>
              <w:rPr>
                <w:b/>
                <w:sz w:val="28"/>
              </w:rPr>
            </w:pPr>
            <w:bookmarkStart w:id="66" w:name="_Hlk172560816"/>
            <w:bookmarkEnd w:id="60"/>
            <w:r>
              <w:lastRenderedPageBreak/>
              <w:br w:type="page"/>
            </w:r>
            <w:r>
              <w:rPr>
                <w:b/>
                <w:sz w:val="28"/>
              </w:rPr>
              <w:t>B-III – Charakteristika studijního předmětu</w:t>
            </w:r>
          </w:p>
        </w:tc>
      </w:tr>
      <w:tr w:rsidR="009F1539" w14:paraId="2D6E2873" w14:textId="77777777" w:rsidTr="00FA4FEE">
        <w:trPr>
          <w:gridBefore w:val="1"/>
          <w:gridAfter w:val="1"/>
          <w:wBefore w:w="116" w:type="dxa"/>
          <w:wAfter w:w="236" w:type="dxa"/>
        </w:trPr>
        <w:tc>
          <w:tcPr>
            <w:tcW w:w="3435" w:type="dxa"/>
            <w:gridSpan w:val="3"/>
            <w:tcBorders>
              <w:top w:val="double" w:sz="4" w:space="0" w:color="auto"/>
            </w:tcBorders>
            <w:shd w:val="clear" w:color="auto" w:fill="F7CAAC"/>
          </w:tcPr>
          <w:p w14:paraId="151EA72F" w14:textId="77777777" w:rsidR="009F1539" w:rsidRDefault="009F1539" w:rsidP="00892117">
            <w:pPr>
              <w:jc w:val="both"/>
              <w:rPr>
                <w:b/>
              </w:rPr>
            </w:pPr>
            <w:r>
              <w:rPr>
                <w:b/>
              </w:rPr>
              <w:t>Název studijního předmětu</w:t>
            </w:r>
          </w:p>
        </w:tc>
        <w:tc>
          <w:tcPr>
            <w:tcW w:w="6420" w:type="dxa"/>
            <w:gridSpan w:val="10"/>
            <w:tcBorders>
              <w:top w:val="double" w:sz="4" w:space="0" w:color="auto"/>
            </w:tcBorders>
          </w:tcPr>
          <w:p w14:paraId="54005FF5" w14:textId="77777777" w:rsidR="009F1539" w:rsidRDefault="009F1539" w:rsidP="00892117">
            <w:pPr>
              <w:jc w:val="both"/>
            </w:pPr>
            <w:bookmarkStart w:id="67" w:name="Buň_technol_a_prod_biomolekul"/>
            <w:bookmarkEnd w:id="67"/>
            <w:r w:rsidRPr="000A0722">
              <w:rPr>
                <w:b/>
                <w:bCs/>
              </w:rPr>
              <w:t>Buněčné technologie a produkce biomolekul</w:t>
            </w:r>
          </w:p>
        </w:tc>
      </w:tr>
      <w:tr w:rsidR="009F1539" w14:paraId="5D80D33E" w14:textId="77777777" w:rsidTr="00FA4FEE">
        <w:trPr>
          <w:gridBefore w:val="1"/>
          <w:gridAfter w:val="1"/>
          <w:wBefore w:w="116" w:type="dxa"/>
          <w:wAfter w:w="236" w:type="dxa"/>
        </w:trPr>
        <w:tc>
          <w:tcPr>
            <w:tcW w:w="3435" w:type="dxa"/>
            <w:gridSpan w:val="3"/>
            <w:shd w:val="clear" w:color="auto" w:fill="F7CAAC"/>
          </w:tcPr>
          <w:p w14:paraId="76129393" w14:textId="77777777" w:rsidR="009F1539" w:rsidRDefault="009F1539" w:rsidP="00892117">
            <w:pPr>
              <w:jc w:val="both"/>
              <w:rPr>
                <w:b/>
              </w:rPr>
            </w:pPr>
            <w:r>
              <w:rPr>
                <w:b/>
              </w:rPr>
              <w:t>Typ předmětu</w:t>
            </w:r>
          </w:p>
        </w:tc>
        <w:tc>
          <w:tcPr>
            <w:tcW w:w="3057" w:type="dxa"/>
            <w:gridSpan w:val="5"/>
          </w:tcPr>
          <w:p w14:paraId="41B45966" w14:textId="77777777" w:rsidR="009F1539" w:rsidRDefault="009F1539" w:rsidP="00892117">
            <w:pPr>
              <w:jc w:val="both"/>
            </w:pPr>
            <w:r>
              <w:t>povinně volitelný</w:t>
            </w:r>
          </w:p>
        </w:tc>
        <w:tc>
          <w:tcPr>
            <w:tcW w:w="2695" w:type="dxa"/>
            <w:gridSpan w:val="4"/>
            <w:shd w:val="clear" w:color="auto" w:fill="F7CAAC"/>
          </w:tcPr>
          <w:p w14:paraId="3ED68694" w14:textId="77777777" w:rsidR="009F1539" w:rsidRDefault="009F1539" w:rsidP="00892117">
            <w:pPr>
              <w:jc w:val="both"/>
            </w:pPr>
            <w:r>
              <w:rPr>
                <w:b/>
              </w:rPr>
              <w:t>doporučený ročník / semestr</w:t>
            </w:r>
          </w:p>
        </w:tc>
        <w:tc>
          <w:tcPr>
            <w:tcW w:w="668" w:type="dxa"/>
          </w:tcPr>
          <w:p w14:paraId="46F5C484" w14:textId="77777777" w:rsidR="009F1539" w:rsidRDefault="009F1539" w:rsidP="00892117">
            <w:pPr>
              <w:jc w:val="both"/>
            </w:pPr>
            <w:r>
              <w:t>1/LS</w:t>
            </w:r>
          </w:p>
        </w:tc>
      </w:tr>
      <w:tr w:rsidR="009F1539" w14:paraId="37E664AC" w14:textId="77777777" w:rsidTr="00FA4FEE">
        <w:trPr>
          <w:gridBefore w:val="1"/>
          <w:gridAfter w:val="1"/>
          <w:wBefore w:w="116" w:type="dxa"/>
          <w:wAfter w:w="236" w:type="dxa"/>
        </w:trPr>
        <w:tc>
          <w:tcPr>
            <w:tcW w:w="3435" w:type="dxa"/>
            <w:gridSpan w:val="3"/>
            <w:shd w:val="clear" w:color="auto" w:fill="F7CAAC"/>
          </w:tcPr>
          <w:p w14:paraId="3234E2D1" w14:textId="77777777" w:rsidR="009F1539" w:rsidRDefault="009F1539" w:rsidP="00892117">
            <w:pPr>
              <w:jc w:val="both"/>
              <w:rPr>
                <w:b/>
              </w:rPr>
            </w:pPr>
            <w:r>
              <w:rPr>
                <w:b/>
              </w:rPr>
              <w:t>Rozsah studijního předmětu</w:t>
            </w:r>
          </w:p>
        </w:tc>
        <w:tc>
          <w:tcPr>
            <w:tcW w:w="1352" w:type="dxa"/>
            <w:gridSpan w:val="2"/>
          </w:tcPr>
          <w:p w14:paraId="31EE37FB" w14:textId="77777777" w:rsidR="009F1539" w:rsidRDefault="009F1539" w:rsidP="00892117">
            <w:pPr>
              <w:jc w:val="both"/>
            </w:pPr>
            <w:proofErr w:type="gramStart"/>
            <w:r>
              <w:t>10p</w:t>
            </w:r>
            <w:proofErr w:type="gramEnd"/>
            <w:r>
              <w:t>+0s+10l</w:t>
            </w:r>
          </w:p>
        </w:tc>
        <w:tc>
          <w:tcPr>
            <w:tcW w:w="889" w:type="dxa"/>
            <w:shd w:val="clear" w:color="auto" w:fill="F7CAAC"/>
          </w:tcPr>
          <w:p w14:paraId="1AE659AC" w14:textId="77777777" w:rsidR="009F1539" w:rsidRDefault="009F1539" w:rsidP="00892117">
            <w:pPr>
              <w:jc w:val="both"/>
              <w:rPr>
                <w:b/>
              </w:rPr>
            </w:pPr>
            <w:r>
              <w:rPr>
                <w:b/>
              </w:rPr>
              <w:t xml:space="preserve">hod. </w:t>
            </w:r>
          </w:p>
        </w:tc>
        <w:tc>
          <w:tcPr>
            <w:tcW w:w="816" w:type="dxa"/>
            <w:gridSpan w:val="2"/>
          </w:tcPr>
          <w:p w14:paraId="120AEBE3" w14:textId="77777777" w:rsidR="009F1539" w:rsidRDefault="009F1539" w:rsidP="00892117">
            <w:pPr>
              <w:jc w:val="both"/>
            </w:pPr>
            <w:r>
              <w:t>20</w:t>
            </w:r>
          </w:p>
        </w:tc>
        <w:tc>
          <w:tcPr>
            <w:tcW w:w="1479" w:type="dxa"/>
            <w:gridSpan w:val="2"/>
            <w:shd w:val="clear" w:color="auto" w:fill="F7CAAC"/>
          </w:tcPr>
          <w:p w14:paraId="4808131E" w14:textId="77777777" w:rsidR="009F1539" w:rsidRDefault="009F1539" w:rsidP="00892117">
            <w:pPr>
              <w:jc w:val="both"/>
              <w:rPr>
                <w:b/>
              </w:rPr>
            </w:pPr>
            <w:r>
              <w:rPr>
                <w:b/>
              </w:rPr>
              <w:t>kreditů</w:t>
            </w:r>
          </w:p>
        </w:tc>
        <w:tc>
          <w:tcPr>
            <w:tcW w:w="1884" w:type="dxa"/>
            <w:gridSpan w:val="3"/>
          </w:tcPr>
          <w:p w14:paraId="78D253D1" w14:textId="77777777" w:rsidR="009F1539" w:rsidRDefault="009F1539" w:rsidP="00892117">
            <w:pPr>
              <w:jc w:val="both"/>
            </w:pPr>
            <w:r>
              <w:t>2</w:t>
            </w:r>
          </w:p>
        </w:tc>
      </w:tr>
      <w:tr w:rsidR="009F1539" w14:paraId="36ADADAC" w14:textId="77777777" w:rsidTr="00FA4FEE">
        <w:trPr>
          <w:gridBefore w:val="1"/>
          <w:gridAfter w:val="1"/>
          <w:wBefore w:w="116" w:type="dxa"/>
          <w:wAfter w:w="236" w:type="dxa"/>
        </w:trPr>
        <w:tc>
          <w:tcPr>
            <w:tcW w:w="3435" w:type="dxa"/>
            <w:gridSpan w:val="3"/>
            <w:shd w:val="clear" w:color="auto" w:fill="F7CAAC"/>
          </w:tcPr>
          <w:p w14:paraId="1CB0FC1E"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0" w:type="dxa"/>
            <w:gridSpan w:val="10"/>
          </w:tcPr>
          <w:p w14:paraId="4CC4D860" w14:textId="77777777" w:rsidR="009F1539" w:rsidRDefault="009F1539" w:rsidP="00892117">
            <w:pPr>
              <w:jc w:val="both"/>
            </w:pPr>
          </w:p>
        </w:tc>
      </w:tr>
      <w:tr w:rsidR="009F1539" w14:paraId="42BDD509" w14:textId="77777777" w:rsidTr="00FA4FEE">
        <w:trPr>
          <w:gridBefore w:val="1"/>
          <w:gridAfter w:val="1"/>
          <w:wBefore w:w="116" w:type="dxa"/>
          <w:wAfter w:w="236" w:type="dxa"/>
        </w:trPr>
        <w:tc>
          <w:tcPr>
            <w:tcW w:w="3435" w:type="dxa"/>
            <w:gridSpan w:val="3"/>
            <w:shd w:val="clear" w:color="auto" w:fill="F7CAAC"/>
          </w:tcPr>
          <w:p w14:paraId="3FEC6E4F" w14:textId="77777777" w:rsidR="009F1539" w:rsidRPr="005A0406" w:rsidRDefault="009F1539" w:rsidP="00892117">
            <w:pPr>
              <w:jc w:val="both"/>
              <w:rPr>
                <w:b/>
              </w:rPr>
            </w:pPr>
            <w:r w:rsidRPr="005A0406">
              <w:rPr>
                <w:b/>
              </w:rPr>
              <w:t>Způsob ověření výsledků učení</w:t>
            </w:r>
          </w:p>
        </w:tc>
        <w:tc>
          <w:tcPr>
            <w:tcW w:w="3057" w:type="dxa"/>
            <w:gridSpan w:val="5"/>
            <w:tcBorders>
              <w:bottom w:val="single" w:sz="4" w:space="0" w:color="auto"/>
            </w:tcBorders>
          </w:tcPr>
          <w:p w14:paraId="6C50A9D5" w14:textId="77777777" w:rsidR="009F1539" w:rsidRDefault="009F1539" w:rsidP="00892117">
            <w:pPr>
              <w:jc w:val="both"/>
            </w:pPr>
            <w:r>
              <w:t>klasifikovaný zápočet</w:t>
            </w:r>
          </w:p>
        </w:tc>
        <w:tc>
          <w:tcPr>
            <w:tcW w:w="1479" w:type="dxa"/>
            <w:gridSpan w:val="2"/>
            <w:tcBorders>
              <w:bottom w:val="single" w:sz="4" w:space="0" w:color="auto"/>
            </w:tcBorders>
            <w:shd w:val="clear" w:color="auto" w:fill="F7CAAC"/>
          </w:tcPr>
          <w:p w14:paraId="6D90481D" w14:textId="77777777" w:rsidR="009F1539" w:rsidRDefault="009F1539" w:rsidP="00892117">
            <w:pPr>
              <w:jc w:val="both"/>
              <w:rPr>
                <w:b/>
              </w:rPr>
            </w:pPr>
            <w:r>
              <w:rPr>
                <w:b/>
              </w:rPr>
              <w:t>Forma výuky</w:t>
            </w:r>
          </w:p>
        </w:tc>
        <w:tc>
          <w:tcPr>
            <w:tcW w:w="1884" w:type="dxa"/>
            <w:gridSpan w:val="3"/>
            <w:tcBorders>
              <w:bottom w:val="single" w:sz="4" w:space="0" w:color="auto"/>
            </w:tcBorders>
          </w:tcPr>
          <w:p w14:paraId="532B6490" w14:textId="77777777" w:rsidR="009F1539" w:rsidRDefault="009F1539" w:rsidP="00892117">
            <w:pPr>
              <w:jc w:val="both"/>
            </w:pPr>
            <w:r>
              <w:t>přednášky, laboratorní cvičení</w:t>
            </w:r>
          </w:p>
        </w:tc>
      </w:tr>
      <w:tr w:rsidR="009F1539" w14:paraId="7D118286" w14:textId="77777777" w:rsidTr="00FA4FEE">
        <w:trPr>
          <w:gridBefore w:val="1"/>
          <w:gridAfter w:val="1"/>
          <w:wBefore w:w="116" w:type="dxa"/>
          <w:wAfter w:w="236" w:type="dxa"/>
        </w:trPr>
        <w:tc>
          <w:tcPr>
            <w:tcW w:w="3435" w:type="dxa"/>
            <w:gridSpan w:val="3"/>
            <w:shd w:val="clear" w:color="auto" w:fill="F7CAAC"/>
          </w:tcPr>
          <w:p w14:paraId="07A28341" w14:textId="77777777" w:rsidR="009F1539" w:rsidRPr="005A0406" w:rsidRDefault="009F1539" w:rsidP="00892117">
            <w:pPr>
              <w:jc w:val="both"/>
              <w:rPr>
                <w:b/>
              </w:rPr>
            </w:pPr>
            <w:r w:rsidRPr="005A0406">
              <w:rPr>
                <w:b/>
              </w:rPr>
              <w:t>Forma způsobu ověření výsledků učení a další požadavky na studenta</w:t>
            </w:r>
          </w:p>
        </w:tc>
        <w:tc>
          <w:tcPr>
            <w:tcW w:w="6420" w:type="dxa"/>
            <w:gridSpan w:val="10"/>
            <w:tcBorders>
              <w:bottom w:val="single" w:sz="4" w:space="0" w:color="auto"/>
            </w:tcBorders>
          </w:tcPr>
          <w:p w14:paraId="009204F2" w14:textId="369C2D38" w:rsidR="009F1539" w:rsidRDefault="009F1539" w:rsidP="00892117">
            <w:pPr>
              <w:jc w:val="both"/>
              <w:rPr>
                <w:highlight w:val="yellow"/>
              </w:rPr>
            </w:pPr>
            <w:r>
              <w:t>Klasifikovaný z</w:t>
            </w:r>
            <w:r w:rsidRPr="00705412">
              <w:t xml:space="preserve">ápočet: </w:t>
            </w:r>
            <w:r w:rsidR="00A62E45">
              <w:t>absolvování všech</w:t>
            </w:r>
            <w:r w:rsidRPr="00502A24">
              <w:t xml:space="preserve"> laboratorní</w:t>
            </w:r>
            <w:r w:rsidR="00A62E45">
              <w:t>ch</w:t>
            </w:r>
            <w:r w:rsidRPr="00502A24">
              <w:t xml:space="preserve"> cvičení, odevzdání a úspěšné obhájení protokolů, získání alespoň 70</w:t>
            </w:r>
            <w:r>
              <w:t xml:space="preserve"> </w:t>
            </w:r>
            <w:r w:rsidRPr="00502A24">
              <w:t>% bodů v zápočtovém testu.</w:t>
            </w:r>
          </w:p>
          <w:p w14:paraId="7CD47175" w14:textId="77777777" w:rsidR="009F1539" w:rsidRDefault="009F1539" w:rsidP="00892117">
            <w:pPr>
              <w:jc w:val="both"/>
            </w:pPr>
          </w:p>
        </w:tc>
      </w:tr>
      <w:tr w:rsidR="009F1539" w14:paraId="5CFE5926" w14:textId="77777777" w:rsidTr="00FA4FEE">
        <w:trPr>
          <w:gridBefore w:val="1"/>
          <w:gridAfter w:val="1"/>
          <w:wBefore w:w="116" w:type="dxa"/>
          <w:wAfter w:w="236" w:type="dxa"/>
          <w:trHeight w:val="197"/>
        </w:trPr>
        <w:tc>
          <w:tcPr>
            <w:tcW w:w="3435" w:type="dxa"/>
            <w:gridSpan w:val="3"/>
            <w:tcBorders>
              <w:top w:val="nil"/>
            </w:tcBorders>
            <w:shd w:val="clear" w:color="auto" w:fill="F7CAAC"/>
          </w:tcPr>
          <w:p w14:paraId="23C93F26" w14:textId="77777777" w:rsidR="009F1539" w:rsidRDefault="009F1539" w:rsidP="00892117">
            <w:pPr>
              <w:jc w:val="both"/>
              <w:rPr>
                <w:b/>
              </w:rPr>
            </w:pPr>
            <w:r>
              <w:rPr>
                <w:b/>
              </w:rPr>
              <w:t>Garant předmětu</w:t>
            </w:r>
          </w:p>
        </w:tc>
        <w:tc>
          <w:tcPr>
            <w:tcW w:w="6420" w:type="dxa"/>
            <w:gridSpan w:val="10"/>
            <w:tcBorders>
              <w:top w:val="single" w:sz="4" w:space="0" w:color="auto"/>
            </w:tcBorders>
          </w:tcPr>
          <w:p w14:paraId="7A886101" w14:textId="77777777" w:rsidR="009F1539" w:rsidRDefault="009F1539" w:rsidP="00892117">
            <w:pPr>
              <w:jc w:val="both"/>
            </w:pPr>
          </w:p>
        </w:tc>
      </w:tr>
      <w:tr w:rsidR="009F1539" w14:paraId="7701E93F" w14:textId="77777777" w:rsidTr="00FA4FEE">
        <w:trPr>
          <w:gridBefore w:val="1"/>
          <w:gridAfter w:val="1"/>
          <w:wBefore w:w="116" w:type="dxa"/>
          <w:wAfter w:w="236" w:type="dxa"/>
          <w:trHeight w:val="243"/>
        </w:trPr>
        <w:tc>
          <w:tcPr>
            <w:tcW w:w="3435" w:type="dxa"/>
            <w:gridSpan w:val="3"/>
            <w:tcBorders>
              <w:top w:val="nil"/>
            </w:tcBorders>
            <w:shd w:val="clear" w:color="auto" w:fill="F7CAAC"/>
          </w:tcPr>
          <w:p w14:paraId="24AEF553" w14:textId="77777777" w:rsidR="009F1539" w:rsidRDefault="009F1539" w:rsidP="00892117">
            <w:pPr>
              <w:jc w:val="both"/>
              <w:rPr>
                <w:b/>
              </w:rPr>
            </w:pPr>
            <w:r>
              <w:rPr>
                <w:b/>
              </w:rPr>
              <w:t>Zapojení garanta do výuky předmětu</w:t>
            </w:r>
          </w:p>
        </w:tc>
        <w:tc>
          <w:tcPr>
            <w:tcW w:w="6420" w:type="dxa"/>
            <w:gridSpan w:val="10"/>
            <w:tcBorders>
              <w:top w:val="nil"/>
            </w:tcBorders>
          </w:tcPr>
          <w:p w14:paraId="670647EB" w14:textId="77777777" w:rsidR="009F1539" w:rsidRDefault="009F1539" w:rsidP="00892117">
            <w:pPr>
              <w:jc w:val="both"/>
            </w:pPr>
          </w:p>
        </w:tc>
      </w:tr>
      <w:tr w:rsidR="009F1539" w14:paraId="63A13BEF" w14:textId="77777777" w:rsidTr="00FA4FEE">
        <w:trPr>
          <w:gridBefore w:val="1"/>
          <w:gridAfter w:val="1"/>
          <w:wBefore w:w="116" w:type="dxa"/>
          <w:wAfter w:w="236" w:type="dxa"/>
        </w:trPr>
        <w:tc>
          <w:tcPr>
            <w:tcW w:w="3435" w:type="dxa"/>
            <w:gridSpan w:val="3"/>
            <w:shd w:val="clear" w:color="auto" w:fill="F7CAAC"/>
          </w:tcPr>
          <w:p w14:paraId="1F5DFECA" w14:textId="77777777" w:rsidR="009F1539" w:rsidRDefault="009F1539" w:rsidP="00892117">
            <w:pPr>
              <w:jc w:val="both"/>
              <w:rPr>
                <w:b/>
              </w:rPr>
            </w:pPr>
            <w:r>
              <w:rPr>
                <w:b/>
              </w:rPr>
              <w:t>Vyučující</w:t>
            </w:r>
          </w:p>
        </w:tc>
        <w:tc>
          <w:tcPr>
            <w:tcW w:w="6420" w:type="dxa"/>
            <w:gridSpan w:val="10"/>
            <w:tcBorders>
              <w:bottom w:val="nil"/>
            </w:tcBorders>
          </w:tcPr>
          <w:p w14:paraId="74044A3F" w14:textId="77777777" w:rsidR="009F1539" w:rsidRDefault="009F1539" w:rsidP="00892117">
            <w:pPr>
              <w:jc w:val="both"/>
            </w:pPr>
          </w:p>
        </w:tc>
      </w:tr>
      <w:tr w:rsidR="009F1539" w14:paraId="0007B477" w14:textId="77777777" w:rsidTr="00FA4FEE">
        <w:trPr>
          <w:gridBefore w:val="1"/>
          <w:gridAfter w:val="1"/>
          <w:wBefore w:w="116" w:type="dxa"/>
          <w:wAfter w:w="236" w:type="dxa"/>
          <w:trHeight w:val="136"/>
        </w:trPr>
        <w:tc>
          <w:tcPr>
            <w:tcW w:w="9855" w:type="dxa"/>
            <w:gridSpan w:val="13"/>
            <w:tcBorders>
              <w:top w:val="nil"/>
            </w:tcBorders>
          </w:tcPr>
          <w:p w14:paraId="3B853324" w14:textId="77777777" w:rsidR="009F1539" w:rsidRDefault="009F1539" w:rsidP="00892117">
            <w:pPr>
              <w:spacing w:before="60" w:after="60"/>
              <w:jc w:val="both"/>
            </w:pPr>
            <w:r>
              <w:t xml:space="preserve">Ing. Pavel Pleva, Ph.D. </w:t>
            </w:r>
            <w:r w:rsidRPr="00322C83">
              <w:t>(</w:t>
            </w:r>
            <w:proofErr w:type="gramStart"/>
            <w:r w:rsidRPr="00322C83">
              <w:t>100%</w:t>
            </w:r>
            <w:proofErr w:type="gramEnd"/>
            <w:r w:rsidRPr="00322C83">
              <w:t xml:space="preserve"> p)</w:t>
            </w:r>
          </w:p>
        </w:tc>
      </w:tr>
      <w:tr w:rsidR="009F1539" w14:paraId="0D2FBF96" w14:textId="77777777" w:rsidTr="00FA4FEE">
        <w:trPr>
          <w:gridBefore w:val="1"/>
          <w:gridAfter w:val="1"/>
          <w:wBefore w:w="116" w:type="dxa"/>
          <w:wAfter w:w="236" w:type="dxa"/>
        </w:trPr>
        <w:tc>
          <w:tcPr>
            <w:tcW w:w="3435" w:type="dxa"/>
            <w:gridSpan w:val="3"/>
            <w:shd w:val="clear" w:color="auto" w:fill="F7CAAC"/>
          </w:tcPr>
          <w:p w14:paraId="42A2D82D" w14:textId="77777777" w:rsidR="009F1539" w:rsidRPr="005A0406" w:rsidRDefault="009F1539" w:rsidP="00892117">
            <w:pPr>
              <w:jc w:val="both"/>
              <w:rPr>
                <w:b/>
              </w:rPr>
            </w:pPr>
            <w:r w:rsidRPr="005A0406">
              <w:rPr>
                <w:b/>
              </w:rPr>
              <w:t>Hlavní témata a výsledky učení</w:t>
            </w:r>
          </w:p>
        </w:tc>
        <w:tc>
          <w:tcPr>
            <w:tcW w:w="6420" w:type="dxa"/>
            <w:gridSpan w:val="10"/>
            <w:tcBorders>
              <w:bottom w:val="nil"/>
            </w:tcBorders>
          </w:tcPr>
          <w:p w14:paraId="7C4C10DC" w14:textId="77777777" w:rsidR="009F1539" w:rsidRPr="005A0406" w:rsidRDefault="009F1539" w:rsidP="00892117">
            <w:pPr>
              <w:jc w:val="both"/>
            </w:pPr>
          </w:p>
        </w:tc>
      </w:tr>
      <w:tr w:rsidR="009F1539" w14:paraId="1C717D40" w14:textId="77777777" w:rsidTr="00FA4FEE">
        <w:trPr>
          <w:gridBefore w:val="1"/>
          <w:gridAfter w:val="1"/>
          <w:wBefore w:w="116" w:type="dxa"/>
          <w:wAfter w:w="236" w:type="dxa"/>
          <w:trHeight w:val="2197"/>
        </w:trPr>
        <w:tc>
          <w:tcPr>
            <w:tcW w:w="9855" w:type="dxa"/>
            <w:gridSpan w:val="13"/>
            <w:tcBorders>
              <w:top w:val="nil"/>
              <w:bottom w:val="single" w:sz="4" w:space="0" w:color="auto"/>
            </w:tcBorders>
          </w:tcPr>
          <w:p w14:paraId="7BD5941D" w14:textId="77777777" w:rsidR="009F1539" w:rsidRPr="005D6616" w:rsidRDefault="009F1539" w:rsidP="00892117">
            <w:pPr>
              <w:jc w:val="both"/>
            </w:pPr>
            <w:r w:rsidRPr="005D6616">
              <w:t xml:space="preserve">Cílem předmětu je získání znalostí o vlastnostech bakterií, kvasinek a mikroskopických vláknitých hub a možnostech produkce biomolekulárních látek. </w:t>
            </w:r>
            <w:r w:rsidRPr="004A4018">
              <w:rPr>
                <w:b/>
                <w:bCs/>
              </w:rPr>
              <w:t>Obsah předmětu tvoří tyto tematické celky:</w:t>
            </w:r>
          </w:p>
          <w:p w14:paraId="4BA00655" w14:textId="77777777" w:rsidR="009F1539" w:rsidRPr="005D6616" w:rsidRDefault="009F1539" w:rsidP="00E6629A">
            <w:pPr>
              <w:pStyle w:val="Odstavecseseznamem"/>
              <w:numPr>
                <w:ilvl w:val="0"/>
                <w:numId w:val="8"/>
              </w:numPr>
              <w:ind w:left="170" w:hanging="170"/>
              <w:jc w:val="both"/>
            </w:pPr>
            <w:r w:rsidRPr="005D6616">
              <w:t>Historie produkce biomolekul a úvod do buněčných technologií.</w:t>
            </w:r>
          </w:p>
          <w:p w14:paraId="551FD700" w14:textId="77777777" w:rsidR="009F1539" w:rsidRPr="005D6616" w:rsidRDefault="009F1539" w:rsidP="00E6629A">
            <w:pPr>
              <w:pStyle w:val="Odstavecseseznamem"/>
              <w:numPr>
                <w:ilvl w:val="0"/>
                <w:numId w:val="8"/>
              </w:numPr>
              <w:ind w:left="170" w:hanging="170"/>
              <w:jc w:val="both"/>
            </w:pPr>
            <w:r w:rsidRPr="005D6616">
              <w:t>Buněčné kultury a linie.</w:t>
            </w:r>
          </w:p>
          <w:p w14:paraId="4187F8F6" w14:textId="77777777" w:rsidR="009F1539" w:rsidRPr="005D6616" w:rsidRDefault="009F1539" w:rsidP="00E6629A">
            <w:pPr>
              <w:pStyle w:val="Odstavecseseznamem"/>
              <w:numPr>
                <w:ilvl w:val="0"/>
                <w:numId w:val="8"/>
              </w:numPr>
              <w:ind w:left="170" w:hanging="170"/>
              <w:jc w:val="both"/>
            </w:pPr>
            <w:r w:rsidRPr="005D6616">
              <w:t>Kultivační média.</w:t>
            </w:r>
          </w:p>
          <w:p w14:paraId="1866C6AB" w14:textId="77777777" w:rsidR="009F1539" w:rsidRPr="005D6616" w:rsidRDefault="009F1539" w:rsidP="00E6629A">
            <w:pPr>
              <w:pStyle w:val="Odstavecseseznamem"/>
              <w:numPr>
                <w:ilvl w:val="0"/>
                <w:numId w:val="8"/>
              </w:numPr>
              <w:ind w:left="170" w:hanging="170"/>
              <w:jc w:val="both"/>
            </w:pPr>
            <w:r w:rsidRPr="005D6616">
              <w:t>Kultivační podmínky (séra, vitaminy a suplementy v kultivačních médiích).</w:t>
            </w:r>
          </w:p>
          <w:p w14:paraId="39E044AB" w14:textId="77777777" w:rsidR="009F1539" w:rsidRPr="005D6616" w:rsidRDefault="009F1539" w:rsidP="00E6629A">
            <w:pPr>
              <w:pStyle w:val="Odstavecseseznamem"/>
              <w:numPr>
                <w:ilvl w:val="0"/>
                <w:numId w:val="8"/>
              </w:numPr>
              <w:ind w:left="170" w:hanging="170"/>
              <w:jc w:val="both"/>
            </w:pPr>
            <w:r w:rsidRPr="005D6616">
              <w:t>Biomolekuly jako růstové suplementy.</w:t>
            </w:r>
          </w:p>
          <w:p w14:paraId="6BB736F3" w14:textId="77777777" w:rsidR="009F1539" w:rsidRPr="005D6616" w:rsidRDefault="009F1539" w:rsidP="00E6629A">
            <w:pPr>
              <w:pStyle w:val="Odstavecseseznamem"/>
              <w:numPr>
                <w:ilvl w:val="0"/>
                <w:numId w:val="8"/>
              </w:numPr>
              <w:ind w:left="170" w:hanging="170"/>
              <w:jc w:val="both"/>
            </w:pPr>
            <w:r w:rsidRPr="005D6616">
              <w:t>Růstové faktory ovlivňující produkci biomolekul.</w:t>
            </w:r>
          </w:p>
          <w:p w14:paraId="6EC3F884" w14:textId="77777777" w:rsidR="009F1539" w:rsidRPr="005D6616" w:rsidRDefault="009F1539" w:rsidP="00E6629A">
            <w:pPr>
              <w:pStyle w:val="Odstavecseseznamem"/>
              <w:numPr>
                <w:ilvl w:val="0"/>
                <w:numId w:val="8"/>
              </w:numPr>
              <w:ind w:left="170" w:hanging="170"/>
              <w:jc w:val="both"/>
            </w:pPr>
            <w:r w:rsidRPr="005D6616">
              <w:t>Kultury bakterií a kvasinek.</w:t>
            </w:r>
          </w:p>
          <w:p w14:paraId="6F21E40D" w14:textId="77777777" w:rsidR="009F1539" w:rsidRPr="005D6616" w:rsidRDefault="009F1539" w:rsidP="00E6629A">
            <w:pPr>
              <w:pStyle w:val="Odstavecseseznamem"/>
              <w:numPr>
                <w:ilvl w:val="0"/>
                <w:numId w:val="8"/>
              </w:numPr>
              <w:ind w:left="170" w:hanging="170"/>
              <w:jc w:val="both"/>
            </w:pPr>
            <w:r w:rsidRPr="005D6616">
              <w:t>Kultury hmyzích buněk a rostlinných buněk.</w:t>
            </w:r>
          </w:p>
          <w:p w14:paraId="0236A98F" w14:textId="77777777" w:rsidR="009F1539" w:rsidRPr="005D6616" w:rsidRDefault="009F1539" w:rsidP="00E6629A">
            <w:pPr>
              <w:pStyle w:val="Odstavecseseznamem"/>
              <w:numPr>
                <w:ilvl w:val="0"/>
                <w:numId w:val="8"/>
              </w:numPr>
              <w:ind w:left="170" w:hanging="170"/>
              <w:jc w:val="both"/>
            </w:pPr>
            <w:r w:rsidRPr="005D6616">
              <w:t>Buněčné produkty a simulace produkce biomolekul.</w:t>
            </w:r>
          </w:p>
          <w:p w14:paraId="0613768B" w14:textId="77777777" w:rsidR="009F1539" w:rsidRPr="005D6616" w:rsidRDefault="009F1539" w:rsidP="00E6629A">
            <w:pPr>
              <w:pStyle w:val="Odstavecseseznamem"/>
              <w:numPr>
                <w:ilvl w:val="0"/>
                <w:numId w:val="8"/>
              </w:numPr>
              <w:ind w:left="170" w:hanging="170"/>
              <w:jc w:val="both"/>
            </w:pPr>
            <w:r w:rsidRPr="005D6616">
              <w:t xml:space="preserve">Separace, regenerace a purifikace (např. PHA, </w:t>
            </w:r>
            <w:proofErr w:type="spellStart"/>
            <w:r w:rsidRPr="005D6616">
              <w:t>biosurfaktanty</w:t>
            </w:r>
            <w:proofErr w:type="spellEnd"/>
            <w:r w:rsidRPr="005D6616">
              <w:t>).</w:t>
            </w:r>
          </w:p>
          <w:p w14:paraId="33B770B1" w14:textId="77777777" w:rsidR="009F1539" w:rsidRPr="005D6616" w:rsidRDefault="009F1539" w:rsidP="00E6629A">
            <w:pPr>
              <w:pStyle w:val="Odstavecseseznamem"/>
              <w:numPr>
                <w:ilvl w:val="0"/>
                <w:numId w:val="8"/>
              </w:numPr>
              <w:ind w:left="170" w:hanging="170"/>
              <w:jc w:val="both"/>
            </w:pPr>
            <w:r w:rsidRPr="005D6616">
              <w:t>Bioreaktory – kinetika, modelování a dynamika růstu producentů biomolekul.</w:t>
            </w:r>
          </w:p>
          <w:p w14:paraId="1F6AF7A2" w14:textId="77777777" w:rsidR="009F1539" w:rsidRPr="005D6616" w:rsidRDefault="009F1539" w:rsidP="00E6629A">
            <w:pPr>
              <w:pStyle w:val="Odstavecseseznamem"/>
              <w:numPr>
                <w:ilvl w:val="0"/>
                <w:numId w:val="8"/>
              </w:numPr>
              <w:ind w:left="170" w:hanging="170"/>
              <w:jc w:val="both"/>
            </w:pPr>
            <w:r w:rsidRPr="005D6616">
              <w:t xml:space="preserve">Simulace </w:t>
            </w:r>
            <w:r w:rsidRPr="00282AE5">
              <w:rPr>
                <w:i/>
                <w:iCs/>
              </w:rPr>
              <w:t>in vitro</w:t>
            </w:r>
            <w:r w:rsidRPr="005D6616">
              <w:t>.</w:t>
            </w:r>
          </w:p>
          <w:p w14:paraId="65AAB510" w14:textId="77777777" w:rsidR="009F1539" w:rsidRPr="005D6616" w:rsidRDefault="009F1539" w:rsidP="00E6629A">
            <w:pPr>
              <w:pStyle w:val="Odstavecseseznamem"/>
              <w:numPr>
                <w:ilvl w:val="0"/>
                <w:numId w:val="8"/>
              </w:numPr>
              <w:ind w:left="170" w:hanging="170"/>
              <w:jc w:val="both"/>
            </w:pPr>
            <w:r w:rsidRPr="005D6616">
              <w:t>Aplikace od laboratoře po pilotní výrobu.</w:t>
            </w:r>
          </w:p>
          <w:p w14:paraId="50316718" w14:textId="77777777" w:rsidR="009F1539" w:rsidRDefault="009F1539" w:rsidP="00E6629A">
            <w:pPr>
              <w:pStyle w:val="Odstavecseseznamem"/>
              <w:numPr>
                <w:ilvl w:val="0"/>
                <w:numId w:val="8"/>
              </w:numPr>
              <w:ind w:left="170" w:hanging="170"/>
              <w:jc w:val="both"/>
            </w:pPr>
            <w:proofErr w:type="gramStart"/>
            <w:r w:rsidRPr="005D6616">
              <w:t>3D</w:t>
            </w:r>
            <w:proofErr w:type="gramEnd"/>
            <w:r w:rsidRPr="005D6616">
              <w:t xml:space="preserve"> buněčný tisk v gelech na bázi polysacharidů.</w:t>
            </w:r>
          </w:p>
          <w:p w14:paraId="2B2FB95D" w14:textId="77777777" w:rsidR="00EF22E8" w:rsidRDefault="00EF22E8" w:rsidP="00EF22E8">
            <w:pPr>
              <w:pStyle w:val="Odstavecseseznamem"/>
              <w:ind w:left="170"/>
              <w:jc w:val="both"/>
            </w:pPr>
          </w:p>
          <w:p w14:paraId="60E6E43F" w14:textId="4579B2E8" w:rsidR="00EF22E8" w:rsidRPr="00A62E45" w:rsidRDefault="00EF22E8" w:rsidP="00EF22E8">
            <w:pPr>
              <w:jc w:val="both"/>
              <w:rPr>
                <w:b/>
                <w:bCs/>
              </w:rPr>
            </w:pPr>
            <w:r w:rsidRPr="00A62E45">
              <w:rPr>
                <w:b/>
                <w:bCs/>
              </w:rPr>
              <w:t xml:space="preserve">Očekávané výsledky </w:t>
            </w:r>
            <w:r w:rsidR="006A17CA" w:rsidRPr="00A62E45">
              <w:rPr>
                <w:b/>
                <w:bCs/>
              </w:rPr>
              <w:t>učení</w:t>
            </w:r>
            <w:r w:rsidRPr="00A62E45">
              <w:rPr>
                <w:b/>
                <w:bCs/>
              </w:rPr>
              <w:t xml:space="preserve"> </w:t>
            </w:r>
            <w:r w:rsidRPr="00A62E45">
              <w:rPr>
                <w:b/>
                <w:color w:val="000000" w:themeColor="text1"/>
              </w:rPr>
              <w:t>– po absolvování předmětu student prokazuje:</w:t>
            </w:r>
          </w:p>
          <w:p w14:paraId="14CF3F53" w14:textId="77777777" w:rsidR="00EF22E8" w:rsidRPr="00A62E45" w:rsidRDefault="00EF22E8" w:rsidP="00EF22E8">
            <w:pPr>
              <w:tabs>
                <w:tab w:val="left" w:pos="328"/>
              </w:tabs>
              <w:rPr>
                <w:b/>
                <w:color w:val="000000" w:themeColor="text1"/>
              </w:rPr>
            </w:pPr>
            <w:r w:rsidRPr="00A62E45">
              <w:rPr>
                <w:b/>
              </w:rPr>
              <w:t>Odborné z</w:t>
            </w:r>
            <w:r w:rsidRPr="00A62E45">
              <w:rPr>
                <w:b/>
                <w:color w:val="000000" w:themeColor="text1"/>
              </w:rPr>
              <w:t xml:space="preserve">nalosti: </w:t>
            </w:r>
          </w:p>
          <w:p w14:paraId="74167FF3" w14:textId="28DDA512" w:rsidR="00A62E45" w:rsidRPr="00A62E45" w:rsidRDefault="00581D51" w:rsidP="00A62E45">
            <w:pPr>
              <w:pStyle w:val="Default"/>
              <w:numPr>
                <w:ilvl w:val="0"/>
                <w:numId w:val="6"/>
              </w:numPr>
              <w:ind w:left="170" w:hanging="170"/>
              <w:jc w:val="both"/>
              <w:rPr>
                <w:sz w:val="20"/>
                <w:szCs w:val="20"/>
              </w:rPr>
            </w:pPr>
            <w:r>
              <w:rPr>
                <w:sz w:val="20"/>
                <w:szCs w:val="20"/>
              </w:rPr>
              <w:t xml:space="preserve">hluboké znalosti o </w:t>
            </w:r>
            <w:r w:rsidR="00A62E45" w:rsidRPr="00A62E45">
              <w:rPr>
                <w:sz w:val="20"/>
                <w:szCs w:val="20"/>
              </w:rPr>
              <w:t>vlastnost</w:t>
            </w:r>
            <w:r>
              <w:rPr>
                <w:sz w:val="20"/>
                <w:szCs w:val="20"/>
              </w:rPr>
              <w:t>ech</w:t>
            </w:r>
            <w:r w:rsidR="00A62E45" w:rsidRPr="00A62E45">
              <w:rPr>
                <w:sz w:val="20"/>
                <w:szCs w:val="20"/>
              </w:rPr>
              <w:t xml:space="preserve"> bakterií, kvasinek a mikroskopických vláknitýc</w:t>
            </w:r>
            <w:r>
              <w:rPr>
                <w:sz w:val="20"/>
                <w:szCs w:val="20"/>
              </w:rPr>
              <w:t>h</w:t>
            </w:r>
            <w:r w:rsidR="00A62E45" w:rsidRPr="00A62E45">
              <w:rPr>
                <w:sz w:val="20"/>
                <w:szCs w:val="20"/>
              </w:rPr>
              <w:t xml:space="preserve"> hub</w:t>
            </w:r>
          </w:p>
          <w:p w14:paraId="544F9899" w14:textId="3B9681CA" w:rsidR="00A62E45" w:rsidRPr="00A62E45" w:rsidRDefault="00581D51" w:rsidP="00A62E45">
            <w:pPr>
              <w:pStyle w:val="Default"/>
              <w:numPr>
                <w:ilvl w:val="0"/>
                <w:numId w:val="6"/>
              </w:numPr>
              <w:ind w:left="170" w:hanging="170"/>
              <w:jc w:val="both"/>
              <w:rPr>
                <w:sz w:val="20"/>
                <w:szCs w:val="20"/>
              </w:rPr>
            </w:pPr>
            <w:r>
              <w:rPr>
                <w:sz w:val="20"/>
                <w:szCs w:val="20"/>
              </w:rPr>
              <w:t xml:space="preserve">znalosti o </w:t>
            </w:r>
            <w:r w:rsidR="00A62E45" w:rsidRPr="00A62E45">
              <w:rPr>
                <w:sz w:val="20"/>
                <w:szCs w:val="20"/>
              </w:rPr>
              <w:t>možnost</w:t>
            </w:r>
            <w:r>
              <w:rPr>
                <w:sz w:val="20"/>
                <w:szCs w:val="20"/>
              </w:rPr>
              <w:t>ech</w:t>
            </w:r>
            <w:r w:rsidR="00A62E45">
              <w:rPr>
                <w:sz w:val="20"/>
                <w:szCs w:val="20"/>
              </w:rPr>
              <w:t xml:space="preserve"> </w:t>
            </w:r>
            <w:r w:rsidR="00A62E45" w:rsidRPr="00A62E45">
              <w:rPr>
                <w:sz w:val="20"/>
                <w:szCs w:val="20"/>
              </w:rPr>
              <w:t>produkce biomolekulárních látek a jejich aplika</w:t>
            </w:r>
            <w:r>
              <w:rPr>
                <w:sz w:val="20"/>
                <w:szCs w:val="20"/>
              </w:rPr>
              <w:t>cí</w:t>
            </w:r>
            <w:r w:rsidR="00A62E45" w:rsidRPr="00A62E45">
              <w:rPr>
                <w:sz w:val="20"/>
                <w:szCs w:val="20"/>
              </w:rPr>
              <w:t xml:space="preserve"> od laboratoře po pilotní výrobu</w:t>
            </w:r>
          </w:p>
          <w:p w14:paraId="27CF1C34" w14:textId="008BBF3F" w:rsidR="00A62E45" w:rsidRPr="00A62E45" w:rsidRDefault="00581D51" w:rsidP="00A62E45">
            <w:pPr>
              <w:pStyle w:val="Default"/>
              <w:numPr>
                <w:ilvl w:val="0"/>
                <w:numId w:val="6"/>
              </w:numPr>
              <w:ind w:left="170" w:hanging="170"/>
              <w:jc w:val="both"/>
              <w:rPr>
                <w:sz w:val="20"/>
                <w:szCs w:val="20"/>
              </w:rPr>
            </w:pPr>
            <w:r>
              <w:rPr>
                <w:sz w:val="20"/>
                <w:szCs w:val="20"/>
              </w:rPr>
              <w:t xml:space="preserve">znalosti o </w:t>
            </w:r>
            <w:r w:rsidR="00A62E45" w:rsidRPr="00A62E45">
              <w:rPr>
                <w:sz w:val="20"/>
                <w:szCs w:val="20"/>
              </w:rPr>
              <w:t>histori</w:t>
            </w:r>
            <w:r>
              <w:rPr>
                <w:sz w:val="20"/>
                <w:szCs w:val="20"/>
              </w:rPr>
              <w:t>i</w:t>
            </w:r>
            <w:r w:rsidR="00A62E45" w:rsidRPr="00A62E45">
              <w:rPr>
                <w:sz w:val="20"/>
                <w:szCs w:val="20"/>
              </w:rPr>
              <w:t xml:space="preserve"> produkce biomolekul a </w:t>
            </w:r>
            <w:r w:rsidR="00A62E45">
              <w:rPr>
                <w:sz w:val="20"/>
                <w:szCs w:val="20"/>
              </w:rPr>
              <w:t>přehled</w:t>
            </w:r>
            <w:r w:rsidR="00A62E45" w:rsidRPr="00A62E45">
              <w:rPr>
                <w:sz w:val="20"/>
                <w:szCs w:val="20"/>
              </w:rPr>
              <w:t xml:space="preserve"> buněčných technologií</w:t>
            </w:r>
          </w:p>
          <w:p w14:paraId="0F57C6F6" w14:textId="29369DA0" w:rsidR="00A62E45" w:rsidRPr="00A62E45" w:rsidRDefault="00581D51" w:rsidP="00A62E45">
            <w:pPr>
              <w:pStyle w:val="Default"/>
              <w:numPr>
                <w:ilvl w:val="0"/>
                <w:numId w:val="6"/>
              </w:numPr>
              <w:ind w:left="170" w:hanging="170"/>
              <w:jc w:val="both"/>
              <w:rPr>
                <w:sz w:val="20"/>
                <w:szCs w:val="20"/>
              </w:rPr>
            </w:pPr>
            <w:r>
              <w:rPr>
                <w:sz w:val="20"/>
                <w:szCs w:val="20"/>
              </w:rPr>
              <w:t xml:space="preserve">znalosti o </w:t>
            </w:r>
            <w:r w:rsidR="00A62E45" w:rsidRPr="00A62E45">
              <w:rPr>
                <w:sz w:val="20"/>
                <w:szCs w:val="20"/>
              </w:rPr>
              <w:t>typ</w:t>
            </w:r>
            <w:r>
              <w:rPr>
                <w:sz w:val="20"/>
                <w:szCs w:val="20"/>
              </w:rPr>
              <w:t>ech</w:t>
            </w:r>
            <w:r w:rsidR="00A62E45" w:rsidRPr="00A62E45">
              <w:rPr>
                <w:sz w:val="20"/>
                <w:szCs w:val="20"/>
              </w:rPr>
              <w:t xml:space="preserve"> kultivačních médií a podmín</w:t>
            </w:r>
            <w:r>
              <w:rPr>
                <w:sz w:val="20"/>
                <w:szCs w:val="20"/>
              </w:rPr>
              <w:t>ek</w:t>
            </w:r>
            <w:r w:rsidR="006E414F">
              <w:rPr>
                <w:sz w:val="20"/>
                <w:szCs w:val="20"/>
              </w:rPr>
              <w:t xml:space="preserve"> kultivace</w:t>
            </w:r>
            <w:r w:rsidR="00A62E45" w:rsidRPr="00A62E45">
              <w:rPr>
                <w:sz w:val="20"/>
                <w:szCs w:val="20"/>
              </w:rPr>
              <w:t>, včetně séra, vitaminů a suplementů</w:t>
            </w:r>
          </w:p>
          <w:p w14:paraId="0980B155" w14:textId="6D5D69FE" w:rsidR="00A62E45" w:rsidRPr="00A62E45" w:rsidRDefault="00581D51" w:rsidP="00A62E45">
            <w:pPr>
              <w:pStyle w:val="Default"/>
              <w:numPr>
                <w:ilvl w:val="0"/>
                <w:numId w:val="6"/>
              </w:numPr>
              <w:ind w:left="170" w:hanging="170"/>
              <w:jc w:val="both"/>
              <w:rPr>
                <w:sz w:val="20"/>
                <w:szCs w:val="20"/>
              </w:rPr>
            </w:pPr>
            <w:r>
              <w:rPr>
                <w:sz w:val="20"/>
                <w:szCs w:val="20"/>
              </w:rPr>
              <w:t xml:space="preserve">znalosti o </w:t>
            </w:r>
            <w:r w:rsidR="00A62E45" w:rsidRPr="00A62E45">
              <w:rPr>
                <w:sz w:val="20"/>
                <w:szCs w:val="20"/>
              </w:rPr>
              <w:t>metod</w:t>
            </w:r>
            <w:r>
              <w:rPr>
                <w:sz w:val="20"/>
                <w:szCs w:val="20"/>
              </w:rPr>
              <w:t>ách</w:t>
            </w:r>
            <w:r w:rsidR="00A62E45" w:rsidRPr="00A62E45">
              <w:rPr>
                <w:sz w:val="20"/>
                <w:szCs w:val="20"/>
              </w:rPr>
              <w:t xml:space="preserve"> simulace produkce biomolekul </w:t>
            </w:r>
            <w:r w:rsidR="00A62E45" w:rsidRPr="00282AE5">
              <w:rPr>
                <w:i/>
                <w:iCs/>
                <w:sz w:val="20"/>
                <w:szCs w:val="20"/>
              </w:rPr>
              <w:t>in vitro</w:t>
            </w:r>
          </w:p>
          <w:p w14:paraId="4FE8AB99" w14:textId="77777777" w:rsidR="00EF22E8" w:rsidRPr="00A62E45" w:rsidRDefault="00EF22E8" w:rsidP="00EF22E8">
            <w:pPr>
              <w:tabs>
                <w:tab w:val="left" w:pos="328"/>
              </w:tabs>
              <w:rPr>
                <w:b/>
                <w:color w:val="000000" w:themeColor="text1"/>
              </w:rPr>
            </w:pPr>
          </w:p>
          <w:p w14:paraId="2C0BEE37" w14:textId="77777777" w:rsidR="00EF22E8" w:rsidRPr="00A62E45" w:rsidRDefault="00EF22E8" w:rsidP="00EF22E8">
            <w:pPr>
              <w:tabs>
                <w:tab w:val="left" w:pos="328"/>
              </w:tabs>
              <w:rPr>
                <w:b/>
                <w:color w:val="000000" w:themeColor="text1"/>
              </w:rPr>
            </w:pPr>
            <w:r w:rsidRPr="00A62E45">
              <w:rPr>
                <w:b/>
                <w:color w:val="000000" w:themeColor="text1"/>
              </w:rPr>
              <w:t>Odborné dovednosti:</w:t>
            </w:r>
          </w:p>
          <w:p w14:paraId="2BD04261" w14:textId="7EC3C2D5" w:rsidR="00A62E45" w:rsidRDefault="00A62E45" w:rsidP="00A62E45">
            <w:pPr>
              <w:pStyle w:val="Default"/>
              <w:numPr>
                <w:ilvl w:val="0"/>
                <w:numId w:val="6"/>
              </w:numPr>
              <w:ind w:left="170" w:hanging="170"/>
              <w:jc w:val="both"/>
              <w:rPr>
                <w:sz w:val="20"/>
                <w:szCs w:val="20"/>
              </w:rPr>
            </w:pPr>
            <w:r w:rsidRPr="00A87734">
              <w:rPr>
                <w:sz w:val="20"/>
                <w:szCs w:val="20"/>
              </w:rPr>
              <w:t>kultivovat různé typy buněčných kultur, včetně bakterií, kvasinek, hmyzích a rostlinných buněk</w:t>
            </w:r>
          </w:p>
          <w:p w14:paraId="677A3663" w14:textId="24059F6F" w:rsidR="00A62E45" w:rsidRDefault="00A62E45" w:rsidP="00A62E45">
            <w:pPr>
              <w:pStyle w:val="Default"/>
              <w:numPr>
                <w:ilvl w:val="0"/>
                <w:numId w:val="6"/>
              </w:numPr>
              <w:ind w:left="170" w:hanging="170"/>
              <w:jc w:val="both"/>
              <w:rPr>
                <w:sz w:val="20"/>
                <w:szCs w:val="20"/>
              </w:rPr>
            </w:pPr>
            <w:r w:rsidRPr="00A87734">
              <w:rPr>
                <w:sz w:val="20"/>
                <w:szCs w:val="20"/>
              </w:rPr>
              <w:t>separ</w:t>
            </w:r>
            <w:r w:rsidR="00581D51">
              <w:rPr>
                <w:sz w:val="20"/>
                <w:szCs w:val="20"/>
              </w:rPr>
              <w:t>ovat</w:t>
            </w:r>
            <w:r w:rsidRPr="00A87734">
              <w:rPr>
                <w:sz w:val="20"/>
                <w:szCs w:val="20"/>
              </w:rPr>
              <w:t>, regen</w:t>
            </w:r>
            <w:r w:rsidR="00581D51">
              <w:rPr>
                <w:sz w:val="20"/>
                <w:szCs w:val="20"/>
              </w:rPr>
              <w:t xml:space="preserve">erovat </w:t>
            </w:r>
            <w:r w:rsidRPr="00A87734">
              <w:rPr>
                <w:sz w:val="20"/>
                <w:szCs w:val="20"/>
              </w:rPr>
              <w:t>a purifik</w:t>
            </w:r>
            <w:r w:rsidR="00581D51">
              <w:rPr>
                <w:sz w:val="20"/>
                <w:szCs w:val="20"/>
              </w:rPr>
              <w:t xml:space="preserve">ovat </w:t>
            </w:r>
            <w:r w:rsidRPr="00A87734">
              <w:rPr>
                <w:sz w:val="20"/>
                <w:szCs w:val="20"/>
              </w:rPr>
              <w:t>biomolekulární lát</w:t>
            </w:r>
            <w:r w:rsidR="00581D51">
              <w:rPr>
                <w:sz w:val="20"/>
                <w:szCs w:val="20"/>
              </w:rPr>
              <w:t>ky</w:t>
            </w:r>
          </w:p>
          <w:p w14:paraId="569E801F" w14:textId="38F84903" w:rsidR="00A62E45" w:rsidRDefault="00A62E45" w:rsidP="00A62E45">
            <w:pPr>
              <w:pStyle w:val="Default"/>
              <w:numPr>
                <w:ilvl w:val="0"/>
                <w:numId w:val="6"/>
              </w:numPr>
              <w:ind w:left="170" w:hanging="170"/>
              <w:jc w:val="both"/>
              <w:rPr>
                <w:sz w:val="20"/>
                <w:szCs w:val="20"/>
              </w:rPr>
            </w:pPr>
            <w:r w:rsidRPr="00A87734">
              <w:rPr>
                <w:sz w:val="20"/>
                <w:szCs w:val="20"/>
              </w:rPr>
              <w:t>modelovat a analyzovat kinetiku a dynamiku růstu producentů biomolekul v bioreaktorech</w:t>
            </w:r>
          </w:p>
          <w:p w14:paraId="13BEF183" w14:textId="05F3F785" w:rsidR="00A62E45" w:rsidRDefault="006E414F" w:rsidP="00A62E45">
            <w:pPr>
              <w:pStyle w:val="Default"/>
              <w:numPr>
                <w:ilvl w:val="0"/>
                <w:numId w:val="6"/>
              </w:numPr>
              <w:ind w:left="170" w:hanging="170"/>
              <w:jc w:val="both"/>
              <w:rPr>
                <w:sz w:val="20"/>
                <w:szCs w:val="20"/>
              </w:rPr>
            </w:pPr>
            <w:r>
              <w:rPr>
                <w:sz w:val="20"/>
                <w:szCs w:val="20"/>
              </w:rPr>
              <w:t xml:space="preserve">získat </w:t>
            </w:r>
            <w:r w:rsidR="00A62E45" w:rsidRPr="00A87734">
              <w:rPr>
                <w:sz w:val="20"/>
                <w:szCs w:val="20"/>
              </w:rPr>
              <w:t>praktické zkušenosti s</w:t>
            </w:r>
            <w:r w:rsidR="00A62E45">
              <w:rPr>
                <w:sz w:val="20"/>
                <w:szCs w:val="20"/>
              </w:rPr>
              <w:t xml:space="preserve"> produkcí </w:t>
            </w:r>
            <w:proofErr w:type="spellStart"/>
            <w:r w:rsidR="00A62E45">
              <w:rPr>
                <w:sz w:val="20"/>
                <w:szCs w:val="20"/>
              </w:rPr>
              <w:t>biosurfaktantů</w:t>
            </w:r>
            <w:proofErr w:type="spellEnd"/>
          </w:p>
          <w:p w14:paraId="60F119A3" w14:textId="6A8D8115" w:rsidR="00EF22E8" w:rsidRPr="00A62E45" w:rsidRDefault="00B14E76" w:rsidP="00A62E45">
            <w:pPr>
              <w:pStyle w:val="Default"/>
              <w:numPr>
                <w:ilvl w:val="0"/>
                <w:numId w:val="6"/>
              </w:numPr>
              <w:ind w:left="170" w:hanging="170"/>
              <w:jc w:val="both"/>
              <w:rPr>
                <w:sz w:val="20"/>
                <w:szCs w:val="20"/>
              </w:rPr>
            </w:pPr>
            <w:r>
              <w:rPr>
                <w:sz w:val="20"/>
                <w:szCs w:val="20"/>
              </w:rPr>
              <w:t>pracovat</w:t>
            </w:r>
            <w:r w:rsidR="00A62E45" w:rsidRPr="00A87734">
              <w:rPr>
                <w:sz w:val="20"/>
                <w:szCs w:val="20"/>
              </w:rPr>
              <w:t xml:space="preserve"> s bioreaktory, včetně modelování a </w:t>
            </w:r>
            <w:r w:rsidR="006E414F">
              <w:rPr>
                <w:sz w:val="20"/>
                <w:szCs w:val="20"/>
              </w:rPr>
              <w:t xml:space="preserve">vyhodnocení </w:t>
            </w:r>
            <w:r w:rsidR="00A62E45" w:rsidRPr="00A87734">
              <w:rPr>
                <w:sz w:val="20"/>
                <w:szCs w:val="20"/>
              </w:rPr>
              <w:t>dynamiky růstu producentů biomolekul</w:t>
            </w:r>
          </w:p>
        </w:tc>
      </w:tr>
      <w:tr w:rsidR="009F1539" w14:paraId="30E7C1B3" w14:textId="77777777" w:rsidTr="00FA4FEE">
        <w:trPr>
          <w:gridBefore w:val="1"/>
          <w:gridAfter w:val="1"/>
          <w:wBefore w:w="116" w:type="dxa"/>
          <w:wAfter w:w="236" w:type="dxa"/>
          <w:trHeight w:val="283"/>
        </w:trPr>
        <w:tc>
          <w:tcPr>
            <w:tcW w:w="3435" w:type="dxa"/>
            <w:gridSpan w:val="3"/>
            <w:tcBorders>
              <w:top w:val="single" w:sz="4" w:space="0" w:color="auto"/>
              <w:bottom w:val="single" w:sz="4" w:space="0" w:color="auto"/>
              <w:right w:val="single" w:sz="4" w:space="0" w:color="auto"/>
            </w:tcBorders>
            <w:shd w:val="clear" w:color="auto" w:fill="F7CAAC"/>
          </w:tcPr>
          <w:p w14:paraId="48DEBD77" w14:textId="77777777" w:rsidR="009F1539" w:rsidRPr="005A0406" w:rsidRDefault="009F1539" w:rsidP="00892117">
            <w:pPr>
              <w:jc w:val="both"/>
            </w:pPr>
            <w:r w:rsidRPr="005A0406">
              <w:rPr>
                <w:b/>
              </w:rPr>
              <w:t>Metody výuky</w:t>
            </w:r>
          </w:p>
        </w:tc>
        <w:tc>
          <w:tcPr>
            <w:tcW w:w="6420" w:type="dxa"/>
            <w:gridSpan w:val="10"/>
            <w:tcBorders>
              <w:top w:val="single" w:sz="4" w:space="0" w:color="auto"/>
              <w:left w:val="single" w:sz="4" w:space="0" w:color="auto"/>
              <w:bottom w:val="nil"/>
              <w:right w:val="single" w:sz="4" w:space="0" w:color="auto"/>
            </w:tcBorders>
          </w:tcPr>
          <w:p w14:paraId="2417676F" w14:textId="77777777" w:rsidR="009F1539" w:rsidRDefault="009F1539" w:rsidP="00892117">
            <w:pPr>
              <w:jc w:val="both"/>
            </w:pPr>
          </w:p>
        </w:tc>
      </w:tr>
      <w:tr w:rsidR="009F1539" w14:paraId="5A623D84" w14:textId="77777777" w:rsidTr="00FA4FEE">
        <w:trPr>
          <w:gridBefore w:val="1"/>
          <w:gridAfter w:val="1"/>
          <w:wBefore w:w="116" w:type="dxa"/>
          <w:wAfter w:w="236" w:type="dxa"/>
          <w:trHeight w:val="2046"/>
        </w:trPr>
        <w:tc>
          <w:tcPr>
            <w:tcW w:w="9855" w:type="dxa"/>
            <w:gridSpan w:val="13"/>
            <w:tcBorders>
              <w:top w:val="nil"/>
              <w:bottom w:val="single" w:sz="4" w:space="0" w:color="auto"/>
            </w:tcBorders>
          </w:tcPr>
          <w:p w14:paraId="6ACF713D" w14:textId="77777777" w:rsidR="001F0401" w:rsidRPr="00A62E45" w:rsidRDefault="001F0401" w:rsidP="001F0401">
            <w:pPr>
              <w:jc w:val="both"/>
              <w:rPr>
                <w:b/>
                <w:bCs/>
                <w:u w:val="single"/>
              </w:rPr>
            </w:pPr>
            <w:r w:rsidRPr="00A62E45">
              <w:rPr>
                <w:b/>
                <w:bCs/>
                <w:u w:val="single"/>
              </w:rPr>
              <w:t>Metody a přístupy používané ve výuce</w:t>
            </w:r>
          </w:p>
          <w:p w14:paraId="33382DC4" w14:textId="77777777" w:rsidR="001F0401" w:rsidRPr="00A62E45" w:rsidRDefault="001F0401" w:rsidP="001F0401">
            <w:pPr>
              <w:pStyle w:val="Nadpis5"/>
              <w:spacing w:before="0"/>
              <w:rPr>
                <w:rFonts w:ascii="Times New Roman" w:eastAsia="Times New Roman" w:hAnsi="Times New Roman" w:cs="Times New Roman"/>
                <w:b/>
                <w:bCs/>
                <w:color w:val="auto"/>
              </w:rPr>
            </w:pPr>
            <w:r w:rsidRPr="00A62E45">
              <w:rPr>
                <w:rFonts w:ascii="Times New Roman" w:eastAsia="Times New Roman" w:hAnsi="Times New Roman" w:cs="Times New Roman"/>
                <w:b/>
                <w:bCs/>
                <w:color w:val="auto"/>
              </w:rPr>
              <w:t>Pro dosažení odborných znalostí jsou užívány vyučovací metody:</w:t>
            </w:r>
          </w:p>
          <w:p w14:paraId="0D4094BE" w14:textId="17361F6F" w:rsidR="001F0401" w:rsidRPr="00A62E45" w:rsidRDefault="00E16F20" w:rsidP="001F0401">
            <w:r w:rsidRPr="00A62E45">
              <w:t xml:space="preserve">Přednášení, Demonstrace, Dialogická </w:t>
            </w:r>
            <w:r w:rsidRPr="00A62E45">
              <w:rPr>
                <w:color w:val="000000"/>
                <w:shd w:val="clear" w:color="auto" w:fill="FFFFFF"/>
              </w:rPr>
              <w:t>(diskuze, rozhovor, brainstorming)</w:t>
            </w:r>
          </w:p>
          <w:p w14:paraId="0196FD04" w14:textId="77777777" w:rsidR="001F0401" w:rsidRPr="00A62E45" w:rsidRDefault="001F0401" w:rsidP="001F0401">
            <w:pPr>
              <w:jc w:val="both"/>
            </w:pPr>
          </w:p>
          <w:p w14:paraId="18753A94" w14:textId="7947778E" w:rsidR="001F0401" w:rsidRPr="00A62E45" w:rsidRDefault="001F0401" w:rsidP="001F0401">
            <w:pPr>
              <w:pStyle w:val="Nadpis5"/>
              <w:spacing w:before="0"/>
              <w:rPr>
                <w:rFonts w:ascii="Times New Roman" w:eastAsia="Times New Roman" w:hAnsi="Times New Roman" w:cs="Times New Roman"/>
                <w:b/>
                <w:bCs/>
                <w:color w:val="auto"/>
              </w:rPr>
            </w:pPr>
            <w:r w:rsidRPr="00A62E45">
              <w:rPr>
                <w:rFonts w:ascii="Times New Roman" w:eastAsia="Times New Roman" w:hAnsi="Times New Roman" w:cs="Times New Roman"/>
                <w:b/>
                <w:bCs/>
                <w:color w:val="auto"/>
              </w:rPr>
              <w:t>Pro dosažení odborných dovedností jsou užívány vyučovací metody:</w:t>
            </w:r>
          </w:p>
          <w:p w14:paraId="45C27620" w14:textId="15DEF4E3" w:rsidR="00E16F20" w:rsidRPr="00E16F20" w:rsidRDefault="00E16F20" w:rsidP="00E16F20">
            <w:r w:rsidRPr="00A62E45">
              <w:t>Laborování, Individuální práce studentů</w:t>
            </w:r>
            <w:r w:rsidR="00A62E45" w:rsidRPr="00A62E45">
              <w:t>, Týmová práce</w:t>
            </w:r>
          </w:p>
          <w:p w14:paraId="2A4C4B77" w14:textId="77777777" w:rsidR="001F0401" w:rsidRDefault="001F0401" w:rsidP="001F0401"/>
          <w:p w14:paraId="4BF7E201" w14:textId="77777777" w:rsidR="001F0401" w:rsidRPr="00A62E45" w:rsidRDefault="001F0401" w:rsidP="001F0401">
            <w:pPr>
              <w:pStyle w:val="Nadpis5"/>
              <w:spacing w:before="0"/>
              <w:rPr>
                <w:rFonts w:ascii="Times New Roman" w:eastAsia="Times New Roman" w:hAnsi="Times New Roman" w:cs="Times New Roman"/>
                <w:b/>
                <w:bCs/>
                <w:color w:val="auto"/>
              </w:rPr>
            </w:pPr>
            <w:r w:rsidRPr="00A62E45">
              <w:rPr>
                <w:rFonts w:ascii="Times New Roman" w:eastAsia="Times New Roman" w:hAnsi="Times New Roman" w:cs="Times New Roman"/>
                <w:b/>
                <w:bCs/>
                <w:color w:val="auto"/>
              </w:rPr>
              <w:t>Očekávané výsledky učení dosažené studiem předmětu jsou ověřovány hodnoticími metodami:</w:t>
            </w:r>
          </w:p>
          <w:p w14:paraId="2221FCC5" w14:textId="77777777" w:rsidR="009F1539" w:rsidRPr="00A62E45" w:rsidRDefault="001F0401" w:rsidP="001F0401">
            <w:pPr>
              <w:jc w:val="both"/>
              <w:rPr>
                <w:color w:val="000000"/>
              </w:rPr>
            </w:pPr>
            <w:r w:rsidRPr="00A62E45">
              <w:rPr>
                <w:color w:val="000000"/>
              </w:rPr>
              <w:t>Didaktický test, Rozbor produktů pracovní činnosti studenta (technické práce),</w:t>
            </w:r>
            <w:r w:rsidRPr="00A62E45">
              <w:rPr>
                <w:rFonts w:ascii="Tahoma" w:hAnsi="Tahoma" w:cs="Tahoma"/>
                <w:color w:val="000000"/>
                <w:sz w:val="17"/>
                <w:szCs w:val="17"/>
                <w:shd w:val="clear" w:color="auto" w:fill="FFFFFF"/>
              </w:rPr>
              <w:t xml:space="preserve"> </w:t>
            </w:r>
            <w:r w:rsidRPr="00A62E45">
              <w:rPr>
                <w:color w:val="000000"/>
              </w:rPr>
              <w:t>Známkou</w:t>
            </w:r>
          </w:p>
          <w:p w14:paraId="25CF8615" w14:textId="77777777" w:rsidR="00E24E16" w:rsidRPr="00A62E45" w:rsidRDefault="00E24E16" w:rsidP="001F0401">
            <w:pPr>
              <w:jc w:val="both"/>
              <w:rPr>
                <w:color w:val="000000"/>
              </w:rPr>
            </w:pPr>
          </w:p>
          <w:p w14:paraId="2557A753" w14:textId="77777777" w:rsidR="00E24E16" w:rsidRPr="00E24E16" w:rsidRDefault="00E24E16" w:rsidP="00E24E16">
            <w:pPr>
              <w:jc w:val="both"/>
              <w:rPr>
                <w:b/>
                <w:bCs/>
                <w:u w:val="single"/>
              </w:rPr>
            </w:pPr>
            <w:r w:rsidRPr="00A62E45">
              <w:rPr>
                <w:b/>
                <w:bCs/>
                <w:u w:val="single"/>
              </w:rPr>
              <w:t>Používané didaktické prostředky</w:t>
            </w:r>
          </w:p>
          <w:p w14:paraId="675877B4" w14:textId="77777777" w:rsidR="007E0314" w:rsidRPr="00A62E45" w:rsidRDefault="007E0314" w:rsidP="007E0314">
            <w:pPr>
              <w:jc w:val="both"/>
            </w:pPr>
            <w:r w:rsidRPr="0071371D">
              <w:lastRenderedPageBreak/>
              <w:t xml:space="preserve">Při </w:t>
            </w:r>
            <w:r w:rsidRPr="00A62E45">
              <w:t xml:space="preserve">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A62E45">
              <w:t>dataprojekce</w:t>
            </w:r>
            <w:proofErr w:type="spellEnd"/>
            <w:r w:rsidRPr="00A62E45">
              <w:t>, výukové počítačové programy, zdroje odborné literatury, prezentace, modely.</w:t>
            </w:r>
          </w:p>
          <w:p w14:paraId="47F52289" w14:textId="77777777" w:rsidR="007E0314" w:rsidRPr="00A62E45" w:rsidRDefault="007E0314" w:rsidP="007E0314">
            <w:pPr>
              <w:jc w:val="both"/>
            </w:pPr>
            <w:r w:rsidRPr="00A62E45">
              <w:t> </w:t>
            </w:r>
          </w:p>
          <w:p w14:paraId="45FEC898" w14:textId="71719AD7" w:rsidR="00E24E16" w:rsidRDefault="007E0314" w:rsidP="007E0314">
            <w:pPr>
              <w:jc w:val="both"/>
            </w:pPr>
            <w:r w:rsidRPr="00A62E45">
              <w:t>Nedílnou součástí výuky je průběžná komunikace a diskuse se studenty, získávání zpětné vazby,</w:t>
            </w:r>
            <w:r w:rsidRPr="0071371D">
              <w:t xml:space="preserve"> ověřování pochopení souvislostí, podporuje se práce v týmu. Využívají se taktéž vhodné nástroje personalizovaných výukových metod prostřednictvím aplikací </w:t>
            </w:r>
            <w:r w:rsidR="003A3D93" w:rsidRPr="0071371D">
              <w:t>M</w:t>
            </w:r>
            <w:r w:rsidR="003A3D93">
              <w:t>S</w:t>
            </w:r>
            <w:r w:rsidR="003A3D93"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52A121AB" w14:textId="77777777" w:rsidTr="00FA4FEE">
        <w:trPr>
          <w:gridBefore w:val="1"/>
          <w:gridAfter w:val="1"/>
          <w:wBefore w:w="116" w:type="dxa"/>
          <w:wAfter w:w="236" w:type="dxa"/>
          <w:trHeight w:val="265"/>
        </w:trPr>
        <w:tc>
          <w:tcPr>
            <w:tcW w:w="3435" w:type="dxa"/>
            <w:gridSpan w:val="3"/>
            <w:tcBorders>
              <w:top w:val="single" w:sz="4" w:space="0" w:color="auto"/>
            </w:tcBorders>
            <w:shd w:val="clear" w:color="auto" w:fill="F7CAAC"/>
          </w:tcPr>
          <w:p w14:paraId="05DEEA0B" w14:textId="77777777" w:rsidR="009F1539" w:rsidRDefault="009F1539" w:rsidP="00892117">
            <w:pPr>
              <w:jc w:val="both"/>
            </w:pPr>
            <w:r>
              <w:rPr>
                <w:b/>
              </w:rPr>
              <w:lastRenderedPageBreak/>
              <w:t>Studijní literatura a studijní pomůcky</w:t>
            </w:r>
          </w:p>
        </w:tc>
        <w:tc>
          <w:tcPr>
            <w:tcW w:w="6420" w:type="dxa"/>
            <w:gridSpan w:val="10"/>
            <w:tcBorders>
              <w:top w:val="single" w:sz="4" w:space="0" w:color="auto"/>
              <w:bottom w:val="nil"/>
            </w:tcBorders>
          </w:tcPr>
          <w:p w14:paraId="53C5497D" w14:textId="77777777" w:rsidR="009F1539" w:rsidRDefault="009F1539" w:rsidP="00892117">
            <w:pPr>
              <w:jc w:val="both"/>
            </w:pPr>
          </w:p>
        </w:tc>
      </w:tr>
      <w:tr w:rsidR="009F1539" w14:paraId="2B7D3AB2" w14:textId="77777777" w:rsidTr="00FA4FEE">
        <w:trPr>
          <w:gridBefore w:val="1"/>
          <w:gridAfter w:val="1"/>
          <w:wBefore w:w="116" w:type="dxa"/>
          <w:wAfter w:w="236" w:type="dxa"/>
          <w:trHeight w:val="269"/>
        </w:trPr>
        <w:tc>
          <w:tcPr>
            <w:tcW w:w="9855" w:type="dxa"/>
            <w:gridSpan w:val="13"/>
            <w:tcBorders>
              <w:top w:val="nil"/>
            </w:tcBorders>
          </w:tcPr>
          <w:p w14:paraId="0A956E1F" w14:textId="77777777" w:rsidR="009F1539" w:rsidRPr="00FC5459" w:rsidRDefault="009F1539" w:rsidP="00892117">
            <w:pPr>
              <w:jc w:val="both"/>
              <w:rPr>
                <w:u w:val="single"/>
              </w:rPr>
            </w:pPr>
            <w:r w:rsidRPr="00FC5459">
              <w:rPr>
                <w:u w:val="single"/>
              </w:rPr>
              <w:t>Povinná literatura:</w:t>
            </w:r>
          </w:p>
          <w:p w14:paraId="21AE5C4D" w14:textId="77777777" w:rsidR="009F1539" w:rsidRPr="00FC5459" w:rsidRDefault="009F1539" w:rsidP="00892117">
            <w:pPr>
              <w:jc w:val="both"/>
            </w:pPr>
            <w:r w:rsidRPr="00FC5459">
              <w:t xml:space="preserve">HOCHFELD, W.L. </w:t>
            </w:r>
            <w:proofErr w:type="spellStart"/>
            <w:r w:rsidRPr="00FC5459">
              <w:t>Producing</w:t>
            </w:r>
            <w:proofErr w:type="spellEnd"/>
            <w:r w:rsidRPr="00FC5459">
              <w:t xml:space="preserve"> </w:t>
            </w:r>
            <w:proofErr w:type="spellStart"/>
            <w:r w:rsidRPr="00FC5459">
              <w:t>Biomolecular</w:t>
            </w:r>
            <w:proofErr w:type="spellEnd"/>
            <w:r w:rsidRPr="00FC5459">
              <w:t xml:space="preserve"> </w:t>
            </w:r>
            <w:proofErr w:type="spellStart"/>
            <w:r w:rsidRPr="00FC5459">
              <w:t>Substances</w:t>
            </w:r>
            <w:proofErr w:type="spellEnd"/>
            <w:r w:rsidRPr="00FC5459">
              <w:t xml:space="preserve"> </w:t>
            </w:r>
            <w:proofErr w:type="spellStart"/>
            <w:r w:rsidRPr="00FC5459">
              <w:t>with</w:t>
            </w:r>
            <w:proofErr w:type="spellEnd"/>
            <w:r w:rsidRPr="00FC5459">
              <w:t xml:space="preserve"> </w:t>
            </w:r>
            <w:proofErr w:type="spellStart"/>
            <w:r w:rsidRPr="00FC5459">
              <w:t>Fermenters</w:t>
            </w:r>
            <w:proofErr w:type="spellEnd"/>
            <w:r w:rsidRPr="00FC5459">
              <w:t xml:space="preserve">, </w:t>
            </w:r>
            <w:proofErr w:type="spellStart"/>
            <w:r w:rsidRPr="00FC5459">
              <w:t>Bioreactors</w:t>
            </w:r>
            <w:proofErr w:type="spellEnd"/>
            <w:r w:rsidRPr="00FC5459">
              <w:t xml:space="preserve">, and </w:t>
            </w:r>
            <w:proofErr w:type="spellStart"/>
            <w:r w:rsidRPr="00FC5459">
              <w:t>Biomolecular</w:t>
            </w:r>
            <w:proofErr w:type="spellEnd"/>
            <w:r w:rsidRPr="00FC5459">
              <w:t xml:space="preserve"> </w:t>
            </w:r>
            <w:proofErr w:type="spellStart"/>
            <w:r w:rsidRPr="00FC5459">
              <w:t>Synthesizers</w:t>
            </w:r>
            <w:proofErr w:type="spellEnd"/>
            <w:r w:rsidRPr="00FC5459">
              <w:t xml:space="preserve">. </w:t>
            </w:r>
            <w:proofErr w:type="spellStart"/>
            <w:r w:rsidRPr="00FC5459">
              <w:t>Boca</w:t>
            </w:r>
            <w:proofErr w:type="spellEnd"/>
            <w:r w:rsidRPr="00FC5459">
              <w:t xml:space="preserve"> </w:t>
            </w:r>
            <w:proofErr w:type="spellStart"/>
            <w:r w:rsidRPr="00FC5459">
              <w:t>Raton</w:t>
            </w:r>
            <w:proofErr w:type="spellEnd"/>
            <w:r w:rsidRPr="00FC5459">
              <w:t>: CRC/Taylor &amp; Francis, 2006. ISBN 9780849322709.</w:t>
            </w:r>
          </w:p>
          <w:p w14:paraId="3917C2ED" w14:textId="77777777" w:rsidR="009F1539" w:rsidRPr="00FC5459" w:rsidRDefault="009F1539" w:rsidP="00892117">
            <w:pPr>
              <w:jc w:val="both"/>
            </w:pPr>
            <w:r w:rsidRPr="00FC5459">
              <w:rPr>
                <w:caps/>
              </w:rPr>
              <w:t>Długonski,</w:t>
            </w:r>
            <w:r w:rsidRPr="00FC5459">
              <w:t xml:space="preserve"> J. </w:t>
            </w:r>
            <w:proofErr w:type="spellStart"/>
            <w:r w:rsidRPr="00FC5459">
              <w:t>Microbial</w:t>
            </w:r>
            <w:proofErr w:type="spellEnd"/>
            <w:r w:rsidRPr="00FC5459">
              <w:t xml:space="preserve"> Biotechnology in </w:t>
            </w:r>
            <w:proofErr w:type="spellStart"/>
            <w:r w:rsidRPr="00FC5459">
              <w:t>the</w:t>
            </w:r>
            <w:proofErr w:type="spellEnd"/>
            <w:r w:rsidRPr="00FC5459">
              <w:t xml:space="preserve"> </w:t>
            </w:r>
            <w:proofErr w:type="spellStart"/>
            <w:r w:rsidRPr="00FC5459">
              <w:t>Laboratory</w:t>
            </w:r>
            <w:proofErr w:type="spellEnd"/>
            <w:r w:rsidRPr="00FC5459">
              <w:t xml:space="preserve"> and </w:t>
            </w:r>
            <w:proofErr w:type="spellStart"/>
            <w:r w:rsidRPr="00FC5459">
              <w:t>Practice</w:t>
            </w:r>
            <w:proofErr w:type="spellEnd"/>
            <w:r w:rsidRPr="00FC5459">
              <w:t xml:space="preserve">: </w:t>
            </w:r>
            <w:proofErr w:type="spellStart"/>
            <w:r w:rsidRPr="00FC5459">
              <w:t>Theory</w:t>
            </w:r>
            <w:proofErr w:type="spellEnd"/>
            <w:r w:rsidRPr="00FC5459">
              <w:t xml:space="preserve">, </w:t>
            </w:r>
            <w:proofErr w:type="spellStart"/>
            <w:r w:rsidRPr="00FC5459">
              <w:t>Exercises</w:t>
            </w:r>
            <w:proofErr w:type="spellEnd"/>
            <w:r w:rsidRPr="00FC5459">
              <w:t xml:space="preserve">, and </w:t>
            </w:r>
            <w:proofErr w:type="spellStart"/>
            <w:r w:rsidRPr="00FC5459">
              <w:t>Specialist</w:t>
            </w:r>
            <w:proofErr w:type="spellEnd"/>
            <w:r w:rsidRPr="00FC5459">
              <w:t xml:space="preserve"> </w:t>
            </w:r>
            <w:proofErr w:type="spellStart"/>
            <w:r w:rsidRPr="00FC5459">
              <w:t>Laboratories</w:t>
            </w:r>
            <w:proofErr w:type="spellEnd"/>
            <w:r w:rsidRPr="00FC5459">
              <w:t xml:space="preserve">. </w:t>
            </w:r>
            <w:proofErr w:type="spellStart"/>
            <w:r w:rsidRPr="00FC5459">
              <w:t>Łódź</w:t>
            </w:r>
            <w:proofErr w:type="spellEnd"/>
            <w:r w:rsidRPr="00FC5459">
              <w:t>–</w:t>
            </w:r>
            <w:proofErr w:type="spellStart"/>
            <w:r w:rsidRPr="00FC5459">
              <w:t>Kraków</w:t>
            </w:r>
            <w:proofErr w:type="spellEnd"/>
            <w:r w:rsidRPr="00FC5459">
              <w:t xml:space="preserve">: University </w:t>
            </w:r>
            <w:proofErr w:type="spellStart"/>
            <w:r w:rsidRPr="00FC5459">
              <w:t>of</w:t>
            </w:r>
            <w:proofErr w:type="spellEnd"/>
            <w:r w:rsidRPr="00FC5459">
              <w:t xml:space="preserve"> </w:t>
            </w:r>
            <w:proofErr w:type="spellStart"/>
            <w:r w:rsidRPr="00FC5459">
              <w:t>Łódź</w:t>
            </w:r>
            <w:proofErr w:type="spellEnd"/>
            <w:r w:rsidRPr="00FC5459">
              <w:t>, 2023. ISBN 978-8-323-34984-6.</w:t>
            </w:r>
          </w:p>
          <w:p w14:paraId="5F9DC67A" w14:textId="77777777" w:rsidR="009F1539" w:rsidRPr="00FC5459" w:rsidRDefault="009F1539" w:rsidP="00892117">
            <w:pPr>
              <w:jc w:val="both"/>
            </w:pPr>
            <w:r w:rsidRPr="00FC5459">
              <w:t>SINGH, H.B.</w:t>
            </w:r>
            <w:r>
              <w:t xml:space="preserve">, </w:t>
            </w:r>
            <w:r w:rsidRPr="00FC5459">
              <w:t>VAISHNAV</w:t>
            </w:r>
            <w:r>
              <w:t>, A</w:t>
            </w:r>
            <w:r w:rsidRPr="00FC5459">
              <w:t xml:space="preserve">. New and </w:t>
            </w:r>
            <w:proofErr w:type="spellStart"/>
            <w:r>
              <w:t>F</w:t>
            </w:r>
            <w:r w:rsidRPr="00FC5459">
              <w:t>uture</w:t>
            </w:r>
            <w:proofErr w:type="spellEnd"/>
            <w:r w:rsidRPr="00FC5459">
              <w:t xml:space="preserve"> </w:t>
            </w:r>
            <w:proofErr w:type="spellStart"/>
            <w:r>
              <w:t>D</w:t>
            </w:r>
            <w:r w:rsidRPr="00FC5459">
              <w:t>evelopments</w:t>
            </w:r>
            <w:proofErr w:type="spellEnd"/>
            <w:r w:rsidRPr="00FC5459">
              <w:t xml:space="preserve"> in </w:t>
            </w:r>
            <w:proofErr w:type="spellStart"/>
            <w:r>
              <w:t>M</w:t>
            </w:r>
            <w:r w:rsidRPr="00FC5459">
              <w:t>icrobial</w:t>
            </w:r>
            <w:proofErr w:type="spellEnd"/>
            <w:r w:rsidRPr="00FC5459">
              <w:t xml:space="preserve"> </w:t>
            </w:r>
            <w:r>
              <w:t>B</w:t>
            </w:r>
            <w:r w:rsidRPr="00FC5459">
              <w:t xml:space="preserve">iotechnology and </w:t>
            </w:r>
            <w:proofErr w:type="spellStart"/>
            <w:r>
              <w:t>B</w:t>
            </w:r>
            <w:r w:rsidRPr="00FC5459">
              <w:t>ioengineering</w:t>
            </w:r>
            <w:proofErr w:type="spellEnd"/>
            <w:r w:rsidRPr="00FC5459">
              <w:t xml:space="preserve">: </w:t>
            </w:r>
            <w:proofErr w:type="spellStart"/>
            <w:r>
              <w:t>S</w:t>
            </w:r>
            <w:r w:rsidRPr="00FC5459">
              <w:t>ustainable</w:t>
            </w:r>
            <w:proofErr w:type="spellEnd"/>
            <w:r w:rsidRPr="00FC5459">
              <w:t xml:space="preserve"> </w:t>
            </w:r>
            <w:proofErr w:type="spellStart"/>
            <w:r>
              <w:t>A</w:t>
            </w:r>
            <w:r w:rsidRPr="00FC5459">
              <w:t>griculture</w:t>
            </w:r>
            <w:proofErr w:type="spellEnd"/>
            <w:r w:rsidRPr="00FC5459">
              <w:t xml:space="preserve">: </w:t>
            </w:r>
            <w:proofErr w:type="spellStart"/>
            <w:r>
              <w:t>R</w:t>
            </w:r>
            <w:r w:rsidRPr="00FC5459">
              <w:t>evisiting</w:t>
            </w:r>
            <w:proofErr w:type="spellEnd"/>
            <w:r w:rsidRPr="00FC5459">
              <w:t xml:space="preserve"> </w:t>
            </w:r>
            <w:r>
              <w:t>G</w:t>
            </w:r>
            <w:r w:rsidRPr="00FC5459">
              <w:t xml:space="preserve">reen </w:t>
            </w:r>
            <w:proofErr w:type="spellStart"/>
            <w:r>
              <w:t>C</w:t>
            </w:r>
            <w:r w:rsidRPr="00FC5459">
              <w:t>hemicals</w:t>
            </w:r>
            <w:proofErr w:type="spellEnd"/>
            <w:r w:rsidRPr="00FC5459">
              <w:t>. Amsterdam: Elsevier, 2022. ISBN 9780323855815.</w:t>
            </w:r>
          </w:p>
          <w:p w14:paraId="42D421FE" w14:textId="77777777" w:rsidR="009F1539" w:rsidRPr="00FC5459" w:rsidRDefault="009F1539" w:rsidP="00892117">
            <w:pPr>
              <w:jc w:val="both"/>
            </w:pPr>
          </w:p>
          <w:p w14:paraId="5F28E7C9" w14:textId="77777777" w:rsidR="009F1539" w:rsidRPr="00FC5459" w:rsidRDefault="009F1539" w:rsidP="00892117">
            <w:pPr>
              <w:jc w:val="both"/>
              <w:rPr>
                <w:u w:val="single"/>
              </w:rPr>
            </w:pPr>
            <w:r w:rsidRPr="00FC5459">
              <w:rPr>
                <w:u w:val="single"/>
              </w:rPr>
              <w:t>Doporučená literatura:</w:t>
            </w:r>
          </w:p>
          <w:p w14:paraId="3F50F40B" w14:textId="77777777" w:rsidR="009F1539" w:rsidRDefault="009F1539" w:rsidP="00892117">
            <w:pPr>
              <w:jc w:val="both"/>
            </w:pPr>
            <w:r w:rsidRPr="00FC5459">
              <w:t>SINGH, L</w:t>
            </w:r>
            <w:r>
              <w:t>.</w:t>
            </w:r>
            <w:r w:rsidRPr="00FC5459">
              <w:t>,</w:t>
            </w:r>
            <w:r>
              <w:t xml:space="preserve"> </w:t>
            </w:r>
            <w:r w:rsidRPr="00FC5459">
              <w:t>YOUSUF</w:t>
            </w:r>
            <w:r>
              <w:t xml:space="preserve">, A., </w:t>
            </w:r>
            <w:r w:rsidRPr="00FC5459">
              <w:t>MAHAPATRA</w:t>
            </w:r>
            <w:r>
              <w:t>, D.M</w:t>
            </w:r>
            <w:r w:rsidRPr="00FC5459">
              <w:t xml:space="preserve">. </w:t>
            </w:r>
            <w:r>
              <w:t>(</w:t>
            </w:r>
            <w:proofErr w:type="spellStart"/>
            <w:r>
              <w:t>Eds</w:t>
            </w:r>
            <w:proofErr w:type="spellEnd"/>
            <w:r>
              <w:t xml:space="preserve">.) </w:t>
            </w:r>
            <w:proofErr w:type="spellStart"/>
            <w:r w:rsidRPr="00FC5459">
              <w:t>Bioreactors</w:t>
            </w:r>
            <w:proofErr w:type="spellEnd"/>
            <w:r w:rsidRPr="00FC5459">
              <w:t xml:space="preserve">: </w:t>
            </w:r>
            <w:proofErr w:type="spellStart"/>
            <w:r>
              <w:t>S</w:t>
            </w:r>
            <w:r w:rsidRPr="00FC5459">
              <w:t>ustainable</w:t>
            </w:r>
            <w:proofErr w:type="spellEnd"/>
            <w:r w:rsidRPr="00FC5459">
              <w:t xml:space="preserve"> </w:t>
            </w:r>
            <w:r>
              <w:t>D</w:t>
            </w:r>
            <w:r w:rsidRPr="00FC5459">
              <w:t xml:space="preserve">esign and </w:t>
            </w:r>
            <w:proofErr w:type="spellStart"/>
            <w:r>
              <w:t>I</w:t>
            </w:r>
            <w:r w:rsidRPr="00FC5459">
              <w:t>ndustrial</w:t>
            </w:r>
            <w:proofErr w:type="spellEnd"/>
            <w:r w:rsidRPr="00FC5459">
              <w:t xml:space="preserve"> </w:t>
            </w:r>
            <w:proofErr w:type="spellStart"/>
            <w:r>
              <w:t>A</w:t>
            </w:r>
            <w:r w:rsidRPr="00FC5459">
              <w:t>pplications</w:t>
            </w:r>
            <w:proofErr w:type="spellEnd"/>
            <w:r w:rsidRPr="00FC5459">
              <w:t xml:space="preserve"> in </w:t>
            </w:r>
            <w:proofErr w:type="spellStart"/>
            <w:r>
              <w:t>M</w:t>
            </w:r>
            <w:r w:rsidRPr="00FC5459">
              <w:t>itigation</w:t>
            </w:r>
            <w:proofErr w:type="spellEnd"/>
            <w:r w:rsidRPr="00FC5459">
              <w:t xml:space="preserve"> </w:t>
            </w:r>
            <w:proofErr w:type="spellStart"/>
            <w:r w:rsidRPr="00FC5459">
              <w:t>of</w:t>
            </w:r>
            <w:proofErr w:type="spellEnd"/>
            <w:r w:rsidRPr="00FC5459">
              <w:t xml:space="preserve"> </w:t>
            </w:r>
            <w:r>
              <w:t xml:space="preserve">GHG </w:t>
            </w:r>
            <w:proofErr w:type="spellStart"/>
            <w:r>
              <w:t>E</w:t>
            </w:r>
            <w:r w:rsidRPr="00FC5459">
              <w:t>missions</w:t>
            </w:r>
            <w:proofErr w:type="spellEnd"/>
            <w:r w:rsidRPr="00FC5459">
              <w:t>. Amsterdam: Elsevier, 2020. ISBN 9780128212646.</w:t>
            </w:r>
          </w:p>
          <w:p w14:paraId="1FAF24A9" w14:textId="77777777" w:rsidR="009F1539" w:rsidRPr="00FC5459" w:rsidRDefault="009F1539" w:rsidP="00892117">
            <w:pPr>
              <w:jc w:val="both"/>
              <w:rPr>
                <w:rStyle w:val="lrzxr"/>
              </w:rPr>
            </w:pPr>
            <w:r w:rsidRPr="00FC5459">
              <w:t xml:space="preserve">SINGH, V. </w:t>
            </w:r>
            <w:proofErr w:type="spellStart"/>
            <w:r w:rsidRPr="00FC5459">
              <w:t>Microbial</w:t>
            </w:r>
            <w:proofErr w:type="spellEnd"/>
            <w:r w:rsidRPr="00FC5459">
              <w:t xml:space="preserve"> Cell </w:t>
            </w:r>
            <w:proofErr w:type="spellStart"/>
            <w:r w:rsidRPr="00FC5459">
              <w:t>Factories</w:t>
            </w:r>
            <w:proofErr w:type="spellEnd"/>
            <w:r w:rsidRPr="00FC5459">
              <w:t xml:space="preserve"> </w:t>
            </w:r>
            <w:proofErr w:type="spellStart"/>
            <w:r w:rsidRPr="00FC5459">
              <w:t>Engineering</w:t>
            </w:r>
            <w:proofErr w:type="spellEnd"/>
            <w:r w:rsidRPr="00FC5459">
              <w:t xml:space="preserve"> </w:t>
            </w:r>
            <w:proofErr w:type="spellStart"/>
            <w:r w:rsidRPr="00FC5459">
              <w:t>for</w:t>
            </w:r>
            <w:proofErr w:type="spellEnd"/>
            <w:r w:rsidRPr="00FC5459">
              <w:t xml:space="preserve"> </w:t>
            </w:r>
            <w:proofErr w:type="spellStart"/>
            <w:r w:rsidRPr="00FC5459">
              <w:t>Production</w:t>
            </w:r>
            <w:proofErr w:type="spellEnd"/>
            <w:r w:rsidRPr="00FC5459">
              <w:t xml:space="preserve"> </w:t>
            </w:r>
            <w:proofErr w:type="spellStart"/>
            <w:r w:rsidRPr="00FC5459">
              <w:t>of</w:t>
            </w:r>
            <w:proofErr w:type="spellEnd"/>
            <w:r w:rsidRPr="00FC5459">
              <w:t xml:space="preserve"> </w:t>
            </w:r>
            <w:proofErr w:type="spellStart"/>
            <w:r w:rsidRPr="00FC5459">
              <w:t>Biomolecules</w:t>
            </w:r>
            <w:proofErr w:type="spellEnd"/>
            <w:r w:rsidRPr="00FC5459">
              <w:t>. 1</w:t>
            </w:r>
            <w:r>
              <w:t>st Ed</w:t>
            </w:r>
            <w:r w:rsidRPr="00FC5459">
              <w:t xml:space="preserve">. </w:t>
            </w:r>
            <w:proofErr w:type="spellStart"/>
            <w:r w:rsidRPr="00FC5459">
              <w:t>Waltham</w:t>
            </w:r>
            <w:proofErr w:type="spellEnd"/>
            <w:r w:rsidRPr="00FC5459">
              <w:t>: Elsevier, 2021. ISBN 9780128214787.</w:t>
            </w:r>
          </w:p>
          <w:p w14:paraId="1D1E38FE" w14:textId="77777777" w:rsidR="009F1539" w:rsidRDefault="009F1539" w:rsidP="00892117">
            <w:pPr>
              <w:jc w:val="both"/>
            </w:pPr>
            <w:r w:rsidRPr="00FC5459">
              <w:t>SINGH, S</w:t>
            </w:r>
            <w:r>
              <w:t>.</w:t>
            </w:r>
            <w:r w:rsidRPr="00FC5459">
              <w:t>P.</w:t>
            </w:r>
            <w:r>
              <w:t xml:space="preserve">, </w:t>
            </w:r>
            <w:r w:rsidRPr="00FC5459">
              <w:t>UPADHYAY</w:t>
            </w:r>
            <w:r>
              <w:t>, S.K</w:t>
            </w:r>
            <w:r w:rsidRPr="00FC5459">
              <w:t xml:space="preserve">. </w:t>
            </w:r>
            <w:proofErr w:type="spellStart"/>
            <w:r w:rsidRPr="00FC5459">
              <w:t>Microbial</w:t>
            </w:r>
            <w:proofErr w:type="spellEnd"/>
            <w:r w:rsidRPr="00FC5459">
              <w:t xml:space="preserve"> </w:t>
            </w:r>
            <w:proofErr w:type="spellStart"/>
            <w:r>
              <w:t>B</w:t>
            </w:r>
            <w:r w:rsidRPr="00FC5459">
              <w:t>ioreactors</w:t>
            </w:r>
            <w:proofErr w:type="spellEnd"/>
            <w:r w:rsidRPr="00FC5459">
              <w:t xml:space="preserve"> </w:t>
            </w:r>
            <w:proofErr w:type="spellStart"/>
            <w:r w:rsidRPr="00FC5459">
              <w:t>for</w:t>
            </w:r>
            <w:proofErr w:type="spellEnd"/>
            <w:r w:rsidRPr="00FC5459">
              <w:t xml:space="preserve"> </w:t>
            </w:r>
            <w:proofErr w:type="spellStart"/>
            <w:r>
              <w:t>I</w:t>
            </w:r>
            <w:r w:rsidRPr="00FC5459">
              <w:t>ndustrial</w:t>
            </w:r>
            <w:proofErr w:type="spellEnd"/>
            <w:r w:rsidRPr="00FC5459">
              <w:t xml:space="preserve"> </w:t>
            </w:r>
            <w:proofErr w:type="spellStart"/>
            <w:r>
              <w:t>M</w:t>
            </w:r>
            <w:r w:rsidRPr="00FC5459">
              <w:t>olecules</w:t>
            </w:r>
            <w:proofErr w:type="spellEnd"/>
            <w:r w:rsidRPr="00FC5459">
              <w:t xml:space="preserve">. </w:t>
            </w:r>
            <w:proofErr w:type="spellStart"/>
            <w:r w:rsidRPr="00FC5459">
              <w:t>Hoboken</w:t>
            </w:r>
            <w:proofErr w:type="spellEnd"/>
            <w:r w:rsidRPr="00FC5459">
              <w:t xml:space="preserve">: </w:t>
            </w:r>
            <w:proofErr w:type="spellStart"/>
            <w:r w:rsidRPr="00FC5459">
              <w:t>Wiley</w:t>
            </w:r>
            <w:proofErr w:type="spellEnd"/>
            <w:r w:rsidRPr="00FC5459">
              <w:t>, 2023. ISBN 9781119874065.</w:t>
            </w:r>
          </w:p>
        </w:tc>
      </w:tr>
      <w:tr w:rsidR="009F1539" w14:paraId="3464EB78" w14:textId="77777777" w:rsidTr="00FA4FEE">
        <w:trPr>
          <w:gridBefore w:val="1"/>
          <w:gridAfter w:val="1"/>
          <w:wBefore w:w="116" w:type="dxa"/>
          <w:wAfter w:w="236" w:type="dxa"/>
        </w:trPr>
        <w:tc>
          <w:tcPr>
            <w:tcW w:w="9855" w:type="dxa"/>
            <w:gridSpan w:val="13"/>
            <w:tcBorders>
              <w:top w:val="single" w:sz="12" w:space="0" w:color="auto"/>
              <w:left w:val="single" w:sz="2" w:space="0" w:color="auto"/>
              <w:bottom w:val="single" w:sz="2" w:space="0" w:color="auto"/>
              <w:right w:val="single" w:sz="2" w:space="0" w:color="auto"/>
            </w:tcBorders>
            <w:shd w:val="clear" w:color="auto" w:fill="F7CAAC"/>
          </w:tcPr>
          <w:p w14:paraId="7E419102" w14:textId="77777777" w:rsidR="009F1539" w:rsidRDefault="009F1539" w:rsidP="00892117">
            <w:pPr>
              <w:jc w:val="center"/>
              <w:rPr>
                <w:b/>
              </w:rPr>
            </w:pPr>
            <w:r>
              <w:rPr>
                <w:b/>
              </w:rPr>
              <w:t>Informace ke kombinované nebo distanční formě</w:t>
            </w:r>
          </w:p>
        </w:tc>
      </w:tr>
      <w:tr w:rsidR="009F1539" w14:paraId="13695E32" w14:textId="77777777" w:rsidTr="00FA4FEE">
        <w:trPr>
          <w:gridBefore w:val="1"/>
          <w:gridAfter w:val="1"/>
          <w:wBefore w:w="116" w:type="dxa"/>
          <w:wAfter w:w="236" w:type="dxa"/>
        </w:trPr>
        <w:tc>
          <w:tcPr>
            <w:tcW w:w="4787" w:type="dxa"/>
            <w:gridSpan w:val="5"/>
            <w:tcBorders>
              <w:top w:val="single" w:sz="2" w:space="0" w:color="auto"/>
            </w:tcBorders>
            <w:shd w:val="clear" w:color="auto" w:fill="F7CAAC"/>
          </w:tcPr>
          <w:p w14:paraId="1EAA2A3F" w14:textId="77777777" w:rsidR="009F1539" w:rsidRDefault="009F1539" w:rsidP="00892117">
            <w:pPr>
              <w:jc w:val="both"/>
            </w:pPr>
            <w:r>
              <w:rPr>
                <w:b/>
              </w:rPr>
              <w:t>Rozsah konzultací (soustředění)</w:t>
            </w:r>
          </w:p>
        </w:tc>
        <w:tc>
          <w:tcPr>
            <w:tcW w:w="889" w:type="dxa"/>
            <w:tcBorders>
              <w:top w:val="single" w:sz="2" w:space="0" w:color="auto"/>
            </w:tcBorders>
          </w:tcPr>
          <w:p w14:paraId="01236997" w14:textId="77777777" w:rsidR="009F1539" w:rsidRDefault="009F1539" w:rsidP="00892117">
            <w:pPr>
              <w:jc w:val="both"/>
            </w:pPr>
          </w:p>
        </w:tc>
        <w:tc>
          <w:tcPr>
            <w:tcW w:w="4179" w:type="dxa"/>
            <w:gridSpan w:val="7"/>
            <w:tcBorders>
              <w:top w:val="single" w:sz="2" w:space="0" w:color="auto"/>
            </w:tcBorders>
            <w:shd w:val="clear" w:color="auto" w:fill="F7CAAC"/>
          </w:tcPr>
          <w:p w14:paraId="469669E5" w14:textId="77777777" w:rsidR="009F1539" w:rsidRDefault="009F1539" w:rsidP="00892117">
            <w:pPr>
              <w:jc w:val="both"/>
              <w:rPr>
                <w:b/>
              </w:rPr>
            </w:pPr>
            <w:r>
              <w:rPr>
                <w:b/>
              </w:rPr>
              <w:t xml:space="preserve">hodin </w:t>
            </w:r>
          </w:p>
        </w:tc>
      </w:tr>
      <w:tr w:rsidR="009F1539" w14:paraId="1D4644B5" w14:textId="77777777" w:rsidTr="00FA4FEE">
        <w:trPr>
          <w:gridBefore w:val="1"/>
          <w:gridAfter w:val="1"/>
          <w:wBefore w:w="116" w:type="dxa"/>
          <w:wAfter w:w="236" w:type="dxa"/>
        </w:trPr>
        <w:tc>
          <w:tcPr>
            <w:tcW w:w="9855" w:type="dxa"/>
            <w:gridSpan w:val="13"/>
            <w:shd w:val="clear" w:color="auto" w:fill="F7CAAC"/>
          </w:tcPr>
          <w:p w14:paraId="4C4F6799" w14:textId="77777777" w:rsidR="009F1539" w:rsidRDefault="009F1539" w:rsidP="00892117">
            <w:pPr>
              <w:jc w:val="both"/>
              <w:rPr>
                <w:b/>
              </w:rPr>
            </w:pPr>
            <w:r>
              <w:rPr>
                <w:b/>
              </w:rPr>
              <w:t>Informace o způsobu kontaktu s vyučujícím</w:t>
            </w:r>
          </w:p>
        </w:tc>
      </w:tr>
      <w:tr w:rsidR="009F1539" w14:paraId="7ADCCCFD" w14:textId="77777777" w:rsidTr="00FA4FEE">
        <w:trPr>
          <w:gridBefore w:val="1"/>
          <w:gridAfter w:val="1"/>
          <w:wBefore w:w="116" w:type="dxa"/>
          <w:wAfter w:w="236" w:type="dxa"/>
          <w:trHeight w:val="1373"/>
        </w:trPr>
        <w:tc>
          <w:tcPr>
            <w:tcW w:w="9855" w:type="dxa"/>
            <w:gridSpan w:val="13"/>
          </w:tcPr>
          <w:p w14:paraId="6C87B025" w14:textId="77777777" w:rsidR="009F1539" w:rsidRDefault="009F1539" w:rsidP="00892117">
            <w:pPr>
              <w:jc w:val="both"/>
            </w:pPr>
          </w:p>
          <w:p w14:paraId="1BB9F479" w14:textId="77777777" w:rsidR="001D38AF" w:rsidRDefault="001D38AF" w:rsidP="00892117">
            <w:pPr>
              <w:jc w:val="both"/>
            </w:pPr>
          </w:p>
          <w:p w14:paraId="23BA217F" w14:textId="77777777" w:rsidR="001D38AF" w:rsidRDefault="001D38AF" w:rsidP="00892117">
            <w:pPr>
              <w:jc w:val="both"/>
            </w:pPr>
          </w:p>
          <w:p w14:paraId="46497E87" w14:textId="77777777" w:rsidR="001D38AF" w:rsidRDefault="001D38AF" w:rsidP="00892117">
            <w:pPr>
              <w:jc w:val="both"/>
            </w:pPr>
          </w:p>
          <w:p w14:paraId="54AB0D57" w14:textId="77777777" w:rsidR="001D38AF" w:rsidRDefault="001D38AF" w:rsidP="00892117">
            <w:pPr>
              <w:jc w:val="both"/>
            </w:pPr>
          </w:p>
          <w:p w14:paraId="4134920D" w14:textId="77777777" w:rsidR="001D38AF" w:rsidRDefault="001D38AF" w:rsidP="00892117">
            <w:pPr>
              <w:jc w:val="both"/>
            </w:pPr>
          </w:p>
          <w:p w14:paraId="1298DB74" w14:textId="77777777" w:rsidR="001D38AF" w:rsidRDefault="001D38AF" w:rsidP="00892117">
            <w:pPr>
              <w:jc w:val="both"/>
            </w:pPr>
          </w:p>
          <w:p w14:paraId="444D99CC" w14:textId="77777777" w:rsidR="001D38AF" w:rsidRDefault="001D38AF" w:rsidP="00892117">
            <w:pPr>
              <w:jc w:val="both"/>
            </w:pPr>
          </w:p>
          <w:p w14:paraId="7B489824" w14:textId="77777777" w:rsidR="001D38AF" w:rsidRDefault="001D38AF" w:rsidP="00892117">
            <w:pPr>
              <w:jc w:val="both"/>
            </w:pPr>
          </w:p>
          <w:p w14:paraId="7491CC37" w14:textId="77777777" w:rsidR="001D38AF" w:rsidRDefault="001D38AF" w:rsidP="00892117">
            <w:pPr>
              <w:jc w:val="both"/>
            </w:pPr>
          </w:p>
          <w:p w14:paraId="7614BA67" w14:textId="77777777" w:rsidR="001D38AF" w:rsidRDefault="001D38AF" w:rsidP="00892117">
            <w:pPr>
              <w:jc w:val="both"/>
            </w:pPr>
          </w:p>
          <w:p w14:paraId="7609A866" w14:textId="77777777" w:rsidR="001D38AF" w:rsidRDefault="001D38AF" w:rsidP="00892117">
            <w:pPr>
              <w:jc w:val="both"/>
            </w:pPr>
          </w:p>
          <w:p w14:paraId="4EE13683" w14:textId="77777777" w:rsidR="001D38AF" w:rsidRDefault="001D38AF" w:rsidP="00892117">
            <w:pPr>
              <w:jc w:val="both"/>
            </w:pPr>
          </w:p>
          <w:p w14:paraId="46B7D8CE" w14:textId="77777777" w:rsidR="001D38AF" w:rsidRDefault="001D38AF" w:rsidP="00892117">
            <w:pPr>
              <w:jc w:val="both"/>
            </w:pPr>
          </w:p>
          <w:p w14:paraId="5F267A28" w14:textId="77777777" w:rsidR="001D38AF" w:rsidRDefault="001D38AF" w:rsidP="00892117">
            <w:pPr>
              <w:jc w:val="both"/>
            </w:pPr>
          </w:p>
          <w:p w14:paraId="641124BA" w14:textId="77777777" w:rsidR="001D38AF" w:rsidRDefault="001D38AF" w:rsidP="00892117">
            <w:pPr>
              <w:jc w:val="both"/>
            </w:pPr>
          </w:p>
          <w:p w14:paraId="1E8B8B96" w14:textId="77777777" w:rsidR="001D38AF" w:rsidRDefault="001D38AF" w:rsidP="00892117">
            <w:pPr>
              <w:jc w:val="both"/>
            </w:pPr>
          </w:p>
          <w:p w14:paraId="6A5FCF04" w14:textId="77777777" w:rsidR="001D38AF" w:rsidRDefault="001D38AF" w:rsidP="00892117">
            <w:pPr>
              <w:jc w:val="both"/>
            </w:pPr>
          </w:p>
          <w:p w14:paraId="25ADFCA5" w14:textId="77777777" w:rsidR="001D38AF" w:rsidRDefault="001D38AF" w:rsidP="00892117">
            <w:pPr>
              <w:jc w:val="both"/>
            </w:pPr>
          </w:p>
          <w:p w14:paraId="15FFA7B7" w14:textId="77777777" w:rsidR="001D38AF" w:rsidRDefault="001D38AF" w:rsidP="00892117">
            <w:pPr>
              <w:jc w:val="both"/>
            </w:pPr>
          </w:p>
          <w:p w14:paraId="09D43125" w14:textId="77777777" w:rsidR="001D38AF" w:rsidRDefault="001D38AF" w:rsidP="00892117">
            <w:pPr>
              <w:jc w:val="both"/>
            </w:pPr>
          </w:p>
          <w:p w14:paraId="16DCF040" w14:textId="77777777" w:rsidR="001D38AF" w:rsidRDefault="001D38AF" w:rsidP="00892117">
            <w:pPr>
              <w:jc w:val="both"/>
            </w:pPr>
          </w:p>
          <w:p w14:paraId="632DB47F" w14:textId="77777777" w:rsidR="001D38AF" w:rsidRDefault="001D38AF" w:rsidP="00892117">
            <w:pPr>
              <w:jc w:val="both"/>
            </w:pPr>
          </w:p>
          <w:p w14:paraId="1E37A85A" w14:textId="77777777" w:rsidR="001D38AF" w:rsidRDefault="001D38AF" w:rsidP="00892117">
            <w:pPr>
              <w:jc w:val="both"/>
            </w:pPr>
          </w:p>
          <w:p w14:paraId="006EB648" w14:textId="77777777" w:rsidR="001D38AF" w:rsidRDefault="001D38AF" w:rsidP="00892117">
            <w:pPr>
              <w:jc w:val="both"/>
            </w:pPr>
          </w:p>
          <w:p w14:paraId="49DA464E" w14:textId="77777777" w:rsidR="001D38AF" w:rsidRDefault="001D38AF" w:rsidP="00892117">
            <w:pPr>
              <w:jc w:val="both"/>
            </w:pPr>
          </w:p>
          <w:p w14:paraId="72B281B0" w14:textId="77777777" w:rsidR="001D38AF" w:rsidRDefault="001D38AF" w:rsidP="00892117">
            <w:pPr>
              <w:jc w:val="both"/>
            </w:pPr>
          </w:p>
          <w:p w14:paraId="677D1A64" w14:textId="77777777" w:rsidR="001D38AF" w:rsidRDefault="001D38AF" w:rsidP="00892117">
            <w:pPr>
              <w:jc w:val="both"/>
            </w:pPr>
          </w:p>
          <w:p w14:paraId="1D281FB6" w14:textId="77777777" w:rsidR="001D38AF" w:rsidRDefault="001D38AF" w:rsidP="00892117">
            <w:pPr>
              <w:jc w:val="both"/>
            </w:pPr>
          </w:p>
          <w:p w14:paraId="1088D0C7" w14:textId="77777777" w:rsidR="001D38AF" w:rsidRDefault="001D38AF" w:rsidP="00892117">
            <w:pPr>
              <w:jc w:val="both"/>
            </w:pPr>
          </w:p>
          <w:p w14:paraId="74986C48" w14:textId="77777777" w:rsidR="001D38AF" w:rsidRDefault="001D38AF" w:rsidP="00892117">
            <w:pPr>
              <w:jc w:val="both"/>
            </w:pPr>
          </w:p>
          <w:p w14:paraId="2012E0F8" w14:textId="77777777" w:rsidR="001D38AF" w:rsidRDefault="001D38AF" w:rsidP="00892117">
            <w:pPr>
              <w:jc w:val="both"/>
            </w:pPr>
          </w:p>
          <w:p w14:paraId="20E0FFFB" w14:textId="77777777" w:rsidR="001D38AF" w:rsidRDefault="001D38AF" w:rsidP="00892117">
            <w:pPr>
              <w:jc w:val="both"/>
            </w:pPr>
          </w:p>
          <w:p w14:paraId="254928C3" w14:textId="77777777" w:rsidR="001D38AF" w:rsidRDefault="001D38AF" w:rsidP="00892117">
            <w:pPr>
              <w:jc w:val="both"/>
            </w:pPr>
          </w:p>
          <w:p w14:paraId="2BC68B5A" w14:textId="72C9081D" w:rsidR="001D38AF" w:rsidRDefault="001D38AF" w:rsidP="00892117">
            <w:pPr>
              <w:jc w:val="both"/>
            </w:pPr>
          </w:p>
        </w:tc>
      </w:tr>
      <w:tr w:rsidR="009F1539" w14:paraId="2288DA7B" w14:textId="77777777" w:rsidTr="00FA4FEE">
        <w:trPr>
          <w:gridBefore w:val="1"/>
          <w:gridAfter w:val="1"/>
          <w:wBefore w:w="116" w:type="dxa"/>
          <w:wAfter w:w="236" w:type="dxa"/>
        </w:trPr>
        <w:tc>
          <w:tcPr>
            <w:tcW w:w="9855" w:type="dxa"/>
            <w:gridSpan w:val="13"/>
            <w:tcBorders>
              <w:bottom w:val="double" w:sz="4" w:space="0" w:color="auto"/>
            </w:tcBorders>
            <w:shd w:val="clear" w:color="auto" w:fill="BDD6EE"/>
          </w:tcPr>
          <w:p w14:paraId="373FB829" w14:textId="77777777" w:rsidR="009F1539" w:rsidRDefault="009F1539" w:rsidP="00892117">
            <w:pPr>
              <w:jc w:val="both"/>
              <w:rPr>
                <w:b/>
                <w:sz w:val="28"/>
              </w:rPr>
            </w:pPr>
            <w:bookmarkStart w:id="68" w:name="_Hlk172562025"/>
            <w:bookmarkEnd w:id="66"/>
            <w:r>
              <w:lastRenderedPageBreak/>
              <w:br w:type="page"/>
            </w:r>
            <w:r>
              <w:rPr>
                <w:b/>
                <w:sz w:val="28"/>
              </w:rPr>
              <w:t>B-III – Charakteristika studijního předmětu</w:t>
            </w:r>
          </w:p>
        </w:tc>
      </w:tr>
      <w:tr w:rsidR="009F1539" w14:paraId="5C77F77C" w14:textId="77777777" w:rsidTr="00FA4FEE">
        <w:trPr>
          <w:gridBefore w:val="1"/>
          <w:gridAfter w:val="1"/>
          <w:wBefore w:w="116" w:type="dxa"/>
          <w:wAfter w:w="236" w:type="dxa"/>
        </w:trPr>
        <w:tc>
          <w:tcPr>
            <w:tcW w:w="3435" w:type="dxa"/>
            <w:gridSpan w:val="3"/>
            <w:tcBorders>
              <w:top w:val="double" w:sz="4" w:space="0" w:color="auto"/>
            </w:tcBorders>
            <w:shd w:val="clear" w:color="auto" w:fill="F7CAAC"/>
          </w:tcPr>
          <w:p w14:paraId="77327580" w14:textId="77777777" w:rsidR="009F1539" w:rsidRDefault="009F1539" w:rsidP="00892117">
            <w:pPr>
              <w:jc w:val="both"/>
              <w:rPr>
                <w:b/>
              </w:rPr>
            </w:pPr>
            <w:r>
              <w:rPr>
                <w:b/>
              </w:rPr>
              <w:t>Název studijního předmětu</w:t>
            </w:r>
          </w:p>
        </w:tc>
        <w:tc>
          <w:tcPr>
            <w:tcW w:w="6420" w:type="dxa"/>
            <w:gridSpan w:val="10"/>
            <w:tcBorders>
              <w:top w:val="double" w:sz="4" w:space="0" w:color="auto"/>
            </w:tcBorders>
          </w:tcPr>
          <w:p w14:paraId="65D2A104" w14:textId="77777777" w:rsidR="009F1539" w:rsidRDefault="009F1539" w:rsidP="00892117">
            <w:pPr>
              <w:jc w:val="both"/>
            </w:pPr>
            <w:bookmarkStart w:id="69" w:name="Biotech_v_odp_hosp_Biotech_in_Waste_Man"/>
            <w:bookmarkEnd w:id="69"/>
            <w:r w:rsidRPr="00810B7E">
              <w:rPr>
                <w:b/>
                <w:bCs/>
              </w:rPr>
              <w:t xml:space="preserve">Biotechnologie v odpadovém hospodářství / Biotechnology in </w:t>
            </w:r>
            <w:proofErr w:type="spellStart"/>
            <w:r w:rsidRPr="00810B7E">
              <w:rPr>
                <w:b/>
                <w:bCs/>
              </w:rPr>
              <w:t>Waste</w:t>
            </w:r>
            <w:proofErr w:type="spellEnd"/>
            <w:r w:rsidRPr="00810B7E">
              <w:rPr>
                <w:b/>
                <w:bCs/>
              </w:rPr>
              <w:t xml:space="preserve"> Management</w:t>
            </w:r>
          </w:p>
        </w:tc>
      </w:tr>
      <w:tr w:rsidR="009F1539" w14:paraId="12E8D19C" w14:textId="77777777" w:rsidTr="00FA4FEE">
        <w:trPr>
          <w:gridBefore w:val="1"/>
          <w:gridAfter w:val="1"/>
          <w:wBefore w:w="116" w:type="dxa"/>
          <w:wAfter w:w="236" w:type="dxa"/>
        </w:trPr>
        <w:tc>
          <w:tcPr>
            <w:tcW w:w="3435" w:type="dxa"/>
            <w:gridSpan w:val="3"/>
            <w:shd w:val="clear" w:color="auto" w:fill="F7CAAC"/>
          </w:tcPr>
          <w:p w14:paraId="015E3282" w14:textId="77777777" w:rsidR="009F1539" w:rsidRDefault="009F1539" w:rsidP="00892117">
            <w:pPr>
              <w:jc w:val="both"/>
              <w:rPr>
                <w:b/>
              </w:rPr>
            </w:pPr>
            <w:r>
              <w:rPr>
                <w:b/>
              </w:rPr>
              <w:t>Typ předmětu</w:t>
            </w:r>
          </w:p>
        </w:tc>
        <w:tc>
          <w:tcPr>
            <w:tcW w:w="3057" w:type="dxa"/>
            <w:gridSpan w:val="5"/>
          </w:tcPr>
          <w:p w14:paraId="15C44C44" w14:textId="77777777" w:rsidR="009F1539" w:rsidRDefault="009F1539" w:rsidP="00892117">
            <w:pPr>
              <w:jc w:val="both"/>
            </w:pPr>
            <w:r>
              <w:t>povinně volitelný</w:t>
            </w:r>
          </w:p>
        </w:tc>
        <w:tc>
          <w:tcPr>
            <w:tcW w:w="2695" w:type="dxa"/>
            <w:gridSpan w:val="4"/>
            <w:shd w:val="clear" w:color="auto" w:fill="F7CAAC"/>
          </w:tcPr>
          <w:p w14:paraId="26AE9889" w14:textId="77777777" w:rsidR="009F1539" w:rsidRDefault="009F1539" w:rsidP="00892117">
            <w:pPr>
              <w:jc w:val="both"/>
            </w:pPr>
            <w:r>
              <w:rPr>
                <w:b/>
              </w:rPr>
              <w:t>doporučený ročník / semestr</w:t>
            </w:r>
          </w:p>
        </w:tc>
        <w:tc>
          <w:tcPr>
            <w:tcW w:w="668" w:type="dxa"/>
          </w:tcPr>
          <w:p w14:paraId="131E77DB" w14:textId="77777777" w:rsidR="009F1539" w:rsidRDefault="009F1539" w:rsidP="00892117">
            <w:pPr>
              <w:jc w:val="both"/>
            </w:pPr>
            <w:r>
              <w:t>2/ZS</w:t>
            </w:r>
          </w:p>
        </w:tc>
      </w:tr>
      <w:tr w:rsidR="009F1539" w14:paraId="769913FD" w14:textId="77777777" w:rsidTr="00FA4FEE">
        <w:trPr>
          <w:gridBefore w:val="1"/>
          <w:gridAfter w:val="1"/>
          <w:wBefore w:w="116" w:type="dxa"/>
          <w:wAfter w:w="236" w:type="dxa"/>
        </w:trPr>
        <w:tc>
          <w:tcPr>
            <w:tcW w:w="3435" w:type="dxa"/>
            <w:gridSpan w:val="3"/>
            <w:shd w:val="clear" w:color="auto" w:fill="F7CAAC"/>
          </w:tcPr>
          <w:p w14:paraId="08BDFC9E" w14:textId="77777777" w:rsidR="009F1539" w:rsidRDefault="009F1539" w:rsidP="00892117">
            <w:pPr>
              <w:jc w:val="both"/>
              <w:rPr>
                <w:b/>
              </w:rPr>
            </w:pPr>
            <w:r>
              <w:rPr>
                <w:b/>
              </w:rPr>
              <w:t>Rozsah studijního předmětu</w:t>
            </w:r>
          </w:p>
        </w:tc>
        <w:tc>
          <w:tcPr>
            <w:tcW w:w="1352" w:type="dxa"/>
            <w:gridSpan w:val="2"/>
          </w:tcPr>
          <w:p w14:paraId="7B90F84C" w14:textId="77777777" w:rsidR="009F1539" w:rsidRDefault="009F1539" w:rsidP="00892117">
            <w:pPr>
              <w:jc w:val="both"/>
            </w:pPr>
            <w:proofErr w:type="gramStart"/>
            <w:r>
              <w:t>10p</w:t>
            </w:r>
            <w:proofErr w:type="gramEnd"/>
            <w:r>
              <w:t>+10s+0l</w:t>
            </w:r>
          </w:p>
        </w:tc>
        <w:tc>
          <w:tcPr>
            <w:tcW w:w="889" w:type="dxa"/>
            <w:shd w:val="clear" w:color="auto" w:fill="F7CAAC"/>
          </w:tcPr>
          <w:p w14:paraId="03927B54" w14:textId="77777777" w:rsidR="009F1539" w:rsidRDefault="009F1539" w:rsidP="00892117">
            <w:pPr>
              <w:jc w:val="both"/>
              <w:rPr>
                <w:b/>
              </w:rPr>
            </w:pPr>
            <w:r>
              <w:rPr>
                <w:b/>
              </w:rPr>
              <w:t xml:space="preserve">hod. </w:t>
            </w:r>
          </w:p>
        </w:tc>
        <w:tc>
          <w:tcPr>
            <w:tcW w:w="816" w:type="dxa"/>
            <w:gridSpan w:val="2"/>
          </w:tcPr>
          <w:p w14:paraId="2591FD30" w14:textId="77777777" w:rsidR="009F1539" w:rsidRDefault="009F1539" w:rsidP="00892117">
            <w:pPr>
              <w:jc w:val="both"/>
            </w:pPr>
            <w:r>
              <w:t>20</w:t>
            </w:r>
          </w:p>
        </w:tc>
        <w:tc>
          <w:tcPr>
            <w:tcW w:w="1479" w:type="dxa"/>
            <w:gridSpan w:val="2"/>
            <w:shd w:val="clear" w:color="auto" w:fill="F7CAAC"/>
          </w:tcPr>
          <w:p w14:paraId="6CAAF2B3" w14:textId="77777777" w:rsidR="009F1539" w:rsidRDefault="009F1539" w:rsidP="00892117">
            <w:pPr>
              <w:jc w:val="both"/>
              <w:rPr>
                <w:b/>
              </w:rPr>
            </w:pPr>
            <w:r>
              <w:rPr>
                <w:b/>
              </w:rPr>
              <w:t>kreditů</w:t>
            </w:r>
          </w:p>
        </w:tc>
        <w:tc>
          <w:tcPr>
            <w:tcW w:w="1884" w:type="dxa"/>
            <w:gridSpan w:val="3"/>
          </w:tcPr>
          <w:p w14:paraId="752DBC2E" w14:textId="77777777" w:rsidR="009F1539" w:rsidRDefault="009F1539" w:rsidP="00892117">
            <w:pPr>
              <w:jc w:val="both"/>
            </w:pPr>
            <w:r>
              <w:t>2</w:t>
            </w:r>
          </w:p>
        </w:tc>
      </w:tr>
      <w:tr w:rsidR="009F1539" w14:paraId="13785BAB" w14:textId="77777777" w:rsidTr="00FA4FEE">
        <w:trPr>
          <w:gridBefore w:val="1"/>
          <w:gridAfter w:val="1"/>
          <w:wBefore w:w="116" w:type="dxa"/>
          <w:wAfter w:w="236" w:type="dxa"/>
        </w:trPr>
        <w:tc>
          <w:tcPr>
            <w:tcW w:w="3435" w:type="dxa"/>
            <w:gridSpan w:val="3"/>
            <w:shd w:val="clear" w:color="auto" w:fill="F7CAAC"/>
          </w:tcPr>
          <w:p w14:paraId="69A0C4AC"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0" w:type="dxa"/>
            <w:gridSpan w:val="10"/>
          </w:tcPr>
          <w:p w14:paraId="57A5ECC0" w14:textId="77777777" w:rsidR="009F1539" w:rsidRDefault="009F1539" w:rsidP="00892117">
            <w:pPr>
              <w:jc w:val="both"/>
            </w:pPr>
          </w:p>
        </w:tc>
      </w:tr>
      <w:tr w:rsidR="009F1539" w14:paraId="41866A25" w14:textId="77777777" w:rsidTr="00FA4FEE">
        <w:trPr>
          <w:gridBefore w:val="1"/>
          <w:gridAfter w:val="1"/>
          <w:wBefore w:w="116" w:type="dxa"/>
          <w:wAfter w:w="236" w:type="dxa"/>
        </w:trPr>
        <w:tc>
          <w:tcPr>
            <w:tcW w:w="3435" w:type="dxa"/>
            <w:gridSpan w:val="3"/>
            <w:shd w:val="clear" w:color="auto" w:fill="F7CAAC"/>
          </w:tcPr>
          <w:p w14:paraId="0B616167" w14:textId="77777777" w:rsidR="009F1539" w:rsidRPr="005A0406" w:rsidRDefault="009F1539" w:rsidP="00892117">
            <w:pPr>
              <w:jc w:val="both"/>
              <w:rPr>
                <w:b/>
              </w:rPr>
            </w:pPr>
            <w:r w:rsidRPr="005A0406">
              <w:rPr>
                <w:b/>
              </w:rPr>
              <w:t>Způsob ověření výsledků učení</w:t>
            </w:r>
          </w:p>
        </w:tc>
        <w:tc>
          <w:tcPr>
            <w:tcW w:w="3057" w:type="dxa"/>
            <w:gridSpan w:val="5"/>
            <w:tcBorders>
              <w:bottom w:val="single" w:sz="4" w:space="0" w:color="auto"/>
            </w:tcBorders>
          </w:tcPr>
          <w:p w14:paraId="31E25B53" w14:textId="77777777" w:rsidR="009F1539" w:rsidRDefault="009F1539" w:rsidP="00892117">
            <w:pPr>
              <w:jc w:val="both"/>
            </w:pPr>
            <w:r>
              <w:t>klasifikovaný zápočet</w:t>
            </w:r>
          </w:p>
        </w:tc>
        <w:tc>
          <w:tcPr>
            <w:tcW w:w="1479" w:type="dxa"/>
            <w:gridSpan w:val="2"/>
            <w:tcBorders>
              <w:bottom w:val="single" w:sz="4" w:space="0" w:color="auto"/>
            </w:tcBorders>
            <w:shd w:val="clear" w:color="auto" w:fill="F7CAAC"/>
          </w:tcPr>
          <w:p w14:paraId="53D64DC0" w14:textId="77777777" w:rsidR="009F1539" w:rsidRDefault="009F1539" w:rsidP="00892117">
            <w:pPr>
              <w:jc w:val="both"/>
              <w:rPr>
                <w:b/>
              </w:rPr>
            </w:pPr>
            <w:r>
              <w:rPr>
                <w:b/>
              </w:rPr>
              <w:t>Forma výuky</w:t>
            </w:r>
          </w:p>
        </w:tc>
        <w:tc>
          <w:tcPr>
            <w:tcW w:w="1884" w:type="dxa"/>
            <w:gridSpan w:val="3"/>
            <w:tcBorders>
              <w:bottom w:val="single" w:sz="4" w:space="0" w:color="auto"/>
            </w:tcBorders>
          </w:tcPr>
          <w:p w14:paraId="5F71AD58" w14:textId="77777777" w:rsidR="009F1539" w:rsidRDefault="009F1539" w:rsidP="00892117">
            <w:pPr>
              <w:jc w:val="both"/>
            </w:pPr>
            <w:r>
              <w:t>přednášky, semináře</w:t>
            </w:r>
          </w:p>
          <w:p w14:paraId="2713E6B5" w14:textId="77777777" w:rsidR="009F1539" w:rsidRDefault="009F1539" w:rsidP="00892117">
            <w:pPr>
              <w:jc w:val="both"/>
            </w:pPr>
          </w:p>
        </w:tc>
      </w:tr>
      <w:tr w:rsidR="009F1539" w14:paraId="09DD81E3" w14:textId="77777777" w:rsidTr="00FA4FEE">
        <w:trPr>
          <w:gridBefore w:val="1"/>
          <w:gridAfter w:val="1"/>
          <w:wBefore w:w="116" w:type="dxa"/>
          <w:wAfter w:w="236" w:type="dxa"/>
        </w:trPr>
        <w:tc>
          <w:tcPr>
            <w:tcW w:w="3435" w:type="dxa"/>
            <w:gridSpan w:val="3"/>
            <w:shd w:val="clear" w:color="auto" w:fill="F7CAAC"/>
          </w:tcPr>
          <w:p w14:paraId="5CA2F6B7" w14:textId="77777777" w:rsidR="009F1539" w:rsidRPr="005A0406" w:rsidRDefault="009F1539" w:rsidP="00892117">
            <w:pPr>
              <w:jc w:val="both"/>
              <w:rPr>
                <w:b/>
              </w:rPr>
            </w:pPr>
            <w:r w:rsidRPr="005A0406">
              <w:rPr>
                <w:b/>
              </w:rPr>
              <w:t>Forma způsobu ověření výsledků učení a další požadavky na studenta</w:t>
            </w:r>
          </w:p>
        </w:tc>
        <w:tc>
          <w:tcPr>
            <w:tcW w:w="6420" w:type="dxa"/>
            <w:gridSpan w:val="10"/>
            <w:tcBorders>
              <w:bottom w:val="single" w:sz="4" w:space="0" w:color="auto"/>
            </w:tcBorders>
          </w:tcPr>
          <w:p w14:paraId="72DFAC2F" w14:textId="77777777" w:rsidR="009F1539" w:rsidRDefault="009F1539" w:rsidP="00892117">
            <w:pPr>
              <w:jc w:val="both"/>
            </w:pPr>
            <w:r>
              <w:rPr>
                <w:color w:val="000000"/>
                <w:shd w:val="clear" w:color="auto" w:fill="FFFFFF"/>
              </w:rPr>
              <w:t>Ú</w:t>
            </w:r>
            <w:r w:rsidRPr="00B62FAF">
              <w:rPr>
                <w:color w:val="000000"/>
                <w:shd w:val="clear" w:color="auto" w:fill="FFFFFF"/>
              </w:rPr>
              <w:t>čast na seminářích</w:t>
            </w:r>
            <w:r>
              <w:rPr>
                <w:color w:val="000000"/>
                <w:shd w:val="clear" w:color="auto" w:fill="FFFFFF"/>
              </w:rPr>
              <w:t xml:space="preserve"> (min. 80 %)</w:t>
            </w:r>
            <w:r w:rsidRPr="00B62FAF">
              <w:rPr>
                <w:color w:val="000000"/>
                <w:shd w:val="clear" w:color="auto" w:fill="FFFFFF"/>
              </w:rPr>
              <w:t>,</w:t>
            </w:r>
            <w:r>
              <w:rPr>
                <w:color w:val="000000"/>
                <w:shd w:val="clear" w:color="auto" w:fill="FFFFFF"/>
              </w:rPr>
              <w:t xml:space="preserve"> z</w:t>
            </w:r>
            <w:r w:rsidRPr="00CB266F">
              <w:t>ápočtový test (min. úspěšnost 65 %</w:t>
            </w:r>
            <w:r>
              <w:t>).</w:t>
            </w:r>
          </w:p>
        </w:tc>
      </w:tr>
      <w:tr w:rsidR="009F1539" w14:paraId="6D853347" w14:textId="77777777" w:rsidTr="00FA4FEE">
        <w:trPr>
          <w:gridBefore w:val="1"/>
          <w:gridAfter w:val="1"/>
          <w:wBefore w:w="116" w:type="dxa"/>
          <w:wAfter w:w="236" w:type="dxa"/>
          <w:trHeight w:val="197"/>
        </w:trPr>
        <w:tc>
          <w:tcPr>
            <w:tcW w:w="3435" w:type="dxa"/>
            <w:gridSpan w:val="3"/>
            <w:tcBorders>
              <w:top w:val="nil"/>
            </w:tcBorders>
            <w:shd w:val="clear" w:color="auto" w:fill="F7CAAC"/>
          </w:tcPr>
          <w:p w14:paraId="11CC89DB" w14:textId="77777777" w:rsidR="009F1539" w:rsidRDefault="009F1539" w:rsidP="00892117">
            <w:pPr>
              <w:jc w:val="both"/>
              <w:rPr>
                <w:b/>
              </w:rPr>
            </w:pPr>
            <w:r>
              <w:rPr>
                <w:b/>
              </w:rPr>
              <w:t>Garant předmětu</w:t>
            </w:r>
          </w:p>
        </w:tc>
        <w:tc>
          <w:tcPr>
            <w:tcW w:w="6420" w:type="dxa"/>
            <w:gridSpan w:val="10"/>
            <w:tcBorders>
              <w:top w:val="single" w:sz="4" w:space="0" w:color="auto"/>
            </w:tcBorders>
          </w:tcPr>
          <w:p w14:paraId="6ED1465C" w14:textId="77777777" w:rsidR="009F1539" w:rsidRDefault="009F1539" w:rsidP="00892117">
            <w:pPr>
              <w:jc w:val="both"/>
            </w:pPr>
          </w:p>
        </w:tc>
      </w:tr>
      <w:tr w:rsidR="009F1539" w14:paraId="151B6FBB" w14:textId="77777777" w:rsidTr="00FA4FEE">
        <w:trPr>
          <w:gridBefore w:val="1"/>
          <w:gridAfter w:val="1"/>
          <w:wBefore w:w="116" w:type="dxa"/>
          <w:wAfter w:w="236" w:type="dxa"/>
          <w:trHeight w:val="243"/>
        </w:trPr>
        <w:tc>
          <w:tcPr>
            <w:tcW w:w="3435" w:type="dxa"/>
            <w:gridSpan w:val="3"/>
            <w:tcBorders>
              <w:top w:val="nil"/>
            </w:tcBorders>
            <w:shd w:val="clear" w:color="auto" w:fill="F7CAAC"/>
          </w:tcPr>
          <w:p w14:paraId="2A0D0E60" w14:textId="77777777" w:rsidR="009F1539" w:rsidRDefault="009F1539" w:rsidP="00892117">
            <w:pPr>
              <w:jc w:val="both"/>
              <w:rPr>
                <w:b/>
              </w:rPr>
            </w:pPr>
            <w:r>
              <w:rPr>
                <w:b/>
              </w:rPr>
              <w:t>Zapojení garanta do výuky předmětu</w:t>
            </w:r>
          </w:p>
        </w:tc>
        <w:tc>
          <w:tcPr>
            <w:tcW w:w="6420" w:type="dxa"/>
            <w:gridSpan w:val="10"/>
            <w:tcBorders>
              <w:top w:val="nil"/>
            </w:tcBorders>
          </w:tcPr>
          <w:p w14:paraId="51ED3BC9" w14:textId="77777777" w:rsidR="009F1539" w:rsidRDefault="009F1539" w:rsidP="00892117">
            <w:pPr>
              <w:jc w:val="both"/>
            </w:pPr>
          </w:p>
        </w:tc>
      </w:tr>
      <w:tr w:rsidR="009F1539" w14:paraId="6D7B082F" w14:textId="77777777" w:rsidTr="00FA4FEE">
        <w:trPr>
          <w:gridBefore w:val="1"/>
          <w:gridAfter w:val="1"/>
          <w:wBefore w:w="116" w:type="dxa"/>
          <w:wAfter w:w="236" w:type="dxa"/>
        </w:trPr>
        <w:tc>
          <w:tcPr>
            <w:tcW w:w="3435" w:type="dxa"/>
            <w:gridSpan w:val="3"/>
            <w:shd w:val="clear" w:color="auto" w:fill="F7CAAC"/>
          </w:tcPr>
          <w:p w14:paraId="589A0703" w14:textId="77777777" w:rsidR="009F1539" w:rsidRDefault="009F1539" w:rsidP="00892117">
            <w:pPr>
              <w:jc w:val="both"/>
              <w:rPr>
                <w:b/>
              </w:rPr>
            </w:pPr>
            <w:r>
              <w:rPr>
                <w:b/>
              </w:rPr>
              <w:t>Vyučující</w:t>
            </w:r>
          </w:p>
        </w:tc>
        <w:tc>
          <w:tcPr>
            <w:tcW w:w="6420" w:type="dxa"/>
            <w:gridSpan w:val="10"/>
            <w:tcBorders>
              <w:bottom w:val="nil"/>
            </w:tcBorders>
          </w:tcPr>
          <w:p w14:paraId="280BF321" w14:textId="77777777" w:rsidR="009F1539" w:rsidRDefault="009F1539" w:rsidP="00892117">
            <w:pPr>
              <w:jc w:val="both"/>
            </w:pPr>
          </w:p>
        </w:tc>
      </w:tr>
      <w:tr w:rsidR="009F1539" w14:paraId="2D7A1CDB" w14:textId="77777777" w:rsidTr="00FA4FEE">
        <w:trPr>
          <w:gridBefore w:val="1"/>
          <w:gridAfter w:val="1"/>
          <w:wBefore w:w="116" w:type="dxa"/>
          <w:wAfter w:w="236" w:type="dxa"/>
          <w:trHeight w:val="136"/>
        </w:trPr>
        <w:tc>
          <w:tcPr>
            <w:tcW w:w="9855" w:type="dxa"/>
            <w:gridSpan w:val="13"/>
            <w:tcBorders>
              <w:top w:val="nil"/>
            </w:tcBorders>
          </w:tcPr>
          <w:p w14:paraId="23F5F30E" w14:textId="77777777" w:rsidR="009F1539" w:rsidRDefault="009F1539" w:rsidP="00892117">
            <w:pPr>
              <w:spacing w:before="60" w:after="60"/>
              <w:jc w:val="both"/>
            </w:pPr>
            <w:r>
              <w:t xml:space="preserve">prof. Mgr. Marek Koutný, Ph.D. </w:t>
            </w:r>
            <w:r w:rsidRPr="00322C83">
              <w:t>(</w:t>
            </w:r>
            <w:proofErr w:type="gramStart"/>
            <w:r w:rsidRPr="00322C83">
              <w:t>100%</w:t>
            </w:r>
            <w:proofErr w:type="gramEnd"/>
            <w:r w:rsidRPr="00322C83">
              <w:t xml:space="preserve"> p)</w:t>
            </w:r>
          </w:p>
        </w:tc>
      </w:tr>
      <w:tr w:rsidR="009F1539" w14:paraId="117EF68F" w14:textId="77777777" w:rsidTr="00FA4FEE">
        <w:trPr>
          <w:gridBefore w:val="1"/>
          <w:gridAfter w:val="1"/>
          <w:wBefore w:w="116" w:type="dxa"/>
          <w:wAfter w:w="236" w:type="dxa"/>
        </w:trPr>
        <w:tc>
          <w:tcPr>
            <w:tcW w:w="3435" w:type="dxa"/>
            <w:gridSpan w:val="3"/>
            <w:shd w:val="clear" w:color="auto" w:fill="F7CAAC"/>
          </w:tcPr>
          <w:p w14:paraId="40B1BCF3" w14:textId="77777777" w:rsidR="009F1539" w:rsidRPr="005A0406" w:rsidRDefault="009F1539" w:rsidP="00892117">
            <w:pPr>
              <w:jc w:val="both"/>
              <w:rPr>
                <w:b/>
              </w:rPr>
            </w:pPr>
            <w:r w:rsidRPr="005A0406">
              <w:rPr>
                <w:b/>
              </w:rPr>
              <w:t>Hlavní témata a výsledky učení</w:t>
            </w:r>
          </w:p>
        </w:tc>
        <w:tc>
          <w:tcPr>
            <w:tcW w:w="6420" w:type="dxa"/>
            <w:gridSpan w:val="10"/>
            <w:tcBorders>
              <w:bottom w:val="nil"/>
            </w:tcBorders>
          </w:tcPr>
          <w:p w14:paraId="7DAA8360" w14:textId="77777777" w:rsidR="009F1539" w:rsidRPr="005A0406" w:rsidRDefault="009F1539" w:rsidP="00892117">
            <w:pPr>
              <w:jc w:val="both"/>
            </w:pPr>
          </w:p>
        </w:tc>
      </w:tr>
      <w:tr w:rsidR="009F1539" w14:paraId="3B5A3091" w14:textId="77777777" w:rsidTr="00FA4FEE">
        <w:trPr>
          <w:gridBefore w:val="1"/>
          <w:gridAfter w:val="1"/>
          <w:wBefore w:w="116" w:type="dxa"/>
          <w:wAfter w:w="236" w:type="dxa"/>
          <w:trHeight w:val="2197"/>
        </w:trPr>
        <w:tc>
          <w:tcPr>
            <w:tcW w:w="9855" w:type="dxa"/>
            <w:gridSpan w:val="13"/>
            <w:tcBorders>
              <w:top w:val="nil"/>
              <w:bottom w:val="single" w:sz="4" w:space="0" w:color="auto"/>
            </w:tcBorders>
            <w:shd w:val="clear" w:color="auto" w:fill="auto"/>
          </w:tcPr>
          <w:p w14:paraId="4EC58904" w14:textId="77777777" w:rsidR="009F1539" w:rsidRPr="00D31A83" w:rsidRDefault="009F1539" w:rsidP="00892117">
            <w:pPr>
              <w:jc w:val="both"/>
              <w:rPr>
                <w:color w:val="000000"/>
                <w:shd w:val="clear" w:color="auto" w:fill="FFFFFF"/>
              </w:rPr>
            </w:pPr>
            <w:r w:rsidRPr="00D31A83">
              <w:rPr>
                <w:color w:val="000000"/>
                <w:shd w:val="clear" w:color="auto" w:fill="FFFFFF"/>
              </w:rPr>
              <w:t xml:space="preserve">Cílem předmětu je studenty seznámit s principy a teorií biotechnologických postupů využívaných ve zpracování odpadů převážně biologického původu, jejich provozními a ekonomickými aspekty. </w:t>
            </w:r>
            <w:r w:rsidRPr="00D31A83">
              <w:rPr>
                <w:b/>
                <w:bCs/>
              </w:rPr>
              <w:t>Obsah předmětu tvoří tyto tematické celky:</w:t>
            </w:r>
          </w:p>
          <w:p w14:paraId="0B2639B8" w14:textId="77777777" w:rsidR="009F1539" w:rsidRPr="00D31A83" w:rsidRDefault="009F1539" w:rsidP="00E6629A">
            <w:pPr>
              <w:pStyle w:val="Odstavecseseznamem"/>
              <w:numPr>
                <w:ilvl w:val="0"/>
                <w:numId w:val="8"/>
              </w:numPr>
              <w:ind w:left="170" w:hanging="170"/>
              <w:jc w:val="both"/>
            </w:pPr>
            <w:r w:rsidRPr="00D31A83">
              <w:t>Principy biotechnologických procesů pro zpracování odpadů.</w:t>
            </w:r>
          </w:p>
          <w:p w14:paraId="54810476" w14:textId="77777777" w:rsidR="009F1539" w:rsidRPr="00D31A83" w:rsidRDefault="009F1539" w:rsidP="00E6629A">
            <w:pPr>
              <w:pStyle w:val="Odstavecseseznamem"/>
              <w:numPr>
                <w:ilvl w:val="0"/>
                <w:numId w:val="8"/>
              </w:numPr>
              <w:ind w:left="170" w:hanging="170"/>
              <w:jc w:val="both"/>
            </w:pPr>
            <w:r w:rsidRPr="00D31A83">
              <w:t>Průmyslové kompostování, podstata procesu.</w:t>
            </w:r>
          </w:p>
          <w:p w14:paraId="7494FAAE" w14:textId="77777777" w:rsidR="009F1539" w:rsidRPr="00D31A83" w:rsidRDefault="009F1539" w:rsidP="00E6629A">
            <w:pPr>
              <w:pStyle w:val="Odstavecseseznamem"/>
              <w:numPr>
                <w:ilvl w:val="0"/>
                <w:numId w:val="8"/>
              </w:numPr>
              <w:ind w:left="170" w:hanging="170"/>
              <w:jc w:val="both"/>
            </w:pPr>
            <w:r w:rsidRPr="00D31A83">
              <w:t>Mikrobiologie kompostování.</w:t>
            </w:r>
          </w:p>
          <w:p w14:paraId="1261E0EC" w14:textId="77777777" w:rsidR="009F1539" w:rsidRPr="00D31A83" w:rsidRDefault="009F1539" w:rsidP="00E6629A">
            <w:pPr>
              <w:pStyle w:val="Odstavecseseznamem"/>
              <w:numPr>
                <w:ilvl w:val="0"/>
                <w:numId w:val="8"/>
              </w:numPr>
              <w:ind w:left="170" w:hanging="170"/>
              <w:jc w:val="both"/>
            </w:pPr>
            <w:r w:rsidRPr="00D31A83">
              <w:t>Dostupné technologie průmyslového kompostování I.</w:t>
            </w:r>
          </w:p>
          <w:p w14:paraId="4FFE6D03" w14:textId="77777777" w:rsidR="009F1539" w:rsidRPr="00D31A83" w:rsidRDefault="009F1539" w:rsidP="00E6629A">
            <w:pPr>
              <w:pStyle w:val="Odstavecseseznamem"/>
              <w:numPr>
                <w:ilvl w:val="0"/>
                <w:numId w:val="8"/>
              </w:numPr>
              <w:ind w:left="170" w:hanging="170"/>
              <w:jc w:val="both"/>
            </w:pPr>
            <w:r w:rsidRPr="00D31A83">
              <w:t>Dostupné technologie průmyslového kompostování II.</w:t>
            </w:r>
          </w:p>
          <w:p w14:paraId="6EA8FD87" w14:textId="77777777" w:rsidR="009F1539" w:rsidRPr="00D31A83" w:rsidRDefault="009F1539" w:rsidP="00E6629A">
            <w:pPr>
              <w:pStyle w:val="Odstavecseseznamem"/>
              <w:numPr>
                <w:ilvl w:val="0"/>
                <w:numId w:val="8"/>
              </w:numPr>
              <w:ind w:left="170" w:hanging="170"/>
              <w:jc w:val="both"/>
            </w:pPr>
            <w:r w:rsidRPr="00D31A83">
              <w:t>Problematika omezování zápachu a kontroly patogenů.</w:t>
            </w:r>
          </w:p>
          <w:p w14:paraId="64132465" w14:textId="77777777" w:rsidR="009F1539" w:rsidRPr="00D31A83" w:rsidRDefault="009F1539" w:rsidP="00E6629A">
            <w:pPr>
              <w:pStyle w:val="Odstavecseseznamem"/>
              <w:numPr>
                <w:ilvl w:val="0"/>
                <w:numId w:val="8"/>
              </w:numPr>
              <w:ind w:left="170" w:hanging="170"/>
              <w:jc w:val="both"/>
            </w:pPr>
            <w:r w:rsidRPr="00D31A83">
              <w:t>Kvalitativní požadavky na kompost podle legislativy a ekonomika kompostování.</w:t>
            </w:r>
          </w:p>
          <w:p w14:paraId="4D681660" w14:textId="77777777" w:rsidR="009F1539" w:rsidRPr="00D31A83" w:rsidRDefault="009F1539" w:rsidP="00E6629A">
            <w:pPr>
              <w:pStyle w:val="Odstavecseseznamem"/>
              <w:numPr>
                <w:ilvl w:val="0"/>
                <w:numId w:val="8"/>
              </w:numPr>
              <w:ind w:left="170" w:hanging="170"/>
              <w:jc w:val="both"/>
            </w:pPr>
            <w:r w:rsidRPr="00D31A83">
              <w:t>Anaerobní digesce princip a mikrobiologie.</w:t>
            </w:r>
          </w:p>
          <w:p w14:paraId="2D2F38FE" w14:textId="77777777" w:rsidR="009F1539" w:rsidRPr="00D31A83" w:rsidRDefault="009F1539" w:rsidP="00E6629A">
            <w:pPr>
              <w:pStyle w:val="Odstavecseseznamem"/>
              <w:numPr>
                <w:ilvl w:val="0"/>
                <w:numId w:val="8"/>
              </w:numPr>
              <w:ind w:left="170" w:hanging="170"/>
              <w:jc w:val="both"/>
            </w:pPr>
            <w:r w:rsidRPr="00D31A83">
              <w:t>Dostupné technologie anaerobní digesce.</w:t>
            </w:r>
          </w:p>
          <w:p w14:paraId="07AA3321" w14:textId="77777777" w:rsidR="009F1539" w:rsidRPr="00D31A83" w:rsidRDefault="009F1539" w:rsidP="00E6629A">
            <w:pPr>
              <w:pStyle w:val="Odstavecseseznamem"/>
              <w:numPr>
                <w:ilvl w:val="0"/>
                <w:numId w:val="8"/>
              </w:numPr>
              <w:ind w:left="170" w:hanging="170"/>
              <w:jc w:val="both"/>
            </w:pPr>
            <w:r w:rsidRPr="00D31A83">
              <w:t>Využívání produktů anaerobní digesce, ekonomika provozu.</w:t>
            </w:r>
          </w:p>
          <w:p w14:paraId="27783E13" w14:textId="77777777" w:rsidR="009F1539" w:rsidRPr="00D31A83" w:rsidRDefault="009F1539" w:rsidP="00E6629A">
            <w:pPr>
              <w:pStyle w:val="Odstavecseseznamem"/>
              <w:numPr>
                <w:ilvl w:val="0"/>
                <w:numId w:val="8"/>
              </w:numPr>
              <w:ind w:left="170" w:hanging="170"/>
              <w:jc w:val="both"/>
            </w:pPr>
            <w:proofErr w:type="spellStart"/>
            <w:r w:rsidRPr="00D31A83">
              <w:t>Biorafinerie</w:t>
            </w:r>
            <w:proofErr w:type="spellEnd"/>
            <w:r w:rsidRPr="00D31A83">
              <w:t>.</w:t>
            </w:r>
          </w:p>
          <w:p w14:paraId="4AF22483" w14:textId="77777777" w:rsidR="009F1539" w:rsidRPr="00D31A83" w:rsidRDefault="009F1539" w:rsidP="00E6629A">
            <w:pPr>
              <w:pStyle w:val="Odstavecseseznamem"/>
              <w:numPr>
                <w:ilvl w:val="0"/>
                <w:numId w:val="8"/>
              </w:numPr>
              <w:ind w:left="170" w:hanging="170"/>
              <w:jc w:val="both"/>
            </w:pPr>
            <w:r w:rsidRPr="00D31A83">
              <w:t>Zpracování biomasy, první, druhá a další generace technologií.</w:t>
            </w:r>
          </w:p>
          <w:p w14:paraId="466F859D" w14:textId="77777777" w:rsidR="009F1539" w:rsidRPr="00D31A83" w:rsidRDefault="009F1539" w:rsidP="00E6629A">
            <w:pPr>
              <w:pStyle w:val="Odstavecseseznamem"/>
              <w:numPr>
                <w:ilvl w:val="0"/>
                <w:numId w:val="8"/>
              </w:numPr>
              <w:ind w:left="170" w:hanging="170"/>
              <w:jc w:val="both"/>
            </w:pPr>
            <w:r w:rsidRPr="00D31A83">
              <w:t>Problematika bioodpadu v ČR.</w:t>
            </w:r>
          </w:p>
          <w:p w14:paraId="44B10B77" w14:textId="77777777" w:rsidR="009F1539" w:rsidRPr="00D31A83" w:rsidRDefault="009F1539" w:rsidP="00E6629A">
            <w:pPr>
              <w:pStyle w:val="Odstavecseseznamem"/>
              <w:numPr>
                <w:ilvl w:val="0"/>
                <w:numId w:val="8"/>
              </w:numPr>
              <w:ind w:left="170" w:hanging="170"/>
              <w:jc w:val="both"/>
            </w:pPr>
            <w:r w:rsidRPr="00D31A83">
              <w:t>Budoucnost a perspektivy biotechnologického zpracování odpadní biomasy.</w:t>
            </w:r>
          </w:p>
          <w:p w14:paraId="5E4F7A31" w14:textId="77777777" w:rsidR="00EF22E8" w:rsidRPr="00D31A83" w:rsidRDefault="00EF22E8" w:rsidP="00EF22E8">
            <w:pPr>
              <w:pStyle w:val="Odstavecseseznamem"/>
              <w:ind w:left="170"/>
              <w:jc w:val="both"/>
            </w:pPr>
          </w:p>
          <w:p w14:paraId="2A0F9BD8" w14:textId="35F1F31B" w:rsidR="00EF22E8" w:rsidRPr="00D31A83" w:rsidRDefault="00EF22E8" w:rsidP="00EF22E8">
            <w:pPr>
              <w:jc w:val="both"/>
              <w:rPr>
                <w:b/>
                <w:bCs/>
              </w:rPr>
            </w:pPr>
            <w:r w:rsidRPr="00D31A83">
              <w:rPr>
                <w:b/>
                <w:bCs/>
              </w:rPr>
              <w:t xml:space="preserve">Očekávané výsledky </w:t>
            </w:r>
            <w:r w:rsidR="006A17CA" w:rsidRPr="00D31A83">
              <w:rPr>
                <w:b/>
                <w:bCs/>
              </w:rPr>
              <w:t>učení</w:t>
            </w:r>
            <w:r w:rsidRPr="00D31A83">
              <w:rPr>
                <w:b/>
                <w:bCs/>
              </w:rPr>
              <w:t xml:space="preserve"> </w:t>
            </w:r>
            <w:r w:rsidRPr="00D31A83">
              <w:rPr>
                <w:b/>
                <w:color w:val="000000" w:themeColor="text1"/>
              </w:rPr>
              <w:t>– po absolvování předmětu student prokazuje:</w:t>
            </w:r>
          </w:p>
          <w:p w14:paraId="33DA727B" w14:textId="77777777" w:rsidR="00EF22E8" w:rsidRPr="00D31A83" w:rsidRDefault="00EF22E8" w:rsidP="00EF22E8">
            <w:pPr>
              <w:tabs>
                <w:tab w:val="left" w:pos="328"/>
              </w:tabs>
              <w:rPr>
                <w:b/>
                <w:color w:val="000000" w:themeColor="text1"/>
              </w:rPr>
            </w:pPr>
            <w:r w:rsidRPr="00D31A83">
              <w:rPr>
                <w:b/>
              </w:rPr>
              <w:t>Odborné z</w:t>
            </w:r>
            <w:r w:rsidRPr="00D31A83">
              <w:rPr>
                <w:b/>
                <w:color w:val="000000" w:themeColor="text1"/>
              </w:rPr>
              <w:t xml:space="preserve">nalosti: </w:t>
            </w:r>
          </w:p>
          <w:p w14:paraId="5FE8D497" w14:textId="12873F90" w:rsidR="00A05565" w:rsidRPr="00D31A83" w:rsidRDefault="00A05565" w:rsidP="00E6629A">
            <w:pPr>
              <w:pStyle w:val="Odstavecseseznamem"/>
              <w:numPr>
                <w:ilvl w:val="0"/>
                <w:numId w:val="8"/>
              </w:numPr>
              <w:ind w:left="170" w:hanging="170"/>
              <w:jc w:val="both"/>
            </w:pPr>
            <w:r w:rsidRPr="00D31A83">
              <w:t>znalost mikrobiologie procesu kompostování</w:t>
            </w:r>
          </w:p>
          <w:p w14:paraId="02308F42" w14:textId="699E3F2B" w:rsidR="00A05565" w:rsidRPr="00D31A83" w:rsidRDefault="00A05565" w:rsidP="00E6629A">
            <w:pPr>
              <w:pStyle w:val="Odstavecseseznamem"/>
              <w:numPr>
                <w:ilvl w:val="0"/>
                <w:numId w:val="8"/>
              </w:numPr>
              <w:ind w:left="170" w:hanging="170"/>
              <w:jc w:val="both"/>
            </w:pPr>
            <w:r w:rsidRPr="00D31A83">
              <w:t>znalost technologie kompostování a jeho variant</w:t>
            </w:r>
          </w:p>
          <w:p w14:paraId="1BF487C2" w14:textId="76EA35E0" w:rsidR="00A05565" w:rsidRPr="00D31A83" w:rsidRDefault="00A05565" w:rsidP="00E6629A">
            <w:pPr>
              <w:pStyle w:val="Odstavecseseznamem"/>
              <w:numPr>
                <w:ilvl w:val="0"/>
                <w:numId w:val="8"/>
              </w:numPr>
              <w:ind w:left="170" w:hanging="170"/>
              <w:jc w:val="both"/>
            </w:pPr>
            <w:r w:rsidRPr="00D31A83">
              <w:t>znalost mikrobiologie anaerobní digesce</w:t>
            </w:r>
          </w:p>
          <w:p w14:paraId="0F08DA79" w14:textId="1221C9BD" w:rsidR="00A05565" w:rsidRPr="00D31A83" w:rsidRDefault="00A05565" w:rsidP="00E6629A">
            <w:pPr>
              <w:pStyle w:val="Odstavecseseznamem"/>
              <w:numPr>
                <w:ilvl w:val="0"/>
                <w:numId w:val="8"/>
              </w:numPr>
              <w:ind w:left="170" w:hanging="170"/>
              <w:jc w:val="both"/>
            </w:pPr>
            <w:r w:rsidRPr="00D31A83">
              <w:t>znalost technologického provedení anaerobní digesce a možných variant</w:t>
            </w:r>
          </w:p>
          <w:p w14:paraId="61B218E4" w14:textId="7FA97E1C" w:rsidR="00A05565" w:rsidRPr="00D31A83" w:rsidRDefault="00A05565" w:rsidP="00E6629A">
            <w:pPr>
              <w:pStyle w:val="Odstavecseseznamem"/>
              <w:numPr>
                <w:ilvl w:val="0"/>
                <w:numId w:val="8"/>
              </w:numPr>
              <w:ind w:left="170" w:hanging="170"/>
              <w:jc w:val="both"/>
            </w:pPr>
            <w:r w:rsidRPr="00D31A83">
              <w:t xml:space="preserve">znalost pojmů souvisejících </w:t>
            </w:r>
            <w:r w:rsidR="00031368" w:rsidRPr="00D31A83">
              <w:t>s</w:t>
            </w:r>
            <w:r w:rsidRPr="00D31A83">
              <w:t xml:space="preserve"> konceptem </w:t>
            </w:r>
            <w:proofErr w:type="spellStart"/>
            <w:r w:rsidRPr="00D31A83">
              <w:t>biorefinery</w:t>
            </w:r>
            <w:proofErr w:type="spellEnd"/>
          </w:p>
          <w:p w14:paraId="619CC405" w14:textId="77777777" w:rsidR="00EF22E8" w:rsidRPr="00D31A83" w:rsidRDefault="00EF22E8" w:rsidP="00EF22E8">
            <w:pPr>
              <w:tabs>
                <w:tab w:val="left" w:pos="328"/>
              </w:tabs>
              <w:rPr>
                <w:b/>
                <w:color w:val="000000" w:themeColor="text1"/>
              </w:rPr>
            </w:pPr>
          </w:p>
          <w:p w14:paraId="5618DF43" w14:textId="77777777" w:rsidR="00EF22E8" w:rsidRPr="00D31A83" w:rsidRDefault="00EF22E8" w:rsidP="00EF22E8">
            <w:pPr>
              <w:tabs>
                <w:tab w:val="left" w:pos="328"/>
              </w:tabs>
              <w:rPr>
                <w:b/>
                <w:color w:val="000000" w:themeColor="text1"/>
              </w:rPr>
            </w:pPr>
            <w:r w:rsidRPr="00D31A83">
              <w:rPr>
                <w:b/>
                <w:color w:val="000000" w:themeColor="text1"/>
              </w:rPr>
              <w:t>Odborné dovednosti:</w:t>
            </w:r>
          </w:p>
          <w:p w14:paraId="2E273FF8" w14:textId="4FF28974" w:rsidR="00A05565" w:rsidRPr="00D31A83" w:rsidRDefault="00A05565" w:rsidP="00E6629A">
            <w:pPr>
              <w:pStyle w:val="Odstavecseseznamem"/>
              <w:numPr>
                <w:ilvl w:val="0"/>
                <w:numId w:val="8"/>
              </w:numPr>
              <w:ind w:left="170" w:hanging="170"/>
              <w:jc w:val="both"/>
            </w:pPr>
            <w:r w:rsidRPr="00D31A83">
              <w:t>posoudit vhodnost organického materiálu pro zpracování v technologii kompostování</w:t>
            </w:r>
          </w:p>
          <w:p w14:paraId="32CDD613" w14:textId="26900AA6" w:rsidR="00A05565" w:rsidRPr="00D31A83" w:rsidRDefault="00A05565" w:rsidP="00E6629A">
            <w:pPr>
              <w:pStyle w:val="Odstavecseseznamem"/>
              <w:numPr>
                <w:ilvl w:val="0"/>
                <w:numId w:val="8"/>
              </w:numPr>
              <w:ind w:left="170" w:hanging="170"/>
              <w:jc w:val="both"/>
            </w:pPr>
            <w:r w:rsidRPr="00D31A83">
              <w:t>posoudit vhodnost organického materiálu pro technologii anaerobní digesce</w:t>
            </w:r>
          </w:p>
          <w:p w14:paraId="291DE056" w14:textId="77777777" w:rsidR="00D31A83" w:rsidRPr="00D31A83" w:rsidRDefault="00D31A83" w:rsidP="00D31A83">
            <w:pPr>
              <w:pStyle w:val="Default"/>
              <w:numPr>
                <w:ilvl w:val="0"/>
                <w:numId w:val="6"/>
              </w:numPr>
              <w:ind w:left="170" w:hanging="170"/>
              <w:jc w:val="both"/>
              <w:rPr>
                <w:sz w:val="20"/>
                <w:szCs w:val="20"/>
              </w:rPr>
            </w:pPr>
            <w:r w:rsidRPr="00D31A83">
              <w:rPr>
                <w:sz w:val="20"/>
                <w:szCs w:val="20"/>
              </w:rPr>
              <w:t>vyhodnotit obsah základních biogenních prvků v materiálu</w:t>
            </w:r>
          </w:p>
          <w:p w14:paraId="7A341AAE" w14:textId="77777777" w:rsidR="00D31A83" w:rsidRPr="00D31A83" w:rsidRDefault="00D31A83" w:rsidP="00D31A83">
            <w:pPr>
              <w:pStyle w:val="Default"/>
              <w:numPr>
                <w:ilvl w:val="0"/>
                <w:numId w:val="6"/>
              </w:numPr>
              <w:ind w:left="170" w:hanging="170"/>
              <w:jc w:val="both"/>
              <w:rPr>
                <w:sz w:val="20"/>
                <w:szCs w:val="20"/>
              </w:rPr>
            </w:pPr>
            <w:r w:rsidRPr="00D31A83">
              <w:rPr>
                <w:sz w:val="20"/>
                <w:szCs w:val="20"/>
              </w:rPr>
              <w:t>rozpoznat znaky a komponenty jednotlivých technologií</w:t>
            </w:r>
          </w:p>
          <w:p w14:paraId="3F65B193" w14:textId="7883C1C1" w:rsidR="00D31A83" w:rsidRPr="00D31A83" w:rsidRDefault="00D31A83" w:rsidP="00D31A83">
            <w:pPr>
              <w:pStyle w:val="Default"/>
              <w:numPr>
                <w:ilvl w:val="0"/>
                <w:numId w:val="6"/>
              </w:numPr>
              <w:ind w:left="170" w:hanging="170"/>
              <w:jc w:val="both"/>
              <w:rPr>
                <w:sz w:val="20"/>
                <w:szCs w:val="20"/>
              </w:rPr>
            </w:pPr>
            <w:r w:rsidRPr="00D31A83">
              <w:rPr>
                <w:sz w:val="20"/>
                <w:szCs w:val="20"/>
              </w:rPr>
              <w:t>navrhnout technologické zásahy za účelem řešení problémů</w:t>
            </w:r>
          </w:p>
        </w:tc>
      </w:tr>
      <w:tr w:rsidR="009F1539" w14:paraId="5E684918" w14:textId="77777777" w:rsidTr="00FA4FEE">
        <w:trPr>
          <w:gridBefore w:val="1"/>
          <w:gridAfter w:val="1"/>
          <w:wBefore w:w="116" w:type="dxa"/>
          <w:wAfter w:w="236" w:type="dxa"/>
          <w:trHeight w:val="283"/>
        </w:trPr>
        <w:tc>
          <w:tcPr>
            <w:tcW w:w="3435" w:type="dxa"/>
            <w:gridSpan w:val="3"/>
            <w:tcBorders>
              <w:top w:val="single" w:sz="4" w:space="0" w:color="auto"/>
              <w:bottom w:val="single" w:sz="4" w:space="0" w:color="auto"/>
              <w:right w:val="single" w:sz="4" w:space="0" w:color="auto"/>
            </w:tcBorders>
            <w:shd w:val="clear" w:color="auto" w:fill="F7CAAC"/>
          </w:tcPr>
          <w:p w14:paraId="0E05EE31" w14:textId="77777777" w:rsidR="009F1539" w:rsidRPr="005A0406" w:rsidRDefault="009F1539" w:rsidP="00892117">
            <w:pPr>
              <w:jc w:val="both"/>
            </w:pPr>
            <w:r w:rsidRPr="005A0406">
              <w:rPr>
                <w:b/>
              </w:rPr>
              <w:t>Metody výuky</w:t>
            </w:r>
          </w:p>
        </w:tc>
        <w:tc>
          <w:tcPr>
            <w:tcW w:w="6420" w:type="dxa"/>
            <w:gridSpan w:val="10"/>
            <w:tcBorders>
              <w:top w:val="single" w:sz="4" w:space="0" w:color="auto"/>
              <w:left w:val="single" w:sz="4" w:space="0" w:color="auto"/>
              <w:bottom w:val="nil"/>
              <w:right w:val="single" w:sz="4" w:space="0" w:color="auto"/>
            </w:tcBorders>
          </w:tcPr>
          <w:p w14:paraId="148F742B" w14:textId="77777777" w:rsidR="009F1539" w:rsidRDefault="009F1539" w:rsidP="00892117">
            <w:pPr>
              <w:jc w:val="both"/>
            </w:pPr>
          </w:p>
        </w:tc>
      </w:tr>
      <w:tr w:rsidR="009F1539" w14:paraId="7A546680" w14:textId="77777777" w:rsidTr="00FA4FEE">
        <w:trPr>
          <w:gridBefore w:val="1"/>
          <w:gridAfter w:val="1"/>
          <w:wBefore w:w="116" w:type="dxa"/>
          <w:wAfter w:w="236" w:type="dxa"/>
          <w:trHeight w:val="2060"/>
        </w:trPr>
        <w:tc>
          <w:tcPr>
            <w:tcW w:w="9855" w:type="dxa"/>
            <w:gridSpan w:val="13"/>
            <w:tcBorders>
              <w:top w:val="nil"/>
              <w:bottom w:val="single" w:sz="4" w:space="0" w:color="auto"/>
            </w:tcBorders>
          </w:tcPr>
          <w:p w14:paraId="01DA814F" w14:textId="77777777" w:rsidR="001F0401" w:rsidRPr="00D31A83" w:rsidRDefault="001F0401" w:rsidP="001F0401">
            <w:pPr>
              <w:jc w:val="both"/>
              <w:rPr>
                <w:b/>
                <w:bCs/>
                <w:u w:val="single"/>
              </w:rPr>
            </w:pPr>
            <w:r w:rsidRPr="00D31A83">
              <w:rPr>
                <w:b/>
                <w:bCs/>
                <w:u w:val="single"/>
              </w:rPr>
              <w:t>Metody a přístupy používané ve výuce</w:t>
            </w:r>
          </w:p>
          <w:p w14:paraId="369F76FC" w14:textId="77777777" w:rsidR="001F0401" w:rsidRPr="00D31A83" w:rsidRDefault="001F0401" w:rsidP="001F0401">
            <w:pPr>
              <w:pStyle w:val="Nadpis5"/>
              <w:spacing w:before="0"/>
              <w:rPr>
                <w:rFonts w:ascii="Times New Roman" w:eastAsia="Times New Roman" w:hAnsi="Times New Roman" w:cs="Times New Roman"/>
                <w:b/>
                <w:bCs/>
                <w:color w:val="auto"/>
              </w:rPr>
            </w:pPr>
            <w:r w:rsidRPr="00D31A83">
              <w:rPr>
                <w:rFonts w:ascii="Times New Roman" w:eastAsia="Times New Roman" w:hAnsi="Times New Roman" w:cs="Times New Roman"/>
                <w:b/>
                <w:bCs/>
                <w:color w:val="auto"/>
              </w:rPr>
              <w:t>Pro dosažení odborných znalostí jsou užívány vyučovací metody:</w:t>
            </w:r>
          </w:p>
          <w:p w14:paraId="1EA47FBD" w14:textId="0F8C6D14" w:rsidR="001F0401" w:rsidRPr="00D31A83" w:rsidRDefault="00DE705E" w:rsidP="001F0401">
            <w:r w:rsidRPr="00D31A83">
              <w:rPr>
                <w:color w:val="000000"/>
                <w:shd w:val="clear" w:color="auto" w:fill="FFFFFF"/>
              </w:rPr>
              <w:t>Přednášení, Metody práce s textem (učebnicí, knihou)</w:t>
            </w:r>
          </w:p>
          <w:p w14:paraId="27C52624" w14:textId="77777777" w:rsidR="001F0401" w:rsidRPr="00DE705E" w:rsidRDefault="001F0401" w:rsidP="001F0401">
            <w:pPr>
              <w:jc w:val="both"/>
            </w:pPr>
          </w:p>
          <w:p w14:paraId="5154FA8F" w14:textId="6C1BFD0B" w:rsidR="001F0401" w:rsidRPr="00D31A83" w:rsidRDefault="001F0401" w:rsidP="001F0401">
            <w:pPr>
              <w:pStyle w:val="Nadpis5"/>
              <w:spacing w:before="0"/>
              <w:rPr>
                <w:rFonts w:ascii="Times New Roman" w:eastAsia="Times New Roman" w:hAnsi="Times New Roman" w:cs="Times New Roman"/>
                <w:b/>
                <w:bCs/>
                <w:color w:val="auto"/>
              </w:rPr>
            </w:pPr>
            <w:r w:rsidRPr="00D31A83">
              <w:rPr>
                <w:rFonts w:ascii="Times New Roman" w:eastAsia="Times New Roman" w:hAnsi="Times New Roman" w:cs="Times New Roman"/>
                <w:b/>
                <w:bCs/>
                <w:color w:val="auto"/>
              </w:rPr>
              <w:t>Pro dosažení odborných dovedností jsou užívány vyučovací metody:</w:t>
            </w:r>
          </w:p>
          <w:p w14:paraId="08C77B6C" w14:textId="7FE5C7DC" w:rsidR="00DE705E" w:rsidRPr="00DE705E" w:rsidRDefault="00DE705E" w:rsidP="00DE705E">
            <w:r w:rsidRPr="00D31A83">
              <w:rPr>
                <w:color w:val="000000"/>
                <w:shd w:val="clear" w:color="auto" w:fill="FFFFFF"/>
              </w:rPr>
              <w:t>Dialogická (diskuze, rozhovor, brainstorming), Individuální práce studentů</w:t>
            </w:r>
          </w:p>
          <w:p w14:paraId="2D16D92D" w14:textId="77777777" w:rsidR="001F0401" w:rsidRDefault="001F0401" w:rsidP="001F0401"/>
          <w:p w14:paraId="60965283" w14:textId="77777777" w:rsidR="001F0401" w:rsidRPr="00D31A83" w:rsidRDefault="001F0401" w:rsidP="001F0401">
            <w:pPr>
              <w:pStyle w:val="Nadpis5"/>
              <w:spacing w:before="0"/>
              <w:rPr>
                <w:rFonts w:ascii="Times New Roman" w:eastAsia="Times New Roman" w:hAnsi="Times New Roman" w:cs="Times New Roman"/>
                <w:b/>
                <w:bCs/>
                <w:color w:val="auto"/>
              </w:rPr>
            </w:pPr>
            <w:r w:rsidRPr="00D31A83">
              <w:rPr>
                <w:rFonts w:ascii="Times New Roman" w:eastAsia="Times New Roman" w:hAnsi="Times New Roman" w:cs="Times New Roman"/>
                <w:b/>
                <w:bCs/>
                <w:color w:val="auto"/>
              </w:rPr>
              <w:t>Očekávané výsledky učení dosažené studiem předmětu jsou ověřovány hodnoticími metodami:</w:t>
            </w:r>
          </w:p>
          <w:p w14:paraId="08E975DE" w14:textId="18B167E5" w:rsidR="00D31A83" w:rsidRDefault="001F0401" w:rsidP="001F0401">
            <w:pPr>
              <w:jc w:val="both"/>
              <w:rPr>
                <w:color w:val="000000"/>
              </w:rPr>
            </w:pPr>
            <w:r w:rsidRPr="00D31A83">
              <w:rPr>
                <w:color w:val="000000"/>
              </w:rPr>
              <w:t>Didaktický test, Známkou</w:t>
            </w:r>
          </w:p>
          <w:p w14:paraId="68EB712A" w14:textId="77777777" w:rsidR="001A47D6" w:rsidRDefault="001A47D6" w:rsidP="001F0401">
            <w:pPr>
              <w:jc w:val="both"/>
              <w:rPr>
                <w:color w:val="000000"/>
              </w:rPr>
            </w:pPr>
          </w:p>
          <w:p w14:paraId="3E151B18" w14:textId="4DF5D95A" w:rsidR="00D31A83" w:rsidRDefault="00E24E16" w:rsidP="007E0314">
            <w:pPr>
              <w:jc w:val="both"/>
              <w:rPr>
                <w:b/>
                <w:bCs/>
                <w:u w:val="single"/>
              </w:rPr>
            </w:pPr>
            <w:r w:rsidRPr="00D31A83">
              <w:rPr>
                <w:b/>
                <w:bCs/>
                <w:u w:val="single"/>
              </w:rPr>
              <w:t>Používané didaktické prostředky</w:t>
            </w:r>
          </w:p>
          <w:p w14:paraId="424D6091" w14:textId="338BC504" w:rsidR="007E0314" w:rsidRPr="00D31A83" w:rsidRDefault="007E0314" w:rsidP="007E0314">
            <w:pPr>
              <w:jc w:val="both"/>
              <w:rPr>
                <w:b/>
                <w:bCs/>
                <w:u w:val="single"/>
              </w:rPr>
            </w:pPr>
            <w:r w:rsidRPr="00D31A83">
              <w:lastRenderedPageBreak/>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D31A83">
              <w:t>dataprojekce</w:t>
            </w:r>
            <w:proofErr w:type="spellEnd"/>
            <w:r w:rsidRPr="00D31A83">
              <w:t>, výukové počítačové programy, zdroje odborné literatury, prezentace, modely.</w:t>
            </w:r>
          </w:p>
          <w:p w14:paraId="2D7E81B4" w14:textId="77777777" w:rsidR="007E0314" w:rsidRPr="0071371D" w:rsidRDefault="007E0314" w:rsidP="007E0314">
            <w:pPr>
              <w:jc w:val="both"/>
            </w:pPr>
            <w:r w:rsidRPr="0071371D">
              <w:t> </w:t>
            </w:r>
          </w:p>
          <w:p w14:paraId="61C915C1" w14:textId="2E4E1FD2" w:rsidR="00E24E16" w:rsidRDefault="007E0314" w:rsidP="007E0314">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3A3D93" w:rsidRPr="0071371D">
              <w:t>M</w:t>
            </w:r>
            <w:r w:rsidR="003A3D93">
              <w:t>S</w:t>
            </w:r>
            <w:r w:rsidR="003A3D93"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6193FD26" w14:textId="77777777" w:rsidTr="00FA4FEE">
        <w:trPr>
          <w:gridBefore w:val="1"/>
          <w:gridAfter w:val="1"/>
          <w:wBefore w:w="116" w:type="dxa"/>
          <w:wAfter w:w="236" w:type="dxa"/>
          <w:trHeight w:val="265"/>
        </w:trPr>
        <w:tc>
          <w:tcPr>
            <w:tcW w:w="3435" w:type="dxa"/>
            <w:gridSpan w:val="3"/>
            <w:tcBorders>
              <w:top w:val="single" w:sz="4" w:space="0" w:color="auto"/>
            </w:tcBorders>
            <w:shd w:val="clear" w:color="auto" w:fill="F7CAAC"/>
          </w:tcPr>
          <w:p w14:paraId="12ED3117" w14:textId="77777777" w:rsidR="009F1539" w:rsidRDefault="009F1539" w:rsidP="00892117">
            <w:pPr>
              <w:jc w:val="both"/>
            </w:pPr>
            <w:r>
              <w:rPr>
                <w:b/>
              </w:rPr>
              <w:lastRenderedPageBreak/>
              <w:t>Studijní literatura a studijní pomůcky</w:t>
            </w:r>
          </w:p>
        </w:tc>
        <w:tc>
          <w:tcPr>
            <w:tcW w:w="6420" w:type="dxa"/>
            <w:gridSpan w:val="10"/>
            <w:tcBorders>
              <w:top w:val="single" w:sz="4" w:space="0" w:color="auto"/>
              <w:bottom w:val="nil"/>
            </w:tcBorders>
          </w:tcPr>
          <w:p w14:paraId="30810B1C" w14:textId="77777777" w:rsidR="009F1539" w:rsidRDefault="009F1539" w:rsidP="00892117">
            <w:pPr>
              <w:jc w:val="both"/>
            </w:pPr>
          </w:p>
        </w:tc>
      </w:tr>
      <w:tr w:rsidR="009F1539" w14:paraId="417D7F96" w14:textId="77777777" w:rsidTr="00FA4FEE">
        <w:trPr>
          <w:gridBefore w:val="1"/>
          <w:gridAfter w:val="1"/>
          <w:wBefore w:w="116" w:type="dxa"/>
          <w:wAfter w:w="236" w:type="dxa"/>
          <w:trHeight w:val="411"/>
        </w:trPr>
        <w:tc>
          <w:tcPr>
            <w:tcW w:w="9855" w:type="dxa"/>
            <w:gridSpan w:val="13"/>
            <w:tcBorders>
              <w:top w:val="nil"/>
            </w:tcBorders>
          </w:tcPr>
          <w:p w14:paraId="05637BB1" w14:textId="77777777" w:rsidR="009F1539" w:rsidRPr="00B62FAF" w:rsidRDefault="009F1539" w:rsidP="00892117">
            <w:pPr>
              <w:jc w:val="both"/>
              <w:rPr>
                <w:u w:val="single"/>
              </w:rPr>
            </w:pPr>
            <w:r w:rsidRPr="00B62FAF">
              <w:rPr>
                <w:u w:val="single"/>
              </w:rPr>
              <w:t>Povinná literatura:</w:t>
            </w:r>
          </w:p>
          <w:p w14:paraId="548CE375" w14:textId="77777777" w:rsidR="009F1539" w:rsidRPr="00B62FAF" w:rsidRDefault="009F1539" w:rsidP="00892117">
            <w:pPr>
              <w:shd w:val="clear" w:color="auto" w:fill="FFFFFF"/>
              <w:jc w:val="both"/>
            </w:pPr>
            <w:r w:rsidRPr="00B62FAF">
              <w:rPr>
                <w:color w:val="000000"/>
              </w:rPr>
              <w:t>České právní předpisy</w:t>
            </w:r>
            <w:r>
              <w:rPr>
                <w:color w:val="000000"/>
              </w:rPr>
              <w:t xml:space="preserve">: </w:t>
            </w:r>
            <w:hyperlink r:id="rId47" w:history="1">
              <w:r w:rsidRPr="00D43E34">
                <w:rPr>
                  <w:rStyle w:val="Hypertextovodkaz"/>
                </w:rPr>
                <w:t>www.zakonyprolidi.cz</w:t>
              </w:r>
            </w:hyperlink>
          </w:p>
          <w:p w14:paraId="3BFED526" w14:textId="77777777" w:rsidR="009F1539" w:rsidRPr="00B62FAF" w:rsidRDefault="009F1539" w:rsidP="00892117">
            <w:pPr>
              <w:shd w:val="clear" w:color="auto" w:fill="FFFFFF"/>
              <w:jc w:val="both"/>
              <w:rPr>
                <w:color w:val="000000"/>
              </w:rPr>
            </w:pPr>
            <w:r w:rsidRPr="00B62FAF">
              <w:rPr>
                <w:color w:val="000000"/>
              </w:rPr>
              <w:t>EPSTEIN, E. </w:t>
            </w:r>
            <w:proofErr w:type="spellStart"/>
            <w:r w:rsidRPr="00B62FAF">
              <w:rPr>
                <w:color w:val="000000"/>
              </w:rPr>
              <w:t>Industrial</w:t>
            </w:r>
            <w:proofErr w:type="spellEnd"/>
            <w:r w:rsidRPr="00B62FAF">
              <w:rPr>
                <w:color w:val="000000"/>
              </w:rPr>
              <w:t xml:space="preserve"> </w:t>
            </w:r>
            <w:proofErr w:type="spellStart"/>
            <w:r w:rsidRPr="00B62FAF">
              <w:rPr>
                <w:color w:val="000000"/>
              </w:rPr>
              <w:t>Composting</w:t>
            </w:r>
            <w:proofErr w:type="spellEnd"/>
            <w:r w:rsidRPr="00B62FAF">
              <w:rPr>
                <w:color w:val="000000"/>
              </w:rPr>
              <w:t xml:space="preserve">: </w:t>
            </w:r>
            <w:proofErr w:type="spellStart"/>
            <w:r w:rsidRPr="00B62FAF">
              <w:rPr>
                <w:color w:val="000000"/>
              </w:rPr>
              <w:t>Environmental</w:t>
            </w:r>
            <w:proofErr w:type="spellEnd"/>
            <w:r w:rsidRPr="00B62FAF">
              <w:rPr>
                <w:color w:val="000000"/>
              </w:rPr>
              <w:t xml:space="preserve"> </w:t>
            </w:r>
            <w:proofErr w:type="spellStart"/>
            <w:r w:rsidRPr="00B62FAF">
              <w:rPr>
                <w:color w:val="000000"/>
              </w:rPr>
              <w:t>Engineering</w:t>
            </w:r>
            <w:proofErr w:type="spellEnd"/>
            <w:r w:rsidRPr="00B62FAF">
              <w:rPr>
                <w:color w:val="000000"/>
              </w:rPr>
              <w:t xml:space="preserve"> and </w:t>
            </w:r>
            <w:proofErr w:type="spellStart"/>
            <w:r w:rsidRPr="00B62FAF">
              <w:rPr>
                <w:color w:val="000000"/>
              </w:rPr>
              <w:t>Facilities</w:t>
            </w:r>
            <w:proofErr w:type="spellEnd"/>
            <w:r w:rsidRPr="00B62FAF">
              <w:rPr>
                <w:color w:val="000000"/>
              </w:rPr>
              <w:t xml:space="preserve"> Management. 1st Ed. </w:t>
            </w:r>
            <w:proofErr w:type="spellStart"/>
            <w:r>
              <w:rPr>
                <w:color w:val="000000"/>
              </w:rPr>
              <w:t>Boca</w:t>
            </w:r>
            <w:proofErr w:type="spellEnd"/>
            <w:r>
              <w:rPr>
                <w:color w:val="000000"/>
              </w:rPr>
              <w:t xml:space="preserve"> </w:t>
            </w:r>
            <w:proofErr w:type="spellStart"/>
            <w:r w:rsidRPr="00CF3997">
              <w:rPr>
                <w:color w:val="000000"/>
              </w:rPr>
              <w:t>Raton</w:t>
            </w:r>
            <w:proofErr w:type="spellEnd"/>
            <w:r w:rsidRPr="00CF3997">
              <w:rPr>
                <w:color w:val="000000"/>
              </w:rPr>
              <w:t xml:space="preserve">: CRC </w:t>
            </w:r>
            <w:proofErr w:type="spellStart"/>
            <w:r w:rsidRPr="00CF3997">
              <w:rPr>
                <w:color w:val="000000"/>
              </w:rPr>
              <w:t>Press</w:t>
            </w:r>
            <w:proofErr w:type="spellEnd"/>
            <w:r w:rsidRPr="00CF3997">
              <w:rPr>
                <w:color w:val="000000"/>
              </w:rPr>
              <w:t>, 2011. ISBN 9781439845318.</w:t>
            </w:r>
          </w:p>
          <w:p w14:paraId="3A43DDE2" w14:textId="77777777" w:rsidR="009F1539" w:rsidRDefault="009F1539" w:rsidP="00892117">
            <w:pPr>
              <w:jc w:val="both"/>
            </w:pPr>
            <w:r>
              <w:t xml:space="preserve">PANDEY, A., AWASTHI, M., ZHANG, Z. </w:t>
            </w:r>
            <w:proofErr w:type="spellStart"/>
            <w:r>
              <w:t>Current</w:t>
            </w:r>
            <w:proofErr w:type="spellEnd"/>
            <w:r>
              <w:t xml:space="preserve"> </w:t>
            </w:r>
            <w:proofErr w:type="spellStart"/>
            <w:r>
              <w:t>Developments</w:t>
            </w:r>
            <w:proofErr w:type="spellEnd"/>
            <w:r>
              <w:t xml:space="preserve"> in Biotechnology and </w:t>
            </w:r>
            <w:proofErr w:type="spellStart"/>
            <w:r w:rsidRPr="00CF3997">
              <w:t>Bioengineering</w:t>
            </w:r>
            <w:proofErr w:type="spellEnd"/>
            <w:r w:rsidRPr="00CF3997">
              <w:t>. Amsterdam: Elsevier, 2</w:t>
            </w:r>
            <w:r>
              <w:t xml:space="preserve">023. ISBN 9780323918749. Dostupné z: </w:t>
            </w:r>
            <w:hyperlink r:id="rId48" w:history="1">
              <w:r w:rsidRPr="00D43E34">
                <w:rPr>
                  <w:rStyle w:val="Hypertextovodkaz"/>
                </w:rPr>
                <w:t>https://doi.org/10.1016/B978-0-323-91874-9.00044-9</w:t>
              </w:r>
            </w:hyperlink>
            <w:r>
              <w:t>.</w:t>
            </w:r>
          </w:p>
          <w:p w14:paraId="58A40117" w14:textId="77777777" w:rsidR="009F1539" w:rsidRDefault="009F1539" w:rsidP="00892117">
            <w:pPr>
              <w:jc w:val="both"/>
            </w:pPr>
            <w:r w:rsidRPr="00E02B20">
              <w:t xml:space="preserve">MUDHOO, A. </w:t>
            </w:r>
            <w:proofErr w:type="spellStart"/>
            <w:r w:rsidRPr="00E02B20">
              <w:t>Biogas</w:t>
            </w:r>
            <w:proofErr w:type="spellEnd"/>
            <w:r w:rsidRPr="00E02B20">
              <w:t xml:space="preserve"> </w:t>
            </w:r>
            <w:proofErr w:type="spellStart"/>
            <w:r>
              <w:t>P</w:t>
            </w:r>
            <w:r w:rsidRPr="00E02B20">
              <w:t>roduction</w:t>
            </w:r>
            <w:proofErr w:type="spellEnd"/>
            <w:r w:rsidRPr="00E02B20">
              <w:t xml:space="preserve">: </w:t>
            </w:r>
            <w:proofErr w:type="spellStart"/>
            <w:r>
              <w:t>P</w:t>
            </w:r>
            <w:r w:rsidRPr="00E02B20">
              <w:t>retreatment</w:t>
            </w:r>
            <w:proofErr w:type="spellEnd"/>
            <w:r w:rsidRPr="00E02B20">
              <w:t xml:space="preserve"> </w:t>
            </w:r>
            <w:proofErr w:type="spellStart"/>
            <w:r>
              <w:t>M</w:t>
            </w:r>
            <w:r w:rsidRPr="00E02B20">
              <w:t>ethods</w:t>
            </w:r>
            <w:proofErr w:type="spellEnd"/>
            <w:r w:rsidRPr="00E02B20">
              <w:t xml:space="preserve"> in </w:t>
            </w:r>
            <w:proofErr w:type="spellStart"/>
            <w:r>
              <w:t>A</w:t>
            </w:r>
            <w:r w:rsidRPr="00E02B20">
              <w:t>naerobic</w:t>
            </w:r>
            <w:proofErr w:type="spellEnd"/>
            <w:r w:rsidRPr="00E02B20">
              <w:t xml:space="preserve"> </w:t>
            </w:r>
            <w:proofErr w:type="spellStart"/>
            <w:r>
              <w:t>D</w:t>
            </w:r>
            <w:r w:rsidRPr="00E02B20">
              <w:t>igestion</w:t>
            </w:r>
            <w:proofErr w:type="spellEnd"/>
            <w:r w:rsidRPr="00E02B20">
              <w:t xml:space="preserve">. </w:t>
            </w:r>
            <w:proofErr w:type="spellStart"/>
            <w:r w:rsidRPr="00E02B20">
              <w:t>Hoboken</w:t>
            </w:r>
            <w:proofErr w:type="spellEnd"/>
            <w:r w:rsidRPr="00E02B20">
              <w:t xml:space="preserve">: </w:t>
            </w:r>
            <w:proofErr w:type="spellStart"/>
            <w:r w:rsidRPr="00E02B20">
              <w:t>Wiley</w:t>
            </w:r>
            <w:proofErr w:type="spellEnd"/>
            <w:r w:rsidRPr="00E02B20">
              <w:t>, 2012.</w:t>
            </w:r>
            <w:r>
              <w:t xml:space="preserve"> </w:t>
            </w:r>
            <w:proofErr w:type="spellStart"/>
            <w:r w:rsidRPr="00E02B20">
              <w:t>xxix</w:t>
            </w:r>
            <w:proofErr w:type="spellEnd"/>
            <w:r w:rsidRPr="00E02B20">
              <w:t>, 320</w:t>
            </w:r>
            <w:r>
              <w:t xml:space="preserve"> </w:t>
            </w:r>
            <w:r w:rsidRPr="00E02B20">
              <w:t>s. ISBN 9781118404089.</w:t>
            </w:r>
          </w:p>
          <w:p w14:paraId="26CAAEF7" w14:textId="77777777" w:rsidR="009F1539" w:rsidRDefault="009F1539" w:rsidP="00892117">
            <w:pPr>
              <w:jc w:val="both"/>
            </w:pPr>
            <w:r w:rsidRPr="003844C0">
              <w:t xml:space="preserve">QURESHI, N. </w:t>
            </w:r>
            <w:proofErr w:type="spellStart"/>
            <w:r w:rsidRPr="003844C0">
              <w:t>Biorefineries</w:t>
            </w:r>
            <w:proofErr w:type="spellEnd"/>
            <w:r w:rsidRPr="003844C0">
              <w:t>. Amsterdam: Elsevier Science, 2014</w:t>
            </w:r>
            <w:r>
              <w:t xml:space="preserve">. </w:t>
            </w:r>
            <w:r w:rsidRPr="003844C0">
              <w:t>ISBN 9781322167008.</w:t>
            </w:r>
          </w:p>
          <w:p w14:paraId="48A70AE1" w14:textId="77777777" w:rsidR="009F1539" w:rsidRPr="00B62FAF" w:rsidRDefault="009F1539" w:rsidP="00892117">
            <w:pPr>
              <w:jc w:val="both"/>
            </w:pPr>
          </w:p>
          <w:p w14:paraId="4B5928B6" w14:textId="77777777" w:rsidR="009F1539" w:rsidRDefault="009F1539" w:rsidP="00892117">
            <w:pPr>
              <w:jc w:val="both"/>
              <w:rPr>
                <w:u w:val="single"/>
              </w:rPr>
            </w:pPr>
            <w:r w:rsidRPr="00B62FAF">
              <w:rPr>
                <w:u w:val="single"/>
              </w:rPr>
              <w:t>Doporučená literatura:</w:t>
            </w:r>
          </w:p>
          <w:p w14:paraId="367BB931" w14:textId="77777777" w:rsidR="009F1539" w:rsidRPr="00CB266F" w:rsidRDefault="009F1539" w:rsidP="00892117">
            <w:pPr>
              <w:jc w:val="both"/>
            </w:pPr>
            <w:r w:rsidRPr="00CB266F">
              <w:t>GUTIÉRREZ-ANTONIO, C</w:t>
            </w:r>
            <w:r>
              <w:t xml:space="preserve">., </w:t>
            </w:r>
            <w:r w:rsidRPr="00CB266F">
              <w:t>GÓMEZ-CASTRO</w:t>
            </w:r>
            <w:r>
              <w:t>, F.I.</w:t>
            </w:r>
            <w:r w:rsidRPr="00CB266F">
              <w:t xml:space="preserve"> </w:t>
            </w:r>
            <w:proofErr w:type="spellStart"/>
            <w:r w:rsidRPr="00CB266F">
              <w:t>Biofuels</w:t>
            </w:r>
            <w:proofErr w:type="spellEnd"/>
            <w:r w:rsidRPr="00CB266F">
              <w:t xml:space="preserve"> and </w:t>
            </w:r>
            <w:proofErr w:type="spellStart"/>
            <w:r>
              <w:t>B</w:t>
            </w:r>
            <w:r w:rsidRPr="00CB266F">
              <w:t>iorefinery</w:t>
            </w:r>
            <w:proofErr w:type="spellEnd"/>
            <w:r w:rsidRPr="00CB266F">
              <w:t xml:space="preserve">. </w:t>
            </w:r>
            <w:proofErr w:type="spellStart"/>
            <w:r w:rsidRPr="00CB266F">
              <w:t>Volume</w:t>
            </w:r>
            <w:proofErr w:type="spellEnd"/>
            <w:r w:rsidRPr="00CB266F">
              <w:t xml:space="preserve"> 2</w:t>
            </w:r>
            <w:r>
              <w:t xml:space="preserve"> </w:t>
            </w:r>
            <w:proofErr w:type="spellStart"/>
            <w:r w:rsidRPr="00CB266F">
              <w:t>Intensified</w:t>
            </w:r>
            <w:proofErr w:type="spellEnd"/>
            <w:r w:rsidRPr="00CB266F">
              <w:t xml:space="preserve"> </w:t>
            </w:r>
            <w:proofErr w:type="spellStart"/>
            <w:r>
              <w:t>P</w:t>
            </w:r>
            <w:r w:rsidRPr="00CB266F">
              <w:t>rocesses</w:t>
            </w:r>
            <w:proofErr w:type="spellEnd"/>
            <w:r w:rsidRPr="00CB266F">
              <w:t xml:space="preserve"> and </w:t>
            </w:r>
            <w:proofErr w:type="spellStart"/>
            <w:r>
              <w:t>B</w:t>
            </w:r>
            <w:r w:rsidRPr="00CB266F">
              <w:t>iorefineries</w:t>
            </w:r>
            <w:proofErr w:type="spellEnd"/>
            <w:r w:rsidRPr="00CB266F">
              <w:t>. Amsterdam: Elsevier, 2022</w:t>
            </w:r>
            <w:r>
              <w:t xml:space="preserve">. </w:t>
            </w:r>
            <w:r w:rsidRPr="00CB266F">
              <w:t>ISBN 9780323859158.</w:t>
            </w:r>
          </w:p>
          <w:p w14:paraId="437C55EE" w14:textId="77777777" w:rsidR="009F1539" w:rsidRPr="00B62FAF" w:rsidRDefault="00031A7B" w:rsidP="00892117">
            <w:pPr>
              <w:shd w:val="clear" w:color="auto" w:fill="FFFFFF"/>
              <w:jc w:val="both"/>
              <w:rPr>
                <w:color w:val="000000"/>
              </w:rPr>
            </w:pPr>
            <w:hyperlink r:id="rId49" w:history="1">
              <w:r w:rsidR="009F1539" w:rsidRPr="00B62FAF">
                <w:rPr>
                  <w:rStyle w:val="Hypertextovodkaz"/>
                </w:rPr>
                <w:t>www.ekohelp.cz</w:t>
              </w:r>
            </w:hyperlink>
          </w:p>
          <w:p w14:paraId="13F97018" w14:textId="77777777" w:rsidR="009F1539" w:rsidRPr="00B62FAF" w:rsidRDefault="00031A7B" w:rsidP="00892117">
            <w:pPr>
              <w:shd w:val="clear" w:color="auto" w:fill="FFFFFF"/>
              <w:jc w:val="both"/>
              <w:rPr>
                <w:color w:val="000000"/>
              </w:rPr>
            </w:pPr>
            <w:hyperlink r:id="rId50" w:history="1">
              <w:r w:rsidR="009F1539" w:rsidRPr="00B62FAF">
                <w:rPr>
                  <w:rStyle w:val="Hypertextovodkaz"/>
                </w:rPr>
                <w:t>www.enviweb.cz</w:t>
              </w:r>
            </w:hyperlink>
          </w:p>
          <w:p w14:paraId="634DFA05" w14:textId="77777777" w:rsidR="009F1539" w:rsidRDefault="00031A7B" w:rsidP="00892117">
            <w:pPr>
              <w:jc w:val="both"/>
            </w:pPr>
            <w:hyperlink r:id="rId51" w:tgtFrame="_blank" w:history="1">
              <w:r w:rsidR="009F1539" w:rsidRPr="00B62FAF">
                <w:rPr>
                  <w:rStyle w:val="Hypertextovodkaz"/>
                  <w:color w:val="01445F"/>
                </w:rPr>
                <w:t>www.tretiruka.cz</w:t>
              </w:r>
            </w:hyperlink>
          </w:p>
        </w:tc>
      </w:tr>
      <w:tr w:rsidR="009F1539" w14:paraId="094B22B3" w14:textId="77777777" w:rsidTr="00FA4FEE">
        <w:trPr>
          <w:gridBefore w:val="1"/>
          <w:gridAfter w:val="1"/>
          <w:wBefore w:w="116" w:type="dxa"/>
          <w:wAfter w:w="236" w:type="dxa"/>
        </w:trPr>
        <w:tc>
          <w:tcPr>
            <w:tcW w:w="9855" w:type="dxa"/>
            <w:gridSpan w:val="13"/>
            <w:tcBorders>
              <w:top w:val="single" w:sz="12" w:space="0" w:color="auto"/>
              <w:left w:val="single" w:sz="2" w:space="0" w:color="auto"/>
              <w:bottom w:val="single" w:sz="2" w:space="0" w:color="auto"/>
              <w:right w:val="single" w:sz="2" w:space="0" w:color="auto"/>
            </w:tcBorders>
            <w:shd w:val="clear" w:color="auto" w:fill="F7CAAC"/>
          </w:tcPr>
          <w:p w14:paraId="06947B4E" w14:textId="77777777" w:rsidR="009F1539" w:rsidRDefault="009F1539" w:rsidP="00892117">
            <w:pPr>
              <w:jc w:val="center"/>
              <w:rPr>
                <w:b/>
              </w:rPr>
            </w:pPr>
            <w:r>
              <w:rPr>
                <w:b/>
              </w:rPr>
              <w:t>Informace ke kombinované nebo distanční formě</w:t>
            </w:r>
          </w:p>
        </w:tc>
      </w:tr>
      <w:tr w:rsidR="009F1539" w14:paraId="2A62B4BD" w14:textId="77777777" w:rsidTr="00FA4FEE">
        <w:trPr>
          <w:gridBefore w:val="1"/>
          <w:gridAfter w:val="1"/>
          <w:wBefore w:w="116" w:type="dxa"/>
          <w:wAfter w:w="236" w:type="dxa"/>
        </w:trPr>
        <w:tc>
          <w:tcPr>
            <w:tcW w:w="4787" w:type="dxa"/>
            <w:gridSpan w:val="5"/>
            <w:tcBorders>
              <w:top w:val="single" w:sz="2" w:space="0" w:color="auto"/>
            </w:tcBorders>
            <w:shd w:val="clear" w:color="auto" w:fill="F7CAAC"/>
          </w:tcPr>
          <w:p w14:paraId="227EEBD2" w14:textId="77777777" w:rsidR="009F1539" w:rsidRDefault="009F1539" w:rsidP="00892117">
            <w:pPr>
              <w:jc w:val="both"/>
            </w:pPr>
            <w:r>
              <w:rPr>
                <w:b/>
              </w:rPr>
              <w:t>Rozsah konzultací (soustředění)</w:t>
            </w:r>
          </w:p>
        </w:tc>
        <w:tc>
          <w:tcPr>
            <w:tcW w:w="889" w:type="dxa"/>
            <w:tcBorders>
              <w:top w:val="single" w:sz="2" w:space="0" w:color="auto"/>
            </w:tcBorders>
          </w:tcPr>
          <w:p w14:paraId="7A299301" w14:textId="77777777" w:rsidR="009F1539" w:rsidRDefault="009F1539" w:rsidP="00892117">
            <w:pPr>
              <w:jc w:val="both"/>
            </w:pPr>
          </w:p>
        </w:tc>
        <w:tc>
          <w:tcPr>
            <w:tcW w:w="4179" w:type="dxa"/>
            <w:gridSpan w:val="7"/>
            <w:tcBorders>
              <w:top w:val="single" w:sz="2" w:space="0" w:color="auto"/>
            </w:tcBorders>
            <w:shd w:val="clear" w:color="auto" w:fill="F7CAAC"/>
          </w:tcPr>
          <w:p w14:paraId="27F984A7" w14:textId="77777777" w:rsidR="009F1539" w:rsidRDefault="009F1539" w:rsidP="00892117">
            <w:pPr>
              <w:jc w:val="both"/>
              <w:rPr>
                <w:b/>
              </w:rPr>
            </w:pPr>
            <w:r>
              <w:rPr>
                <w:b/>
              </w:rPr>
              <w:t xml:space="preserve">hodin </w:t>
            </w:r>
          </w:p>
        </w:tc>
      </w:tr>
      <w:tr w:rsidR="009F1539" w14:paraId="06AFFF4F" w14:textId="77777777" w:rsidTr="00FA4FEE">
        <w:trPr>
          <w:gridBefore w:val="1"/>
          <w:gridAfter w:val="1"/>
          <w:wBefore w:w="116" w:type="dxa"/>
          <w:wAfter w:w="236" w:type="dxa"/>
        </w:trPr>
        <w:tc>
          <w:tcPr>
            <w:tcW w:w="9855" w:type="dxa"/>
            <w:gridSpan w:val="13"/>
            <w:shd w:val="clear" w:color="auto" w:fill="F7CAAC"/>
          </w:tcPr>
          <w:p w14:paraId="27BC87BC" w14:textId="77777777" w:rsidR="009F1539" w:rsidRDefault="009F1539" w:rsidP="00892117">
            <w:pPr>
              <w:jc w:val="both"/>
              <w:rPr>
                <w:b/>
              </w:rPr>
            </w:pPr>
            <w:r>
              <w:rPr>
                <w:b/>
              </w:rPr>
              <w:t>Informace o způsobu kontaktu s vyučujícím</w:t>
            </w:r>
          </w:p>
        </w:tc>
      </w:tr>
      <w:tr w:rsidR="009F1539" w14:paraId="055F6661" w14:textId="77777777" w:rsidTr="00FA4FEE">
        <w:trPr>
          <w:gridBefore w:val="1"/>
          <w:gridAfter w:val="1"/>
          <w:wBefore w:w="116" w:type="dxa"/>
          <w:wAfter w:w="236" w:type="dxa"/>
          <w:trHeight w:val="1373"/>
        </w:trPr>
        <w:tc>
          <w:tcPr>
            <w:tcW w:w="9855" w:type="dxa"/>
            <w:gridSpan w:val="13"/>
          </w:tcPr>
          <w:p w14:paraId="7884BC90" w14:textId="77777777" w:rsidR="009F1539" w:rsidRDefault="009F1539" w:rsidP="00892117">
            <w:pPr>
              <w:jc w:val="both"/>
            </w:pPr>
          </w:p>
          <w:p w14:paraId="26583EEE" w14:textId="77777777" w:rsidR="00FF149F" w:rsidRDefault="00FF149F" w:rsidP="00892117">
            <w:pPr>
              <w:jc w:val="both"/>
            </w:pPr>
          </w:p>
          <w:p w14:paraId="30C9AFE1" w14:textId="77777777" w:rsidR="00FF149F" w:rsidRDefault="00FF149F" w:rsidP="00892117">
            <w:pPr>
              <w:jc w:val="both"/>
            </w:pPr>
          </w:p>
          <w:p w14:paraId="2AE76A84" w14:textId="77777777" w:rsidR="00FF149F" w:rsidRDefault="00FF149F" w:rsidP="00892117">
            <w:pPr>
              <w:jc w:val="both"/>
            </w:pPr>
          </w:p>
          <w:p w14:paraId="6A70307B" w14:textId="77777777" w:rsidR="00FF149F" w:rsidRDefault="00FF149F" w:rsidP="00892117">
            <w:pPr>
              <w:jc w:val="both"/>
            </w:pPr>
          </w:p>
          <w:p w14:paraId="516B8A90" w14:textId="77777777" w:rsidR="00FF149F" w:rsidRDefault="00FF149F" w:rsidP="00892117">
            <w:pPr>
              <w:jc w:val="both"/>
            </w:pPr>
          </w:p>
          <w:p w14:paraId="5E6A551C" w14:textId="77777777" w:rsidR="00FF149F" w:rsidRDefault="00FF149F" w:rsidP="00892117">
            <w:pPr>
              <w:jc w:val="both"/>
            </w:pPr>
          </w:p>
          <w:p w14:paraId="08077DF4" w14:textId="77777777" w:rsidR="00FF149F" w:rsidRDefault="00FF149F" w:rsidP="00892117">
            <w:pPr>
              <w:jc w:val="both"/>
            </w:pPr>
          </w:p>
          <w:p w14:paraId="61B5468A" w14:textId="77777777" w:rsidR="00FF149F" w:rsidRDefault="00FF149F" w:rsidP="00892117">
            <w:pPr>
              <w:jc w:val="both"/>
            </w:pPr>
          </w:p>
          <w:p w14:paraId="36B6DFC4" w14:textId="77777777" w:rsidR="00FF149F" w:rsidRDefault="00FF149F" w:rsidP="00892117">
            <w:pPr>
              <w:jc w:val="both"/>
            </w:pPr>
          </w:p>
          <w:p w14:paraId="1832CDBE" w14:textId="77777777" w:rsidR="00FF149F" w:rsidRDefault="00FF149F" w:rsidP="00892117">
            <w:pPr>
              <w:jc w:val="both"/>
            </w:pPr>
          </w:p>
          <w:p w14:paraId="09E75087" w14:textId="77777777" w:rsidR="00FF149F" w:rsidRDefault="00FF149F" w:rsidP="00892117">
            <w:pPr>
              <w:jc w:val="both"/>
            </w:pPr>
          </w:p>
          <w:p w14:paraId="18B3E7FD" w14:textId="77777777" w:rsidR="00FF149F" w:rsidRDefault="00FF149F" w:rsidP="00892117">
            <w:pPr>
              <w:jc w:val="both"/>
            </w:pPr>
          </w:p>
          <w:p w14:paraId="0FF9CB3E" w14:textId="77777777" w:rsidR="00FF149F" w:rsidRDefault="00FF149F" w:rsidP="00892117">
            <w:pPr>
              <w:jc w:val="both"/>
            </w:pPr>
          </w:p>
          <w:p w14:paraId="22ABE46E" w14:textId="77777777" w:rsidR="00FF149F" w:rsidRDefault="00FF149F" w:rsidP="00892117">
            <w:pPr>
              <w:jc w:val="both"/>
            </w:pPr>
          </w:p>
          <w:p w14:paraId="08F28F39" w14:textId="77777777" w:rsidR="00FF149F" w:rsidRDefault="00FF149F" w:rsidP="00892117">
            <w:pPr>
              <w:jc w:val="both"/>
            </w:pPr>
          </w:p>
          <w:p w14:paraId="61E28251" w14:textId="77777777" w:rsidR="00FF149F" w:rsidRDefault="00FF149F" w:rsidP="00892117">
            <w:pPr>
              <w:jc w:val="both"/>
            </w:pPr>
          </w:p>
          <w:p w14:paraId="3DD562FE" w14:textId="77777777" w:rsidR="00FF149F" w:rsidRDefault="00FF149F" w:rsidP="00892117">
            <w:pPr>
              <w:jc w:val="both"/>
            </w:pPr>
          </w:p>
          <w:p w14:paraId="3F9D594B" w14:textId="77777777" w:rsidR="00FF149F" w:rsidRDefault="00FF149F" w:rsidP="00892117">
            <w:pPr>
              <w:jc w:val="both"/>
            </w:pPr>
          </w:p>
          <w:p w14:paraId="09F05FE0" w14:textId="77777777" w:rsidR="00FF149F" w:rsidRDefault="00FF149F" w:rsidP="00892117">
            <w:pPr>
              <w:jc w:val="both"/>
            </w:pPr>
          </w:p>
          <w:p w14:paraId="7EC67E4B" w14:textId="77777777" w:rsidR="00FF149F" w:rsidRDefault="00FF149F" w:rsidP="00892117">
            <w:pPr>
              <w:jc w:val="both"/>
            </w:pPr>
          </w:p>
          <w:p w14:paraId="2312A1F1" w14:textId="77777777" w:rsidR="00FF149F" w:rsidRDefault="00FF149F" w:rsidP="00892117">
            <w:pPr>
              <w:jc w:val="both"/>
            </w:pPr>
          </w:p>
          <w:p w14:paraId="246CD2CB" w14:textId="77777777" w:rsidR="00FF149F" w:rsidRDefault="00FF149F" w:rsidP="00892117">
            <w:pPr>
              <w:jc w:val="both"/>
            </w:pPr>
          </w:p>
          <w:p w14:paraId="0377ABF9" w14:textId="77777777" w:rsidR="00FF149F" w:rsidRDefault="00FF149F" w:rsidP="00892117">
            <w:pPr>
              <w:jc w:val="both"/>
            </w:pPr>
          </w:p>
          <w:p w14:paraId="0DDA1554" w14:textId="77777777" w:rsidR="00FF149F" w:rsidRDefault="00FF149F" w:rsidP="00892117">
            <w:pPr>
              <w:jc w:val="both"/>
            </w:pPr>
          </w:p>
          <w:p w14:paraId="447A7B56" w14:textId="77777777" w:rsidR="00FF149F" w:rsidRDefault="00FF149F" w:rsidP="00892117">
            <w:pPr>
              <w:jc w:val="both"/>
            </w:pPr>
          </w:p>
          <w:p w14:paraId="3CECB93C" w14:textId="77777777" w:rsidR="00FF149F" w:rsidRDefault="00FF149F" w:rsidP="00892117">
            <w:pPr>
              <w:jc w:val="both"/>
            </w:pPr>
          </w:p>
          <w:p w14:paraId="4EFB1735" w14:textId="77777777" w:rsidR="00FF149F" w:rsidRDefault="00FF149F" w:rsidP="00892117">
            <w:pPr>
              <w:jc w:val="both"/>
            </w:pPr>
          </w:p>
          <w:p w14:paraId="16D43661" w14:textId="77777777" w:rsidR="00FF149F" w:rsidRDefault="00FF149F" w:rsidP="00892117">
            <w:pPr>
              <w:jc w:val="both"/>
            </w:pPr>
          </w:p>
          <w:p w14:paraId="65AD1F65" w14:textId="77777777" w:rsidR="00FF149F" w:rsidRDefault="00FF149F" w:rsidP="00892117">
            <w:pPr>
              <w:jc w:val="both"/>
            </w:pPr>
          </w:p>
          <w:p w14:paraId="6455959E" w14:textId="2B614235" w:rsidR="00FF149F" w:rsidRDefault="00FF149F" w:rsidP="00892117">
            <w:pPr>
              <w:jc w:val="both"/>
            </w:pPr>
          </w:p>
          <w:p w14:paraId="4D35BEF3" w14:textId="77777777" w:rsidR="001A47D6" w:rsidRDefault="001A47D6" w:rsidP="00892117">
            <w:pPr>
              <w:jc w:val="both"/>
            </w:pPr>
          </w:p>
          <w:p w14:paraId="04BD5C28" w14:textId="77777777" w:rsidR="00FF149F" w:rsidRDefault="00FF149F" w:rsidP="00892117">
            <w:pPr>
              <w:jc w:val="both"/>
            </w:pPr>
          </w:p>
          <w:p w14:paraId="28E21C2B" w14:textId="4259A936" w:rsidR="00FF149F" w:rsidRDefault="00FF149F" w:rsidP="00892117">
            <w:pPr>
              <w:jc w:val="both"/>
            </w:pPr>
          </w:p>
        </w:tc>
      </w:tr>
      <w:tr w:rsidR="009F1539" w14:paraId="3ED57FE7" w14:textId="77777777" w:rsidTr="00FA4FEE">
        <w:trPr>
          <w:gridBefore w:val="1"/>
          <w:gridAfter w:val="1"/>
          <w:wBefore w:w="116" w:type="dxa"/>
          <w:wAfter w:w="236" w:type="dxa"/>
        </w:trPr>
        <w:tc>
          <w:tcPr>
            <w:tcW w:w="9855" w:type="dxa"/>
            <w:gridSpan w:val="13"/>
            <w:tcBorders>
              <w:bottom w:val="double" w:sz="4" w:space="0" w:color="auto"/>
            </w:tcBorders>
            <w:shd w:val="clear" w:color="auto" w:fill="BDD6EE"/>
          </w:tcPr>
          <w:p w14:paraId="14A952AD" w14:textId="77777777" w:rsidR="009F1539" w:rsidRDefault="009F1539" w:rsidP="00892117">
            <w:pPr>
              <w:jc w:val="both"/>
              <w:rPr>
                <w:b/>
                <w:sz w:val="28"/>
              </w:rPr>
            </w:pPr>
            <w:bookmarkStart w:id="70" w:name="_Hlk172562752"/>
            <w:bookmarkEnd w:id="68"/>
            <w:r>
              <w:lastRenderedPageBreak/>
              <w:br w:type="page"/>
            </w:r>
            <w:r>
              <w:rPr>
                <w:b/>
                <w:sz w:val="28"/>
              </w:rPr>
              <w:t>B-III – Charakteristika studijního předmětu</w:t>
            </w:r>
          </w:p>
        </w:tc>
      </w:tr>
      <w:tr w:rsidR="009F1539" w14:paraId="07AC619F" w14:textId="77777777" w:rsidTr="00FA4FEE">
        <w:trPr>
          <w:gridBefore w:val="1"/>
          <w:gridAfter w:val="1"/>
          <w:wBefore w:w="116" w:type="dxa"/>
          <w:wAfter w:w="236" w:type="dxa"/>
        </w:trPr>
        <w:tc>
          <w:tcPr>
            <w:tcW w:w="3435" w:type="dxa"/>
            <w:gridSpan w:val="3"/>
            <w:tcBorders>
              <w:top w:val="double" w:sz="4" w:space="0" w:color="auto"/>
            </w:tcBorders>
            <w:shd w:val="clear" w:color="auto" w:fill="F7CAAC"/>
          </w:tcPr>
          <w:p w14:paraId="1F989E95" w14:textId="77777777" w:rsidR="009F1539" w:rsidRDefault="009F1539" w:rsidP="00892117">
            <w:pPr>
              <w:jc w:val="both"/>
              <w:rPr>
                <w:b/>
              </w:rPr>
            </w:pPr>
            <w:r>
              <w:rPr>
                <w:b/>
              </w:rPr>
              <w:t>Název studijního předmětu</w:t>
            </w:r>
          </w:p>
        </w:tc>
        <w:tc>
          <w:tcPr>
            <w:tcW w:w="6420" w:type="dxa"/>
            <w:gridSpan w:val="10"/>
            <w:tcBorders>
              <w:top w:val="double" w:sz="4" w:space="0" w:color="auto"/>
            </w:tcBorders>
          </w:tcPr>
          <w:p w14:paraId="3D086F8E" w14:textId="77777777" w:rsidR="009F1539" w:rsidRDefault="009F1539" w:rsidP="00892117">
            <w:pPr>
              <w:jc w:val="both"/>
            </w:pPr>
            <w:bookmarkStart w:id="71" w:name="Výživa_a_strav_člov"/>
            <w:bookmarkEnd w:id="71"/>
            <w:r w:rsidRPr="0084739D">
              <w:rPr>
                <w:b/>
                <w:bCs/>
              </w:rPr>
              <w:t>Výživa a stravování člověka</w:t>
            </w:r>
          </w:p>
        </w:tc>
      </w:tr>
      <w:tr w:rsidR="009F1539" w14:paraId="4CE3042E" w14:textId="77777777" w:rsidTr="00FA4FEE">
        <w:trPr>
          <w:gridBefore w:val="1"/>
          <w:gridAfter w:val="1"/>
          <w:wBefore w:w="116" w:type="dxa"/>
          <w:wAfter w:w="236" w:type="dxa"/>
        </w:trPr>
        <w:tc>
          <w:tcPr>
            <w:tcW w:w="3435" w:type="dxa"/>
            <w:gridSpan w:val="3"/>
            <w:shd w:val="clear" w:color="auto" w:fill="F7CAAC"/>
          </w:tcPr>
          <w:p w14:paraId="7B29CBBA" w14:textId="77777777" w:rsidR="009F1539" w:rsidRDefault="009F1539" w:rsidP="00892117">
            <w:pPr>
              <w:jc w:val="both"/>
              <w:rPr>
                <w:b/>
              </w:rPr>
            </w:pPr>
            <w:r>
              <w:rPr>
                <w:b/>
              </w:rPr>
              <w:t>Typ předmětu</w:t>
            </w:r>
          </w:p>
        </w:tc>
        <w:tc>
          <w:tcPr>
            <w:tcW w:w="3057" w:type="dxa"/>
            <w:gridSpan w:val="5"/>
          </w:tcPr>
          <w:p w14:paraId="0D799CE7" w14:textId="77777777" w:rsidR="009F1539" w:rsidRDefault="009F1539" w:rsidP="00892117">
            <w:pPr>
              <w:jc w:val="both"/>
            </w:pPr>
            <w:r>
              <w:t>povinně volitelný</w:t>
            </w:r>
          </w:p>
        </w:tc>
        <w:tc>
          <w:tcPr>
            <w:tcW w:w="2695" w:type="dxa"/>
            <w:gridSpan w:val="4"/>
            <w:shd w:val="clear" w:color="auto" w:fill="F7CAAC"/>
          </w:tcPr>
          <w:p w14:paraId="0D8506FD" w14:textId="77777777" w:rsidR="009F1539" w:rsidRDefault="009F1539" w:rsidP="00892117">
            <w:pPr>
              <w:jc w:val="both"/>
            </w:pPr>
            <w:r>
              <w:rPr>
                <w:b/>
              </w:rPr>
              <w:t>doporučený ročník / semestr</w:t>
            </w:r>
          </w:p>
        </w:tc>
        <w:tc>
          <w:tcPr>
            <w:tcW w:w="668" w:type="dxa"/>
          </w:tcPr>
          <w:p w14:paraId="4369CCCF" w14:textId="77777777" w:rsidR="009F1539" w:rsidRDefault="009F1539" w:rsidP="00892117">
            <w:pPr>
              <w:jc w:val="both"/>
            </w:pPr>
            <w:r>
              <w:t>2/ZS</w:t>
            </w:r>
          </w:p>
        </w:tc>
      </w:tr>
      <w:tr w:rsidR="009F1539" w14:paraId="187F43D9" w14:textId="77777777" w:rsidTr="00FA4FEE">
        <w:trPr>
          <w:gridBefore w:val="1"/>
          <w:gridAfter w:val="1"/>
          <w:wBefore w:w="116" w:type="dxa"/>
          <w:wAfter w:w="236" w:type="dxa"/>
        </w:trPr>
        <w:tc>
          <w:tcPr>
            <w:tcW w:w="3435" w:type="dxa"/>
            <w:gridSpan w:val="3"/>
            <w:shd w:val="clear" w:color="auto" w:fill="F7CAAC"/>
          </w:tcPr>
          <w:p w14:paraId="3C243087" w14:textId="77777777" w:rsidR="009F1539" w:rsidRDefault="009F1539" w:rsidP="00892117">
            <w:pPr>
              <w:jc w:val="both"/>
              <w:rPr>
                <w:b/>
              </w:rPr>
            </w:pPr>
            <w:r>
              <w:rPr>
                <w:b/>
              </w:rPr>
              <w:t>Rozsah studijního předmětu</w:t>
            </w:r>
          </w:p>
        </w:tc>
        <w:tc>
          <w:tcPr>
            <w:tcW w:w="1352" w:type="dxa"/>
            <w:gridSpan w:val="2"/>
          </w:tcPr>
          <w:p w14:paraId="53668063" w14:textId="77777777" w:rsidR="009F1539" w:rsidRDefault="009F1539" w:rsidP="00892117">
            <w:pPr>
              <w:jc w:val="both"/>
            </w:pPr>
            <w:proofErr w:type="gramStart"/>
            <w:r>
              <w:t>20p</w:t>
            </w:r>
            <w:proofErr w:type="gramEnd"/>
            <w:r>
              <w:t>+20s+0l</w:t>
            </w:r>
          </w:p>
        </w:tc>
        <w:tc>
          <w:tcPr>
            <w:tcW w:w="889" w:type="dxa"/>
            <w:shd w:val="clear" w:color="auto" w:fill="F7CAAC"/>
          </w:tcPr>
          <w:p w14:paraId="1E582B89" w14:textId="77777777" w:rsidR="009F1539" w:rsidRDefault="009F1539" w:rsidP="00892117">
            <w:pPr>
              <w:jc w:val="both"/>
              <w:rPr>
                <w:b/>
              </w:rPr>
            </w:pPr>
            <w:r>
              <w:rPr>
                <w:b/>
              </w:rPr>
              <w:t xml:space="preserve">hod. </w:t>
            </w:r>
          </w:p>
        </w:tc>
        <w:tc>
          <w:tcPr>
            <w:tcW w:w="816" w:type="dxa"/>
            <w:gridSpan w:val="2"/>
          </w:tcPr>
          <w:p w14:paraId="378AEAE1" w14:textId="77777777" w:rsidR="009F1539" w:rsidRDefault="009F1539" w:rsidP="00892117">
            <w:pPr>
              <w:jc w:val="both"/>
            </w:pPr>
            <w:r>
              <w:t>40</w:t>
            </w:r>
          </w:p>
        </w:tc>
        <w:tc>
          <w:tcPr>
            <w:tcW w:w="1479" w:type="dxa"/>
            <w:gridSpan w:val="2"/>
            <w:shd w:val="clear" w:color="auto" w:fill="F7CAAC"/>
          </w:tcPr>
          <w:p w14:paraId="676197D9" w14:textId="77777777" w:rsidR="009F1539" w:rsidRDefault="009F1539" w:rsidP="00892117">
            <w:pPr>
              <w:jc w:val="both"/>
              <w:rPr>
                <w:b/>
              </w:rPr>
            </w:pPr>
            <w:r>
              <w:rPr>
                <w:b/>
              </w:rPr>
              <w:t>kreditů</w:t>
            </w:r>
          </w:p>
        </w:tc>
        <w:tc>
          <w:tcPr>
            <w:tcW w:w="1884" w:type="dxa"/>
            <w:gridSpan w:val="3"/>
          </w:tcPr>
          <w:p w14:paraId="260B3F11" w14:textId="77777777" w:rsidR="009F1539" w:rsidRDefault="009F1539" w:rsidP="00892117">
            <w:pPr>
              <w:jc w:val="both"/>
            </w:pPr>
            <w:r>
              <w:t>4</w:t>
            </w:r>
          </w:p>
        </w:tc>
      </w:tr>
      <w:tr w:rsidR="009F1539" w14:paraId="3C6F2AB0" w14:textId="77777777" w:rsidTr="00FA4FEE">
        <w:trPr>
          <w:gridBefore w:val="1"/>
          <w:gridAfter w:val="1"/>
          <w:wBefore w:w="116" w:type="dxa"/>
          <w:wAfter w:w="236" w:type="dxa"/>
        </w:trPr>
        <w:tc>
          <w:tcPr>
            <w:tcW w:w="3435" w:type="dxa"/>
            <w:gridSpan w:val="3"/>
            <w:shd w:val="clear" w:color="auto" w:fill="F7CAAC"/>
          </w:tcPr>
          <w:p w14:paraId="655A990C"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0" w:type="dxa"/>
            <w:gridSpan w:val="10"/>
          </w:tcPr>
          <w:p w14:paraId="5FAE4A8F" w14:textId="77777777" w:rsidR="009F1539" w:rsidRDefault="009F1539" w:rsidP="00892117">
            <w:pPr>
              <w:jc w:val="both"/>
            </w:pPr>
          </w:p>
        </w:tc>
      </w:tr>
      <w:tr w:rsidR="009F1539" w14:paraId="57901EB2" w14:textId="77777777" w:rsidTr="00FA4FEE">
        <w:trPr>
          <w:gridBefore w:val="1"/>
          <w:gridAfter w:val="1"/>
          <w:wBefore w:w="116" w:type="dxa"/>
          <w:wAfter w:w="236" w:type="dxa"/>
        </w:trPr>
        <w:tc>
          <w:tcPr>
            <w:tcW w:w="3435" w:type="dxa"/>
            <w:gridSpan w:val="3"/>
            <w:shd w:val="clear" w:color="auto" w:fill="F7CAAC"/>
          </w:tcPr>
          <w:p w14:paraId="0FC57A82" w14:textId="77777777" w:rsidR="009F1539" w:rsidRPr="005A0406" w:rsidRDefault="009F1539" w:rsidP="00892117">
            <w:pPr>
              <w:jc w:val="both"/>
              <w:rPr>
                <w:b/>
              </w:rPr>
            </w:pPr>
            <w:r w:rsidRPr="005A0406">
              <w:rPr>
                <w:b/>
              </w:rPr>
              <w:t>Způsob ověření výsledků učení</w:t>
            </w:r>
          </w:p>
        </w:tc>
        <w:tc>
          <w:tcPr>
            <w:tcW w:w="3057" w:type="dxa"/>
            <w:gridSpan w:val="5"/>
            <w:tcBorders>
              <w:bottom w:val="single" w:sz="4" w:space="0" w:color="auto"/>
            </w:tcBorders>
          </w:tcPr>
          <w:p w14:paraId="25F9752A" w14:textId="77777777" w:rsidR="009F1539" w:rsidRDefault="009F1539" w:rsidP="00892117">
            <w:pPr>
              <w:jc w:val="both"/>
            </w:pPr>
            <w:r>
              <w:t>zápočet, zkouška</w:t>
            </w:r>
          </w:p>
        </w:tc>
        <w:tc>
          <w:tcPr>
            <w:tcW w:w="1479" w:type="dxa"/>
            <w:gridSpan w:val="2"/>
            <w:tcBorders>
              <w:bottom w:val="single" w:sz="4" w:space="0" w:color="auto"/>
            </w:tcBorders>
            <w:shd w:val="clear" w:color="auto" w:fill="F7CAAC"/>
          </w:tcPr>
          <w:p w14:paraId="6E109EFA" w14:textId="77777777" w:rsidR="009F1539" w:rsidRDefault="009F1539" w:rsidP="00892117">
            <w:pPr>
              <w:jc w:val="both"/>
              <w:rPr>
                <w:b/>
              </w:rPr>
            </w:pPr>
            <w:r>
              <w:rPr>
                <w:b/>
              </w:rPr>
              <w:t>Forma výuky</w:t>
            </w:r>
          </w:p>
        </w:tc>
        <w:tc>
          <w:tcPr>
            <w:tcW w:w="1884" w:type="dxa"/>
            <w:gridSpan w:val="3"/>
            <w:tcBorders>
              <w:bottom w:val="single" w:sz="4" w:space="0" w:color="auto"/>
            </w:tcBorders>
          </w:tcPr>
          <w:p w14:paraId="0EAFCB0B" w14:textId="77777777" w:rsidR="009F1539" w:rsidRDefault="009F1539" w:rsidP="00892117">
            <w:pPr>
              <w:jc w:val="both"/>
            </w:pPr>
            <w:r>
              <w:t>přednášky, semináře</w:t>
            </w:r>
          </w:p>
          <w:p w14:paraId="090D1FF8" w14:textId="77777777" w:rsidR="009F1539" w:rsidRDefault="009F1539" w:rsidP="00892117">
            <w:pPr>
              <w:jc w:val="both"/>
            </w:pPr>
          </w:p>
        </w:tc>
      </w:tr>
      <w:tr w:rsidR="009F1539" w14:paraId="7FA49BAA" w14:textId="77777777" w:rsidTr="00FA4FEE">
        <w:trPr>
          <w:gridBefore w:val="1"/>
          <w:gridAfter w:val="1"/>
          <w:wBefore w:w="116" w:type="dxa"/>
          <w:wAfter w:w="236" w:type="dxa"/>
        </w:trPr>
        <w:tc>
          <w:tcPr>
            <w:tcW w:w="3435" w:type="dxa"/>
            <w:gridSpan w:val="3"/>
            <w:shd w:val="clear" w:color="auto" w:fill="F7CAAC"/>
          </w:tcPr>
          <w:p w14:paraId="4EF675F2" w14:textId="77777777" w:rsidR="009F1539" w:rsidRPr="005A0406" w:rsidRDefault="009F1539" w:rsidP="00892117">
            <w:pPr>
              <w:jc w:val="both"/>
              <w:rPr>
                <w:b/>
              </w:rPr>
            </w:pPr>
            <w:r w:rsidRPr="005A0406">
              <w:rPr>
                <w:b/>
              </w:rPr>
              <w:t>Forma způsobu ověření výsledků učení a další požadavky na studenta</w:t>
            </w:r>
          </w:p>
        </w:tc>
        <w:tc>
          <w:tcPr>
            <w:tcW w:w="6420" w:type="dxa"/>
            <w:gridSpan w:val="10"/>
            <w:tcBorders>
              <w:bottom w:val="single" w:sz="4" w:space="0" w:color="auto"/>
            </w:tcBorders>
          </w:tcPr>
          <w:p w14:paraId="6017923D" w14:textId="77777777" w:rsidR="009F1539" w:rsidRDefault="009F1539" w:rsidP="00892117">
            <w:pPr>
              <w:jc w:val="both"/>
              <w:rPr>
                <w:color w:val="000000"/>
                <w:shd w:val="clear" w:color="auto" w:fill="FFFFFF"/>
              </w:rPr>
            </w:pPr>
            <w:r w:rsidRPr="00705412">
              <w:t xml:space="preserve">Zápočet: </w:t>
            </w:r>
            <w:r>
              <w:t>p</w:t>
            </w:r>
            <w:r w:rsidRPr="00EC41B5">
              <w:rPr>
                <w:color w:val="000000"/>
                <w:shd w:val="clear" w:color="auto" w:fill="FFFFFF"/>
              </w:rPr>
              <w:t xml:space="preserve">ovinná </w:t>
            </w:r>
            <w:r>
              <w:rPr>
                <w:color w:val="000000"/>
                <w:shd w:val="clear" w:color="auto" w:fill="FFFFFF"/>
              </w:rPr>
              <w:t xml:space="preserve">min. </w:t>
            </w:r>
            <w:r w:rsidRPr="00EC41B5">
              <w:rPr>
                <w:color w:val="000000"/>
                <w:shd w:val="clear" w:color="auto" w:fill="FFFFFF"/>
              </w:rPr>
              <w:t>90% účast na seminářích</w:t>
            </w:r>
            <w:r>
              <w:rPr>
                <w:color w:val="000000"/>
                <w:shd w:val="clear" w:color="auto" w:fill="FFFFFF"/>
              </w:rPr>
              <w:t>, v</w:t>
            </w:r>
            <w:r w:rsidRPr="00EC41B5">
              <w:rPr>
                <w:color w:val="000000"/>
                <w:shd w:val="clear" w:color="auto" w:fill="FFFFFF"/>
              </w:rPr>
              <w:t>ypracování zadaných úkolů</w:t>
            </w:r>
            <w:r>
              <w:rPr>
                <w:color w:val="000000"/>
                <w:shd w:val="clear" w:color="auto" w:fill="FFFFFF"/>
              </w:rPr>
              <w:t xml:space="preserve">, </w:t>
            </w:r>
            <w:r w:rsidRPr="00956186">
              <w:rPr>
                <w:bCs/>
                <w:shd w:val="clear" w:color="auto" w:fill="FFFFFF"/>
              </w:rPr>
              <w:t>zápočtový test (min. úspěšnost 70 %</w:t>
            </w:r>
            <w:r>
              <w:rPr>
                <w:bCs/>
                <w:shd w:val="clear" w:color="auto" w:fill="FFFFFF"/>
              </w:rPr>
              <w:t>)</w:t>
            </w:r>
            <w:r w:rsidRPr="00956186">
              <w:rPr>
                <w:bCs/>
                <w:shd w:val="clear" w:color="auto" w:fill="FFFFFF"/>
              </w:rPr>
              <w:t>.</w:t>
            </w:r>
          </w:p>
          <w:p w14:paraId="03521963" w14:textId="77777777" w:rsidR="009F1539" w:rsidRDefault="009F1539" w:rsidP="00892117">
            <w:pPr>
              <w:jc w:val="both"/>
            </w:pPr>
            <w:r w:rsidRPr="00705412">
              <w:t>Zkouška:</w:t>
            </w:r>
            <w:r>
              <w:t xml:space="preserve"> k</w:t>
            </w:r>
            <w:r w:rsidRPr="00EC41B5">
              <w:rPr>
                <w:color w:val="000000"/>
                <w:shd w:val="clear" w:color="auto" w:fill="FFFFFF"/>
              </w:rPr>
              <w:t>ombinovaná (písemná a ústní).</w:t>
            </w:r>
          </w:p>
        </w:tc>
      </w:tr>
      <w:tr w:rsidR="009F1539" w14:paraId="5CBA7C9A" w14:textId="77777777" w:rsidTr="00FA4FEE">
        <w:trPr>
          <w:gridBefore w:val="1"/>
          <w:gridAfter w:val="1"/>
          <w:wBefore w:w="116" w:type="dxa"/>
          <w:wAfter w:w="236" w:type="dxa"/>
          <w:trHeight w:val="197"/>
        </w:trPr>
        <w:tc>
          <w:tcPr>
            <w:tcW w:w="3435" w:type="dxa"/>
            <w:gridSpan w:val="3"/>
            <w:tcBorders>
              <w:top w:val="nil"/>
            </w:tcBorders>
            <w:shd w:val="clear" w:color="auto" w:fill="F7CAAC"/>
          </w:tcPr>
          <w:p w14:paraId="68F4CB82" w14:textId="77777777" w:rsidR="009F1539" w:rsidRDefault="009F1539" w:rsidP="00892117">
            <w:pPr>
              <w:jc w:val="both"/>
              <w:rPr>
                <w:b/>
              </w:rPr>
            </w:pPr>
            <w:r>
              <w:rPr>
                <w:b/>
              </w:rPr>
              <w:t>Garant předmětu</w:t>
            </w:r>
          </w:p>
        </w:tc>
        <w:tc>
          <w:tcPr>
            <w:tcW w:w="6420" w:type="dxa"/>
            <w:gridSpan w:val="10"/>
            <w:tcBorders>
              <w:top w:val="single" w:sz="4" w:space="0" w:color="auto"/>
            </w:tcBorders>
          </w:tcPr>
          <w:p w14:paraId="123029A6" w14:textId="77777777" w:rsidR="009F1539" w:rsidRDefault="009F1539" w:rsidP="00892117">
            <w:pPr>
              <w:jc w:val="both"/>
            </w:pPr>
          </w:p>
        </w:tc>
      </w:tr>
      <w:tr w:rsidR="009F1539" w14:paraId="6939D1D8" w14:textId="77777777" w:rsidTr="00FA4FEE">
        <w:trPr>
          <w:gridBefore w:val="1"/>
          <w:gridAfter w:val="1"/>
          <w:wBefore w:w="116" w:type="dxa"/>
          <w:wAfter w:w="236" w:type="dxa"/>
          <w:trHeight w:val="243"/>
        </w:trPr>
        <w:tc>
          <w:tcPr>
            <w:tcW w:w="3435" w:type="dxa"/>
            <w:gridSpan w:val="3"/>
            <w:tcBorders>
              <w:top w:val="nil"/>
            </w:tcBorders>
            <w:shd w:val="clear" w:color="auto" w:fill="F7CAAC"/>
          </w:tcPr>
          <w:p w14:paraId="794AFBBB" w14:textId="77777777" w:rsidR="009F1539" w:rsidRDefault="009F1539" w:rsidP="00892117">
            <w:pPr>
              <w:jc w:val="both"/>
              <w:rPr>
                <w:b/>
              </w:rPr>
            </w:pPr>
            <w:r>
              <w:rPr>
                <w:b/>
              </w:rPr>
              <w:t>Zapojení garanta do výuky předmětu</w:t>
            </w:r>
          </w:p>
        </w:tc>
        <w:tc>
          <w:tcPr>
            <w:tcW w:w="6420" w:type="dxa"/>
            <w:gridSpan w:val="10"/>
            <w:tcBorders>
              <w:top w:val="nil"/>
            </w:tcBorders>
          </w:tcPr>
          <w:p w14:paraId="4CA82254" w14:textId="77777777" w:rsidR="009F1539" w:rsidRDefault="009F1539" w:rsidP="00892117">
            <w:pPr>
              <w:jc w:val="both"/>
            </w:pPr>
          </w:p>
        </w:tc>
      </w:tr>
      <w:tr w:rsidR="009F1539" w14:paraId="61359BA7" w14:textId="77777777" w:rsidTr="00FA4FEE">
        <w:trPr>
          <w:gridBefore w:val="1"/>
          <w:gridAfter w:val="1"/>
          <w:wBefore w:w="116" w:type="dxa"/>
          <w:wAfter w:w="236" w:type="dxa"/>
        </w:trPr>
        <w:tc>
          <w:tcPr>
            <w:tcW w:w="3435" w:type="dxa"/>
            <w:gridSpan w:val="3"/>
            <w:shd w:val="clear" w:color="auto" w:fill="F7CAAC"/>
          </w:tcPr>
          <w:p w14:paraId="6A3449CC" w14:textId="77777777" w:rsidR="009F1539" w:rsidRDefault="009F1539" w:rsidP="00892117">
            <w:pPr>
              <w:jc w:val="both"/>
              <w:rPr>
                <w:b/>
              </w:rPr>
            </w:pPr>
            <w:r>
              <w:rPr>
                <w:b/>
              </w:rPr>
              <w:t>Vyučující</w:t>
            </w:r>
          </w:p>
        </w:tc>
        <w:tc>
          <w:tcPr>
            <w:tcW w:w="6420" w:type="dxa"/>
            <w:gridSpan w:val="10"/>
            <w:tcBorders>
              <w:bottom w:val="nil"/>
            </w:tcBorders>
          </w:tcPr>
          <w:p w14:paraId="72FFFA63" w14:textId="77777777" w:rsidR="009F1539" w:rsidRDefault="009F1539" w:rsidP="00892117">
            <w:pPr>
              <w:jc w:val="both"/>
            </w:pPr>
          </w:p>
        </w:tc>
      </w:tr>
      <w:tr w:rsidR="009F1539" w14:paraId="254341E6" w14:textId="77777777" w:rsidTr="00FA4FEE">
        <w:trPr>
          <w:gridBefore w:val="1"/>
          <w:gridAfter w:val="1"/>
          <w:wBefore w:w="116" w:type="dxa"/>
          <w:wAfter w:w="236" w:type="dxa"/>
          <w:trHeight w:val="136"/>
        </w:trPr>
        <w:tc>
          <w:tcPr>
            <w:tcW w:w="9855" w:type="dxa"/>
            <w:gridSpan w:val="13"/>
            <w:tcBorders>
              <w:top w:val="nil"/>
            </w:tcBorders>
          </w:tcPr>
          <w:p w14:paraId="60A140E4" w14:textId="77777777" w:rsidR="009F1539" w:rsidRDefault="009F1539" w:rsidP="00892117">
            <w:pPr>
              <w:spacing w:before="60" w:after="60"/>
              <w:jc w:val="both"/>
            </w:pPr>
            <w:r>
              <w:t xml:space="preserve">Mgr. Martina Bučková, Ph.D. </w:t>
            </w:r>
            <w:r w:rsidRPr="00322C83">
              <w:t>(</w:t>
            </w:r>
            <w:proofErr w:type="gramStart"/>
            <w:r w:rsidRPr="00322C83">
              <w:t>100%</w:t>
            </w:r>
            <w:proofErr w:type="gramEnd"/>
            <w:r w:rsidRPr="00322C83">
              <w:t xml:space="preserve"> p)</w:t>
            </w:r>
          </w:p>
        </w:tc>
      </w:tr>
      <w:tr w:rsidR="009F1539" w14:paraId="410C9370" w14:textId="77777777" w:rsidTr="00FA4FEE">
        <w:trPr>
          <w:gridBefore w:val="1"/>
          <w:gridAfter w:val="1"/>
          <w:wBefore w:w="116" w:type="dxa"/>
          <w:wAfter w:w="236" w:type="dxa"/>
        </w:trPr>
        <w:tc>
          <w:tcPr>
            <w:tcW w:w="3435" w:type="dxa"/>
            <w:gridSpan w:val="3"/>
            <w:shd w:val="clear" w:color="auto" w:fill="F7CAAC"/>
          </w:tcPr>
          <w:p w14:paraId="2043CA95" w14:textId="77777777" w:rsidR="009F1539" w:rsidRPr="005A0406" w:rsidRDefault="009F1539" w:rsidP="00892117">
            <w:pPr>
              <w:jc w:val="both"/>
              <w:rPr>
                <w:b/>
              </w:rPr>
            </w:pPr>
            <w:r w:rsidRPr="005A0406">
              <w:rPr>
                <w:b/>
              </w:rPr>
              <w:t>Hlavní témata a výsledky učení</w:t>
            </w:r>
          </w:p>
        </w:tc>
        <w:tc>
          <w:tcPr>
            <w:tcW w:w="6420" w:type="dxa"/>
            <w:gridSpan w:val="10"/>
            <w:tcBorders>
              <w:bottom w:val="nil"/>
            </w:tcBorders>
          </w:tcPr>
          <w:p w14:paraId="63BF682E" w14:textId="77777777" w:rsidR="009F1539" w:rsidRPr="005A0406" w:rsidRDefault="009F1539" w:rsidP="00892117">
            <w:pPr>
              <w:jc w:val="both"/>
            </w:pPr>
          </w:p>
        </w:tc>
      </w:tr>
      <w:tr w:rsidR="009F1539" w14:paraId="25DD7454" w14:textId="77777777" w:rsidTr="00FA4FEE">
        <w:trPr>
          <w:gridBefore w:val="1"/>
          <w:gridAfter w:val="1"/>
          <w:wBefore w:w="116" w:type="dxa"/>
          <w:wAfter w:w="236" w:type="dxa"/>
          <w:trHeight w:val="2197"/>
        </w:trPr>
        <w:tc>
          <w:tcPr>
            <w:tcW w:w="9855" w:type="dxa"/>
            <w:gridSpan w:val="13"/>
            <w:tcBorders>
              <w:top w:val="nil"/>
              <w:bottom w:val="single" w:sz="4" w:space="0" w:color="auto"/>
            </w:tcBorders>
          </w:tcPr>
          <w:p w14:paraId="1A810AA7" w14:textId="77777777" w:rsidR="009F1539" w:rsidRPr="005D6616" w:rsidRDefault="009F1539" w:rsidP="00892117">
            <w:pPr>
              <w:jc w:val="both"/>
              <w:rPr>
                <w:color w:val="000000"/>
                <w:shd w:val="clear" w:color="auto" w:fill="FFFFFF"/>
              </w:rPr>
            </w:pPr>
            <w:r w:rsidRPr="005D6616">
              <w:rPr>
                <w:color w:val="000000"/>
                <w:shd w:val="clear" w:color="auto" w:fill="FFFFFF"/>
              </w:rPr>
              <w:t>Cílem předmětu je prohloubit znalosti fyziologie trávení a vstřebávání živin a seznámit studenty s nejnovějšími poznatky z oblasti výživy člověka, se zásadami racionalizace výživy, rozvést požadavky na výživu u skupin populace se specifickými nároky na výživu. Pozornost je věnována i rozšíření poznatků prevence poruch zdraví a novým trendům.</w:t>
            </w:r>
            <w:r w:rsidRPr="005D6616">
              <w:t xml:space="preserve"> </w:t>
            </w:r>
            <w:r w:rsidRPr="004A4018">
              <w:rPr>
                <w:b/>
                <w:bCs/>
              </w:rPr>
              <w:t>Obsah předmětu tvoří tyto tematické celky:</w:t>
            </w:r>
          </w:p>
          <w:p w14:paraId="63826FC6" w14:textId="77777777" w:rsidR="009F1539" w:rsidRPr="005D6616" w:rsidRDefault="009F1539" w:rsidP="00E6629A">
            <w:pPr>
              <w:pStyle w:val="Odstavecseseznamem"/>
              <w:numPr>
                <w:ilvl w:val="0"/>
                <w:numId w:val="8"/>
              </w:numPr>
              <w:ind w:left="170" w:hanging="170"/>
              <w:jc w:val="both"/>
            </w:pPr>
            <w:r w:rsidRPr="005D6616">
              <w:t>Stavba a funkce trávicího traktu.</w:t>
            </w:r>
          </w:p>
          <w:p w14:paraId="1E06E73B" w14:textId="77777777" w:rsidR="009F1539" w:rsidRPr="005D6616" w:rsidRDefault="009F1539" w:rsidP="00E6629A">
            <w:pPr>
              <w:pStyle w:val="Odstavecseseznamem"/>
              <w:numPr>
                <w:ilvl w:val="0"/>
                <w:numId w:val="8"/>
              </w:numPr>
              <w:ind w:left="170" w:hanging="170"/>
              <w:jc w:val="both"/>
            </w:pPr>
            <w:r w:rsidRPr="005D6616">
              <w:t>Stavba a funkce přidružených orgánů a soustav.</w:t>
            </w:r>
          </w:p>
          <w:p w14:paraId="09E19648" w14:textId="77777777" w:rsidR="009F1539" w:rsidRPr="005D6616" w:rsidRDefault="009F1539" w:rsidP="00E6629A">
            <w:pPr>
              <w:pStyle w:val="Odstavecseseznamem"/>
              <w:numPr>
                <w:ilvl w:val="0"/>
                <w:numId w:val="8"/>
              </w:numPr>
              <w:ind w:left="170" w:hanging="170"/>
              <w:jc w:val="both"/>
            </w:pPr>
            <w:r w:rsidRPr="005D6616">
              <w:t>Regulace motility trávicího traktu a sekrece trávicích šťáv.</w:t>
            </w:r>
          </w:p>
          <w:p w14:paraId="2E4F0573" w14:textId="77777777" w:rsidR="009F1539" w:rsidRPr="005D6616" w:rsidRDefault="009F1539" w:rsidP="00E6629A">
            <w:pPr>
              <w:pStyle w:val="Odstavecseseznamem"/>
              <w:numPr>
                <w:ilvl w:val="0"/>
                <w:numId w:val="8"/>
              </w:numPr>
              <w:ind w:left="170" w:hanging="170"/>
              <w:jc w:val="both"/>
            </w:pPr>
            <w:r w:rsidRPr="005D6616">
              <w:t>Fyziologie trávení a vstřebávání.</w:t>
            </w:r>
          </w:p>
          <w:p w14:paraId="2890D695" w14:textId="77777777" w:rsidR="009F1539" w:rsidRPr="005D6616" w:rsidRDefault="009F1539" w:rsidP="00E6629A">
            <w:pPr>
              <w:pStyle w:val="Odstavecseseznamem"/>
              <w:numPr>
                <w:ilvl w:val="0"/>
                <w:numId w:val="8"/>
              </w:numPr>
              <w:ind w:left="170" w:hanging="170"/>
              <w:jc w:val="both"/>
            </w:pPr>
            <w:r w:rsidRPr="005D6616">
              <w:t>Nervová a hormonální regulace metabolismu.</w:t>
            </w:r>
          </w:p>
          <w:p w14:paraId="5784E8BF" w14:textId="77777777" w:rsidR="009F1539" w:rsidRPr="005D6616" w:rsidRDefault="009F1539" w:rsidP="00E6629A">
            <w:pPr>
              <w:pStyle w:val="Odstavecseseznamem"/>
              <w:numPr>
                <w:ilvl w:val="0"/>
                <w:numId w:val="8"/>
              </w:numPr>
              <w:ind w:left="170" w:hanging="170"/>
              <w:jc w:val="both"/>
            </w:pPr>
            <w:r w:rsidRPr="005D6616">
              <w:t>Výživa obyvatelstva ČR, klady a nedostatky, možnosti jejího ovlivňování.</w:t>
            </w:r>
          </w:p>
          <w:p w14:paraId="20E1C054" w14:textId="77777777" w:rsidR="009F1539" w:rsidRPr="005D6616" w:rsidRDefault="009F1539" w:rsidP="00E6629A">
            <w:pPr>
              <w:pStyle w:val="Odstavecseseznamem"/>
              <w:numPr>
                <w:ilvl w:val="0"/>
                <w:numId w:val="8"/>
              </w:numPr>
              <w:ind w:left="170" w:hanging="170"/>
              <w:jc w:val="both"/>
            </w:pPr>
            <w:r w:rsidRPr="005D6616">
              <w:t>Sledování a posuzování zdravotně výživového stavu populace.</w:t>
            </w:r>
          </w:p>
          <w:p w14:paraId="0F9C214C" w14:textId="77777777" w:rsidR="009F1539" w:rsidRPr="005D6616" w:rsidRDefault="009F1539" w:rsidP="00E6629A">
            <w:pPr>
              <w:pStyle w:val="Odstavecseseznamem"/>
              <w:numPr>
                <w:ilvl w:val="0"/>
                <w:numId w:val="8"/>
              </w:numPr>
              <w:ind w:left="170" w:hanging="170"/>
              <w:jc w:val="both"/>
            </w:pPr>
            <w:r w:rsidRPr="005D6616">
              <w:t>Zásady pro racionalizaci výživy.</w:t>
            </w:r>
          </w:p>
          <w:p w14:paraId="73B61EB9" w14:textId="77777777" w:rsidR="009F1539" w:rsidRPr="005D6616" w:rsidRDefault="009F1539" w:rsidP="00E6629A">
            <w:pPr>
              <w:pStyle w:val="Odstavecseseznamem"/>
              <w:numPr>
                <w:ilvl w:val="0"/>
                <w:numId w:val="8"/>
              </w:numPr>
              <w:ind w:left="170" w:hanging="170"/>
              <w:jc w:val="both"/>
            </w:pPr>
            <w:r w:rsidRPr="005D6616">
              <w:t>Výživa vybraných skupin populace.</w:t>
            </w:r>
          </w:p>
          <w:p w14:paraId="2CC58F4D" w14:textId="77777777" w:rsidR="009F1539" w:rsidRPr="005D6616" w:rsidRDefault="009F1539" w:rsidP="00E6629A">
            <w:pPr>
              <w:pStyle w:val="Odstavecseseznamem"/>
              <w:numPr>
                <w:ilvl w:val="0"/>
                <w:numId w:val="8"/>
              </w:numPr>
              <w:ind w:left="170" w:hanging="170"/>
              <w:jc w:val="both"/>
            </w:pPr>
            <w:r w:rsidRPr="005D6616">
              <w:t>Výživa a prevence poruch zdraví.</w:t>
            </w:r>
          </w:p>
          <w:p w14:paraId="32174C9F" w14:textId="77777777" w:rsidR="009F1539" w:rsidRPr="005D6616" w:rsidRDefault="009F1539" w:rsidP="00E6629A">
            <w:pPr>
              <w:pStyle w:val="Odstavecseseznamem"/>
              <w:numPr>
                <w:ilvl w:val="0"/>
                <w:numId w:val="8"/>
              </w:numPr>
              <w:ind w:left="170" w:hanging="170"/>
              <w:jc w:val="both"/>
            </w:pPr>
            <w:r w:rsidRPr="005D6616">
              <w:t>Základní skupiny potravin a jejich nutriční hodnocení.</w:t>
            </w:r>
          </w:p>
          <w:p w14:paraId="42E34CD3" w14:textId="77777777" w:rsidR="009F1539" w:rsidRPr="005D6616" w:rsidRDefault="009F1539" w:rsidP="00E6629A">
            <w:pPr>
              <w:pStyle w:val="Odstavecseseznamem"/>
              <w:numPr>
                <w:ilvl w:val="0"/>
                <w:numId w:val="8"/>
              </w:numPr>
              <w:ind w:left="170" w:hanging="170"/>
              <w:jc w:val="both"/>
            </w:pPr>
            <w:r w:rsidRPr="005D6616">
              <w:t>Alternativní způsoby stravování.</w:t>
            </w:r>
          </w:p>
          <w:p w14:paraId="2507050F" w14:textId="77777777" w:rsidR="009F1539" w:rsidRPr="005D6616" w:rsidRDefault="009F1539" w:rsidP="00E6629A">
            <w:pPr>
              <w:pStyle w:val="Odstavecseseznamem"/>
              <w:numPr>
                <w:ilvl w:val="0"/>
                <w:numId w:val="8"/>
              </w:numPr>
              <w:ind w:left="170" w:hanging="170"/>
              <w:jc w:val="both"/>
            </w:pPr>
            <w:r w:rsidRPr="005D6616">
              <w:t>Význam doplňků stravy ve výživě.</w:t>
            </w:r>
          </w:p>
          <w:p w14:paraId="05165AFF" w14:textId="77777777" w:rsidR="009F1539" w:rsidRDefault="009F1539" w:rsidP="00E6629A">
            <w:pPr>
              <w:pStyle w:val="Odstavecseseznamem"/>
              <w:numPr>
                <w:ilvl w:val="0"/>
                <w:numId w:val="8"/>
              </w:numPr>
              <w:ind w:left="170" w:hanging="170"/>
              <w:jc w:val="both"/>
            </w:pPr>
            <w:r w:rsidRPr="005D6616">
              <w:t>Nové směry ve výživě.</w:t>
            </w:r>
          </w:p>
          <w:p w14:paraId="31226C82" w14:textId="77777777" w:rsidR="00EF22E8" w:rsidRDefault="00EF22E8" w:rsidP="00EF22E8">
            <w:pPr>
              <w:pStyle w:val="Odstavecseseznamem"/>
              <w:ind w:left="170"/>
              <w:jc w:val="both"/>
            </w:pPr>
          </w:p>
          <w:p w14:paraId="10A98E72" w14:textId="034AEDB1" w:rsidR="00EF22E8" w:rsidRPr="002E28A1" w:rsidRDefault="00EF22E8" w:rsidP="00EF22E8">
            <w:pPr>
              <w:jc w:val="both"/>
              <w:rPr>
                <w:b/>
                <w:bCs/>
              </w:rPr>
            </w:pPr>
            <w:r w:rsidRPr="002E28A1">
              <w:rPr>
                <w:b/>
                <w:bCs/>
              </w:rPr>
              <w:t xml:space="preserve">Očekávané výsledky </w:t>
            </w:r>
            <w:r w:rsidR="006A17CA" w:rsidRPr="002E28A1">
              <w:rPr>
                <w:b/>
                <w:bCs/>
              </w:rPr>
              <w:t>učení</w:t>
            </w:r>
            <w:r w:rsidRPr="002E28A1">
              <w:rPr>
                <w:b/>
                <w:bCs/>
              </w:rPr>
              <w:t xml:space="preserve"> </w:t>
            </w:r>
            <w:r w:rsidRPr="002E28A1">
              <w:rPr>
                <w:b/>
                <w:color w:val="000000" w:themeColor="text1"/>
              </w:rPr>
              <w:t>– po absolvování předmětu student prokazuje:</w:t>
            </w:r>
          </w:p>
          <w:p w14:paraId="53CA6F60" w14:textId="77777777" w:rsidR="00EF22E8" w:rsidRPr="002E28A1" w:rsidRDefault="00EF22E8" w:rsidP="00EF22E8">
            <w:pPr>
              <w:tabs>
                <w:tab w:val="left" w:pos="328"/>
              </w:tabs>
              <w:rPr>
                <w:b/>
                <w:color w:val="000000" w:themeColor="text1"/>
              </w:rPr>
            </w:pPr>
            <w:r w:rsidRPr="002E28A1">
              <w:rPr>
                <w:b/>
              </w:rPr>
              <w:t>Odborné z</w:t>
            </w:r>
            <w:r w:rsidRPr="002E28A1">
              <w:rPr>
                <w:b/>
                <w:color w:val="000000" w:themeColor="text1"/>
              </w:rPr>
              <w:t xml:space="preserve">nalosti: </w:t>
            </w:r>
          </w:p>
          <w:p w14:paraId="21DF8DFA" w14:textId="501595BB" w:rsidR="0016083C" w:rsidRPr="002E28A1" w:rsidRDefault="0016083C" w:rsidP="00E6629A">
            <w:pPr>
              <w:pStyle w:val="Odstavecseseznamem"/>
              <w:numPr>
                <w:ilvl w:val="0"/>
                <w:numId w:val="8"/>
              </w:numPr>
              <w:ind w:left="170" w:hanging="170"/>
              <w:jc w:val="both"/>
            </w:pPr>
            <w:r w:rsidRPr="002E28A1">
              <w:t>vysvětlit funkci trávicího traktu a způsoby regulace jeho motility a sekrece</w:t>
            </w:r>
          </w:p>
          <w:p w14:paraId="18567043" w14:textId="06277C8E" w:rsidR="0016083C" w:rsidRPr="002E28A1" w:rsidRDefault="0016083C" w:rsidP="00E6629A">
            <w:pPr>
              <w:pStyle w:val="Odstavecseseznamem"/>
              <w:numPr>
                <w:ilvl w:val="0"/>
                <w:numId w:val="8"/>
              </w:numPr>
              <w:ind w:left="170" w:hanging="170"/>
              <w:jc w:val="both"/>
            </w:pPr>
            <w:r w:rsidRPr="002E28A1">
              <w:t>charakterizovat roli živin a neenergetických složek stravy v organi</w:t>
            </w:r>
            <w:r w:rsidR="008D16B2">
              <w:t>z</w:t>
            </w:r>
            <w:r w:rsidRPr="002E28A1">
              <w:t>mu</w:t>
            </w:r>
          </w:p>
          <w:p w14:paraId="471D8169" w14:textId="0483A3F1" w:rsidR="0016083C" w:rsidRPr="002E28A1" w:rsidRDefault="0016083C" w:rsidP="00E6629A">
            <w:pPr>
              <w:pStyle w:val="Odstavecseseznamem"/>
              <w:numPr>
                <w:ilvl w:val="0"/>
                <w:numId w:val="8"/>
              </w:numPr>
              <w:ind w:left="170" w:hanging="170"/>
              <w:jc w:val="both"/>
            </w:pPr>
            <w:r w:rsidRPr="002E28A1">
              <w:t>vysvětlit zvýšenou potřebu jednotlivých živin ve specifických situacích (růst, těhotenství, sport)</w:t>
            </w:r>
          </w:p>
          <w:p w14:paraId="51FA6AC7" w14:textId="493511B1" w:rsidR="0016083C" w:rsidRPr="002E28A1" w:rsidRDefault="0016083C" w:rsidP="00E6629A">
            <w:pPr>
              <w:pStyle w:val="Odstavecseseznamem"/>
              <w:numPr>
                <w:ilvl w:val="0"/>
                <w:numId w:val="8"/>
              </w:numPr>
              <w:ind w:left="170" w:hanging="170"/>
              <w:jc w:val="both"/>
            </w:pPr>
            <w:r w:rsidRPr="002E28A1">
              <w:t>charakterizovat vliv hormonální regulace a stresu na využití přijaté energie a živin</w:t>
            </w:r>
          </w:p>
          <w:p w14:paraId="0EDF3D59" w14:textId="77777777" w:rsidR="0016083C" w:rsidRPr="002E28A1" w:rsidRDefault="0016083C" w:rsidP="00E6629A">
            <w:pPr>
              <w:pStyle w:val="Odstavecseseznamem"/>
              <w:numPr>
                <w:ilvl w:val="0"/>
                <w:numId w:val="8"/>
              </w:numPr>
              <w:ind w:left="170" w:hanging="170"/>
              <w:jc w:val="both"/>
            </w:pPr>
            <w:r w:rsidRPr="002E28A1">
              <w:t>popsat současné alternativní výživové směry</w:t>
            </w:r>
          </w:p>
          <w:p w14:paraId="09F8AE7F" w14:textId="254125C6" w:rsidR="00EF22E8" w:rsidRPr="002E28A1" w:rsidRDefault="00EF22E8" w:rsidP="00EF22E8">
            <w:pPr>
              <w:tabs>
                <w:tab w:val="left" w:pos="328"/>
              </w:tabs>
              <w:rPr>
                <w:b/>
                <w:color w:val="000000" w:themeColor="text1"/>
              </w:rPr>
            </w:pPr>
          </w:p>
          <w:p w14:paraId="244AED32" w14:textId="77777777" w:rsidR="00EF22E8" w:rsidRPr="00FA5070" w:rsidRDefault="00EF22E8" w:rsidP="00EF22E8">
            <w:pPr>
              <w:tabs>
                <w:tab w:val="left" w:pos="328"/>
              </w:tabs>
              <w:rPr>
                <w:b/>
                <w:color w:val="000000" w:themeColor="text1"/>
              </w:rPr>
            </w:pPr>
            <w:r w:rsidRPr="002E28A1">
              <w:rPr>
                <w:b/>
                <w:color w:val="000000" w:themeColor="text1"/>
              </w:rPr>
              <w:t>Odborné dovednosti:</w:t>
            </w:r>
          </w:p>
          <w:p w14:paraId="3BD10888" w14:textId="13F49589" w:rsidR="0016083C" w:rsidRPr="0016083C" w:rsidRDefault="0016083C" w:rsidP="00E6629A">
            <w:pPr>
              <w:pStyle w:val="Odstavecseseznamem"/>
              <w:numPr>
                <w:ilvl w:val="0"/>
                <w:numId w:val="8"/>
              </w:numPr>
              <w:ind w:left="170" w:hanging="170"/>
              <w:jc w:val="both"/>
            </w:pPr>
            <w:r w:rsidRPr="00274FE2">
              <w:t>popsat metody používané pro hodnocení výživového stavu jedince</w:t>
            </w:r>
          </w:p>
          <w:p w14:paraId="5D41154F" w14:textId="29196144" w:rsidR="0016083C" w:rsidRPr="0016083C" w:rsidRDefault="0016083C" w:rsidP="00E6629A">
            <w:pPr>
              <w:pStyle w:val="Odstavecseseznamem"/>
              <w:numPr>
                <w:ilvl w:val="0"/>
                <w:numId w:val="8"/>
              </w:numPr>
              <w:ind w:left="170" w:hanging="170"/>
              <w:jc w:val="both"/>
            </w:pPr>
            <w:r w:rsidRPr="00274FE2">
              <w:t>charakterizovat možné důsledky nevyvážené stravy</w:t>
            </w:r>
          </w:p>
          <w:p w14:paraId="24DB519D" w14:textId="4DB545E5" w:rsidR="0016083C" w:rsidRPr="0016083C" w:rsidRDefault="0016083C" w:rsidP="00E6629A">
            <w:pPr>
              <w:pStyle w:val="Odstavecseseznamem"/>
              <w:numPr>
                <w:ilvl w:val="0"/>
                <w:numId w:val="8"/>
              </w:numPr>
              <w:ind w:left="170" w:hanging="170"/>
              <w:jc w:val="both"/>
            </w:pPr>
            <w:r w:rsidRPr="00274FE2">
              <w:t>vysvětlit základní prvky výživy ve sportu</w:t>
            </w:r>
          </w:p>
          <w:p w14:paraId="0CD6CCAE" w14:textId="7F130FF5" w:rsidR="0016083C" w:rsidRPr="0016083C" w:rsidRDefault="0016083C" w:rsidP="00E6629A">
            <w:pPr>
              <w:pStyle w:val="Odstavecseseznamem"/>
              <w:numPr>
                <w:ilvl w:val="0"/>
                <w:numId w:val="8"/>
              </w:numPr>
              <w:ind w:left="170" w:hanging="170"/>
              <w:jc w:val="both"/>
            </w:pPr>
            <w:r w:rsidRPr="00274FE2">
              <w:t>vyjádřit se k nejčastějším mýtům ve výživě z pohledu současných znalostí</w:t>
            </w:r>
          </w:p>
          <w:p w14:paraId="1959D217" w14:textId="5BF1DD3B" w:rsidR="0016083C" w:rsidRPr="0016083C" w:rsidRDefault="0016083C" w:rsidP="00E6629A">
            <w:pPr>
              <w:pStyle w:val="Odstavecseseznamem"/>
              <w:numPr>
                <w:ilvl w:val="0"/>
                <w:numId w:val="8"/>
              </w:numPr>
              <w:ind w:left="170" w:hanging="170"/>
              <w:jc w:val="both"/>
            </w:pPr>
            <w:r w:rsidRPr="0016083C">
              <w:t>posoudit rizika a přínosy různých alternativních způsobů stravování</w:t>
            </w:r>
          </w:p>
        </w:tc>
      </w:tr>
      <w:tr w:rsidR="009F1539" w14:paraId="01509EEE" w14:textId="77777777" w:rsidTr="00FA4FEE">
        <w:trPr>
          <w:gridBefore w:val="1"/>
          <w:gridAfter w:val="1"/>
          <w:wBefore w:w="116" w:type="dxa"/>
          <w:wAfter w:w="236" w:type="dxa"/>
          <w:trHeight w:val="283"/>
        </w:trPr>
        <w:tc>
          <w:tcPr>
            <w:tcW w:w="3435" w:type="dxa"/>
            <w:gridSpan w:val="3"/>
            <w:tcBorders>
              <w:top w:val="single" w:sz="4" w:space="0" w:color="auto"/>
              <w:bottom w:val="single" w:sz="4" w:space="0" w:color="auto"/>
              <w:right w:val="single" w:sz="4" w:space="0" w:color="auto"/>
            </w:tcBorders>
            <w:shd w:val="clear" w:color="auto" w:fill="F7CAAC"/>
          </w:tcPr>
          <w:p w14:paraId="3BC4884B" w14:textId="77777777" w:rsidR="009F1539" w:rsidRPr="005A0406" w:rsidRDefault="009F1539" w:rsidP="00892117">
            <w:pPr>
              <w:jc w:val="both"/>
            </w:pPr>
            <w:r w:rsidRPr="005A0406">
              <w:rPr>
                <w:b/>
              </w:rPr>
              <w:t>Metody výuky</w:t>
            </w:r>
          </w:p>
        </w:tc>
        <w:tc>
          <w:tcPr>
            <w:tcW w:w="6420" w:type="dxa"/>
            <w:gridSpan w:val="10"/>
            <w:tcBorders>
              <w:top w:val="single" w:sz="4" w:space="0" w:color="auto"/>
              <w:left w:val="single" w:sz="4" w:space="0" w:color="auto"/>
              <w:bottom w:val="nil"/>
              <w:right w:val="single" w:sz="4" w:space="0" w:color="auto"/>
            </w:tcBorders>
          </w:tcPr>
          <w:p w14:paraId="7DAD6D8C" w14:textId="77777777" w:rsidR="009F1539" w:rsidRDefault="009F1539" w:rsidP="00892117">
            <w:pPr>
              <w:jc w:val="both"/>
            </w:pPr>
          </w:p>
        </w:tc>
      </w:tr>
      <w:tr w:rsidR="009F1539" w14:paraId="193A9796" w14:textId="77777777" w:rsidTr="00FA4FEE">
        <w:trPr>
          <w:gridBefore w:val="1"/>
          <w:gridAfter w:val="1"/>
          <w:wBefore w:w="116" w:type="dxa"/>
          <w:wAfter w:w="236" w:type="dxa"/>
          <w:trHeight w:val="2354"/>
        </w:trPr>
        <w:tc>
          <w:tcPr>
            <w:tcW w:w="9855" w:type="dxa"/>
            <w:gridSpan w:val="13"/>
            <w:tcBorders>
              <w:top w:val="nil"/>
              <w:bottom w:val="single" w:sz="4" w:space="0" w:color="auto"/>
            </w:tcBorders>
          </w:tcPr>
          <w:p w14:paraId="7CABB80B" w14:textId="77777777" w:rsidR="001F0401" w:rsidRPr="002E28A1" w:rsidRDefault="001F0401" w:rsidP="001F0401">
            <w:pPr>
              <w:jc w:val="both"/>
              <w:rPr>
                <w:b/>
                <w:bCs/>
                <w:u w:val="single"/>
              </w:rPr>
            </w:pPr>
            <w:r w:rsidRPr="002E28A1">
              <w:rPr>
                <w:b/>
                <w:bCs/>
                <w:u w:val="single"/>
              </w:rPr>
              <w:t>Metody a přístupy používané ve výuce</w:t>
            </w:r>
          </w:p>
          <w:p w14:paraId="62C07761" w14:textId="77777777" w:rsidR="001F0401" w:rsidRPr="002E28A1" w:rsidRDefault="001F0401" w:rsidP="001F0401">
            <w:pPr>
              <w:pStyle w:val="Nadpis5"/>
              <w:spacing w:before="0"/>
              <w:rPr>
                <w:rFonts w:ascii="Times New Roman" w:eastAsia="Times New Roman" w:hAnsi="Times New Roman" w:cs="Times New Roman"/>
                <w:b/>
                <w:bCs/>
                <w:color w:val="auto"/>
              </w:rPr>
            </w:pPr>
            <w:r w:rsidRPr="002E28A1">
              <w:rPr>
                <w:rFonts w:ascii="Times New Roman" w:eastAsia="Times New Roman" w:hAnsi="Times New Roman" w:cs="Times New Roman"/>
                <w:b/>
                <w:bCs/>
                <w:color w:val="auto"/>
              </w:rPr>
              <w:t>Pro dosažení odborných znalostí jsou užívány vyučovací metody:</w:t>
            </w:r>
          </w:p>
          <w:p w14:paraId="0CB0A7F9" w14:textId="35BB4446" w:rsidR="001F0401" w:rsidRPr="002E28A1" w:rsidRDefault="00DE705E" w:rsidP="001F0401">
            <w:r w:rsidRPr="002E28A1">
              <w:rPr>
                <w:color w:val="000000"/>
                <w:shd w:val="clear" w:color="auto" w:fill="FFFFFF"/>
              </w:rPr>
              <w:t>Přednášení, Metody práce s textem (učebnicí, knihou)</w:t>
            </w:r>
          </w:p>
          <w:p w14:paraId="7028A5DD" w14:textId="77777777" w:rsidR="001F0401" w:rsidRPr="002E28A1" w:rsidRDefault="001F0401" w:rsidP="001F0401">
            <w:pPr>
              <w:jc w:val="both"/>
            </w:pPr>
          </w:p>
          <w:p w14:paraId="62700825" w14:textId="4C276658" w:rsidR="001F0401" w:rsidRPr="002E28A1" w:rsidRDefault="001F0401" w:rsidP="001F0401">
            <w:pPr>
              <w:pStyle w:val="Nadpis5"/>
              <w:spacing w:before="0"/>
              <w:rPr>
                <w:rFonts w:ascii="Times New Roman" w:eastAsia="Times New Roman" w:hAnsi="Times New Roman" w:cs="Times New Roman"/>
                <w:b/>
                <w:bCs/>
                <w:color w:val="auto"/>
              </w:rPr>
            </w:pPr>
            <w:r w:rsidRPr="002E28A1">
              <w:rPr>
                <w:rFonts w:ascii="Times New Roman" w:eastAsia="Times New Roman" w:hAnsi="Times New Roman" w:cs="Times New Roman"/>
                <w:b/>
                <w:bCs/>
                <w:color w:val="auto"/>
              </w:rPr>
              <w:t>Pro dosažení odborných dovedností jsou užívány vyučovací metody:</w:t>
            </w:r>
          </w:p>
          <w:p w14:paraId="1E8E1F61" w14:textId="652FA76C" w:rsidR="00DE705E" w:rsidRPr="002E28A1" w:rsidRDefault="00DE705E" w:rsidP="00DE705E">
            <w:r w:rsidRPr="002E28A1">
              <w:rPr>
                <w:color w:val="000000"/>
                <w:shd w:val="clear" w:color="auto" w:fill="FFFFFF"/>
              </w:rPr>
              <w:t>Praktické procvičování, Individuální práce studentů, Dialogická (diskuze, rozhovor, brainstorming)</w:t>
            </w:r>
          </w:p>
          <w:p w14:paraId="24238F50" w14:textId="77777777" w:rsidR="002E28A1" w:rsidRPr="002E28A1" w:rsidRDefault="002E28A1" w:rsidP="001F0401">
            <w:pPr>
              <w:pStyle w:val="Nadpis5"/>
              <w:spacing w:before="0"/>
              <w:rPr>
                <w:rFonts w:ascii="Times New Roman" w:eastAsia="Times New Roman" w:hAnsi="Times New Roman" w:cs="Times New Roman"/>
                <w:b/>
                <w:bCs/>
                <w:color w:val="auto"/>
              </w:rPr>
            </w:pPr>
          </w:p>
          <w:p w14:paraId="198DE710" w14:textId="71534FA6" w:rsidR="001F0401" w:rsidRPr="002E28A1" w:rsidRDefault="001F0401" w:rsidP="001F0401">
            <w:pPr>
              <w:pStyle w:val="Nadpis5"/>
              <w:spacing w:before="0"/>
              <w:rPr>
                <w:rFonts w:ascii="Times New Roman" w:eastAsia="Times New Roman" w:hAnsi="Times New Roman" w:cs="Times New Roman"/>
                <w:b/>
                <w:bCs/>
                <w:color w:val="auto"/>
              </w:rPr>
            </w:pPr>
            <w:r w:rsidRPr="002E28A1">
              <w:rPr>
                <w:rFonts w:ascii="Times New Roman" w:eastAsia="Times New Roman" w:hAnsi="Times New Roman" w:cs="Times New Roman"/>
                <w:b/>
                <w:bCs/>
                <w:color w:val="auto"/>
              </w:rPr>
              <w:t>Očekávané výsledky učení dosažené studiem předmětu jsou ověřovány hodnoticími metodami:</w:t>
            </w:r>
          </w:p>
          <w:p w14:paraId="675A367E" w14:textId="19405691" w:rsidR="009F1539" w:rsidRDefault="001F0401" w:rsidP="001F0401">
            <w:pPr>
              <w:jc w:val="both"/>
              <w:rPr>
                <w:color w:val="000000"/>
              </w:rPr>
            </w:pPr>
            <w:r w:rsidRPr="002E28A1">
              <w:rPr>
                <w:color w:val="000000"/>
              </w:rPr>
              <w:t>Analýza jiné písem. práce studenta (kazuistika, deník, plán ...),</w:t>
            </w:r>
            <w:r w:rsidRPr="002E28A1">
              <w:rPr>
                <w:rFonts w:ascii="Tahoma" w:hAnsi="Tahoma" w:cs="Tahoma"/>
                <w:color w:val="000000"/>
                <w:sz w:val="17"/>
                <w:szCs w:val="17"/>
                <w:shd w:val="clear" w:color="auto" w:fill="FFFFFF"/>
              </w:rPr>
              <w:t xml:space="preserve"> </w:t>
            </w:r>
            <w:r w:rsidRPr="002E28A1">
              <w:rPr>
                <w:color w:val="000000"/>
              </w:rPr>
              <w:t>Didaktický test, Kombinovaná zkouška (písemná část + ústní část),</w:t>
            </w:r>
            <w:r w:rsidRPr="002E28A1">
              <w:rPr>
                <w:rFonts w:ascii="Tahoma" w:hAnsi="Tahoma" w:cs="Tahoma"/>
                <w:color w:val="000000"/>
                <w:sz w:val="17"/>
                <w:szCs w:val="17"/>
                <w:shd w:val="clear" w:color="auto" w:fill="FFFFFF"/>
              </w:rPr>
              <w:t xml:space="preserve"> </w:t>
            </w:r>
            <w:r w:rsidRPr="002E28A1">
              <w:rPr>
                <w:color w:val="000000"/>
              </w:rPr>
              <w:t>Známkou</w:t>
            </w:r>
          </w:p>
          <w:p w14:paraId="5445AD46" w14:textId="77777777" w:rsidR="00757B02" w:rsidRDefault="00757B02" w:rsidP="001F0401">
            <w:pPr>
              <w:jc w:val="both"/>
              <w:rPr>
                <w:color w:val="000000"/>
              </w:rPr>
            </w:pPr>
          </w:p>
          <w:p w14:paraId="44417057" w14:textId="77777777" w:rsidR="00E24E16" w:rsidRPr="002E28A1" w:rsidRDefault="00E24E16" w:rsidP="00E24E16">
            <w:pPr>
              <w:jc w:val="both"/>
              <w:rPr>
                <w:b/>
                <w:bCs/>
                <w:u w:val="single"/>
              </w:rPr>
            </w:pPr>
            <w:r w:rsidRPr="002E28A1">
              <w:rPr>
                <w:b/>
                <w:bCs/>
                <w:u w:val="single"/>
              </w:rPr>
              <w:lastRenderedPageBreak/>
              <w:t>Používané didaktické prostředky</w:t>
            </w:r>
          </w:p>
          <w:p w14:paraId="03D90C8C" w14:textId="77777777" w:rsidR="007E0314" w:rsidRPr="0071371D" w:rsidRDefault="007E0314" w:rsidP="007E0314">
            <w:pPr>
              <w:jc w:val="both"/>
            </w:pPr>
            <w:r w:rsidRPr="002E28A1">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2E28A1">
              <w:t>dataprojekce</w:t>
            </w:r>
            <w:proofErr w:type="spellEnd"/>
            <w:r w:rsidRPr="002E28A1">
              <w:t>, výukové počítačové programy, zdroje odborné literatury, prezentace, modely.</w:t>
            </w:r>
          </w:p>
          <w:p w14:paraId="38C30A09" w14:textId="77777777" w:rsidR="007E0314" w:rsidRPr="0071371D" w:rsidRDefault="007E0314" w:rsidP="007E0314">
            <w:pPr>
              <w:jc w:val="both"/>
            </w:pPr>
            <w:r w:rsidRPr="0071371D">
              <w:t> </w:t>
            </w:r>
          </w:p>
          <w:p w14:paraId="0CEDC8BC" w14:textId="33E20F14" w:rsidR="00E24E16" w:rsidRDefault="007E0314" w:rsidP="007E0314">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3A3D93" w:rsidRPr="0071371D">
              <w:t>M</w:t>
            </w:r>
            <w:r w:rsidR="003A3D93">
              <w:t>S</w:t>
            </w:r>
            <w:r w:rsidR="003A3D93"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15B52B82" w14:textId="77777777" w:rsidTr="00FA4FEE">
        <w:trPr>
          <w:gridBefore w:val="1"/>
          <w:gridAfter w:val="1"/>
          <w:wBefore w:w="116" w:type="dxa"/>
          <w:wAfter w:w="236" w:type="dxa"/>
          <w:trHeight w:val="265"/>
        </w:trPr>
        <w:tc>
          <w:tcPr>
            <w:tcW w:w="3435" w:type="dxa"/>
            <w:gridSpan w:val="3"/>
            <w:tcBorders>
              <w:top w:val="single" w:sz="4" w:space="0" w:color="auto"/>
            </w:tcBorders>
            <w:shd w:val="clear" w:color="auto" w:fill="F7CAAC"/>
          </w:tcPr>
          <w:p w14:paraId="77D618D0" w14:textId="77777777" w:rsidR="009F1539" w:rsidRDefault="009F1539" w:rsidP="00892117">
            <w:pPr>
              <w:jc w:val="both"/>
            </w:pPr>
            <w:r>
              <w:rPr>
                <w:b/>
              </w:rPr>
              <w:lastRenderedPageBreak/>
              <w:t>Studijní literatura a studijní pomůcky</w:t>
            </w:r>
          </w:p>
        </w:tc>
        <w:tc>
          <w:tcPr>
            <w:tcW w:w="6420" w:type="dxa"/>
            <w:gridSpan w:val="10"/>
            <w:tcBorders>
              <w:top w:val="single" w:sz="4" w:space="0" w:color="auto"/>
              <w:bottom w:val="nil"/>
            </w:tcBorders>
          </w:tcPr>
          <w:p w14:paraId="6B82D869" w14:textId="77777777" w:rsidR="009F1539" w:rsidRDefault="009F1539" w:rsidP="00892117">
            <w:pPr>
              <w:jc w:val="both"/>
            </w:pPr>
          </w:p>
        </w:tc>
      </w:tr>
      <w:tr w:rsidR="009F1539" w14:paraId="0AAF0418" w14:textId="77777777" w:rsidTr="00FA4FEE">
        <w:trPr>
          <w:gridBefore w:val="1"/>
          <w:gridAfter w:val="1"/>
          <w:wBefore w:w="116" w:type="dxa"/>
          <w:wAfter w:w="236" w:type="dxa"/>
          <w:trHeight w:val="269"/>
        </w:trPr>
        <w:tc>
          <w:tcPr>
            <w:tcW w:w="9855" w:type="dxa"/>
            <w:gridSpan w:val="13"/>
            <w:tcBorders>
              <w:top w:val="nil"/>
            </w:tcBorders>
          </w:tcPr>
          <w:p w14:paraId="6252DB56" w14:textId="77777777" w:rsidR="009F1539" w:rsidRPr="00BB311E" w:rsidRDefault="009F1539" w:rsidP="00892117">
            <w:pPr>
              <w:jc w:val="both"/>
              <w:rPr>
                <w:u w:val="single"/>
              </w:rPr>
            </w:pPr>
            <w:r w:rsidRPr="006E663F">
              <w:rPr>
                <w:u w:val="single"/>
              </w:rPr>
              <w:t>P</w:t>
            </w:r>
            <w:r w:rsidRPr="00BB311E">
              <w:rPr>
                <w:u w:val="single"/>
              </w:rPr>
              <w:t>ovinná literatura:</w:t>
            </w:r>
          </w:p>
          <w:p w14:paraId="1FB56C87" w14:textId="77777777" w:rsidR="009F1539" w:rsidRPr="00BB311E" w:rsidRDefault="009F1539" w:rsidP="00892117">
            <w:pPr>
              <w:shd w:val="clear" w:color="auto" w:fill="FFFFFF"/>
              <w:jc w:val="both"/>
              <w:rPr>
                <w:color w:val="000000"/>
              </w:rPr>
            </w:pPr>
            <w:r w:rsidRPr="00C261A8">
              <w:rPr>
                <w:color w:val="000000"/>
              </w:rPr>
              <w:t>DUDEK, S</w:t>
            </w:r>
            <w:r>
              <w:rPr>
                <w:color w:val="000000"/>
              </w:rPr>
              <w:t>.</w:t>
            </w:r>
            <w:r w:rsidRPr="00C261A8">
              <w:rPr>
                <w:color w:val="000000"/>
              </w:rPr>
              <w:t xml:space="preserve">G. </w:t>
            </w:r>
            <w:proofErr w:type="spellStart"/>
            <w:r w:rsidRPr="00C261A8">
              <w:rPr>
                <w:color w:val="000000"/>
              </w:rPr>
              <w:t>Nutrition</w:t>
            </w:r>
            <w:proofErr w:type="spellEnd"/>
            <w:r w:rsidRPr="00C261A8">
              <w:rPr>
                <w:color w:val="000000"/>
              </w:rPr>
              <w:t xml:space="preserve"> </w:t>
            </w:r>
            <w:r>
              <w:rPr>
                <w:color w:val="000000"/>
              </w:rPr>
              <w:t>E</w:t>
            </w:r>
            <w:r w:rsidRPr="00C261A8">
              <w:rPr>
                <w:color w:val="000000"/>
              </w:rPr>
              <w:t xml:space="preserve">ssentials </w:t>
            </w:r>
            <w:proofErr w:type="spellStart"/>
            <w:r w:rsidRPr="00C261A8">
              <w:rPr>
                <w:color w:val="000000"/>
              </w:rPr>
              <w:t>for</w:t>
            </w:r>
            <w:proofErr w:type="spellEnd"/>
            <w:r w:rsidRPr="00C261A8">
              <w:rPr>
                <w:color w:val="000000"/>
              </w:rPr>
              <w:t xml:space="preserve"> </w:t>
            </w:r>
            <w:proofErr w:type="spellStart"/>
            <w:r>
              <w:rPr>
                <w:color w:val="000000"/>
              </w:rPr>
              <w:t>N</w:t>
            </w:r>
            <w:r w:rsidRPr="00C261A8">
              <w:rPr>
                <w:color w:val="000000"/>
              </w:rPr>
              <w:t>ursing</w:t>
            </w:r>
            <w:proofErr w:type="spellEnd"/>
            <w:r w:rsidRPr="00C261A8">
              <w:rPr>
                <w:color w:val="000000"/>
              </w:rPr>
              <w:t xml:space="preserve"> </w:t>
            </w:r>
            <w:proofErr w:type="spellStart"/>
            <w:r>
              <w:rPr>
                <w:color w:val="000000"/>
              </w:rPr>
              <w:t>P</w:t>
            </w:r>
            <w:r w:rsidRPr="00C261A8">
              <w:rPr>
                <w:color w:val="000000"/>
              </w:rPr>
              <w:t>ractice</w:t>
            </w:r>
            <w:proofErr w:type="spellEnd"/>
            <w:r w:rsidRPr="00C261A8">
              <w:rPr>
                <w:color w:val="000000"/>
              </w:rPr>
              <w:t>. 9</w:t>
            </w:r>
            <w:r>
              <w:rPr>
                <w:color w:val="000000"/>
              </w:rPr>
              <w:t>th Ed</w:t>
            </w:r>
            <w:r w:rsidRPr="00C261A8">
              <w:rPr>
                <w:color w:val="000000"/>
              </w:rPr>
              <w:t>. Philadelphia:</w:t>
            </w:r>
            <w:r>
              <w:rPr>
                <w:color w:val="000000"/>
              </w:rPr>
              <w:t xml:space="preserve"> </w:t>
            </w:r>
            <w:proofErr w:type="spellStart"/>
            <w:r w:rsidRPr="00C261A8">
              <w:rPr>
                <w:color w:val="000000"/>
              </w:rPr>
              <w:t>Wolters</w:t>
            </w:r>
            <w:proofErr w:type="spellEnd"/>
            <w:r w:rsidRPr="00C261A8">
              <w:rPr>
                <w:color w:val="000000"/>
              </w:rPr>
              <w:t xml:space="preserve"> </w:t>
            </w:r>
            <w:proofErr w:type="spellStart"/>
            <w:r w:rsidRPr="00C261A8">
              <w:rPr>
                <w:color w:val="000000"/>
              </w:rPr>
              <w:t>Cluwer</w:t>
            </w:r>
            <w:proofErr w:type="spellEnd"/>
            <w:r w:rsidRPr="00C261A8">
              <w:rPr>
                <w:color w:val="000000"/>
              </w:rPr>
              <w:t>, 2022</w:t>
            </w:r>
            <w:r>
              <w:rPr>
                <w:color w:val="000000"/>
              </w:rPr>
              <w:t>.</w:t>
            </w:r>
            <w:r w:rsidRPr="00C261A8">
              <w:rPr>
                <w:color w:val="000000"/>
              </w:rPr>
              <w:t xml:space="preserve"> </w:t>
            </w:r>
            <w:proofErr w:type="spellStart"/>
            <w:r w:rsidRPr="00C261A8">
              <w:rPr>
                <w:color w:val="000000"/>
              </w:rPr>
              <w:t>xiii</w:t>
            </w:r>
            <w:proofErr w:type="spellEnd"/>
            <w:r w:rsidRPr="00C261A8">
              <w:rPr>
                <w:color w:val="000000"/>
              </w:rPr>
              <w:t>, 562 s. ISBN 978-1-975172-79-4.</w:t>
            </w:r>
          </w:p>
          <w:p w14:paraId="0E113B4E" w14:textId="77777777" w:rsidR="009F1539" w:rsidRPr="00BB311E" w:rsidRDefault="009F1539" w:rsidP="00892117">
            <w:pPr>
              <w:shd w:val="clear" w:color="auto" w:fill="FFFFFF"/>
              <w:jc w:val="both"/>
              <w:rPr>
                <w:color w:val="000000"/>
              </w:rPr>
            </w:pPr>
            <w:r w:rsidRPr="00C261A8">
              <w:rPr>
                <w:color w:val="000000"/>
              </w:rPr>
              <w:t>KOHOUT, P</w:t>
            </w:r>
            <w:r>
              <w:rPr>
                <w:color w:val="000000"/>
              </w:rPr>
              <w:t>.</w:t>
            </w:r>
            <w:r w:rsidRPr="00C261A8">
              <w:rPr>
                <w:color w:val="000000"/>
              </w:rPr>
              <w:t>,</w:t>
            </w:r>
            <w:r>
              <w:rPr>
                <w:color w:val="000000"/>
              </w:rPr>
              <w:t xml:space="preserve"> </w:t>
            </w:r>
            <w:r w:rsidRPr="00C261A8">
              <w:rPr>
                <w:color w:val="000000"/>
              </w:rPr>
              <w:t xml:space="preserve">HAVEL, </w:t>
            </w:r>
            <w:r>
              <w:rPr>
                <w:color w:val="000000"/>
              </w:rPr>
              <w:t xml:space="preserve">E., </w:t>
            </w:r>
            <w:r w:rsidRPr="00C261A8">
              <w:rPr>
                <w:color w:val="000000"/>
              </w:rPr>
              <w:t>MATĚJOVIČ</w:t>
            </w:r>
            <w:r>
              <w:rPr>
                <w:color w:val="000000"/>
              </w:rPr>
              <w:t xml:space="preserve">, M., </w:t>
            </w:r>
            <w:r w:rsidRPr="00C261A8">
              <w:rPr>
                <w:color w:val="000000"/>
              </w:rPr>
              <w:t xml:space="preserve">ŠENKYŘÍK, </w:t>
            </w:r>
            <w:r>
              <w:rPr>
                <w:color w:val="000000"/>
              </w:rPr>
              <w:t>M. (</w:t>
            </w:r>
            <w:proofErr w:type="spellStart"/>
            <w:r>
              <w:rPr>
                <w:color w:val="000000"/>
              </w:rPr>
              <w:t>E</w:t>
            </w:r>
            <w:r w:rsidRPr="00C261A8">
              <w:rPr>
                <w:color w:val="000000"/>
              </w:rPr>
              <w:t>d</w:t>
            </w:r>
            <w:r>
              <w:rPr>
                <w:color w:val="000000"/>
              </w:rPr>
              <w:t>s</w:t>
            </w:r>
            <w:proofErr w:type="spellEnd"/>
            <w:r w:rsidRPr="00C261A8">
              <w:rPr>
                <w:color w:val="000000"/>
              </w:rPr>
              <w:t>.</w:t>
            </w:r>
            <w:r>
              <w:rPr>
                <w:color w:val="000000"/>
              </w:rPr>
              <w:t>)</w:t>
            </w:r>
            <w:r w:rsidRPr="00C261A8">
              <w:rPr>
                <w:color w:val="000000"/>
              </w:rPr>
              <w:t xml:space="preserve"> Klinická výživa. Praha: </w:t>
            </w:r>
            <w:proofErr w:type="spellStart"/>
            <w:r w:rsidRPr="00C261A8">
              <w:rPr>
                <w:color w:val="000000"/>
              </w:rPr>
              <w:t>Galén</w:t>
            </w:r>
            <w:proofErr w:type="spellEnd"/>
            <w:r w:rsidRPr="00C261A8">
              <w:rPr>
                <w:color w:val="000000"/>
              </w:rPr>
              <w:t>, 2021</w:t>
            </w:r>
            <w:r>
              <w:rPr>
                <w:color w:val="000000"/>
              </w:rPr>
              <w:t>.</w:t>
            </w:r>
            <w:r w:rsidRPr="00C261A8">
              <w:rPr>
                <w:color w:val="000000"/>
              </w:rPr>
              <w:t xml:space="preserve"> 944 s. ISBN 978-80-7492-555-9.</w:t>
            </w:r>
          </w:p>
          <w:p w14:paraId="461CE505" w14:textId="77777777" w:rsidR="009F1539" w:rsidRPr="00BB311E" w:rsidRDefault="009F1539" w:rsidP="00892117">
            <w:pPr>
              <w:shd w:val="clear" w:color="auto" w:fill="FFFFFF"/>
              <w:jc w:val="both"/>
              <w:rPr>
                <w:color w:val="000000"/>
              </w:rPr>
            </w:pPr>
            <w:r w:rsidRPr="00BB311E">
              <w:rPr>
                <w:color w:val="000000"/>
              </w:rPr>
              <w:t xml:space="preserve">ZLATOHLÁVEK, L. Klinická dietologie a výživa. Praha: </w:t>
            </w:r>
            <w:proofErr w:type="spellStart"/>
            <w:r w:rsidRPr="00BB311E">
              <w:rPr>
                <w:color w:val="000000"/>
              </w:rPr>
              <w:t>Current</w:t>
            </w:r>
            <w:proofErr w:type="spellEnd"/>
            <w:r w:rsidRPr="00BB311E">
              <w:rPr>
                <w:color w:val="000000"/>
              </w:rPr>
              <w:t xml:space="preserve"> Media, 2016. ISBN 978-80-88129-03-5.</w:t>
            </w:r>
          </w:p>
          <w:p w14:paraId="5D8AC7CF" w14:textId="77777777" w:rsidR="009F1539" w:rsidRPr="00BB311E" w:rsidRDefault="009F1539" w:rsidP="00892117">
            <w:pPr>
              <w:jc w:val="both"/>
            </w:pPr>
          </w:p>
          <w:p w14:paraId="3020259E" w14:textId="77777777" w:rsidR="009F1539" w:rsidRPr="00BB311E" w:rsidRDefault="009F1539" w:rsidP="00892117">
            <w:pPr>
              <w:jc w:val="both"/>
              <w:rPr>
                <w:u w:val="single"/>
              </w:rPr>
            </w:pPr>
            <w:r w:rsidRPr="00BB311E">
              <w:rPr>
                <w:u w:val="single"/>
              </w:rPr>
              <w:t>Doporučená literatura:</w:t>
            </w:r>
          </w:p>
          <w:p w14:paraId="5C4FFAEF" w14:textId="77777777" w:rsidR="009F1539" w:rsidRPr="00BB311E" w:rsidRDefault="009F1539" w:rsidP="00892117">
            <w:pPr>
              <w:shd w:val="clear" w:color="auto" w:fill="FFFFFF"/>
              <w:jc w:val="both"/>
              <w:rPr>
                <w:color w:val="000000"/>
              </w:rPr>
            </w:pPr>
            <w:r w:rsidRPr="00BB311E">
              <w:rPr>
                <w:color w:val="000000"/>
              </w:rPr>
              <w:t>BERDANIER, C.D., BERDANIER, L. </w:t>
            </w:r>
            <w:proofErr w:type="spellStart"/>
            <w:r w:rsidRPr="00BB311E">
              <w:rPr>
                <w:color w:val="000000"/>
              </w:rPr>
              <w:t>Advanced</w:t>
            </w:r>
            <w:proofErr w:type="spellEnd"/>
            <w:r w:rsidRPr="00BB311E">
              <w:rPr>
                <w:color w:val="000000"/>
              </w:rPr>
              <w:t xml:space="preserve"> </w:t>
            </w:r>
            <w:proofErr w:type="spellStart"/>
            <w:r w:rsidRPr="00BB311E">
              <w:rPr>
                <w:color w:val="000000"/>
              </w:rPr>
              <w:t>Nutrition</w:t>
            </w:r>
            <w:proofErr w:type="spellEnd"/>
            <w:r w:rsidRPr="00BB311E">
              <w:rPr>
                <w:color w:val="000000"/>
              </w:rPr>
              <w:t xml:space="preserve">: </w:t>
            </w:r>
            <w:proofErr w:type="spellStart"/>
            <w:r w:rsidRPr="00BB311E">
              <w:rPr>
                <w:color w:val="000000"/>
              </w:rPr>
              <w:t>Macronutrients</w:t>
            </w:r>
            <w:proofErr w:type="spellEnd"/>
            <w:r w:rsidRPr="00BB311E">
              <w:rPr>
                <w:color w:val="000000"/>
              </w:rPr>
              <w:t xml:space="preserve">, </w:t>
            </w:r>
            <w:proofErr w:type="spellStart"/>
            <w:r w:rsidRPr="00BB311E">
              <w:rPr>
                <w:color w:val="000000"/>
              </w:rPr>
              <w:t>Micronutrients</w:t>
            </w:r>
            <w:proofErr w:type="spellEnd"/>
            <w:r w:rsidRPr="00BB311E">
              <w:rPr>
                <w:color w:val="000000"/>
              </w:rPr>
              <w:t xml:space="preserve">, and </w:t>
            </w:r>
            <w:proofErr w:type="spellStart"/>
            <w:r w:rsidRPr="00BB311E">
              <w:rPr>
                <w:color w:val="000000"/>
              </w:rPr>
              <w:t>Metabolism</w:t>
            </w:r>
            <w:proofErr w:type="spellEnd"/>
            <w:r w:rsidRPr="00BB311E">
              <w:rPr>
                <w:color w:val="000000"/>
              </w:rPr>
              <w:t xml:space="preserve">. 2nd Ed. </w:t>
            </w:r>
            <w:proofErr w:type="spellStart"/>
            <w:r w:rsidRPr="00BB311E">
              <w:rPr>
                <w:color w:val="000000"/>
              </w:rPr>
              <w:t>Boca</w:t>
            </w:r>
            <w:proofErr w:type="spellEnd"/>
            <w:r w:rsidRPr="00BB311E">
              <w:rPr>
                <w:color w:val="000000"/>
              </w:rPr>
              <w:t xml:space="preserve"> </w:t>
            </w:r>
            <w:proofErr w:type="spellStart"/>
            <w:r w:rsidRPr="00BB311E">
              <w:rPr>
                <w:color w:val="000000"/>
              </w:rPr>
              <w:t>Raton</w:t>
            </w:r>
            <w:proofErr w:type="spellEnd"/>
            <w:r w:rsidRPr="00BB311E">
              <w:rPr>
                <w:color w:val="000000"/>
              </w:rPr>
              <w:t xml:space="preserve">: CRC </w:t>
            </w:r>
            <w:proofErr w:type="spellStart"/>
            <w:r w:rsidRPr="00BB311E">
              <w:rPr>
                <w:color w:val="000000"/>
              </w:rPr>
              <w:t>Press</w:t>
            </w:r>
            <w:proofErr w:type="spellEnd"/>
            <w:r w:rsidRPr="00BB311E">
              <w:rPr>
                <w:color w:val="000000"/>
              </w:rPr>
              <w:t>, Taylor &amp; Francis Group, 2015. ISBN 978-1-4822-0517-6.</w:t>
            </w:r>
          </w:p>
          <w:p w14:paraId="035A892E" w14:textId="77777777" w:rsidR="009F1539" w:rsidRPr="00BB311E" w:rsidRDefault="009F1539" w:rsidP="00892117">
            <w:pPr>
              <w:shd w:val="clear" w:color="auto" w:fill="FFFFFF"/>
              <w:jc w:val="both"/>
              <w:rPr>
                <w:color w:val="000000"/>
              </w:rPr>
            </w:pPr>
            <w:r w:rsidRPr="00BB311E">
              <w:rPr>
                <w:color w:val="000000"/>
              </w:rPr>
              <w:t xml:space="preserve">SVAČINA, Š., MÜLLEROVÁ, D., BRETŠNAJDROVÁ, A. Dietologie pro lékaře, farmaceuty, zdravotní sestry a nutriční terapeuty. 2. </w:t>
            </w:r>
            <w:proofErr w:type="spellStart"/>
            <w:r w:rsidRPr="00BB311E">
              <w:rPr>
                <w:color w:val="000000"/>
              </w:rPr>
              <w:t>upr</w:t>
            </w:r>
            <w:proofErr w:type="spellEnd"/>
            <w:r w:rsidRPr="00BB311E">
              <w:rPr>
                <w:color w:val="000000"/>
              </w:rPr>
              <w:t>. vyd. Praha: Triton, 2013. ISBN 978-80-7387-699-9.</w:t>
            </w:r>
          </w:p>
          <w:p w14:paraId="434D61D5" w14:textId="77777777" w:rsidR="009F1539" w:rsidRDefault="009F1539" w:rsidP="00892117">
            <w:pPr>
              <w:jc w:val="both"/>
            </w:pPr>
            <w:r w:rsidRPr="00BB311E">
              <w:rPr>
                <w:color w:val="000000"/>
              </w:rPr>
              <w:t>KASPER, H. Výživa v medicíně a dietetika. Praha: Grada, 2015. ISBN 978-80-247-4533-6.</w:t>
            </w:r>
          </w:p>
        </w:tc>
      </w:tr>
      <w:tr w:rsidR="009F1539" w14:paraId="7288FA1B" w14:textId="77777777" w:rsidTr="00FA4FEE">
        <w:trPr>
          <w:gridBefore w:val="1"/>
          <w:gridAfter w:val="1"/>
          <w:wBefore w:w="116" w:type="dxa"/>
          <w:wAfter w:w="236" w:type="dxa"/>
        </w:trPr>
        <w:tc>
          <w:tcPr>
            <w:tcW w:w="9855" w:type="dxa"/>
            <w:gridSpan w:val="13"/>
            <w:tcBorders>
              <w:top w:val="single" w:sz="12" w:space="0" w:color="auto"/>
              <w:left w:val="single" w:sz="2" w:space="0" w:color="auto"/>
              <w:bottom w:val="single" w:sz="2" w:space="0" w:color="auto"/>
              <w:right w:val="single" w:sz="2" w:space="0" w:color="auto"/>
            </w:tcBorders>
            <w:shd w:val="clear" w:color="auto" w:fill="F7CAAC"/>
          </w:tcPr>
          <w:p w14:paraId="773CCCC8" w14:textId="77777777" w:rsidR="009F1539" w:rsidRDefault="009F1539" w:rsidP="00892117">
            <w:pPr>
              <w:jc w:val="center"/>
              <w:rPr>
                <w:b/>
              </w:rPr>
            </w:pPr>
            <w:r>
              <w:rPr>
                <w:b/>
              </w:rPr>
              <w:t>Informace ke kombinované nebo distanční formě</w:t>
            </w:r>
          </w:p>
        </w:tc>
      </w:tr>
      <w:tr w:rsidR="009F1539" w14:paraId="29B58DE0" w14:textId="77777777" w:rsidTr="00FA4FEE">
        <w:trPr>
          <w:gridBefore w:val="1"/>
          <w:gridAfter w:val="1"/>
          <w:wBefore w:w="116" w:type="dxa"/>
          <w:wAfter w:w="236" w:type="dxa"/>
        </w:trPr>
        <w:tc>
          <w:tcPr>
            <w:tcW w:w="4787" w:type="dxa"/>
            <w:gridSpan w:val="5"/>
            <w:tcBorders>
              <w:top w:val="single" w:sz="2" w:space="0" w:color="auto"/>
            </w:tcBorders>
            <w:shd w:val="clear" w:color="auto" w:fill="F7CAAC"/>
          </w:tcPr>
          <w:p w14:paraId="0BEFDBEB" w14:textId="77777777" w:rsidR="009F1539" w:rsidRDefault="009F1539" w:rsidP="00892117">
            <w:pPr>
              <w:jc w:val="both"/>
            </w:pPr>
            <w:r>
              <w:rPr>
                <w:b/>
              </w:rPr>
              <w:t>Rozsah konzultací (soustředění)</w:t>
            </w:r>
          </w:p>
        </w:tc>
        <w:tc>
          <w:tcPr>
            <w:tcW w:w="889" w:type="dxa"/>
            <w:tcBorders>
              <w:top w:val="single" w:sz="2" w:space="0" w:color="auto"/>
            </w:tcBorders>
          </w:tcPr>
          <w:p w14:paraId="0BD46E76" w14:textId="77777777" w:rsidR="009F1539" w:rsidRDefault="009F1539" w:rsidP="00892117">
            <w:pPr>
              <w:jc w:val="both"/>
            </w:pPr>
          </w:p>
        </w:tc>
        <w:tc>
          <w:tcPr>
            <w:tcW w:w="4179" w:type="dxa"/>
            <w:gridSpan w:val="7"/>
            <w:tcBorders>
              <w:top w:val="single" w:sz="2" w:space="0" w:color="auto"/>
            </w:tcBorders>
            <w:shd w:val="clear" w:color="auto" w:fill="F7CAAC"/>
          </w:tcPr>
          <w:p w14:paraId="6F9E5F29" w14:textId="77777777" w:rsidR="009F1539" w:rsidRDefault="009F1539" w:rsidP="00892117">
            <w:pPr>
              <w:jc w:val="both"/>
              <w:rPr>
                <w:b/>
              </w:rPr>
            </w:pPr>
            <w:r>
              <w:rPr>
                <w:b/>
              </w:rPr>
              <w:t xml:space="preserve">hodin </w:t>
            </w:r>
          </w:p>
        </w:tc>
      </w:tr>
      <w:tr w:rsidR="009F1539" w14:paraId="55F517A4" w14:textId="77777777" w:rsidTr="00FA4FEE">
        <w:trPr>
          <w:gridBefore w:val="1"/>
          <w:gridAfter w:val="1"/>
          <w:wBefore w:w="116" w:type="dxa"/>
          <w:wAfter w:w="236" w:type="dxa"/>
        </w:trPr>
        <w:tc>
          <w:tcPr>
            <w:tcW w:w="9855" w:type="dxa"/>
            <w:gridSpan w:val="13"/>
            <w:shd w:val="clear" w:color="auto" w:fill="F7CAAC"/>
          </w:tcPr>
          <w:p w14:paraId="35108618" w14:textId="77777777" w:rsidR="009F1539" w:rsidRDefault="009F1539" w:rsidP="00892117">
            <w:pPr>
              <w:jc w:val="both"/>
              <w:rPr>
                <w:b/>
              </w:rPr>
            </w:pPr>
            <w:r>
              <w:rPr>
                <w:b/>
              </w:rPr>
              <w:t>Informace o způsobu kontaktu s vyučujícím</w:t>
            </w:r>
          </w:p>
        </w:tc>
      </w:tr>
      <w:tr w:rsidR="009F1539" w14:paraId="1F4A772A" w14:textId="77777777" w:rsidTr="00FA4FEE">
        <w:trPr>
          <w:gridBefore w:val="1"/>
          <w:gridAfter w:val="1"/>
          <w:wBefore w:w="116" w:type="dxa"/>
          <w:wAfter w:w="236" w:type="dxa"/>
          <w:trHeight w:val="1373"/>
        </w:trPr>
        <w:tc>
          <w:tcPr>
            <w:tcW w:w="9855" w:type="dxa"/>
            <w:gridSpan w:val="13"/>
          </w:tcPr>
          <w:p w14:paraId="1ADAB6DC" w14:textId="77777777" w:rsidR="009F1539" w:rsidRDefault="009F1539" w:rsidP="00892117">
            <w:pPr>
              <w:jc w:val="both"/>
            </w:pPr>
          </w:p>
          <w:p w14:paraId="19462A13" w14:textId="77777777" w:rsidR="00757B02" w:rsidRDefault="00757B02" w:rsidP="00892117">
            <w:pPr>
              <w:jc w:val="both"/>
            </w:pPr>
          </w:p>
          <w:p w14:paraId="3CFACA5F" w14:textId="77777777" w:rsidR="00757B02" w:rsidRDefault="00757B02" w:rsidP="00892117">
            <w:pPr>
              <w:jc w:val="both"/>
            </w:pPr>
          </w:p>
          <w:p w14:paraId="371D67EC" w14:textId="77777777" w:rsidR="00757B02" w:rsidRDefault="00757B02" w:rsidP="00892117">
            <w:pPr>
              <w:jc w:val="both"/>
            </w:pPr>
          </w:p>
          <w:p w14:paraId="73CFE2AA" w14:textId="77777777" w:rsidR="00757B02" w:rsidRDefault="00757B02" w:rsidP="00892117">
            <w:pPr>
              <w:jc w:val="both"/>
            </w:pPr>
          </w:p>
          <w:p w14:paraId="3176B5AC" w14:textId="77777777" w:rsidR="00757B02" w:rsidRDefault="00757B02" w:rsidP="00892117">
            <w:pPr>
              <w:jc w:val="both"/>
            </w:pPr>
          </w:p>
          <w:p w14:paraId="352747D2" w14:textId="77777777" w:rsidR="00757B02" w:rsidRDefault="00757B02" w:rsidP="00892117">
            <w:pPr>
              <w:jc w:val="both"/>
            </w:pPr>
          </w:p>
          <w:p w14:paraId="42D5A9F2" w14:textId="77777777" w:rsidR="00757B02" w:rsidRDefault="00757B02" w:rsidP="00892117">
            <w:pPr>
              <w:jc w:val="both"/>
            </w:pPr>
          </w:p>
          <w:p w14:paraId="134C2981" w14:textId="77777777" w:rsidR="00757B02" w:rsidRDefault="00757B02" w:rsidP="00892117">
            <w:pPr>
              <w:jc w:val="both"/>
            </w:pPr>
          </w:p>
          <w:p w14:paraId="330BA597" w14:textId="77777777" w:rsidR="00757B02" w:rsidRDefault="00757B02" w:rsidP="00892117">
            <w:pPr>
              <w:jc w:val="both"/>
            </w:pPr>
          </w:p>
          <w:p w14:paraId="0452CF5F" w14:textId="77777777" w:rsidR="00757B02" w:rsidRDefault="00757B02" w:rsidP="00892117">
            <w:pPr>
              <w:jc w:val="both"/>
            </w:pPr>
          </w:p>
          <w:p w14:paraId="6E863BF9" w14:textId="77777777" w:rsidR="00757B02" w:rsidRDefault="00757B02" w:rsidP="00892117">
            <w:pPr>
              <w:jc w:val="both"/>
            </w:pPr>
          </w:p>
          <w:p w14:paraId="58A29AC3" w14:textId="77777777" w:rsidR="00757B02" w:rsidRDefault="00757B02" w:rsidP="00892117">
            <w:pPr>
              <w:jc w:val="both"/>
            </w:pPr>
          </w:p>
          <w:p w14:paraId="45244E98" w14:textId="77777777" w:rsidR="00757B02" w:rsidRDefault="00757B02" w:rsidP="00892117">
            <w:pPr>
              <w:jc w:val="both"/>
            </w:pPr>
          </w:p>
          <w:p w14:paraId="0934952D" w14:textId="77777777" w:rsidR="00757B02" w:rsidRDefault="00757B02" w:rsidP="00892117">
            <w:pPr>
              <w:jc w:val="both"/>
            </w:pPr>
          </w:p>
          <w:p w14:paraId="0E37D8B4" w14:textId="77777777" w:rsidR="00757B02" w:rsidRDefault="00757B02" w:rsidP="00892117">
            <w:pPr>
              <w:jc w:val="both"/>
            </w:pPr>
          </w:p>
          <w:p w14:paraId="68C66670" w14:textId="77777777" w:rsidR="00757B02" w:rsidRDefault="00757B02" w:rsidP="00892117">
            <w:pPr>
              <w:jc w:val="both"/>
            </w:pPr>
          </w:p>
          <w:p w14:paraId="366BCA05" w14:textId="77777777" w:rsidR="00757B02" w:rsidRDefault="00757B02" w:rsidP="00892117">
            <w:pPr>
              <w:jc w:val="both"/>
            </w:pPr>
          </w:p>
          <w:p w14:paraId="77DDF5B8" w14:textId="77777777" w:rsidR="00757B02" w:rsidRDefault="00757B02" w:rsidP="00892117">
            <w:pPr>
              <w:jc w:val="both"/>
            </w:pPr>
          </w:p>
          <w:p w14:paraId="42BEF963" w14:textId="77777777" w:rsidR="00757B02" w:rsidRDefault="00757B02" w:rsidP="00892117">
            <w:pPr>
              <w:jc w:val="both"/>
            </w:pPr>
          </w:p>
          <w:p w14:paraId="3A23853A" w14:textId="77777777" w:rsidR="00757B02" w:rsidRDefault="00757B02" w:rsidP="00892117">
            <w:pPr>
              <w:jc w:val="both"/>
            </w:pPr>
          </w:p>
          <w:p w14:paraId="3F87A053" w14:textId="77777777" w:rsidR="00757B02" w:rsidRDefault="00757B02" w:rsidP="00892117">
            <w:pPr>
              <w:jc w:val="both"/>
            </w:pPr>
          </w:p>
          <w:p w14:paraId="16061042" w14:textId="77777777" w:rsidR="00757B02" w:rsidRDefault="00757B02" w:rsidP="00892117">
            <w:pPr>
              <w:jc w:val="both"/>
            </w:pPr>
          </w:p>
          <w:p w14:paraId="05772EF7" w14:textId="77777777" w:rsidR="00757B02" w:rsidRDefault="00757B02" w:rsidP="00892117">
            <w:pPr>
              <w:jc w:val="both"/>
            </w:pPr>
          </w:p>
          <w:p w14:paraId="783BE2E1" w14:textId="77777777" w:rsidR="00757B02" w:rsidRDefault="00757B02" w:rsidP="00892117">
            <w:pPr>
              <w:jc w:val="both"/>
            </w:pPr>
          </w:p>
          <w:p w14:paraId="2562BA07" w14:textId="77777777" w:rsidR="00757B02" w:rsidRDefault="00757B02" w:rsidP="00892117">
            <w:pPr>
              <w:jc w:val="both"/>
            </w:pPr>
          </w:p>
          <w:p w14:paraId="7E50F0C0" w14:textId="77777777" w:rsidR="00757B02" w:rsidRDefault="00757B02" w:rsidP="00892117">
            <w:pPr>
              <w:jc w:val="both"/>
            </w:pPr>
          </w:p>
          <w:p w14:paraId="2BC2BE87" w14:textId="77777777" w:rsidR="00757B02" w:rsidRDefault="00757B02" w:rsidP="00892117">
            <w:pPr>
              <w:jc w:val="both"/>
            </w:pPr>
          </w:p>
          <w:p w14:paraId="436C57DF" w14:textId="77777777" w:rsidR="00757B02" w:rsidRDefault="00757B02" w:rsidP="00892117">
            <w:pPr>
              <w:jc w:val="both"/>
            </w:pPr>
          </w:p>
          <w:p w14:paraId="2E5F7FDE" w14:textId="77777777" w:rsidR="00757B02" w:rsidRDefault="00757B02" w:rsidP="00892117">
            <w:pPr>
              <w:jc w:val="both"/>
            </w:pPr>
          </w:p>
          <w:p w14:paraId="7E00EADB" w14:textId="77777777" w:rsidR="00757B02" w:rsidRDefault="00757B02" w:rsidP="00892117">
            <w:pPr>
              <w:jc w:val="both"/>
            </w:pPr>
          </w:p>
          <w:p w14:paraId="773249E6" w14:textId="77777777" w:rsidR="00757B02" w:rsidRDefault="00757B02" w:rsidP="00892117">
            <w:pPr>
              <w:jc w:val="both"/>
            </w:pPr>
          </w:p>
          <w:p w14:paraId="30CC3A55" w14:textId="77777777" w:rsidR="00757B02" w:rsidRDefault="00757B02" w:rsidP="00892117">
            <w:pPr>
              <w:jc w:val="both"/>
            </w:pPr>
          </w:p>
          <w:p w14:paraId="18A7BD46" w14:textId="77777777" w:rsidR="00757B02" w:rsidRDefault="00757B02" w:rsidP="00892117">
            <w:pPr>
              <w:jc w:val="both"/>
            </w:pPr>
          </w:p>
          <w:p w14:paraId="1E479F7E" w14:textId="77777777" w:rsidR="00757B02" w:rsidRDefault="00757B02" w:rsidP="00892117">
            <w:pPr>
              <w:jc w:val="both"/>
            </w:pPr>
          </w:p>
          <w:p w14:paraId="3698CF03" w14:textId="4FA8EAE1" w:rsidR="00757B02" w:rsidRDefault="00757B02" w:rsidP="00892117">
            <w:pPr>
              <w:jc w:val="both"/>
            </w:pPr>
          </w:p>
        </w:tc>
      </w:tr>
      <w:tr w:rsidR="009F1539" w14:paraId="62DD13D4" w14:textId="77777777" w:rsidTr="00FA4FEE">
        <w:trPr>
          <w:gridBefore w:val="1"/>
          <w:gridAfter w:val="1"/>
          <w:wBefore w:w="116" w:type="dxa"/>
          <w:wAfter w:w="236" w:type="dxa"/>
        </w:trPr>
        <w:tc>
          <w:tcPr>
            <w:tcW w:w="9855" w:type="dxa"/>
            <w:gridSpan w:val="13"/>
            <w:tcBorders>
              <w:bottom w:val="double" w:sz="4" w:space="0" w:color="auto"/>
            </w:tcBorders>
            <w:shd w:val="clear" w:color="auto" w:fill="BDD6EE"/>
          </w:tcPr>
          <w:p w14:paraId="3DDD0386" w14:textId="77777777" w:rsidR="009F1539" w:rsidRDefault="009F1539" w:rsidP="00892117">
            <w:pPr>
              <w:jc w:val="both"/>
              <w:rPr>
                <w:b/>
                <w:sz w:val="28"/>
              </w:rPr>
            </w:pPr>
            <w:bookmarkStart w:id="72" w:name="_Hlk172563125"/>
            <w:bookmarkEnd w:id="70"/>
            <w:r>
              <w:lastRenderedPageBreak/>
              <w:br w:type="page"/>
            </w:r>
            <w:r>
              <w:rPr>
                <w:b/>
                <w:sz w:val="28"/>
              </w:rPr>
              <w:t>B-III – Charakteristika studijního předmětu</w:t>
            </w:r>
          </w:p>
        </w:tc>
      </w:tr>
      <w:tr w:rsidR="009F1539" w14:paraId="2F5D15ED" w14:textId="77777777" w:rsidTr="00FA4FEE">
        <w:trPr>
          <w:gridBefore w:val="1"/>
          <w:gridAfter w:val="1"/>
          <w:wBefore w:w="116" w:type="dxa"/>
          <w:wAfter w:w="236" w:type="dxa"/>
        </w:trPr>
        <w:tc>
          <w:tcPr>
            <w:tcW w:w="3435" w:type="dxa"/>
            <w:gridSpan w:val="3"/>
            <w:tcBorders>
              <w:top w:val="double" w:sz="4" w:space="0" w:color="auto"/>
            </w:tcBorders>
            <w:shd w:val="clear" w:color="auto" w:fill="F7CAAC"/>
          </w:tcPr>
          <w:p w14:paraId="564E9849" w14:textId="77777777" w:rsidR="009F1539" w:rsidRDefault="009F1539" w:rsidP="00892117">
            <w:pPr>
              <w:jc w:val="both"/>
              <w:rPr>
                <w:b/>
              </w:rPr>
            </w:pPr>
            <w:r>
              <w:rPr>
                <w:b/>
              </w:rPr>
              <w:t>Název studijního předmětu</w:t>
            </w:r>
          </w:p>
        </w:tc>
        <w:tc>
          <w:tcPr>
            <w:tcW w:w="6420" w:type="dxa"/>
            <w:gridSpan w:val="10"/>
            <w:tcBorders>
              <w:top w:val="double" w:sz="4" w:space="0" w:color="auto"/>
            </w:tcBorders>
          </w:tcPr>
          <w:p w14:paraId="2035146B" w14:textId="77777777" w:rsidR="009F1539" w:rsidRDefault="009F1539" w:rsidP="00892117">
            <w:pPr>
              <w:jc w:val="both"/>
            </w:pPr>
            <w:bookmarkStart w:id="73" w:name="Auten_a_falš_potr"/>
            <w:bookmarkEnd w:id="73"/>
            <w:r w:rsidRPr="0084739D">
              <w:rPr>
                <w:b/>
                <w:bCs/>
              </w:rPr>
              <w:t>Autentizace a falšování potravin</w:t>
            </w:r>
          </w:p>
        </w:tc>
      </w:tr>
      <w:tr w:rsidR="009F1539" w14:paraId="4B3FE874" w14:textId="77777777" w:rsidTr="00FA4FEE">
        <w:trPr>
          <w:gridBefore w:val="1"/>
          <w:gridAfter w:val="1"/>
          <w:wBefore w:w="116" w:type="dxa"/>
          <w:wAfter w:w="236" w:type="dxa"/>
        </w:trPr>
        <w:tc>
          <w:tcPr>
            <w:tcW w:w="3435" w:type="dxa"/>
            <w:gridSpan w:val="3"/>
            <w:shd w:val="clear" w:color="auto" w:fill="F7CAAC"/>
          </w:tcPr>
          <w:p w14:paraId="211F02C3" w14:textId="77777777" w:rsidR="009F1539" w:rsidRDefault="009F1539" w:rsidP="00892117">
            <w:pPr>
              <w:jc w:val="both"/>
              <w:rPr>
                <w:b/>
              </w:rPr>
            </w:pPr>
            <w:r>
              <w:rPr>
                <w:b/>
              </w:rPr>
              <w:t>Typ předmětu</w:t>
            </w:r>
          </w:p>
        </w:tc>
        <w:tc>
          <w:tcPr>
            <w:tcW w:w="3057" w:type="dxa"/>
            <w:gridSpan w:val="5"/>
          </w:tcPr>
          <w:p w14:paraId="3DB9A844" w14:textId="77777777" w:rsidR="009F1539" w:rsidRDefault="009F1539" w:rsidP="00892117">
            <w:pPr>
              <w:jc w:val="both"/>
            </w:pPr>
            <w:r>
              <w:t>povinně volitelný</w:t>
            </w:r>
          </w:p>
        </w:tc>
        <w:tc>
          <w:tcPr>
            <w:tcW w:w="2695" w:type="dxa"/>
            <w:gridSpan w:val="4"/>
            <w:shd w:val="clear" w:color="auto" w:fill="F7CAAC"/>
          </w:tcPr>
          <w:p w14:paraId="1678FFBD" w14:textId="77777777" w:rsidR="009F1539" w:rsidRDefault="009F1539" w:rsidP="00892117">
            <w:pPr>
              <w:jc w:val="both"/>
            </w:pPr>
            <w:r>
              <w:rPr>
                <w:b/>
              </w:rPr>
              <w:t>doporučený ročník / semestr</w:t>
            </w:r>
          </w:p>
        </w:tc>
        <w:tc>
          <w:tcPr>
            <w:tcW w:w="668" w:type="dxa"/>
          </w:tcPr>
          <w:p w14:paraId="3AF7B0A1" w14:textId="77777777" w:rsidR="009F1539" w:rsidRDefault="009F1539" w:rsidP="00892117">
            <w:pPr>
              <w:jc w:val="both"/>
            </w:pPr>
            <w:r>
              <w:t>2/ZS</w:t>
            </w:r>
          </w:p>
        </w:tc>
      </w:tr>
      <w:tr w:rsidR="009F1539" w14:paraId="658622F2" w14:textId="77777777" w:rsidTr="00FA4FEE">
        <w:trPr>
          <w:gridBefore w:val="1"/>
          <w:gridAfter w:val="1"/>
          <w:wBefore w:w="116" w:type="dxa"/>
          <w:wAfter w:w="236" w:type="dxa"/>
        </w:trPr>
        <w:tc>
          <w:tcPr>
            <w:tcW w:w="3435" w:type="dxa"/>
            <w:gridSpan w:val="3"/>
            <w:shd w:val="clear" w:color="auto" w:fill="F7CAAC"/>
          </w:tcPr>
          <w:p w14:paraId="6DC58D6B" w14:textId="77777777" w:rsidR="009F1539" w:rsidRDefault="009F1539" w:rsidP="00892117">
            <w:pPr>
              <w:jc w:val="both"/>
              <w:rPr>
                <w:b/>
              </w:rPr>
            </w:pPr>
            <w:r>
              <w:rPr>
                <w:b/>
              </w:rPr>
              <w:t>Rozsah studijního předmětu</w:t>
            </w:r>
          </w:p>
        </w:tc>
        <w:tc>
          <w:tcPr>
            <w:tcW w:w="1352" w:type="dxa"/>
            <w:gridSpan w:val="2"/>
          </w:tcPr>
          <w:p w14:paraId="4ECF358F" w14:textId="77777777" w:rsidR="009F1539" w:rsidRDefault="009F1539" w:rsidP="00892117">
            <w:pPr>
              <w:jc w:val="both"/>
            </w:pPr>
            <w:proofErr w:type="gramStart"/>
            <w:r>
              <w:t>10p</w:t>
            </w:r>
            <w:proofErr w:type="gramEnd"/>
            <w:r>
              <w:t>+0s+20l</w:t>
            </w:r>
          </w:p>
        </w:tc>
        <w:tc>
          <w:tcPr>
            <w:tcW w:w="889" w:type="dxa"/>
            <w:shd w:val="clear" w:color="auto" w:fill="F7CAAC"/>
          </w:tcPr>
          <w:p w14:paraId="7E469A2B" w14:textId="77777777" w:rsidR="009F1539" w:rsidRDefault="009F1539" w:rsidP="00892117">
            <w:pPr>
              <w:jc w:val="both"/>
              <w:rPr>
                <w:b/>
              </w:rPr>
            </w:pPr>
            <w:r>
              <w:rPr>
                <w:b/>
              </w:rPr>
              <w:t xml:space="preserve">hod. </w:t>
            </w:r>
          </w:p>
        </w:tc>
        <w:tc>
          <w:tcPr>
            <w:tcW w:w="816" w:type="dxa"/>
            <w:gridSpan w:val="2"/>
          </w:tcPr>
          <w:p w14:paraId="7595610C" w14:textId="77777777" w:rsidR="009F1539" w:rsidRDefault="009F1539" w:rsidP="00892117">
            <w:pPr>
              <w:jc w:val="both"/>
            </w:pPr>
            <w:r>
              <w:t>30</w:t>
            </w:r>
          </w:p>
        </w:tc>
        <w:tc>
          <w:tcPr>
            <w:tcW w:w="1479" w:type="dxa"/>
            <w:gridSpan w:val="2"/>
            <w:shd w:val="clear" w:color="auto" w:fill="F7CAAC"/>
          </w:tcPr>
          <w:p w14:paraId="7EB90C41" w14:textId="77777777" w:rsidR="009F1539" w:rsidRDefault="009F1539" w:rsidP="00892117">
            <w:pPr>
              <w:jc w:val="both"/>
              <w:rPr>
                <w:b/>
              </w:rPr>
            </w:pPr>
            <w:r>
              <w:rPr>
                <w:b/>
              </w:rPr>
              <w:t>kreditů</w:t>
            </w:r>
          </w:p>
        </w:tc>
        <w:tc>
          <w:tcPr>
            <w:tcW w:w="1884" w:type="dxa"/>
            <w:gridSpan w:val="3"/>
          </w:tcPr>
          <w:p w14:paraId="1C182668" w14:textId="77777777" w:rsidR="009F1539" w:rsidRDefault="009F1539" w:rsidP="00892117">
            <w:pPr>
              <w:jc w:val="both"/>
            </w:pPr>
            <w:r>
              <w:t>4</w:t>
            </w:r>
          </w:p>
        </w:tc>
      </w:tr>
      <w:tr w:rsidR="009F1539" w14:paraId="59DE1F85" w14:textId="77777777" w:rsidTr="00FA4FEE">
        <w:trPr>
          <w:gridBefore w:val="1"/>
          <w:gridAfter w:val="1"/>
          <w:wBefore w:w="116" w:type="dxa"/>
          <w:wAfter w:w="236" w:type="dxa"/>
        </w:trPr>
        <w:tc>
          <w:tcPr>
            <w:tcW w:w="3435" w:type="dxa"/>
            <w:gridSpan w:val="3"/>
            <w:shd w:val="clear" w:color="auto" w:fill="F7CAAC"/>
          </w:tcPr>
          <w:p w14:paraId="65F77C79"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0" w:type="dxa"/>
            <w:gridSpan w:val="10"/>
          </w:tcPr>
          <w:p w14:paraId="626F10A3" w14:textId="77777777" w:rsidR="009F1539" w:rsidRDefault="009F1539" w:rsidP="00892117">
            <w:pPr>
              <w:jc w:val="both"/>
            </w:pPr>
          </w:p>
        </w:tc>
      </w:tr>
      <w:tr w:rsidR="009F1539" w14:paraId="578D3465" w14:textId="77777777" w:rsidTr="00FA4FEE">
        <w:trPr>
          <w:gridBefore w:val="1"/>
          <w:gridAfter w:val="1"/>
          <w:wBefore w:w="116" w:type="dxa"/>
          <w:wAfter w:w="236" w:type="dxa"/>
        </w:trPr>
        <w:tc>
          <w:tcPr>
            <w:tcW w:w="3435" w:type="dxa"/>
            <w:gridSpan w:val="3"/>
            <w:shd w:val="clear" w:color="auto" w:fill="F7CAAC"/>
          </w:tcPr>
          <w:p w14:paraId="396C1725" w14:textId="77777777" w:rsidR="009F1539" w:rsidRPr="005A0406" w:rsidRDefault="009F1539" w:rsidP="00892117">
            <w:pPr>
              <w:jc w:val="both"/>
              <w:rPr>
                <w:b/>
              </w:rPr>
            </w:pPr>
            <w:r w:rsidRPr="005A0406">
              <w:rPr>
                <w:b/>
              </w:rPr>
              <w:t>Způsob ověření výsledků učení</w:t>
            </w:r>
          </w:p>
        </w:tc>
        <w:tc>
          <w:tcPr>
            <w:tcW w:w="3057" w:type="dxa"/>
            <w:gridSpan w:val="5"/>
            <w:tcBorders>
              <w:bottom w:val="single" w:sz="4" w:space="0" w:color="auto"/>
            </w:tcBorders>
          </w:tcPr>
          <w:p w14:paraId="02C0BA84" w14:textId="77777777" w:rsidR="009F1539" w:rsidRDefault="009F1539" w:rsidP="00892117">
            <w:pPr>
              <w:jc w:val="both"/>
            </w:pPr>
            <w:r>
              <w:t>zápočet, zkouška</w:t>
            </w:r>
          </w:p>
        </w:tc>
        <w:tc>
          <w:tcPr>
            <w:tcW w:w="1479" w:type="dxa"/>
            <w:gridSpan w:val="2"/>
            <w:tcBorders>
              <w:bottom w:val="single" w:sz="4" w:space="0" w:color="auto"/>
            </w:tcBorders>
            <w:shd w:val="clear" w:color="auto" w:fill="F7CAAC"/>
          </w:tcPr>
          <w:p w14:paraId="36C005C9" w14:textId="77777777" w:rsidR="009F1539" w:rsidRDefault="009F1539" w:rsidP="00892117">
            <w:pPr>
              <w:jc w:val="both"/>
              <w:rPr>
                <w:b/>
              </w:rPr>
            </w:pPr>
            <w:r>
              <w:rPr>
                <w:b/>
              </w:rPr>
              <w:t>Forma výuky</w:t>
            </w:r>
          </w:p>
        </w:tc>
        <w:tc>
          <w:tcPr>
            <w:tcW w:w="1884" w:type="dxa"/>
            <w:gridSpan w:val="3"/>
            <w:tcBorders>
              <w:bottom w:val="single" w:sz="4" w:space="0" w:color="auto"/>
            </w:tcBorders>
          </w:tcPr>
          <w:p w14:paraId="7FAAD3D3" w14:textId="77777777" w:rsidR="009F1539" w:rsidRDefault="009F1539" w:rsidP="00892117">
            <w:pPr>
              <w:jc w:val="both"/>
            </w:pPr>
            <w:proofErr w:type="gramStart"/>
            <w:r>
              <w:t>přednášky,  laboratorní</w:t>
            </w:r>
            <w:proofErr w:type="gramEnd"/>
            <w:r>
              <w:t xml:space="preserve"> cvičení</w:t>
            </w:r>
          </w:p>
        </w:tc>
      </w:tr>
      <w:tr w:rsidR="009F1539" w14:paraId="20DA0EEC" w14:textId="77777777" w:rsidTr="00FA4FEE">
        <w:trPr>
          <w:gridBefore w:val="1"/>
          <w:gridAfter w:val="1"/>
          <w:wBefore w:w="116" w:type="dxa"/>
          <w:wAfter w:w="236" w:type="dxa"/>
        </w:trPr>
        <w:tc>
          <w:tcPr>
            <w:tcW w:w="3435" w:type="dxa"/>
            <w:gridSpan w:val="3"/>
            <w:shd w:val="clear" w:color="auto" w:fill="F7CAAC"/>
          </w:tcPr>
          <w:p w14:paraId="5F1FF283" w14:textId="77777777" w:rsidR="009F1539" w:rsidRPr="005A0406" w:rsidRDefault="009F1539" w:rsidP="00892117">
            <w:pPr>
              <w:jc w:val="both"/>
              <w:rPr>
                <w:b/>
              </w:rPr>
            </w:pPr>
            <w:r w:rsidRPr="005A0406">
              <w:rPr>
                <w:b/>
              </w:rPr>
              <w:t>Forma způsobu ověření výsledků učení a další požadavky na studenta</w:t>
            </w:r>
          </w:p>
        </w:tc>
        <w:tc>
          <w:tcPr>
            <w:tcW w:w="6420" w:type="dxa"/>
            <w:gridSpan w:val="10"/>
            <w:tcBorders>
              <w:bottom w:val="single" w:sz="4" w:space="0" w:color="auto"/>
            </w:tcBorders>
          </w:tcPr>
          <w:p w14:paraId="67A7740A" w14:textId="77777777" w:rsidR="009F1539" w:rsidRDefault="009F1539" w:rsidP="00892117">
            <w:pPr>
              <w:jc w:val="both"/>
              <w:rPr>
                <w:highlight w:val="yellow"/>
              </w:rPr>
            </w:pPr>
            <w:r>
              <w:t>Zápočet: min. 90 % docházky na cvičení, odevzdání protokolů ze cvičen</w:t>
            </w:r>
            <w:r w:rsidRPr="006A741A">
              <w:t>í.</w:t>
            </w:r>
          </w:p>
          <w:p w14:paraId="1E1B856B" w14:textId="77777777" w:rsidR="009F1539" w:rsidRDefault="009F1539" w:rsidP="00892117">
            <w:pPr>
              <w:jc w:val="both"/>
            </w:pPr>
            <w:r>
              <w:t xml:space="preserve">Zkouška: </w:t>
            </w:r>
            <w:r>
              <w:rPr>
                <w:color w:val="000000"/>
                <w:shd w:val="clear" w:color="auto" w:fill="FFFFFF"/>
              </w:rPr>
              <w:t>prokázání znalosti probíraných tematických okruhů písemnou formou (zkouškový test, min. úspěšnost 50 %).</w:t>
            </w:r>
            <w:r>
              <w:rPr>
                <w:rFonts w:eastAsiaTheme="minorHAnsi"/>
                <w:sz w:val="24"/>
                <w:szCs w:val="24"/>
              </w:rPr>
              <w:t xml:space="preserve"> </w:t>
            </w:r>
          </w:p>
        </w:tc>
      </w:tr>
      <w:tr w:rsidR="009F1539" w14:paraId="467A9A99" w14:textId="77777777" w:rsidTr="00FA4FEE">
        <w:trPr>
          <w:gridBefore w:val="1"/>
          <w:gridAfter w:val="1"/>
          <w:wBefore w:w="116" w:type="dxa"/>
          <w:wAfter w:w="236" w:type="dxa"/>
          <w:trHeight w:val="197"/>
        </w:trPr>
        <w:tc>
          <w:tcPr>
            <w:tcW w:w="3435" w:type="dxa"/>
            <w:gridSpan w:val="3"/>
            <w:tcBorders>
              <w:top w:val="nil"/>
            </w:tcBorders>
            <w:shd w:val="clear" w:color="auto" w:fill="F7CAAC"/>
          </w:tcPr>
          <w:p w14:paraId="687B3E49" w14:textId="77777777" w:rsidR="009F1539" w:rsidRDefault="009F1539" w:rsidP="00892117">
            <w:pPr>
              <w:jc w:val="both"/>
              <w:rPr>
                <w:b/>
              </w:rPr>
            </w:pPr>
            <w:r>
              <w:rPr>
                <w:b/>
              </w:rPr>
              <w:t>Garant předmětu</w:t>
            </w:r>
          </w:p>
        </w:tc>
        <w:tc>
          <w:tcPr>
            <w:tcW w:w="6420" w:type="dxa"/>
            <w:gridSpan w:val="10"/>
            <w:tcBorders>
              <w:top w:val="single" w:sz="4" w:space="0" w:color="auto"/>
            </w:tcBorders>
          </w:tcPr>
          <w:p w14:paraId="5B116C75" w14:textId="77777777" w:rsidR="009F1539" w:rsidRDefault="009F1539" w:rsidP="00892117">
            <w:pPr>
              <w:jc w:val="both"/>
            </w:pPr>
          </w:p>
        </w:tc>
      </w:tr>
      <w:tr w:rsidR="009F1539" w14:paraId="7FE7692D" w14:textId="77777777" w:rsidTr="00FA4FEE">
        <w:trPr>
          <w:gridBefore w:val="1"/>
          <w:gridAfter w:val="1"/>
          <w:wBefore w:w="116" w:type="dxa"/>
          <w:wAfter w:w="236" w:type="dxa"/>
          <w:trHeight w:val="243"/>
        </w:trPr>
        <w:tc>
          <w:tcPr>
            <w:tcW w:w="3435" w:type="dxa"/>
            <w:gridSpan w:val="3"/>
            <w:tcBorders>
              <w:top w:val="nil"/>
            </w:tcBorders>
            <w:shd w:val="clear" w:color="auto" w:fill="F7CAAC"/>
          </w:tcPr>
          <w:p w14:paraId="6889AE1B" w14:textId="77777777" w:rsidR="009F1539" w:rsidRDefault="009F1539" w:rsidP="00892117">
            <w:pPr>
              <w:jc w:val="both"/>
              <w:rPr>
                <w:b/>
              </w:rPr>
            </w:pPr>
            <w:r>
              <w:rPr>
                <w:b/>
              </w:rPr>
              <w:t>Zapojení garanta do výuky předmětu</w:t>
            </w:r>
          </w:p>
        </w:tc>
        <w:tc>
          <w:tcPr>
            <w:tcW w:w="6420" w:type="dxa"/>
            <w:gridSpan w:val="10"/>
            <w:tcBorders>
              <w:top w:val="nil"/>
            </w:tcBorders>
          </w:tcPr>
          <w:p w14:paraId="04E92970" w14:textId="77777777" w:rsidR="009F1539" w:rsidRDefault="009F1539" w:rsidP="00892117">
            <w:pPr>
              <w:jc w:val="both"/>
            </w:pPr>
          </w:p>
        </w:tc>
      </w:tr>
      <w:tr w:rsidR="009F1539" w14:paraId="08215711" w14:textId="77777777" w:rsidTr="00FA4FEE">
        <w:trPr>
          <w:gridBefore w:val="1"/>
          <w:gridAfter w:val="1"/>
          <w:wBefore w:w="116" w:type="dxa"/>
          <w:wAfter w:w="236" w:type="dxa"/>
        </w:trPr>
        <w:tc>
          <w:tcPr>
            <w:tcW w:w="3435" w:type="dxa"/>
            <w:gridSpan w:val="3"/>
            <w:shd w:val="clear" w:color="auto" w:fill="F7CAAC"/>
          </w:tcPr>
          <w:p w14:paraId="6BBAEC17" w14:textId="77777777" w:rsidR="009F1539" w:rsidRDefault="009F1539" w:rsidP="00892117">
            <w:pPr>
              <w:jc w:val="both"/>
              <w:rPr>
                <w:b/>
              </w:rPr>
            </w:pPr>
            <w:r>
              <w:rPr>
                <w:b/>
              </w:rPr>
              <w:t>Vyučující</w:t>
            </w:r>
          </w:p>
        </w:tc>
        <w:tc>
          <w:tcPr>
            <w:tcW w:w="6420" w:type="dxa"/>
            <w:gridSpan w:val="10"/>
            <w:tcBorders>
              <w:bottom w:val="nil"/>
            </w:tcBorders>
          </w:tcPr>
          <w:p w14:paraId="7D001B39" w14:textId="77777777" w:rsidR="009F1539" w:rsidRDefault="009F1539" w:rsidP="00892117">
            <w:pPr>
              <w:jc w:val="both"/>
            </w:pPr>
          </w:p>
        </w:tc>
      </w:tr>
      <w:tr w:rsidR="009F1539" w14:paraId="1ACB51D8" w14:textId="77777777" w:rsidTr="00FA4FEE">
        <w:trPr>
          <w:gridBefore w:val="1"/>
          <w:gridAfter w:val="1"/>
          <w:wBefore w:w="116" w:type="dxa"/>
          <w:wAfter w:w="236" w:type="dxa"/>
          <w:trHeight w:val="136"/>
        </w:trPr>
        <w:tc>
          <w:tcPr>
            <w:tcW w:w="9855" w:type="dxa"/>
            <w:gridSpan w:val="13"/>
            <w:tcBorders>
              <w:top w:val="nil"/>
            </w:tcBorders>
          </w:tcPr>
          <w:p w14:paraId="72E2E3F7" w14:textId="77777777" w:rsidR="009F1539" w:rsidRDefault="009F1539" w:rsidP="00DF6D97">
            <w:pPr>
              <w:spacing w:before="60" w:after="60"/>
              <w:jc w:val="both"/>
              <w:rPr>
                <w:ins w:id="74" w:author="Natálie Honková" w:date="2025-01-14T08:59:00Z"/>
              </w:rPr>
            </w:pPr>
            <w:r>
              <w:t xml:space="preserve">doc. Ing. Miroslav Fišera, CSc. </w:t>
            </w:r>
            <w:r w:rsidRPr="00322C83">
              <w:t>(</w:t>
            </w:r>
            <w:proofErr w:type="gramStart"/>
            <w:r w:rsidRPr="00322C83">
              <w:t>100%</w:t>
            </w:r>
            <w:proofErr w:type="gramEnd"/>
            <w:r w:rsidRPr="00322C83">
              <w:t xml:space="preserve"> p)</w:t>
            </w:r>
          </w:p>
          <w:p w14:paraId="0215D64F" w14:textId="5904927F" w:rsidR="00852DF2" w:rsidRDefault="007E267C" w:rsidP="00DF6D97">
            <w:pPr>
              <w:spacing w:before="60" w:after="60"/>
              <w:jc w:val="both"/>
            </w:pPr>
            <w:ins w:id="75" w:author="Natálie Honková" w:date="2025-01-14T14:10:00Z">
              <w:r>
                <w:t>(</w:t>
              </w:r>
            </w:ins>
            <w:ins w:id="76" w:author="Natálie Honková" w:date="2025-01-14T09:00:00Z">
              <w:r w:rsidR="00852DF2">
                <w:t>doc. Ing. Daniela Sumczynski, Ph.D.</w:t>
              </w:r>
            </w:ins>
            <w:ins w:id="77" w:author="Natálie Honková" w:date="2025-01-14T14:10:00Z">
              <w:r>
                <w:t>)</w:t>
              </w:r>
            </w:ins>
          </w:p>
        </w:tc>
      </w:tr>
      <w:tr w:rsidR="009F1539" w14:paraId="7286AEEE" w14:textId="77777777" w:rsidTr="00FA4FEE">
        <w:trPr>
          <w:gridBefore w:val="1"/>
          <w:gridAfter w:val="1"/>
          <w:wBefore w:w="116" w:type="dxa"/>
          <w:wAfter w:w="236" w:type="dxa"/>
        </w:trPr>
        <w:tc>
          <w:tcPr>
            <w:tcW w:w="3435" w:type="dxa"/>
            <w:gridSpan w:val="3"/>
            <w:shd w:val="clear" w:color="auto" w:fill="F7CAAC"/>
          </w:tcPr>
          <w:p w14:paraId="050F8758" w14:textId="77777777" w:rsidR="009F1539" w:rsidRPr="005A0406" w:rsidRDefault="009F1539" w:rsidP="00892117">
            <w:pPr>
              <w:jc w:val="both"/>
              <w:rPr>
                <w:b/>
              </w:rPr>
            </w:pPr>
            <w:r w:rsidRPr="005A0406">
              <w:rPr>
                <w:b/>
              </w:rPr>
              <w:t>Hlavní témata a výsledky učení</w:t>
            </w:r>
          </w:p>
        </w:tc>
        <w:tc>
          <w:tcPr>
            <w:tcW w:w="6420" w:type="dxa"/>
            <w:gridSpan w:val="10"/>
            <w:tcBorders>
              <w:bottom w:val="nil"/>
            </w:tcBorders>
          </w:tcPr>
          <w:p w14:paraId="3FC7E41B" w14:textId="77777777" w:rsidR="009F1539" w:rsidRPr="005A0406" w:rsidRDefault="009F1539" w:rsidP="00892117">
            <w:pPr>
              <w:jc w:val="both"/>
            </w:pPr>
          </w:p>
        </w:tc>
      </w:tr>
      <w:tr w:rsidR="009F1539" w14:paraId="7F97C30F" w14:textId="77777777" w:rsidTr="00FA4FEE">
        <w:trPr>
          <w:gridBefore w:val="1"/>
          <w:gridAfter w:val="1"/>
          <w:wBefore w:w="116" w:type="dxa"/>
          <w:wAfter w:w="236" w:type="dxa"/>
          <w:trHeight w:val="2197"/>
        </w:trPr>
        <w:tc>
          <w:tcPr>
            <w:tcW w:w="9855" w:type="dxa"/>
            <w:gridSpan w:val="13"/>
            <w:tcBorders>
              <w:top w:val="nil"/>
              <w:bottom w:val="single" w:sz="4" w:space="0" w:color="auto"/>
            </w:tcBorders>
          </w:tcPr>
          <w:p w14:paraId="33F1D979" w14:textId="77777777" w:rsidR="009F1539" w:rsidRPr="004A4018" w:rsidRDefault="009F1539" w:rsidP="00892117">
            <w:pPr>
              <w:jc w:val="both"/>
              <w:rPr>
                <w:b/>
                <w:bCs/>
                <w:color w:val="000000"/>
                <w:shd w:val="clear" w:color="auto" w:fill="FFFFFF"/>
              </w:rPr>
            </w:pPr>
            <w:r w:rsidRPr="005D6616">
              <w:rPr>
                <w:color w:val="000000"/>
                <w:shd w:val="clear" w:color="auto" w:fill="FFFFFF"/>
              </w:rPr>
              <w:t>Cílem předmětu je navázat na znalosti organické chemie, chemie potravin a analýzy potravin, které studenti nabyli v bakalářském stupni studia, a rozšířit jejich vědomosti o metodách autentizace potravin a odhalování jejich falšování. Studenti získají nové dovednosti z oblasti IT, a to díky aktivnímu využívaní speciálního softwaru pro vyhodnocování spektrálních dat a pokročilému vyhledávání relevantních informací ve specializovaných odborných databázích.</w:t>
            </w:r>
            <w:r w:rsidRPr="005D6616">
              <w:t xml:space="preserve"> </w:t>
            </w:r>
            <w:r w:rsidRPr="004A4018">
              <w:rPr>
                <w:b/>
                <w:bCs/>
              </w:rPr>
              <w:t>Obsah předmětu tvoří tyto tematické celky:</w:t>
            </w:r>
          </w:p>
          <w:p w14:paraId="6030B7EB" w14:textId="77777777" w:rsidR="009F1539" w:rsidRPr="005D6616" w:rsidRDefault="009F1539" w:rsidP="00E6629A">
            <w:pPr>
              <w:pStyle w:val="Odstavecseseznamem"/>
              <w:numPr>
                <w:ilvl w:val="0"/>
                <w:numId w:val="8"/>
              </w:numPr>
              <w:ind w:left="170" w:hanging="170"/>
              <w:jc w:val="both"/>
            </w:pPr>
            <w:r w:rsidRPr="005D6616">
              <w:t>Autentizace a falšování potravin v kontextu evropské legislativy.</w:t>
            </w:r>
          </w:p>
          <w:p w14:paraId="480C9EB8" w14:textId="77777777" w:rsidR="009F1539" w:rsidRPr="005D6616" w:rsidRDefault="009F1539" w:rsidP="00E6629A">
            <w:pPr>
              <w:pStyle w:val="Odstavecseseznamem"/>
              <w:numPr>
                <w:ilvl w:val="0"/>
                <w:numId w:val="8"/>
              </w:numPr>
              <w:ind w:left="170" w:hanging="170"/>
              <w:jc w:val="both"/>
            </w:pPr>
            <w:r w:rsidRPr="005D6616">
              <w:t>Kritéria autenticity a způsoby falšování.</w:t>
            </w:r>
          </w:p>
          <w:p w14:paraId="2731C559" w14:textId="77777777" w:rsidR="009F1539" w:rsidRPr="005D6616" w:rsidRDefault="009F1539" w:rsidP="00E6629A">
            <w:pPr>
              <w:pStyle w:val="Odstavecseseznamem"/>
              <w:numPr>
                <w:ilvl w:val="0"/>
                <w:numId w:val="8"/>
              </w:numPr>
              <w:ind w:left="170" w:hanging="170"/>
              <w:jc w:val="both"/>
            </w:pPr>
            <w:r w:rsidRPr="005D6616">
              <w:t>Požadavky na analytické metody vhodné pro potvrzení autenticity potravin.</w:t>
            </w:r>
          </w:p>
          <w:p w14:paraId="3B6CAC44" w14:textId="77777777" w:rsidR="009F1539" w:rsidRPr="005D6616" w:rsidRDefault="009F1539" w:rsidP="00E6629A">
            <w:pPr>
              <w:pStyle w:val="Odstavecseseznamem"/>
              <w:numPr>
                <w:ilvl w:val="0"/>
                <w:numId w:val="8"/>
              </w:numPr>
              <w:ind w:left="170" w:hanging="170"/>
              <w:jc w:val="both"/>
            </w:pPr>
            <w:r w:rsidRPr="005D6616">
              <w:t>Validace analytických metod určených pro autentizaci potravin.</w:t>
            </w:r>
          </w:p>
          <w:p w14:paraId="53198ABD" w14:textId="77777777" w:rsidR="009F1539" w:rsidRPr="005D6616" w:rsidRDefault="009F1539" w:rsidP="00E6629A">
            <w:pPr>
              <w:pStyle w:val="Odstavecseseznamem"/>
              <w:numPr>
                <w:ilvl w:val="0"/>
                <w:numId w:val="8"/>
              </w:numPr>
              <w:ind w:left="170" w:hanging="170"/>
              <w:jc w:val="both"/>
            </w:pPr>
            <w:r w:rsidRPr="005D6616">
              <w:t>Aplikace metod pro určování složení potravin (separační metody HPLC, CE, GC).</w:t>
            </w:r>
          </w:p>
          <w:p w14:paraId="15EC4CEE" w14:textId="77777777" w:rsidR="009F1539" w:rsidRPr="005D6616" w:rsidRDefault="009F1539" w:rsidP="00E6629A">
            <w:pPr>
              <w:pStyle w:val="Odstavecseseznamem"/>
              <w:numPr>
                <w:ilvl w:val="0"/>
                <w:numId w:val="8"/>
              </w:numPr>
              <w:ind w:left="170" w:hanging="170"/>
              <w:jc w:val="both"/>
            </w:pPr>
            <w:r w:rsidRPr="005D6616">
              <w:t>Aplikace metod pro určování složení potravin (prvkové metody AAS, ICP-OES/MS).</w:t>
            </w:r>
          </w:p>
          <w:p w14:paraId="254FF8E4" w14:textId="77777777" w:rsidR="009F1539" w:rsidRPr="005D6616" w:rsidRDefault="009F1539" w:rsidP="00E6629A">
            <w:pPr>
              <w:pStyle w:val="Odstavecseseznamem"/>
              <w:numPr>
                <w:ilvl w:val="0"/>
                <w:numId w:val="8"/>
              </w:numPr>
              <w:ind w:left="170" w:hanging="170"/>
              <w:jc w:val="both"/>
            </w:pPr>
            <w:r w:rsidRPr="005D6616">
              <w:t>Aplikace metod pro určování složení potravin (prvkové metody HCN/S, X).</w:t>
            </w:r>
          </w:p>
          <w:p w14:paraId="080BFFAC" w14:textId="77777777" w:rsidR="009F1539" w:rsidRPr="005D6616" w:rsidRDefault="009F1539" w:rsidP="00E6629A">
            <w:pPr>
              <w:pStyle w:val="Odstavecseseznamem"/>
              <w:numPr>
                <w:ilvl w:val="0"/>
                <w:numId w:val="8"/>
              </w:numPr>
              <w:ind w:left="170" w:hanging="170"/>
              <w:jc w:val="both"/>
            </w:pPr>
            <w:r w:rsidRPr="005D6616">
              <w:t>Aplikace metod pro určování biochemických procesů a DNA (DART-MS, PCR, RT-PCR).</w:t>
            </w:r>
          </w:p>
          <w:p w14:paraId="4F5C2FD7" w14:textId="77777777" w:rsidR="009F1539" w:rsidRPr="005D6616" w:rsidRDefault="009F1539" w:rsidP="00E6629A">
            <w:pPr>
              <w:pStyle w:val="Odstavecseseznamem"/>
              <w:numPr>
                <w:ilvl w:val="0"/>
                <w:numId w:val="8"/>
              </w:numPr>
              <w:ind w:left="170" w:hanging="170"/>
              <w:jc w:val="both"/>
            </w:pPr>
            <w:r w:rsidRPr="005D6616">
              <w:t>Aplikace metod pro určování struktury sloučenin a izotopového složení potravinářských složek (NIR, FTIR).</w:t>
            </w:r>
          </w:p>
          <w:p w14:paraId="1EA43A74" w14:textId="77777777" w:rsidR="009F1539" w:rsidRPr="005D6616" w:rsidRDefault="009F1539" w:rsidP="00E6629A">
            <w:pPr>
              <w:pStyle w:val="Odstavecseseznamem"/>
              <w:numPr>
                <w:ilvl w:val="0"/>
                <w:numId w:val="8"/>
              </w:numPr>
              <w:ind w:left="170" w:hanging="170"/>
              <w:jc w:val="both"/>
            </w:pPr>
            <w:r w:rsidRPr="005D6616">
              <w:t>Aplikace metod pro určování struktury sloučenin a izotopového složení potravinářských složek (NMR, SNIFT-NMR).</w:t>
            </w:r>
          </w:p>
          <w:p w14:paraId="1D632479" w14:textId="77777777" w:rsidR="009F1539" w:rsidRPr="005D6616" w:rsidRDefault="009F1539" w:rsidP="00E6629A">
            <w:pPr>
              <w:pStyle w:val="Odstavecseseznamem"/>
              <w:numPr>
                <w:ilvl w:val="0"/>
                <w:numId w:val="8"/>
              </w:numPr>
              <w:ind w:left="170" w:hanging="170"/>
              <w:jc w:val="both"/>
            </w:pPr>
            <w:r w:rsidRPr="005D6616">
              <w:t>Aplikace metod pro určování struktury sloučenin a izotopového složení potravinářských složek (MS, HR-MS).</w:t>
            </w:r>
          </w:p>
          <w:p w14:paraId="7F7AEF80" w14:textId="77777777" w:rsidR="009F1539" w:rsidRPr="005D6616" w:rsidRDefault="009F1539" w:rsidP="00E6629A">
            <w:pPr>
              <w:pStyle w:val="Odstavecseseznamem"/>
              <w:numPr>
                <w:ilvl w:val="0"/>
                <w:numId w:val="8"/>
              </w:numPr>
              <w:ind w:left="170" w:hanging="170"/>
              <w:jc w:val="both"/>
            </w:pPr>
            <w:r w:rsidRPr="005D6616">
              <w:t>Využití matematicko-statistických postupů ke zpracování výsledků (statistické testy významnosti, metody rozpoznávání vzoru, analýzy základních komponent, korelační analýza).</w:t>
            </w:r>
          </w:p>
          <w:p w14:paraId="2A42EE86" w14:textId="77777777" w:rsidR="009F1539" w:rsidRPr="005D6616" w:rsidRDefault="009F1539" w:rsidP="00E6629A">
            <w:pPr>
              <w:pStyle w:val="Odstavecseseznamem"/>
              <w:numPr>
                <w:ilvl w:val="0"/>
                <w:numId w:val="8"/>
              </w:numPr>
              <w:ind w:left="170" w:hanging="170"/>
              <w:jc w:val="both"/>
            </w:pPr>
            <w:r w:rsidRPr="005D6616">
              <w:t>Autentizace a falšování výrobků na bázi ovoce a medu, výrobků z masa a ryb, výrobků na bázi olejů a tuků.</w:t>
            </w:r>
          </w:p>
          <w:p w14:paraId="415C23CA" w14:textId="77777777" w:rsidR="009F1539" w:rsidRDefault="009F1539" w:rsidP="00E6629A">
            <w:pPr>
              <w:pStyle w:val="Odstavecseseznamem"/>
              <w:numPr>
                <w:ilvl w:val="0"/>
                <w:numId w:val="8"/>
              </w:numPr>
              <w:ind w:left="170" w:hanging="170"/>
              <w:jc w:val="both"/>
            </w:pPr>
            <w:r w:rsidRPr="005D6616">
              <w:t>Autentizace a falšování výrobků na bázi kávy, čaje, cereálií, mléčných výrobků a mléka.</w:t>
            </w:r>
          </w:p>
          <w:p w14:paraId="51719DF1" w14:textId="77777777" w:rsidR="00EF22E8" w:rsidRDefault="00EF22E8" w:rsidP="00EF22E8">
            <w:pPr>
              <w:pStyle w:val="Odstavecseseznamem"/>
              <w:ind w:left="170"/>
              <w:jc w:val="both"/>
            </w:pPr>
          </w:p>
          <w:p w14:paraId="0EC514B3" w14:textId="231733EE" w:rsidR="00EF22E8" w:rsidRPr="00F46E8A" w:rsidRDefault="00EF22E8" w:rsidP="00EF22E8">
            <w:pPr>
              <w:jc w:val="both"/>
              <w:rPr>
                <w:b/>
                <w:color w:val="000000" w:themeColor="text1"/>
              </w:rPr>
            </w:pPr>
            <w:r w:rsidRPr="00F46E8A">
              <w:rPr>
                <w:b/>
                <w:bCs/>
              </w:rPr>
              <w:t xml:space="preserve">Očekávané výsledky </w:t>
            </w:r>
            <w:r w:rsidR="006A17CA" w:rsidRPr="00F46E8A">
              <w:rPr>
                <w:b/>
                <w:bCs/>
              </w:rPr>
              <w:t>učení</w:t>
            </w:r>
            <w:r w:rsidRPr="00F46E8A">
              <w:rPr>
                <w:b/>
                <w:bCs/>
              </w:rPr>
              <w:t xml:space="preserve"> </w:t>
            </w:r>
            <w:r w:rsidRPr="00F46E8A">
              <w:rPr>
                <w:b/>
                <w:color w:val="000000" w:themeColor="text1"/>
              </w:rPr>
              <w:t>– po absolvování předmětu student prokazuje:</w:t>
            </w:r>
          </w:p>
          <w:p w14:paraId="723C4174" w14:textId="556CE711" w:rsidR="0016083C" w:rsidRPr="00F46E8A" w:rsidRDefault="0016083C" w:rsidP="0016083C">
            <w:pPr>
              <w:tabs>
                <w:tab w:val="left" w:pos="328"/>
              </w:tabs>
              <w:rPr>
                <w:b/>
                <w:bCs/>
              </w:rPr>
            </w:pPr>
            <w:r w:rsidRPr="00F46E8A">
              <w:rPr>
                <w:b/>
                <w:color w:val="000000" w:themeColor="text1"/>
              </w:rPr>
              <w:t>Odborné znalosti:</w:t>
            </w:r>
          </w:p>
          <w:p w14:paraId="3F549EFA" w14:textId="77777777" w:rsidR="0016083C" w:rsidRPr="00F46E8A" w:rsidRDefault="0016083C" w:rsidP="00E6629A">
            <w:pPr>
              <w:pStyle w:val="Odstavecseseznamem"/>
              <w:numPr>
                <w:ilvl w:val="0"/>
                <w:numId w:val="8"/>
              </w:numPr>
              <w:ind w:left="170" w:hanging="170"/>
              <w:jc w:val="both"/>
            </w:pPr>
            <w:r w:rsidRPr="00F46E8A">
              <w:t>legislativní aspekty autentizace a falšování potravin</w:t>
            </w:r>
          </w:p>
          <w:p w14:paraId="2C63C619" w14:textId="77777777" w:rsidR="0016083C" w:rsidRPr="00F46E8A" w:rsidRDefault="0016083C" w:rsidP="00E6629A">
            <w:pPr>
              <w:pStyle w:val="Odstavecseseznamem"/>
              <w:numPr>
                <w:ilvl w:val="0"/>
                <w:numId w:val="8"/>
              </w:numPr>
              <w:ind w:left="170" w:hanging="170"/>
              <w:jc w:val="both"/>
            </w:pPr>
            <w:r w:rsidRPr="00F46E8A">
              <w:t>základní autentizační kritéria, podle kterých se hodnotí potraviny všeobecně</w:t>
            </w:r>
          </w:p>
          <w:p w14:paraId="0AB3686E" w14:textId="0D541CF7" w:rsidR="0016083C" w:rsidRPr="00F46E8A" w:rsidRDefault="0016083C" w:rsidP="00E6629A">
            <w:pPr>
              <w:pStyle w:val="Odstavecseseznamem"/>
              <w:numPr>
                <w:ilvl w:val="0"/>
                <w:numId w:val="8"/>
              </w:numPr>
              <w:ind w:left="170" w:hanging="170"/>
              <w:jc w:val="both"/>
            </w:pPr>
            <w:r w:rsidRPr="00F46E8A">
              <w:t>přehled analytických metod, které se používají pro účely prokázání nebo vyloučení falšování</w:t>
            </w:r>
          </w:p>
          <w:p w14:paraId="1FB9F20B" w14:textId="77777777" w:rsidR="0016083C" w:rsidRPr="00F46E8A" w:rsidRDefault="0016083C" w:rsidP="00E6629A">
            <w:pPr>
              <w:pStyle w:val="Odstavecseseznamem"/>
              <w:numPr>
                <w:ilvl w:val="0"/>
                <w:numId w:val="8"/>
              </w:numPr>
              <w:ind w:left="170" w:hanging="170"/>
              <w:jc w:val="both"/>
            </w:pPr>
            <w:r w:rsidRPr="00F46E8A">
              <w:t>přehled o hlavních potravinářských komoditách a možnostech jejich falšování</w:t>
            </w:r>
          </w:p>
          <w:p w14:paraId="3B875EAC" w14:textId="77777777" w:rsidR="0016083C" w:rsidRPr="00F46E8A" w:rsidRDefault="0016083C" w:rsidP="00E6629A">
            <w:pPr>
              <w:pStyle w:val="Odstavecseseznamem"/>
              <w:numPr>
                <w:ilvl w:val="0"/>
                <w:numId w:val="8"/>
              </w:numPr>
              <w:ind w:left="170" w:hanging="170"/>
              <w:jc w:val="both"/>
            </w:pPr>
            <w:r w:rsidRPr="00F46E8A">
              <w:t>metody prokazující falšování v jednotlivých komoditách včetně statistického hodnocení</w:t>
            </w:r>
          </w:p>
          <w:p w14:paraId="06D01FC7" w14:textId="77777777" w:rsidR="00EF22E8" w:rsidRPr="00F46E8A" w:rsidRDefault="00EF22E8" w:rsidP="00EF22E8">
            <w:pPr>
              <w:tabs>
                <w:tab w:val="left" w:pos="328"/>
              </w:tabs>
              <w:rPr>
                <w:b/>
                <w:color w:val="000000" w:themeColor="text1"/>
              </w:rPr>
            </w:pPr>
          </w:p>
          <w:p w14:paraId="795FBD87" w14:textId="77777777" w:rsidR="00EF22E8" w:rsidRPr="00F46E8A" w:rsidRDefault="00EF22E8" w:rsidP="00EF22E8">
            <w:pPr>
              <w:tabs>
                <w:tab w:val="left" w:pos="328"/>
              </w:tabs>
              <w:rPr>
                <w:b/>
                <w:color w:val="000000" w:themeColor="text1"/>
              </w:rPr>
            </w:pPr>
            <w:r w:rsidRPr="00F46E8A">
              <w:rPr>
                <w:b/>
                <w:color w:val="000000" w:themeColor="text1"/>
              </w:rPr>
              <w:t>Odborné dovednosti:</w:t>
            </w:r>
          </w:p>
          <w:p w14:paraId="4CBA559D" w14:textId="77777777" w:rsidR="0016083C" w:rsidRPr="00F46E8A" w:rsidRDefault="0016083C" w:rsidP="00E6629A">
            <w:pPr>
              <w:pStyle w:val="Odstavecseseznamem"/>
              <w:numPr>
                <w:ilvl w:val="0"/>
                <w:numId w:val="8"/>
              </w:numPr>
              <w:ind w:left="170" w:hanging="170"/>
              <w:jc w:val="both"/>
            </w:pPr>
            <w:r w:rsidRPr="00F46E8A">
              <w:t>provést běžné způsoby zpracování a přípravy vzorků pro analýzu vybraných analytů</w:t>
            </w:r>
          </w:p>
          <w:p w14:paraId="237343F9" w14:textId="77777777" w:rsidR="0016083C" w:rsidRPr="00F46E8A" w:rsidRDefault="0016083C" w:rsidP="00E6629A">
            <w:pPr>
              <w:pStyle w:val="Odstavecseseznamem"/>
              <w:numPr>
                <w:ilvl w:val="0"/>
                <w:numId w:val="8"/>
              </w:numPr>
              <w:ind w:left="170" w:hanging="170"/>
              <w:jc w:val="both"/>
            </w:pPr>
            <w:r w:rsidRPr="00F46E8A">
              <w:t>provést běžné způsoby izolace analytů z matrice</w:t>
            </w:r>
          </w:p>
          <w:p w14:paraId="18037C6E" w14:textId="77777777" w:rsidR="0016083C" w:rsidRPr="00F46E8A" w:rsidRDefault="0016083C" w:rsidP="00E6629A">
            <w:pPr>
              <w:pStyle w:val="Odstavecseseznamem"/>
              <w:numPr>
                <w:ilvl w:val="0"/>
                <w:numId w:val="8"/>
              </w:numPr>
              <w:ind w:left="170" w:hanging="170"/>
              <w:jc w:val="both"/>
            </w:pPr>
            <w:r w:rsidRPr="00F46E8A">
              <w:t>provést běžné způsoby oddělení matrice od analytu</w:t>
            </w:r>
          </w:p>
          <w:p w14:paraId="58C93AB0" w14:textId="77777777" w:rsidR="0016083C" w:rsidRPr="00F46E8A" w:rsidRDefault="0016083C" w:rsidP="00E6629A">
            <w:pPr>
              <w:pStyle w:val="Odstavecseseznamem"/>
              <w:numPr>
                <w:ilvl w:val="0"/>
                <w:numId w:val="8"/>
              </w:numPr>
              <w:ind w:left="170" w:hanging="170"/>
              <w:jc w:val="both"/>
            </w:pPr>
            <w:r w:rsidRPr="00F46E8A">
              <w:t>provést běžné analýzy vybraných analytů metodami MAS, HPLC a GC ave spojení s MS</w:t>
            </w:r>
          </w:p>
          <w:p w14:paraId="64C5493E" w14:textId="773F7B71" w:rsidR="00EF22E8" w:rsidRPr="0016083C" w:rsidRDefault="0016083C" w:rsidP="00E6629A">
            <w:pPr>
              <w:pStyle w:val="Odstavecseseznamem"/>
              <w:numPr>
                <w:ilvl w:val="0"/>
                <w:numId w:val="8"/>
              </w:numPr>
              <w:ind w:left="170" w:hanging="170"/>
              <w:jc w:val="both"/>
            </w:pPr>
            <w:r w:rsidRPr="00F46E8A">
              <w:t>vyhodnotit a interpretovat naměřené výsledky s případným statistickým zpracováním ve vztahu k falšování</w:t>
            </w:r>
          </w:p>
        </w:tc>
      </w:tr>
      <w:tr w:rsidR="009F1539" w14:paraId="2F5D87EA" w14:textId="77777777" w:rsidTr="00FA4FEE">
        <w:trPr>
          <w:gridBefore w:val="1"/>
          <w:gridAfter w:val="1"/>
          <w:wBefore w:w="116" w:type="dxa"/>
          <w:wAfter w:w="236" w:type="dxa"/>
          <w:trHeight w:val="283"/>
        </w:trPr>
        <w:tc>
          <w:tcPr>
            <w:tcW w:w="3435" w:type="dxa"/>
            <w:gridSpan w:val="3"/>
            <w:tcBorders>
              <w:top w:val="single" w:sz="4" w:space="0" w:color="auto"/>
              <w:bottom w:val="single" w:sz="4" w:space="0" w:color="auto"/>
              <w:right w:val="single" w:sz="4" w:space="0" w:color="auto"/>
            </w:tcBorders>
            <w:shd w:val="clear" w:color="auto" w:fill="F7CAAC"/>
          </w:tcPr>
          <w:p w14:paraId="7C231A18" w14:textId="77777777" w:rsidR="009F1539" w:rsidRPr="005A0406" w:rsidRDefault="009F1539" w:rsidP="00892117">
            <w:pPr>
              <w:jc w:val="both"/>
            </w:pPr>
            <w:r w:rsidRPr="005A0406">
              <w:rPr>
                <w:b/>
              </w:rPr>
              <w:t>Metody výuky</w:t>
            </w:r>
          </w:p>
        </w:tc>
        <w:tc>
          <w:tcPr>
            <w:tcW w:w="6420" w:type="dxa"/>
            <w:gridSpan w:val="10"/>
            <w:tcBorders>
              <w:top w:val="single" w:sz="4" w:space="0" w:color="auto"/>
              <w:left w:val="single" w:sz="4" w:space="0" w:color="auto"/>
              <w:bottom w:val="nil"/>
              <w:right w:val="single" w:sz="4" w:space="0" w:color="auto"/>
            </w:tcBorders>
          </w:tcPr>
          <w:p w14:paraId="69AD1077" w14:textId="77777777" w:rsidR="009F1539" w:rsidRDefault="009F1539" w:rsidP="00892117">
            <w:pPr>
              <w:jc w:val="both"/>
            </w:pPr>
          </w:p>
        </w:tc>
      </w:tr>
      <w:tr w:rsidR="009F1539" w14:paraId="09F06B1C" w14:textId="77777777" w:rsidTr="00FA4FEE">
        <w:trPr>
          <w:gridBefore w:val="1"/>
          <w:gridAfter w:val="1"/>
          <w:wBefore w:w="116" w:type="dxa"/>
          <w:wAfter w:w="236" w:type="dxa"/>
          <w:trHeight w:val="1195"/>
        </w:trPr>
        <w:tc>
          <w:tcPr>
            <w:tcW w:w="9855" w:type="dxa"/>
            <w:gridSpan w:val="13"/>
            <w:tcBorders>
              <w:top w:val="nil"/>
              <w:bottom w:val="single" w:sz="4" w:space="0" w:color="auto"/>
            </w:tcBorders>
          </w:tcPr>
          <w:p w14:paraId="428A2087" w14:textId="77777777" w:rsidR="001F0401" w:rsidRPr="00F46E8A" w:rsidRDefault="001F0401" w:rsidP="001F0401">
            <w:pPr>
              <w:jc w:val="both"/>
              <w:rPr>
                <w:b/>
                <w:bCs/>
                <w:u w:val="single"/>
              </w:rPr>
            </w:pPr>
            <w:r w:rsidRPr="00F46E8A">
              <w:rPr>
                <w:b/>
                <w:bCs/>
                <w:u w:val="single"/>
              </w:rPr>
              <w:t>Metody a přístupy používané ve výuce</w:t>
            </w:r>
          </w:p>
          <w:p w14:paraId="480EBAF3" w14:textId="77777777" w:rsidR="001F0401" w:rsidRPr="00F46E8A" w:rsidRDefault="001F0401" w:rsidP="001F0401">
            <w:pPr>
              <w:pStyle w:val="Nadpis5"/>
              <w:spacing w:before="0"/>
              <w:rPr>
                <w:rFonts w:ascii="Times New Roman" w:eastAsia="Times New Roman" w:hAnsi="Times New Roman" w:cs="Times New Roman"/>
                <w:b/>
                <w:bCs/>
                <w:color w:val="auto"/>
              </w:rPr>
            </w:pPr>
            <w:r w:rsidRPr="00F46E8A">
              <w:rPr>
                <w:rFonts w:ascii="Times New Roman" w:eastAsia="Times New Roman" w:hAnsi="Times New Roman" w:cs="Times New Roman"/>
                <w:b/>
                <w:bCs/>
                <w:color w:val="auto"/>
              </w:rPr>
              <w:t>Pro dosažení odborných znalostí jsou užívány vyučovací metody:</w:t>
            </w:r>
          </w:p>
          <w:p w14:paraId="7826E94B" w14:textId="38F4AFAA" w:rsidR="001F0401" w:rsidRPr="00F46E8A" w:rsidRDefault="00C604AF" w:rsidP="001F0401">
            <w:r w:rsidRPr="00F46E8A">
              <w:rPr>
                <w:color w:val="000000"/>
                <w:shd w:val="clear" w:color="auto" w:fill="FFFFFF"/>
              </w:rPr>
              <w:t>Přednášení, Dialogická (diskuze, rozhovor, brainstorming)</w:t>
            </w:r>
          </w:p>
          <w:p w14:paraId="07D0ED77" w14:textId="77777777" w:rsidR="001F0401" w:rsidRPr="00C604AF" w:rsidRDefault="001F0401" w:rsidP="001F0401">
            <w:pPr>
              <w:jc w:val="both"/>
            </w:pPr>
          </w:p>
          <w:p w14:paraId="3CA99595" w14:textId="77777777" w:rsidR="001A47D6" w:rsidRPr="00F46E8A" w:rsidRDefault="001A47D6" w:rsidP="001A47D6">
            <w:pPr>
              <w:pStyle w:val="Nadpis5"/>
              <w:spacing w:before="0"/>
              <w:rPr>
                <w:rFonts w:ascii="Times New Roman" w:eastAsia="Times New Roman" w:hAnsi="Times New Roman" w:cs="Times New Roman"/>
                <w:b/>
                <w:bCs/>
                <w:color w:val="auto"/>
              </w:rPr>
            </w:pPr>
            <w:r w:rsidRPr="00F46E8A">
              <w:rPr>
                <w:rFonts w:ascii="Times New Roman" w:eastAsia="Times New Roman" w:hAnsi="Times New Roman" w:cs="Times New Roman"/>
                <w:b/>
                <w:bCs/>
                <w:color w:val="auto"/>
              </w:rPr>
              <w:t>Pro dosažení odborných dovedností jsou užívány vyučovací metody:</w:t>
            </w:r>
          </w:p>
          <w:p w14:paraId="50DC509E" w14:textId="77777777" w:rsidR="001A47D6" w:rsidRPr="00C604AF" w:rsidRDefault="001A47D6" w:rsidP="001A47D6">
            <w:r w:rsidRPr="00F46E8A">
              <w:rPr>
                <w:color w:val="000000"/>
                <w:shd w:val="clear" w:color="auto" w:fill="FFFFFF"/>
              </w:rPr>
              <w:t>Laborování, Praktické procvičování</w:t>
            </w:r>
          </w:p>
          <w:p w14:paraId="518F73EB" w14:textId="77777777" w:rsidR="00E24E16" w:rsidRDefault="00E24E16" w:rsidP="007E0314">
            <w:pPr>
              <w:jc w:val="both"/>
            </w:pPr>
          </w:p>
          <w:p w14:paraId="77B9A22C" w14:textId="77777777" w:rsidR="001A47D6" w:rsidRPr="00F46E8A" w:rsidRDefault="001A47D6" w:rsidP="001A47D6">
            <w:pPr>
              <w:pStyle w:val="Nadpis5"/>
              <w:spacing w:before="0"/>
              <w:rPr>
                <w:rFonts w:ascii="Times New Roman" w:eastAsia="Times New Roman" w:hAnsi="Times New Roman" w:cs="Times New Roman"/>
                <w:b/>
                <w:bCs/>
                <w:color w:val="auto"/>
              </w:rPr>
            </w:pPr>
            <w:r w:rsidRPr="00F46E8A">
              <w:rPr>
                <w:rFonts w:ascii="Times New Roman" w:eastAsia="Times New Roman" w:hAnsi="Times New Roman" w:cs="Times New Roman"/>
                <w:b/>
                <w:bCs/>
                <w:color w:val="auto"/>
              </w:rPr>
              <w:lastRenderedPageBreak/>
              <w:t>Očekávané výsledky učení dosažené studiem předmětu jsou ověřovány hodnoticími metodami:</w:t>
            </w:r>
          </w:p>
          <w:p w14:paraId="2CFFA297" w14:textId="77777777" w:rsidR="00F66CBA" w:rsidRDefault="001A47D6" w:rsidP="001A47D6">
            <w:pPr>
              <w:jc w:val="both"/>
              <w:rPr>
                <w:color w:val="000000"/>
              </w:rPr>
            </w:pPr>
            <w:r w:rsidRPr="00F46E8A">
              <w:rPr>
                <w:color w:val="000000"/>
              </w:rPr>
              <w:t>Rozbor produktů pracovní činnosti studenta (technické práce), Písemná zkouška, Známkou</w:t>
            </w:r>
          </w:p>
          <w:p w14:paraId="27B94AE0" w14:textId="77777777" w:rsidR="00F66CBA" w:rsidRDefault="00F66CBA" w:rsidP="001A47D6">
            <w:pPr>
              <w:jc w:val="both"/>
              <w:rPr>
                <w:color w:val="000000"/>
              </w:rPr>
            </w:pPr>
          </w:p>
          <w:p w14:paraId="25C71893" w14:textId="660D4FBF" w:rsidR="001A47D6" w:rsidRPr="00F46E8A" w:rsidRDefault="001A47D6" w:rsidP="001A47D6">
            <w:pPr>
              <w:jc w:val="both"/>
              <w:rPr>
                <w:b/>
                <w:bCs/>
                <w:u w:val="single"/>
              </w:rPr>
            </w:pPr>
            <w:r w:rsidRPr="00F46E8A">
              <w:rPr>
                <w:b/>
                <w:bCs/>
                <w:u w:val="single"/>
              </w:rPr>
              <w:t>Používané didaktické prostředky</w:t>
            </w:r>
          </w:p>
          <w:p w14:paraId="62067D24" w14:textId="77777777" w:rsidR="001A47D6" w:rsidRPr="0071371D" w:rsidRDefault="001A47D6" w:rsidP="001A47D6">
            <w:pPr>
              <w:jc w:val="both"/>
            </w:pPr>
            <w:r w:rsidRPr="00F46E8A">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F46E8A">
              <w:t>dataprojekce</w:t>
            </w:r>
            <w:proofErr w:type="spellEnd"/>
            <w:r w:rsidRPr="00F46E8A">
              <w:t>, výukové počítačové programy, zdroje odborné literatury, prezentace, modely.</w:t>
            </w:r>
          </w:p>
          <w:p w14:paraId="2DFBC1B2" w14:textId="77777777" w:rsidR="001A47D6" w:rsidRPr="0071371D" w:rsidRDefault="001A47D6" w:rsidP="001A47D6">
            <w:pPr>
              <w:jc w:val="both"/>
            </w:pPr>
            <w:r w:rsidRPr="0071371D">
              <w:t> </w:t>
            </w:r>
          </w:p>
          <w:p w14:paraId="3233D7F4" w14:textId="026954A7" w:rsidR="001A47D6" w:rsidRDefault="001A47D6" w:rsidP="001A47D6">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3A3D93" w:rsidRPr="0071371D">
              <w:t>M</w:t>
            </w:r>
            <w:r w:rsidR="003A3D93">
              <w:t>S</w:t>
            </w:r>
            <w:r w:rsidR="003A3D93"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2F9AA7A1" w14:textId="77777777" w:rsidTr="00FA4FEE">
        <w:trPr>
          <w:gridBefore w:val="1"/>
          <w:gridAfter w:val="1"/>
          <w:wBefore w:w="116" w:type="dxa"/>
          <w:wAfter w:w="236" w:type="dxa"/>
          <w:trHeight w:val="265"/>
        </w:trPr>
        <w:tc>
          <w:tcPr>
            <w:tcW w:w="3435" w:type="dxa"/>
            <w:gridSpan w:val="3"/>
            <w:tcBorders>
              <w:top w:val="single" w:sz="4" w:space="0" w:color="auto"/>
            </w:tcBorders>
            <w:shd w:val="clear" w:color="auto" w:fill="F7CAAC"/>
          </w:tcPr>
          <w:p w14:paraId="6749BEE0" w14:textId="77777777" w:rsidR="009F1539" w:rsidRDefault="009F1539" w:rsidP="00892117">
            <w:pPr>
              <w:jc w:val="both"/>
            </w:pPr>
            <w:r>
              <w:rPr>
                <w:b/>
              </w:rPr>
              <w:lastRenderedPageBreak/>
              <w:t>Studijní literatura a studijní pomůcky</w:t>
            </w:r>
          </w:p>
        </w:tc>
        <w:tc>
          <w:tcPr>
            <w:tcW w:w="6420" w:type="dxa"/>
            <w:gridSpan w:val="10"/>
            <w:tcBorders>
              <w:top w:val="single" w:sz="4" w:space="0" w:color="auto"/>
              <w:bottom w:val="nil"/>
            </w:tcBorders>
          </w:tcPr>
          <w:p w14:paraId="132C8FF0" w14:textId="77777777" w:rsidR="009F1539" w:rsidRDefault="009F1539" w:rsidP="00892117">
            <w:pPr>
              <w:jc w:val="both"/>
            </w:pPr>
          </w:p>
        </w:tc>
      </w:tr>
      <w:tr w:rsidR="009F1539" w14:paraId="6655DE3C" w14:textId="77777777" w:rsidTr="00FA4FEE">
        <w:trPr>
          <w:gridBefore w:val="1"/>
          <w:gridAfter w:val="1"/>
          <w:wBefore w:w="116" w:type="dxa"/>
          <w:wAfter w:w="236" w:type="dxa"/>
          <w:trHeight w:val="1261"/>
        </w:trPr>
        <w:tc>
          <w:tcPr>
            <w:tcW w:w="9855" w:type="dxa"/>
            <w:gridSpan w:val="13"/>
            <w:tcBorders>
              <w:top w:val="nil"/>
            </w:tcBorders>
          </w:tcPr>
          <w:p w14:paraId="5B1DA33A" w14:textId="77777777" w:rsidR="009F1539" w:rsidRPr="00BB311E" w:rsidRDefault="009F1539" w:rsidP="00C41AD0">
            <w:pPr>
              <w:jc w:val="both"/>
              <w:rPr>
                <w:u w:val="single"/>
              </w:rPr>
            </w:pPr>
            <w:r w:rsidRPr="00BB311E">
              <w:rPr>
                <w:u w:val="single"/>
              </w:rPr>
              <w:t>Povinná literatura:</w:t>
            </w:r>
          </w:p>
          <w:p w14:paraId="1B0BDCD0" w14:textId="77777777" w:rsidR="009F1539" w:rsidRPr="00BB311E" w:rsidRDefault="009F1539" w:rsidP="004F6D4C">
            <w:pPr>
              <w:shd w:val="clear" w:color="auto" w:fill="FFFFFF"/>
              <w:jc w:val="both"/>
              <w:rPr>
                <w:color w:val="000000"/>
              </w:rPr>
            </w:pPr>
            <w:r w:rsidRPr="00BB311E">
              <w:rPr>
                <w:color w:val="000000"/>
              </w:rPr>
              <w:t>VELÍŠEK, J.</w:t>
            </w:r>
            <w:r>
              <w:rPr>
                <w:color w:val="000000"/>
              </w:rPr>
              <w:t xml:space="preserve">, </w:t>
            </w:r>
            <w:r w:rsidRPr="00BB311E">
              <w:rPr>
                <w:color w:val="000000"/>
              </w:rPr>
              <w:t>HAJŠLOVÁ</w:t>
            </w:r>
            <w:r>
              <w:rPr>
                <w:color w:val="000000"/>
              </w:rPr>
              <w:t>, J</w:t>
            </w:r>
            <w:r w:rsidRPr="00BB311E">
              <w:rPr>
                <w:color w:val="000000"/>
              </w:rPr>
              <w:t xml:space="preserve">. Chemie potravin. </w:t>
            </w:r>
            <w:r>
              <w:rPr>
                <w:color w:val="000000"/>
              </w:rPr>
              <w:t>Tábor: OSSIS,</w:t>
            </w:r>
            <w:r w:rsidRPr="00BB311E">
              <w:rPr>
                <w:color w:val="000000"/>
              </w:rPr>
              <w:t xml:space="preserve"> 2009. ISBN 978-80-86659-17-6.</w:t>
            </w:r>
          </w:p>
          <w:p w14:paraId="3122CAE4" w14:textId="77777777" w:rsidR="009F1539" w:rsidRPr="00BB311E" w:rsidRDefault="009F1539" w:rsidP="004F6D4C">
            <w:pPr>
              <w:shd w:val="clear" w:color="auto" w:fill="FFFFFF"/>
              <w:jc w:val="both"/>
              <w:rPr>
                <w:color w:val="000000"/>
              </w:rPr>
            </w:pPr>
            <w:r w:rsidRPr="00BB311E">
              <w:rPr>
                <w:color w:val="000000"/>
              </w:rPr>
              <w:t xml:space="preserve">NIELSEN, S.S. Food </w:t>
            </w:r>
            <w:proofErr w:type="spellStart"/>
            <w:r w:rsidRPr="00BB311E">
              <w:rPr>
                <w:color w:val="000000"/>
              </w:rPr>
              <w:t>Analysis</w:t>
            </w:r>
            <w:proofErr w:type="spellEnd"/>
            <w:r w:rsidRPr="00BB311E">
              <w:rPr>
                <w:color w:val="000000"/>
              </w:rPr>
              <w:t xml:space="preserve">. 5th Ed. New York: </w:t>
            </w:r>
            <w:proofErr w:type="spellStart"/>
            <w:r w:rsidRPr="00BB311E">
              <w:rPr>
                <w:color w:val="000000"/>
              </w:rPr>
              <w:t>Springer</w:t>
            </w:r>
            <w:proofErr w:type="spellEnd"/>
            <w:r w:rsidRPr="00BB311E">
              <w:rPr>
                <w:color w:val="000000"/>
              </w:rPr>
              <w:t>, 2017. ISBN 978-3-319-45774-1.</w:t>
            </w:r>
          </w:p>
          <w:p w14:paraId="1ECE5091" w14:textId="2DF5321D" w:rsidR="009F1539" w:rsidDel="00A46EFD" w:rsidRDefault="009F1539" w:rsidP="004F6D4C">
            <w:pPr>
              <w:shd w:val="clear" w:color="auto" w:fill="FFFFFF"/>
              <w:jc w:val="both"/>
              <w:rPr>
                <w:del w:id="78" w:author="Natálie Honková" w:date="2025-01-14T09:52:00Z"/>
                <w:color w:val="000000"/>
              </w:rPr>
            </w:pPr>
            <w:del w:id="79" w:author="Natálie Honková" w:date="2025-01-14T09:52:00Z">
              <w:r w:rsidRPr="00BB311E" w:rsidDel="00A46EFD">
                <w:rPr>
                  <w:color w:val="000000"/>
                </w:rPr>
                <w:delText>PRÍBELA, A. Analýza potravin. Bratislava: STU</w:delText>
              </w:r>
              <w:r w:rsidRPr="000561EF" w:rsidDel="00A46EFD">
                <w:rPr>
                  <w:color w:val="000000"/>
                </w:rPr>
                <w:delText>, 1991.</w:delText>
              </w:r>
              <w:r w:rsidRPr="00BB311E" w:rsidDel="00A46EFD">
                <w:rPr>
                  <w:color w:val="000000"/>
                </w:rPr>
                <w:delText xml:space="preserve"> ISBN 80-227-0398-2.</w:delText>
              </w:r>
            </w:del>
          </w:p>
          <w:p w14:paraId="6540770C" w14:textId="28A5489D" w:rsidR="00A46EFD" w:rsidRPr="00BB311E" w:rsidRDefault="00A46EFD" w:rsidP="004F6D4C">
            <w:pPr>
              <w:shd w:val="clear" w:color="auto" w:fill="FFFFFF"/>
              <w:jc w:val="both"/>
              <w:rPr>
                <w:ins w:id="80" w:author="Natálie Honková" w:date="2025-01-14T09:52:00Z"/>
                <w:color w:val="000000"/>
              </w:rPr>
            </w:pPr>
            <w:ins w:id="81" w:author="Natálie Honková" w:date="2025-01-14T09:52:00Z">
              <w:r>
                <w:rPr>
                  <w:color w:val="000000"/>
                </w:rPr>
                <w:t>ČÍŽKOVÁ, H.</w:t>
              </w:r>
              <w:r>
                <w:t xml:space="preserve"> Falšování potravin. </w:t>
              </w:r>
            </w:ins>
            <w:ins w:id="82" w:author="Natálie Honková" w:date="2025-01-14T09:56:00Z">
              <w:r w:rsidR="00EB36D1">
                <w:t xml:space="preserve">Praha: </w:t>
              </w:r>
            </w:ins>
            <w:proofErr w:type="spellStart"/>
            <w:ins w:id="83" w:author="Natálie Honková" w:date="2025-01-14T09:52:00Z">
              <w:r>
                <w:t>Verlag</w:t>
              </w:r>
              <w:proofErr w:type="spellEnd"/>
              <w:r>
                <w:t xml:space="preserve"> </w:t>
              </w:r>
              <w:proofErr w:type="spellStart"/>
              <w:r>
                <w:t>Dashöfer</w:t>
              </w:r>
              <w:proofErr w:type="spellEnd"/>
              <w:r>
                <w:t xml:space="preserve">, 2019. 114 s. ISBN </w:t>
              </w:r>
              <w:r w:rsidRPr="00F93F76">
                <w:t>978-80-87963-88-3</w:t>
              </w:r>
              <w:r>
                <w:t>.</w:t>
              </w:r>
            </w:ins>
          </w:p>
          <w:p w14:paraId="6BF585F1" w14:textId="6C3D3520" w:rsidR="009F1539" w:rsidDel="00C41AD0" w:rsidRDefault="009F1539" w:rsidP="004F6D4C">
            <w:pPr>
              <w:shd w:val="clear" w:color="auto" w:fill="FFFFFF"/>
              <w:jc w:val="both"/>
              <w:rPr>
                <w:del w:id="84" w:author="Natálie Honková" w:date="2025-01-14T14:29:00Z"/>
                <w:color w:val="000000"/>
              </w:rPr>
            </w:pPr>
            <w:del w:id="85" w:author="Natálie Honková" w:date="2025-01-14T14:29:00Z">
              <w:r w:rsidRPr="00C41AD0" w:rsidDel="00C41AD0">
                <w:rPr>
                  <w:color w:val="000000"/>
                </w:rPr>
                <w:delText>KLOUDA, P. Moderní analytické metody. 2. vyd. Ostrava: Nakladatelství Pavel Klouda, 2003. ISBN 9788086369075.</w:delText>
              </w:r>
            </w:del>
          </w:p>
          <w:p w14:paraId="2EAE29C6" w14:textId="77777777" w:rsidR="004F6D4C" w:rsidRDefault="004F6D4C" w:rsidP="004F6D4C">
            <w:pPr>
              <w:jc w:val="both"/>
              <w:rPr>
                <w:ins w:id="86" w:author="Natálie Honková" w:date="2025-01-14T15:38:00Z"/>
              </w:rPr>
            </w:pPr>
            <w:ins w:id="87" w:author="Natálie Honková" w:date="2025-01-14T15:38:00Z">
              <w:r w:rsidRPr="004F6049">
                <w:rPr>
                  <w:caps/>
                </w:rPr>
                <w:t>González-Domínguez</w:t>
              </w:r>
              <w:r w:rsidRPr="004F6049">
                <w:t xml:space="preserve">, R. (Ed.) Food </w:t>
              </w:r>
              <w:proofErr w:type="spellStart"/>
              <w:r w:rsidRPr="004F6049">
                <w:t>Authentication</w:t>
              </w:r>
              <w:proofErr w:type="spellEnd"/>
              <w:r w:rsidRPr="004F6049">
                <w:t xml:space="preserve">: </w:t>
              </w:r>
              <w:proofErr w:type="spellStart"/>
              <w:r w:rsidRPr="004F6049">
                <w:t>Techniques</w:t>
              </w:r>
              <w:proofErr w:type="spellEnd"/>
              <w:r w:rsidRPr="004F6049">
                <w:t xml:space="preserve">, </w:t>
              </w:r>
              <w:proofErr w:type="spellStart"/>
              <w:r w:rsidRPr="004F6049">
                <w:t>Trends</w:t>
              </w:r>
              <w:proofErr w:type="spellEnd"/>
              <w:r w:rsidRPr="004F6049">
                <w:t xml:space="preserve"> and </w:t>
              </w:r>
              <w:proofErr w:type="spellStart"/>
              <w:r w:rsidRPr="004F6049">
                <w:t>Emerging</w:t>
              </w:r>
              <w:proofErr w:type="spellEnd"/>
              <w:r w:rsidRPr="004F6049">
                <w:t xml:space="preserve"> </w:t>
              </w:r>
              <w:proofErr w:type="spellStart"/>
              <w:r w:rsidRPr="004F6049">
                <w:t>Approaches</w:t>
              </w:r>
              <w:proofErr w:type="spellEnd"/>
              <w:r w:rsidRPr="004F6049">
                <w:t xml:space="preserve">. </w:t>
              </w:r>
              <w:proofErr w:type="spellStart"/>
              <w:r w:rsidRPr="004F6049">
                <w:t>Basel</w:t>
              </w:r>
              <w:proofErr w:type="spellEnd"/>
              <w:r w:rsidRPr="004F6049">
                <w:t xml:space="preserve">: MDPI, 2020. ISBN ISBN978-3-03928-748-2. Dostupné z: </w:t>
              </w:r>
              <w:r w:rsidRPr="004F6049">
                <w:fldChar w:fldCharType="begin"/>
              </w:r>
              <w:r w:rsidRPr="004F6049">
                <w:instrText xml:space="preserve"> HYPERLINK "https://www.mdpi.com/books/reprint/2185-food-authentication" </w:instrText>
              </w:r>
              <w:r w:rsidRPr="004F6049">
                <w:fldChar w:fldCharType="separate"/>
              </w:r>
              <w:r w:rsidRPr="004F6049">
                <w:rPr>
                  <w:rStyle w:val="Hypertextovodkaz"/>
                </w:rPr>
                <w:t>https://www.mdpi.com/books/reprint/2185-food-authentication</w:t>
              </w:r>
              <w:r w:rsidRPr="004F6049">
                <w:fldChar w:fldCharType="end"/>
              </w:r>
              <w:r w:rsidRPr="004F6049">
                <w:t>.</w:t>
              </w:r>
            </w:ins>
          </w:p>
          <w:p w14:paraId="45206264" w14:textId="659CC6B2" w:rsidR="009F1539" w:rsidRDefault="004F6D4C" w:rsidP="004F6D4C">
            <w:pPr>
              <w:jc w:val="both"/>
              <w:rPr>
                <w:ins w:id="88" w:author="Natálie Honková" w:date="2025-01-14T15:38:00Z"/>
              </w:rPr>
            </w:pPr>
            <w:ins w:id="89" w:author="Natálie Honková" w:date="2025-01-14T15:38:00Z">
              <w:r w:rsidRPr="004F6049">
                <w:rPr>
                  <w:color w:val="000000"/>
                  <w:shd w:val="clear" w:color="auto" w:fill="FFFFFF"/>
                </w:rPr>
                <w:t>SUN, D.W. </w:t>
              </w:r>
              <w:proofErr w:type="spellStart"/>
              <w:r w:rsidRPr="004F6049">
                <w:rPr>
                  <w:color w:val="000000"/>
                  <w:shd w:val="clear" w:color="auto" w:fill="FFFFFF"/>
                </w:rPr>
                <w:t>Modern</w:t>
              </w:r>
              <w:proofErr w:type="spellEnd"/>
              <w:r w:rsidRPr="004F6049">
                <w:rPr>
                  <w:color w:val="000000"/>
                  <w:shd w:val="clear" w:color="auto" w:fill="FFFFFF"/>
                </w:rPr>
                <w:t xml:space="preserve"> </w:t>
              </w:r>
              <w:proofErr w:type="spellStart"/>
              <w:r>
                <w:rPr>
                  <w:color w:val="000000"/>
                  <w:shd w:val="clear" w:color="auto" w:fill="FFFFFF"/>
                </w:rPr>
                <w:t>T</w:t>
              </w:r>
              <w:r w:rsidRPr="004F6049">
                <w:rPr>
                  <w:color w:val="000000"/>
                  <w:shd w:val="clear" w:color="auto" w:fill="FFFFFF"/>
                </w:rPr>
                <w:t>echniques</w:t>
              </w:r>
              <w:proofErr w:type="spellEnd"/>
              <w:r w:rsidRPr="004F6049">
                <w:rPr>
                  <w:color w:val="000000"/>
                  <w:shd w:val="clear" w:color="auto" w:fill="FFFFFF"/>
                </w:rPr>
                <w:t xml:space="preserve"> </w:t>
              </w:r>
              <w:proofErr w:type="spellStart"/>
              <w:r w:rsidRPr="004F6049">
                <w:rPr>
                  <w:color w:val="000000"/>
                  <w:shd w:val="clear" w:color="auto" w:fill="FFFFFF"/>
                </w:rPr>
                <w:t>for</w:t>
              </w:r>
              <w:proofErr w:type="spellEnd"/>
              <w:r w:rsidRPr="004F6049">
                <w:rPr>
                  <w:color w:val="000000"/>
                  <w:shd w:val="clear" w:color="auto" w:fill="FFFFFF"/>
                </w:rPr>
                <w:t xml:space="preserve"> </w:t>
              </w:r>
              <w:r>
                <w:rPr>
                  <w:color w:val="000000"/>
                  <w:shd w:val="clear" w:color="auto" w:fill="FFFFFF"/>
                </w:rPr>
                <w:t>F</w:t>
              </w:r>
              <w:r w:rsidRPr="004F6049">
                <w:rPr>
                  <w:color w:val="000000"/>
                  <w:shd w:val="clear" w:color="auto" w:fill="FFFFFF"/>
                </w:rPr>
                <w:t xml:space="preserve">ood </w:t>
              </w:r>
              <w:proofErr w:type="spellStart"/>
              <w:r>
                <w:rPr>
                  <w:color w:val="000000"/>
                  <w:shd w:val="clear" w:color="auto" w:fill="FFFFFF"/>
                </w:rPr>
                <w:t>A</w:t>
              </w:r>
              <w:r w:rsidRPr="004F6049">
                <w:rPr>
                  <w:color w:val="000000"/>
                  <w:shd w:val="clear" w:color="auto" w:fill="FFFFFF"/>
                </w:rPr>
                <w:t>uthentication</w:t>
              </w:r>
              <w:proofErr w:type="spellEnd"/>
              <w:r w:rsidRPr="004F6049">
                <w:rPr>
                  <w:color w:val="000000"/>
                  <w:shd w:val="clear" w:color="auto" w:fill="FFFFFF"/>
                </w:rPr>
                <w:t xml:space="preserve">. 2nd Ed. London: </w:t>
              </w:r>
              <w:proofErr w:type="spellStart"/>
              <w:r w:rsidRPr="004F6049">
                <w:rPr>
                  <w:color w:val="000000"/>
                  <w:shd w:val="clear" w:color="auto" w:fill="FFFFFF"/>
                </w:rPr>
                <w:t>Academic</w:t>
              </w:r>
              <w:proofErr w:type="spellEnd"/>
              <w:r w:rsidRPr="004F6049">
                <w:rPr>
                  <w:color w:val="000000"/>
                  <w:shd w:val="clear" w:color="auto" w:fill="FFFFFF"/>
                </w:rPr>
                <w:t xml:space="preserve"> </w:t>
              </w:r>
              <w:proofErr w:type="spellStart"/>
              <w:r w:rsidRPr="004F6049">
                <w:rPr>
                  <w:color w:val="000000"/>
                  <w:shd w:val="clear" w:color="auto" w:fill="FFFFFF"/>
                </w:rPr>
                <w:t>Press</w:t>
              </w:r>
              <w:proofErr w:type="spellEnd"/>
              <w:r>
                <w:rPr>
                  <w:color w:val="000000"/>
                  <w:shd w:val="clear" w:color="auto" w:fill="FFFFFF"/>
                </w:rPr>
                <w:t xml:space="preserve">, </w:t>
              </w:r>
              <w:proofErr w:type="spellStart"/>
              <w:r w:rsidRPr="004F6049">
                <w:rPr>
                  <w:color w:val="000000"/>
                  <w:shd w:val="clear" w:color="auto" w:fill="FFFFFF"/>
                </w:rPr>
                <w:t>an</w:t>
              </w:r>
              <w:proofErr w:type="spellEnd"/>
              <w:r w:rsidRPr="004F6049">
                <w:rPr>
                  <w:color w:val="000000"/>
                  <w:shd w:val="clear" w:color="auto" w:fill="FFFFFF"/>
                </w:rPr>
                <w:t xml:space="preserve"> </w:t>
              </w:r>
              <w:proofErr w:type="spellStart"/>
              <w:r w:rsidRPr="004F6049">
                <w:rPr>
                  <w:color w:val="000000"/>
                  <w:shd w:val="clear" w:color="auto" w:fill="FFFFFF"/>
                </w:rPr>
                <w:t>imprint</w:t>
              </w:r>
              <w:proofErr w:type="spellEnd"/>
              <w:r w:rsidRPr="004F6049">
                <w:rPr>
                  <w:color w:val="000000"/>
                  <w:shd w:val="clear" w:color="auto" w:fill="FFFFFF"/>
                </w:rPr>
                <w:t xml:space="preserve"> </w:t>
              </w:r>
              <w:proofErr w:type="spellStart"/>
              <w:r w:rsidRPr="004F6049">
                <w:rPr>
                  <w:color w:val="000000"/>
                  <w:shd w:val="clear" w:color="auto" w:fill="FFFFFF"/>
                </w:rPr>
                <w:t>of</w:t>
              </w:r>
              <w:proofErr w:type="spellEnd"/>
              <w:r w:rsidRPr="004F6049">
                <w:rPr>
                  <w:color w:val="000000"/>
                  <w:shd w:val="clear" w:color="auto" w:fill="FFFFFF"/>
                </w:rPr>
                <w:t xml:space="preserve"> Elsevier, 2018. ISBN 9780128142653. Dostupné z: </w:t>
              </w:r>
              <w:r w:rsidRPr="004F6049">
                <w:rPr>
                  <w:color w:val="000000"/>
                  <w:shd w:val="clear" w:color="auto" w:fill="FFFFFF"/>
                </w:rPr>
                <w:fldChar w:fldCharType="begin"/>
              </w:r>
              <w:r w:rsidRPr="004F6049">
                <w:rPr>
                  <w:color w:val="000000"/>
                  <w:shd w:val="clear" w:color="auto" w:fill="FFFFFF"/>
                </w:rPr>
                <w:instrText xml:space="preserve"> HYPERLINK "https://vufind.katalog.k.utb.cz/Record/kn-on1046085185" </w:instrText>
              </w:r>
              <w:r w:rsidRPr="004F6049">
                <w:rPr>
                  <w:color w:val="000000"/>
                  <w:shd w:val="clear" w:color="auto" w:fill="FFFFFF"/>
                </w:rPr>
                <w:fldChar w:fldCharType="separate"/>
              </w:r>
              <w:r w:rsidRPr="004F6049">
                <w:rPr>
                  <w:rStyle w:val="Hypertextovodkaz"/>
                  <w:shd w:val="clear" w:color="auto" w:fill="FFFFFF"/>
                </w:rPr>
                <w:t>https://vufind.katalog.k.utb.cz/Record/kn-on1046085185</w:t>
              </w:r>
              <w:r w:rsidRPr="004F6049">
                <w:rPr>
                  <w:color w:val="000000"/>
                  <w:shd w:val="clear" w:color="auto" w:fill="FFFFFF"/>
                </w:rPr>
                <w:fldChar w:fldCharType="end"/>
              </w:r>
              <w:r>
                <w:rPr>
                  <w:color w:val="000000"/>
                  <w:shd w:val="clear" w:color="auto" w:fill="FFFFFF"/>
                </w:rPr>
                <w:t>.</w:t>
              </w:r>
            </w:ins>
          </w:p>
          <w:p w14:paraId="33688E6E" w14:textId="77777777" w:rsidR="004F6D4C" w:rsidRPr="00BB311E" w:rsidRDefault="004F6D4C" w:rsidP="004F6D4C">
            <w:pPr>
              <w:jc w:val="both"/>
            </w:pPr>
          </w:p>
          <w:p w14:paraId="066B6947" w14:textId="77777777" w:rsidR="009F1539" w:rsidRPr="00BB311E" w:rsidRDefault="009F1539" w:rsidP="004F6D4C">
            <w:pPr>
              <w:jc w:val="both"/>
              <w:rPr>
                <w:u w:val="single"/>
              </w:rPr>
            </w:pPr>
            <w:r w:rsidRPr="00BB311E">
              <w:rPr>
                <w:u w:val="single"/>
              </w:rPr>
              <w:t>Doporučená literatura:</w:t>
            </w:r>
          </w:p>
          <w:p w14:paraId="61B27F30" w14:textId="25405FC7" w:rsidR="009F1539" w:rsidDel="00C41AD0" w:rsidRDefault="009F1539" w:rsidP="004F6D4C">
            <w:pPr>
              <w:shd w:val="clear" w:color="auto" w:fill="FFFFFF"/>
              <w:jc w:val="both"/>
              <w:rPr>
                <w:del w:id="90" w:author="Natálie Honková" w:date="2025-01-14T14:29:00Z"/>
                <w:color w:val="000000"/>
              </w:rPr>
            </w:pPr>
            <w:del w:id="91" w:author="Natálie Honková" w:date="2025-01-14T14:29:00Z">
              <w:r w:rsidRPr="00C41AD0" w:rsidDel="00C41AD0">
                <w:rPr>
                  <w:color w:val="000000"/>
                </w:rPr>
                <w:delText>NELMS, S.M. ICP Mass Spectrometry Handbook. Oxford: Blackwell, 2005. ISBN 978-1-405-10916-1.</w:delText>
              </w:r>
            </w:del>
          </w:p>
          <w:p w14:paraId="31A72C49" w14:textId="75F40AED" w:rsidR="00C41AD0" w:rsidRPr="00C41AD0" w:rsidRDefault="00C41AD0" w:rsidP="004F6D4C">
            <w:pPr>
              <w:jc w:val="both"/>
              <w:rPr>
                <w:ins w:id="92" w:author="Natálie Honková" w:date="2025-01-14T14:29:00Z"/>
                <w:color w:val="000000"/>
              </w:rPr>
            </w:pPr>
            <w:ins w:id="93" w:author="Natálie Honková" w:date="2025-01-14T14:29:00Z">
              <w:r w:rsidRPr="004F6049">
                <w:rPr>
                  <w:caps/>
                </w:rPr>
                <w:t>Verma,</w:t>
              </w:r>
              <w:r w:rsidRPr="004F6049">
                <w:t xml:space="preserve"> M.L. (Ed.) </w:t>
              </w:r>
              <w:proofErr w:type="spellStart"/>
              <w:r w:rsidRPr="004F6049">
                <w:t>Biotechnological</w:t>
              </w:r>
              <w:proofErr w:type="spellEnd"/>
              <w:r w:rsidRPr="004F6049">
                <w:t xml:space="preserve"> </w:t>
              </w:r>
              <w:proofErr w:type="spellStart"/>
              <w:r w:rsidRPr="004F6049">
                <w:t>Approaches</w:t>
              </w:r>
              <w:proofErr w:type="spellEnd"/>
              <w:r w:rsidRPr="004F6049">
                <w:t xml:space="preserve"> in Food </w:t>
              </w:r>
              <w:proofErr w:type="spellStart"/>
              <w:r w:rsidRPr="004F6049">
                <w:t>Adulterants</w:t>
              </w:r>
              <w:proofErr w:type="spellEnd"/>
              <w:r w:rsidRPr="004F6049">
                <w:t xml:space="preserve">. </w:t>
              </w:r>
              <w:proofErr w:type="spellStart"/>
              <w:r w:rsidRPr="004F6049">
                <w:t>Boca</w:t>
              </w:r>
              <w:proofErr w:type="spellEnd"/>
              <w:r w:rsidRPr="004F6049">
                <w:t xml:space="preserve"> </w:t>
              </w:r>
              <w:proofErr w:type="spellStart"/>
              <w:r w:rsidRPr="004F6049">
                <w:t>Raton</w:t>
              </w:r>
              <w:proofErr w:type="spellEnd"/>
              <w:r w:rsidRPr="004F6049">
                <w:t xml:space="preserve">: CRC </w:t>
              </w:r>
              <w:proofErr w:type="spellStart"/>
              <w:r w:rsidRPr="004F6049">
                <w:t>Press</w:t>
              </w:r>
              <w:proofErr w:type="spellEnd"/>
              <w:r w:rsidRPr="004F6049">
                <w:t>, 2022. ISBN 9780367369866.</w:t>
              </w:r>
            </w:ins>
          </w:p>
          <w:p w14:paraId="17C64FB3" w14:textId="0234CD46" w:rsidR="009F1539" w:rsidDel="00EB36D1" w:rsidRDefault="009F1539" w:rsidP="004F6D4C">
            <w:pPr>
              <w:shd w:val="clear" w:color="auto" w:fill="FFFFFF"/>
              <w:jc w:val="both"/>
              <w:rPr>
                <w:del w:id="94" w:author="Natálie Honková" w:date="2025-01-14T09:53:00Z"/>
                <w:color w:val="000000"/>
              </w:rPr>
            </w:pPr>
            <w:del w:id="95" w:author="Natálie Honková" w:date="2025-01-14T09:53:00Z">
              <w:r w:rsidRPr="00BB311E" w:rsidDel="00EB36D1">
                <w:rPr>
                  <w:color w:val="000000"/>
                </w:rPr>
                <w:delText>POMERANZ, Y., MELOAN, C.E. Food Analysis – Theory and Practice. 3rd Ed. New York: ITP</w:delText>
              </w:r>
              <w:r w:rsidRPr="000561EF" w:rsidDel="00EB36D1">
                <w:rPr>
                  <w:color w:val="000000"/>
                </w:rPr>
                <w:delText>, 1994.</w:delText>
              </w:r>
              <w:r w:rsidRPr="00BB311E" w:rsidDel="00EB36D1">
                <w:rPr>
                  <w:color w:val="000000"/>
                </w:rPr>
                <w:delText xml:space="preserve"> ISBN 978-1-4615-69985.</w:delText>
              </w:r>
            </w:del>
          </w:p>
          <w:p w14:paraId="3EB3A808" w14:textId="7E872AE1" w:rsidR="00EB36D1" w:rsidRDefault="00EB36D1" w:rsidP="004F6D4C">
            <w:pPr>
              <w:shd w:val="clear" w:color="auto" w:fill="FFFFFF"/>
              <w:jc w:val="both"/>
              <w:rPr>
                <w:ins w:id="96" w:author="Natálie Honková" w:date="2025-01-14T09:53:00Z"/>
                <w:color w:val="000000"/>
              </w:rPr>
            </w:pPr>
            <w:ins w:id="97" w:author="Natálie Honková" w:date="2025-01-14T09:53:00Z">
              <w:r>
                <w:rPr>
                  <w:color w:val="000000"/>
                </w:rPr>
                <w:t xml:space="preserve">ČÍŽKOVÁ, H. </w:t>
              </w:r>
              <w:r w:rsidRPr="004453A4">
                <w:t xml:space="preserve">Metody </w:t>
              </w:r>
              <w:r>
                <w:t xml:space="preserve">a kritéria </w:t>
              </w:r>
              <w:r w:rsidRPr="004453A4">
                <w:t>pro ověřování autenticity potravin a potravinářských surovin</w:t>
              </w:r>
              <w:r>
                <w:t xml:space="preserve">. </w:t>
              </w:r>
            </w:ins>
            <w:ins w:id="98" w:author="Natálie Honková" w:date="2025-01-14T09:57:00Z">
              <w:r>
                <w:t xml:space="preserve">Ostrava: </w:t>
              </w:r>
            </w:ins>
            <w:proofErr w:type="spellStart"/>
            <w:ins w:id="99" w:author="Natálie Honková" w:date="2025-01-14T09:53:00Z">
              <w:r>
                <w:t>Key</w:t>
              </w:r>
              <w:proofErr w:type="spellEnd"/>
              <w:r>
                <w:t xml:space="preserve"> </w:t>
              </w:r>
              <w:proofErr w:type="spellStart"/>
              <w:r>
                <w:t>Publishing</w:t>
              </w:r>
              <w:proofErr w:type="spellEnd"/>
              <w:r>
                <w:t xml:space="preserve">, 2011. 127 s. ISBN </w:t>
              </w:r>
              <w:r w:rsidRPr="004453A4">
                <w:t>9788074181245</w:t>
              </w:r>
              <w:r>
                <w:t>.</w:t>
              </w:r>
            </w:ins>
          </w:p>
          <w:p w14:paraId="2DEC31C9" w14:textId="77777777" w:rsidR="009F1539" w:rsidRPr="00BB311E" w:rsidRDefault="009F1539" w:rsidP="004F6D4C">
            <w:pPr>
              <w:shd w:val="clear" w:color="auto" w:fill="FFFFFF"/>
              <w:jc w:val="both"/>
              <w:rPr>
                <w:color w:val="000000"/>
              </w:rPr>
            </w:pPr>
            <w:r w:rsidRPr="00C41AD0">
              <w:rPr>
                <w:color w:val="000000"/>
              </w:rPr>
              <w:t>GROB, R.L., BARRY, E.F. (</w:t>
            </w:r>
            <w:proofErr w:type="spellStart"/>
            <w:r w:rsidRPr="00C41AD0">
              <w:rPr>
                <w:color w:val="000000"/>
              </w:rPr>
              <w:t>Eds</w:t>
            </w:r>
            <w:proofErr w:type="spellEnd"/>
            <w:r w:rsidRPr="00C41AD0">
              <w:rPr>
                <w:color w:val="000000"/>
              </w:rPr>
              <w:t xml:space="preserve">.) </w:t>
            </w:r>
            <w:proofErr w:type="spellStart"/>
            <w:r w:rsidRPr="00C41AD0">
              <w:rPr>
                <w:color w:val="000000"/>
              </w:rPr>
              <w:t>Modern</w:t>
            </w:r>
            <w:proofErr w:type="spellEnd"/>
            <w:r w:rsidRPr="00C41AD0">
              <w:rPr>
                <w:color w:val="000000"/>
              </w:rPr>
              <w:t xml:space="preserve"> </w:t>
            </w:r>
            <w:proofErr w:type="spellStart"/>
            <w:r w:rsidRPr="00C41AD0">
              <w:rPr>
                <w:color w:val="000000"/>
              </w:rPr>
              <w:t>Practice</w:t>
            </w:r>
            <w:proofErr w:type="spellEnd"/>
            <w:r w:rsidRPr="00C41AD0">
              <w:rPr>
                <w:color w:val="000000"/>
              </w:rPr>
              <w:t xml:space="preserve"> </w:t>
            </w:r>
            <w:proofErr w:type="spellStart"/>
            <w:r w:rsidRPr="00C41AD0">
              <w:rPr>
                <w:color w:val="000000"/>
              </w:rPr>
              <w:t>of</w:t>
            </w:r>
            <w:proofErr w:type="spellEnd"/>
            <w:r w:rsidRPr="00C41AD0">
              <w:rPr>
                <w:color w:val="000000"/>
              </w:rPr>
              <w:t xml:space="preserve"> </w:t>
            </w:r>
            <w:proofErr w:type="spellStart"/>
            <w:r w:rsidRPr="00C41AD0">
              <w:rPr>
                <w:color w:val="000000"/>
              </w:rPr>
              <w:t>Gas</w:t>
            </w:r>
            <w:proofErr w:type="spellEnd"/>
            <w:r w:rsidRPr="00C41AD0">
              <w:rPr>
                <w:color w:val="000000"/>
              </w:rPr>
              <w:t xml:space="preserve"> </w:t>
            </w:r>
            <w:proofErr w:type="spellStart"/>
            <w:r w:rsidRPr="00C41AD0">
              <w:rPr>
                <w:color w:val="000000"/>
              </w:rPr>
              <w:t>Chromatography</w:t>
            </w:r>
            <w:proofErr w:type="spellEnd"/>
            <w:r w:rsidRPr="00C41AD0">
              <w:rPr>
                <w:color w:val="000000"/>
              </w:rPr>
              <w:t xml:space="preserve">. 4th Ed. New York: J. </w:t>
            </w:r>
            <w:proofErr w:type="spellStart"/>
            <w:r w:rsidRPr="00C41AD0">
              <w:rPr>
                <w:color w:val="000000"/>
              </w:rPr>
              <w:t>Wiley</w:t>
            </w:r>
            <w:proofErr w:type="spellEnd"/>
            <w:r w:rsidRPr="00C41AD0">
              <w:rPr>
                <w:color w:val="000000"/>
              </w:rPr>
              <w:t xml:space="preserve"> and </w:t>
            </w:r>
            <w:proofErr w:type="spellStart"/>
            <w:r w:rsidRPr="00C41AD0">
              <w:rPr>
                <w:color w:val="000000"/>
              </w:rPr>
              <w:t>Sons</w:t>
            </w:r>
            <w:proofErr w:type="spellEnd"/>
            <w:r w:rsidRPr="00C41AD0">
              <w:rPr>
                <w:color w:val="000000"/>
              </w:rPr>
              <w:t>, 2004. ISBN 978-0-471-22983-4.</w:t>
            </w:r>
          </w:p>
          <w:p w14:paraId="593EC8DB" w14:textId="6BBD8F7D" w:rsidR="009F1539" w:rsidRPr="00BB311E" w:rsidDel="007830A3" w:rsidRDefault="009F1539" w:rsidP="004F6D4C">
            <w:pPr>
              <w:shd w:val="clear" w:color="auto" w:fill="FFFFFF"/>
              <w:jc w:val="both"/>
              <w:rPr>
                <w:del w:id="100" w:author="Natálie Honková" w:date="2025-01-14T12:02:00Z"/>
                <w:color w:val="000000"/>
              </w:rPr>
            </w:pPr>
            <w:del w:id="101" w:author="Natálie Honková" w:date="2025-01-14T12:02:00Z">
              <w:r w:rsidRPr="00BB311E" w:rsidDel="007830A3">
                <w:rPr>
                  <w:color w:val="000000"/>
                </w:rPr>
                <w:delText>SUN, D.W. Modern Techniques for Food Authentication.</w:delText>
              </w:r>
              <w:r w:rsidDel="007830A3">
                <w:rPr>
                  <w:color w:val="000000"/>
                </w:rPr>
                <w:delText xml:space="preserve"> </w:delText>
              </w:r>
              <w:r w:rsidRPr="000561EF" w:rsidDel="007830A3">
                <w:rPr>
                  <w:color w:val="000000"/>
                </w:rPr>
                <w:delText>Amsterdam</w:delText>
              </w:r>
              <w:r w:rsidDel="007830A3">
                <w:rPr>
                  <w:color w:val="000000"/>
                </w:rPr>
                <w:delText>,</w:delText>
              </w:r>
              <w:r w:rsidRPr="000561EF" w:rsidDel="007830A3">
                <w:rPr>
                  <w:color w:val="000000"/>
                </w:rPr>
                <w:delText xml:space="preserve"> Boston: Elsevier/Academic Press</w:delText>
              </w:r>
              <w:r w:rsidRPr="00BB311E" w:rsidDel="007830A3">
                <w:rPr>
                  <w:color w:val="000000"/>
                </w:rPr>
                <w:delText>, 2008. ISBN 9780123740854.</w:delText>
              </w:r>
            </w:del>
          </w:p>
          <w:p w14:paraId="58AC556B" w14:textId="77777777" w:rsidR="009F1539" w:rsidRDefault="009F1539" w:rsidP="004F6D4C">
            <w:pPr>
              <w:jc w:val="both"/>
            </w:pPr>
            <w:r w:rsidRPr="00C41AD0">
              <w:rPr>
                <w:color w:val="000000"/>
              </w:rPr>
              <w:t>MEYER, V.R. </w:t>
            </w:r>
            <w:proofErr w:type="spellStart"/>
            <w:r w:rsidRPr="00C41AD0">
              <w:rPr>
                <w:color w:val="000000"/>
              </w:rPr>
              <w:t>Practical</w:t>
            </w:r>
            <w:proofErr w:type="spellEnd"/>
            <w:r w:rsidRPr="00C41AD0">
              <w:rPr>
                <w:color w:val="000000"/>
              </w:rPr>
              <w:t xml:space="preserve"> </w:t>
            </w:r>
            <w:proofErr w:type="spellStart"/>
            <w:r w:rsidRPr="00C41AD0">
              <w:rPr>
                <w:color w:val="000000"/>
              </w:rPr>
              <w:t>High</w:t>
            </w:r>
            <w:proofErr w:type="spellEnd"/>
            <w:r w:rsidRPr="00C41AD0">
              <w:rPr>
                <w:color w:val="000000"/>
              </w:rPr>
              <w:t xml:space="preserve">-Performance </w:t>
            </w:r>
            <w:proofErr w:type="spellStart"/>
            <w:r w:rsidRPr="00C41AD0">
              <w:rPr>
                <w:color w:val="000000"/>
              </w:rPr>
              <w:t>Liquid</w:t>
            </w:r>
            <w:proofErr w:type="spellEnd"/>
            <w:r w:rsidRPr="00C41AD0">
              <w:rPr>
                <w:color w:val="000000"/>
              </w:rPr>
              <w:t xml:space="preserve"> </w:t>
            </w:r>
            <w:proofErr w:type="spellStart"/>
            <w:r w:rsidRPr="00C41AD0">
              <w:rPr>
                <w:color w:val="000000"/>
              </w:rPr>
              <w:t>Chromatography</w:t>
            </w:r>
            <w:proofErr w:type="spellEnd"/>
            <w:r w:rsidRPr="00C41AD0">
              <w:rPr>
                <w:color w:val="000000"/>
              </w:rPr>
              <w:t xml:space="preserve">. 4th Ed. New York: J. </w:t>
            </w:r>
            <w:proofErr w:type="spellStart"/>
            <w:r w:rsidRPr="00C41AD0">
              <w:rPr>
                <w:color w:val="000000"/>
              </w:rPr>
              <w:t>Wiley</w:t>
            </w:r>
            <w:proofErr w:type="spellEnd"/>
            <w:r w:rsidRPr="00C41AD0">
              <w:rPr>
                <w:color w:val="000000"/>
              </w:rPr>
              <w:t xml:space="preserve"> and </w:t>
            </w:r>
            <w:proofErr w:type="spellStart"/>
            <w:r w:rsidRPr="00C41AD0">
              <w:rPr>
                <w:color w:val="000000"/>
              </w:rPr>
              <w:t>Sons</w:t>
            </w:r>
            <w:proofErr w:type="spellEnd"/>
            <w:r w:rsidRPr="00C41AD0">
              <w:rPr>
                <w:color w:val="000000"/>
              </w:rPr>
              <w:t>, 2004. ISBN 978-0-470-68218-0.</w:t>
            </w:r>
          </w:p>
        </w:tc>
      </w:tr>
      <w:tr w:rsidR="009F1539" w14:paraId="10D10212" w14:textId="77777777" w:rsidTr="00FA4FEE">
        <w:trPr>
          <w:gridBefore w:val="1"/>
          <w:gridAfter w:val="1"/>
          <w:wBefore w:w="116" w:type="dxa"/>
          <w:wAfter w:w="236" w:type="dxa"/>
        </w:trPr>
        <w:tc>
          <w:tcPr>
            <w:tcW w:w="9855" w:type="dxa"/>
            <w:gridSpan w:val="13"/>
            <w:tcBorders>
              <w:top w:val="single" w:sz="12" w:space="0" w:color="auto"/>
              <w:left w:val="single" w:sz="2" w:space="0" w:color="auto"/>
              <w:bottom w:val="single" w:sz="2" w:space="0" w:color="auto"/>
              <w:right w:val="single" w:sz="2" w:space="0" w:color="auto"/>
            </w:tcBorders>
            <w:shd w:val="clear" w:color="auto" w:fill="F7CAAC"/>
          </w:tcPr>
          <w:p w14:paraId="073B8103" w14:textId="77777777" w:rsidR="009F1539" w:rsidRDefault="009F1539" w:rsidP="00892117">
            <w:pPr>
              <w:jc w:val="center"/>
              <w:rPr>
                <w:b/>
              </w:rPr>
            </w:pPr>
            <w:r>
              <w:rPr>
                <w:b/>
              </w:rPr>
              <w:t>Informace ke kombinované nebo distanční formě</w:t>
            </w:r>
          </w:p>
        </w:tc>
      </w:tr>
      <w:tr w:rsidR="009F1539" w14:paraId="4176BBB2" w14:textId="77777777" w:rsidTr="00FA4FEE">
        <w:trPr>
          <w:gridBefore w:val="1"/>
          <w:gridAfter w:val="1"/>
          <w:wBefore w:w="116" w:type="dxa"/>
          <w:wAfter w:w="236" w:type="dxa"/>
        </w:trPr>
        <w:tc>
          <w:tcPr>
            <w:tcW w:w="4787" w:type="dxa"/>
            <w:gridSpan w:val="5"/>
            <w:tcBorders>
              <w:top w:val="single" w:sz="2" w:space="0" w:color="auto"/>
            </w:tcBorders>
            <w:shd w:val="clear" w:color="auto" w:fill="F7CAAC"/>
          </w:tcPr>
          <w:p w14:paraId="3D4925EF" w14:textId="77777777" w:rsidR="009F1539" w:rsidRDefault="009F1539" w:rsidP="00892117">
            <w:pPr>
              <w:jc w:val="both"/>
            </w:pPr>
            <w:r>
              <w:rPr>
                <w:b/>
              </w:rPr>
              <w:t>Rozsah konzultací (soustředění)</w:t>
            </w:r>
          </w:p>
        </w:tc>
        <w:tc>
          <w:tcPr>
            <w:tcW w:w="889" w:type="dxa"/>
            <w:tcBorders>
              <w:top w:val="single" w:sz="2" w:space="0" w:color="auto"/>
            </w:tcBorders>
          </w:tcPr>
          <w:p w14:paraId="3A4120E9" w14:textId="77777777" w:rsidR="009F1539" w:rsidRDefault="009F1539" w:rsidP="00892117">
            <w:pPr>
              <w:jc w:val="both"/>
            </w:pPr>
          </w:p>
        </w:tc>
        <w:tc>
          <w:tcPr>
            <w:tcW w:w="4179" w:type="dxa"/>
            <w:gridSpan w:val="7"/>
            <w:tcBorders>
              <w:top w:val="single" w:sz="2" w:space="0" w:color="auto"/>
            </w:tcBorders>
            <w:shd w:val="clear" w:color="auto" w:fill="F7CAAC"/>
          </w:tcPr>
          <w:p w14:paraId="6F985160" w14:textId="77777777" w:rsidR="009F1539" w:rsidRDefault="009F1539" w:rsidP="00892117">
            <w:pPr>
              <w:jc w:val="both"/>
              <w:rPr>
                <w:b/>
              </w:rPr>
            </w:pPr>
            <w:r>
              <w:rPr>
                <w:b/>
              </w:rPr>
              <w:t xml:space="preserve">hodin </w:t>
            </w:r>
          </w:p>
        </w:tc>
      </w:tr>
      <w:tr w:rsidR="009F1539" w14:paraId="6BDB0E2F" w14:textId="77777777" w:rsidTr="00FA4FEE">
        <w:trPr>
          <w:gridBefore w:val="1"/>
          <w:gridAfter w:val="1"/>
          <w:wBefore w:w="116" w:type="dxa"/>
          <w:wAfter w:w="236" w:type="dxa"/>
        </w:trPr>
        <w:tc>
          <w:tcPr>
            <w:tcW w:w="9855" w:type="dxa"/>
            <w:gridSpan w:val="13"/>
            <w:shd w:val="clear" w:color="auto" w:fill="F7CAAC"/>
          </w:tcPr>
          <w:p w14:paraId="030B8431" w14:textId="77777777" w:rsidR="009F1539" w:rsidRDefault="009F1539" w:rsidP="00892117">
            <w:pPr>
              <w:jc w:val="both"/>
              <w:rPr>
                <w:b/>
              </w:rPr>
            </w:pPr>
            <w:r>
              <w:rPr>
                <w:b/>
              </w:rPr>
              <w:t>Informace o způsobu kontaktu s vyučujícím</w:t>
            </w:r>
          </w:p>
        </w:tc>
      </w:tr>
      <w:tr w:rsidR="009F1539" w14:paraId="44F3CDDD" w14:textId="77777777" w:rsidTr="00FA4FEE">
        <w:trPr>
          <w:gridBefore w:val="1"/>
          <w:gridAfter w:val="1"/>
          <w:wBefore w:w="116" w:type="dxa"/>
          <w:wAfter w:w="236" w:type="dxa"/>
          <w:trHeight w:val="1373"/>
        </w:trPr>
        <w:tc>
          <w:tcPr>
            <w:tcW w:w="9855" w:type="dxa"/>
            <w:gridSpan w:val="13"/>
          </w:tcPr>
          <w:p w14:paraId="6C5F1A96" w14:textId="77777777" w:rsidR="009F1539" w:rsidRDefault="009F1539" w:rsidP="00892117">
            <w:pPr>
              <w:jc w:val="both"/>
            </w:pPr>
          </w:p>
          <w:p w14:paraId="6A63C41B" w14:textId="77777777" w:rsidR="001A47D6" w:rsidRDefault="001A47D6" w:rsidP="00892117">
            <w:pPr>
              <w:jc w:val="both"/>
            </w:pPr>
          </w:p>
          <w:p w14:paraId="6240B995" w14:textId="77777777" w:rsidR="001A47D6" w:rsidRDefault="001A47D6" w:rsidP="00892117">
            <w:pPr>
              <w:jc w:val="both"/>
            </w:pPr>
          </w:p>
          <w:p w14:paraId="25AE6304" w14:textId="77777777" w:rsidR="001A47D6" w:rsidRDefault="001A47D6" w:rsidP="00892117">
            <w:pPr>
              <w:jc w:val="both"/>
            </w:pPr>
          </w:p>
          <w:p w14:paraId="1CAE57D9" w14:textId="77777777" w:rsidR="001A47D6" w:rsidRDefault="001A47D6" w:rsidP="00892117">
            <w:pPr>
              <w:jc w:val="both"/>
            </w:pPr>
          </w:p>
          <w:p w14:paraId="56CD9A08" w14:textId="77777777" w:rsidR="001A47D6" w:rsidRDefault="001A47D6" w:rsidP="00892117">
            <w:pPr>
              <w:jc w:val="both"/>
            </w:pPr>
          </w:p>
          <w:p w14:paraId="5EAFC599" w14:textId="77777777" w:rsidR="001A47D6" w:rsidRDefault="001A47D6" w:rsidP="00892117">
            <w:pPr>
              <w:jc w:val="both"/>
            </w:pPr>
          </w:p>
          <w:p w14:paraId="60E4B8B4" w14:textId="77777777" w:rsidR="001A47D6" w:rsidRDefault="001A47D6" w:rsidP="00892117">
            <w:pPr>
              <w:jc w:val="both"/>
            </w:pPr>
          </w:p>
          <w:p w14:paraId="1AAD5833" w14:textId="77777777" w:rsidR="001A47D6" w:rsidRDefault="001A47D6" w:rsidP="00892117">
            <w:pPr>
              <w:jc w:val="both"/>
            </w:pPr>
          </w:p>
          <w:p w14:paraId="0F0834B2" w14:textId="77777777" w:rsidR="001A47D6" w:rsidRDefault="001A47D6" w:rsidP="00892117">
            <w:pPr>
              <w:jc w:val="both"/>
            </w:pPr>
          </w:p>
          <w:p w14:paraId="7A6BF41D" w14:textId="77777777" w:rsidR="001A47D6" w:rsidRDefault="001A47D6" w:rsidP="00892117">
            <w:pPr>
              <w:jc w:val="both"/>
            </w:pPr>
          </w:p>
          <w:p w14:paraId="628383C9" w14:textId="77777777" w:rsidR="001A47D6" w:rsidRDefault="001A47D6" w:rsidP="00892117">
            <w:pPr>
              <w:jc w:val="both"/>
            </w:pPr>
          </w:p>
          <w:p w14:paraId="0BD736F7" w14:textId="77777777" w:rsidR="001A47D6" w:rsidRDefault="001A47D6" w:rsidP="00892117">
            <w:pPr>
              <w:jc w:val="both"/>
            </w:pPr>
          </w:p>
          <w:p w14:paraId="549615E7" w14:textId="77777777" w:rsidR="001A47D6" w:rsidRDefault="001A47D6" w:rsidP="00892117">
            <w:pPr>
              <w:jc w:val="both"/>
            </w:pPr>
          </w:p>
          <w:p w14:paraId="2BF6E116" w14:textId="77777777" w:rsidR="004D0ACB" w:rsidRDefault="004D0ACB" w:rsidP="00892117">
            <w:pPr>
              <w:jc w:val="both"/>
            </w:pPr>
          </w:p>
          <w:p w14:paraId="7C3FA546" w14:textId="77777777" w:rsidR="004D0ACB" w:rsidRDefault="004D0ACB" w:rsidP="00892117">
            <w:pPr>
              <w:jc w:val="both"/>
            </w:pPr>
          </w:p>
          <w:p w14:paraId="13E59B89" w14:textId="77777777" w:rsidR="004D0ACB" w:rsidRDefault="004D0ACB" w:rsidP="00892117">
            <w:pPr>
              <w:jc w:val="both"/>
            </w:pPr>
          </w:p>
          <w:p w14:paraId="2C1F0A61" w14:textId="77777777" w:rsidR="004D0ACB" w:rsidRDefault="004D0ACB" w:rsidP="00892117">
            <w:pPr>
              <w:jc w:val="both"/>
            </w:pPr>
          </w:p>
          <w:p w14:paraId="08700DB6" w14:textId="77777777" w:rsidR="004D0ACB" w:rsidRDefault="004D0ACB" w:rsidP="00892117">
            <w:pPr>
              <w:jc w:val="both"/>
            </w:pPr>
          </w:p>
          <w:p w14:paraId="72D67289" w14:textId="77777777" w:rsidR="004D0ACB" w:rsidRDefault="004D0ACB" w:rsidP="00892117">
            <w:pPr>
              <w:jc w:val="both"/>
            </w:pPr>
          </w:p>
          <w:p w14:paraId="7ADF9008" w14:textId="77777777" w:rsidR="004D0ACB" w:rsidRDefault="004D0ACB" w:rsidP="00892117">
            <w:pPr>
              <w:jc w:val="both"/>
            </w:pPr>
          </w:p>
          <w:p w14:paraId="68F3C173" w14:textId="77777777" w:rsidR="001A47D6" w:rsidRDefault="001A47D6" w:rsidP="00892117">
            <w:pPr>
              <w:jc w:val="both"/>
            </w:pPr>
          </w:p>
          <w:p w14:paraId="24CE5263" w14:textId="76968956" w:rsidR="00FA4FEE" w:rsidRDefault="00FA4FEE" w:rsidP="00892117">
            <w:pPr>
              <w:jc w:val="both"/>
            </w:pPr>
          </w:p>
          <w:p w14:paraId="081F9006" w14:textId="3DE4D952" w:rsidR="00C41AD0" w:rsidRDefault="00C41AD0" w:rsidP="00892117">
            <w:pPr>
              <w:jc w:val="both"/>
            </w:pPr>
          </w:p>
          <w:p w14:paraId="0F71FFE6" w14:textId="2372DD9E" w:rsidR="00C41AD0" w:rsidRDefault="00C41AD0" w:rsidP="00892117">
            <w:pPr>
              <w:jc w:val="both"/>
            </w:pPr>
          </w:p>
          <w:p w14:paraId="50FA38BB" w14:textId="77777777" w:rsidR="00EB36D1" w:rsidRPr="000A353B" w:rsidRDefault="00EB36D1" w:rsidP="00892117">
            <w:pPr>
              <w:jc w:val="both"/>
              <w:rPr>
                <w:sz w:val="14"/>
                <w:szCs w:val="14"/>
              </w:rPr>
            </w:pPr>
          </w:p>
          <w:p w14:paraId="2CB6203F" w14:textId="61FFD4D8" w:rsidR="00EB36D1" w:rsidRDefault="00EB36D1" w:rsidP="00892117">
            <w:pPr>
              <w:jc w:val="both"/>
              <w:rPr>
                <w:sz w:val="14"/>
                <w:szCs w:val="14"/>
              </w:rPr>
            </w:pPr>
          </w:p>
          <w:p w14:paraId="2E955902" w14:textId="77777777" w:rsidR="000A353B" w:rsidRPr="000A353B" w:rsidRDefault="000A353B" w:rsidP="00892117">
            <w:pPr>
              <w:jc w:val="both"/>
              <w:rPr>
                <w:sz w:val="14"/>
                <w:szCs w:val="14"/>
              </w:rPr>
            </w:pPr>
          </w:p>
          <w:p w14:paraId="4DBC1EBB" w14:textId="7F34EEB2" w:rsidR="000A353B" w:rsidRPr="000A353B" w:rsidRDefault="000A353B" w:rsidP="00892117">
            <w:pPr>
              <w:jc w:val="both"/>
              <w:rPr>
                <w:sz w:val="6"/>
                <w:szCs w:val="6"/>
              </w:rPr>
            </w:pPr>
          </w:p>
        </w:tc>
      </w:tr>
      <w:tr w:rsidR="009F1539" w14:paraId="77864B32" w14:textId="77777777" w:rsidTr="00FA4FEE">
        <w:trPr>
          <w:gridBefore w:val="1"/>
          <w:gridAfter w:val="1"/>
          <w:wBefore w:w="116" w:type="dxa"/>
          <w:wAfter w:w="236" w:type="dxa"/>
        </w:trPr>
        <w:tc>
          <w:tcPr>
            <w:tcW w:w="9855" w:type="dxa"/>
            <w:gridSpan w:val="13"/>
            <w:tcBorders>
              <w:bottom w:val="double" w:sz="4" w:space="0" w:color="auto"/>
            </w:tcBorders>
            <w:shd w:val="clear" w:color="auto" w:fill="BDD6EE"/>
          </w:tcPr>
          <w:p w14:paraId="4FD69E5E" w14:textId="1A3B723D" w:rsidR="009F1539" w:rsidRDefault="009F1539" w:rsidP="00892117">
            <w:pPr>
              <w:jc w:val="both"/>
              <w:rPr>
                <w:b/>
                <w:sz w:val="28"/>
              </w:rPr>
            </w:pPr>
            <w:bookmarkStart w:id="102" w:name="_Hlk172564308"/>
            <w:bookmarkEnd w:id="72"/>
            <w:r>
              <w:lastRenderedPageBreak/>
              <w:br w:type="page"/>
            </w:r>
            <w:r>
              <w:rPr>
                <w:b/>
                <w:sz w:val="28"/>
              </w:rPr>
              <w:t>B-III – Charakteristika studijního předmětu</w:t>
            </w:r>
          </w:p>
        </w:tc>
      </w:tr>
      <w:tr w:rsidR="009F1539" w14:paraId="7F9A3428" w14:textId="77777777" w:rsidTr="00FA4FEE">
        <w:trPr>
          <w:gridBefore w:val="1"/>
          <w:gridAfter w:val="1"/>
          <w:wBefore w:w="116" w:type="dxa"/>
          <w:wAfter w:w="236" w:type="dxa"/>
        </w:trPr>
        <w:tc>
          <w:tcPr>
            <w:tcW w:w="3435" w:type="dxa"/>
            <w:gridSpan w:val="3"/>
            <w:tcBorders>
              <w:top w:val="double" w:sz="4" w:space="0" w:color="auto"/>
            </w:tcBorders>
            <w:shd w:val="clear" w:color="auto" w:fill="F7CAAC"/>
          </w:tcPr>
          <w:p w14:paraId="75FFAF34" w14:textId="77777777" w:rsidR="009F1539" w:rsidRDefault="009F1539" w:rsidP="00892117">
            <w:pPr>
              <w:jc w:val="both"/>
              <w:rPr>
                <w:b/>
              </w:rPr>
            </w:pPr>
            <w:r>
              <w:rPr>
                <w:b/>
              </w:rPr>
              <w:t>Název studijního předmětu</w:t>
            </w:r>
          </w:p>
        </w:tc>
        <w:tc>
          <w:tcPr>
            <w:tcW w:w="6420" w:type="dxa"/>
            <w:gridSpan w:val="10"/>
            <w:tcBorders>
              <w:top w:val="double" w:sz="4" w:space="0" w:color="auto"/>
            </w:tcBorders>
          </w:tcPr>
          <w:p w14:paraId="6CF14969" w14:textId="77777777" w:rsidR="009F1539" w:rsidRDefault="009F1539" w:rsidP="00892117">
            <w:pPr>
              <w:jc w:val="both"/>
            </w:pPr>
            <w:bookmarkStart w:id="103" w:name="Akad_dov_v_AJ"/>
            <w:bookmarkEnd w:id="103"/>
            <w:r w:rsidRPr="0084739D">
              <w:rPr>
                <w:b/>
                <w:bCs/>
              </w:rPr>
              <w:t>Akademické dovednosti v angličtině</w:t>
            </w:r>
          </w:p>
        </w:tc>
      </w:tr>
      <w:tr w:rsidR="009F1539" w14:paraId="0E44F871" w14:textId="77777777" w:rsidTr="00FA4FEE">
        <w:trPr>
          <w:gridBefore w:val="1"/>
          <w:gridAfter w:val="1"/>
          <w:wBefore w:w="116" w:type="dxa"/>
          <w:wAfter w:w="236" w:type="dxa"/>
        </w:trPr>
        <w:tc>
          <w:tcPr>
            <w:tcW w:w="3435" w:type="dxa"/>
            <w:gridSpan w:val="3"/>
            <w:shd w:val="clear" w:color="auto" w:fill="F7CAAC"/>
          </w:tcPr>
          <w:p w14:paraId="59CFDBD7" w14:textId="77777777" w:rsidR="009F1539" w:rsidRDefault="009F1539" w:rsidP="00892117">
            <w:pPr>
              <w:jc w:val="both"/>
              <w:rPr>
                <w:b/>
              </w:rPr>
            </w:pPr>
            <w:r>
              <w:rPr>
                <w:b/>
              </w:rPr>
              <w:t>Typ předmětu</w:t>
            </w:r>
          </w:p>
        </w:tc>
        <w:tc>
          <w:tcPr>
            <w:tcW w:w="3057" w:type="dxa"/>
            <w:gridSpan w:val="5"/>
          </w:tcPr>
          <w:p w14:paraId="1631A3F2" w14:textId="77777777" w:rsidR="009F1539" w:rsidRDefault="009F1539" w:rsidP="00892117">
            <w:pPr>
              <w:jc w:val="both"/>
            </w:pPr>
            <w:r>
              <w:t>povinně volitelný</w:t>
            </w:r>
          </w:p>
        </w:tc>
        <w:tc>
          <w:tcPr>
            <w:tcW w:w="2695" w:type="dxa"/>
            <w:gridSpan w:val="4"/>
            <w:shd w:val="clear" w:color="auto" w:fill="F7CAAC"/>
          </w:tcPr>
          <w:p w14:paraId="096B306B" w14:textId="77777777" w:rsidR="009F1539" w:rsidRDefault="009F1539" w:rsidP="00892117">
            <w:pPr>
              <w:jc w:val="both"/>
            </w:pPr>
            <w:r>
              <w:rPr>
                <w:b/>
              </w:rPr>
              <w:t>doporučený ročník / semestr</w:t>
            </w:r>
          </w:p>
        </w:tc>
        <w:tc>
          <w:tcPr>
            <w:tcW w:w="668" w:type="dxa"/>
          </w:tcPr>
          <w:p w14:paraId="702D2081" w14:textId="77777777" w:rsidR="009F1539" w:rsidRDefault="009F1539" w:rsidP="00892117">
            <w:pPr>
              <w:jc w:val="both"/>
            </w:pPr>
            <w:r>
              <w:t>2/ZS</w:t>
            </w:r>
          </w:p>
        </w:tc>
      </w:tr>
      <w:tr w:rsidR="009F1539" w14:paraId="7EF0A883" w14:textId="77777777" w:rsidTr="00FA4FEE">
        <w:trPr>
          <w:gridBefore w:val="1"/>
          <w:gridAfter w:val="1"/>
          <w:wBefore w:w="116" w:type="dxa"/>
          <w:wAfter w:w="236" w:type="dxa"/>
        </w:trPr>
        <w:tc>
          <w:tcPr>
            <w:tcW w:w="3435" w:type="dxa"/>
            <w:gridSpan w:val="3"/>
            <w:shd w:val="clear" w:color="auto" w:fill="F7CAAC"/>
          </w:tcPr>
          <w:p w14:paraId="06FBB908" w14:textId="77777777" w:rsidR="009F1539" w:rsidRDefault="009F1539" w:rsidP="00892117">
            <w:pPr>
              <w:jc w:val="both"/>
              <w:rPr>
                <w:b/>
              </w:rPr>
            </w:pPr>
            <w:r>
              <w:rPr>
                <w:b/>
              </w:rPr>
              <w:t>Rozsah studijního předmětu</w:t>
            </w:r>
          </w:p>
        </w:tc>
        <w:tc>
          <w:tcPr>
            <w:tcW w:w="1352" w:type="dxa"/>
            <w:gridSpan w:val="2"/>
          </w:tcPr>
          <w:p w14:paraId="01F6214E" w14:textId="77777777" w:rsidR="009F1539" w:rsidRDefault="009F1539" w:rsidP="00892117">
            <w:pPr>
              <w:jc w:val="both"/>
            </w:pPr>
            <w:proofErr w:type="gramStart"/>
            <w:r w:rsidRPr="00280F9E">
              <w:t>0p</w:t>
            </w:r>
            <w:proofErr w:type="gramEnd"/>
            <w:r w:rsidRPr="00280F9E">
              <w:t>+2</w:t>
            </w:r>
            <w:r>
              <w:t>0</w:t>
            </w:r>
            <w:r w:rsidRPr="00280F9E">
              <w:t>s+0l</w:t>
            </w:r>
          </w:p>
        </w:tc>
        <w:tc>
          <w:tcPr>
            <w:tcW w:w="889" w:type="dxa"/>
            <w:shd w:val="clear" w:color="auto" w:fill="F7CAAC"/>
          </w:tcPr>
          <w:p w14:paraId="5A68660E" w14:textId="77777777" w:rsidR="009F1539" w:rsidRDefault="009F1539" w:rsidP="00892117">
            <w:pPr>
              <w:jc w:val="both"/>
              <w:rPr>
                <w:b/>
              </w:rPr>
            </w:pPr>
            <w:r>
              <w:rPr>
                <w:b/>
              </w:rPr>
              <w:t xml:space="preserve">hod. </w:t>
            </w:r>
          </w:p>
        </w:tc>
        <w:tc>
          <w:tcPr>
            <w:tcW w:w="816" w:type="dxa"/>
            <w:gridSpan w:val="2"/>
          </w:tcPr>
          <w:p w14:paraId="7220142E" w14:textId="77777777" w:rsidR="009F1539" w:rsidRDefault="009F1539" w:rsidP="00892117">
            <w:pPr>
              <w:jc w:val="both"/>
            </w:pPr>
            <w:r>
              <w:t>20</w:t>
            </w:r>
          </w:p>
        </w:tc>
        <w:tc>
          <w:tcPr>
            <w:tcW w:w="1479" w:type="dxa"/>
            <w:gridSpan w:val="2"/>
            <w:shd w:val="clear" w:color="auto" w:fill="F7CAAC"/>
          </w:tcPr>
          <w:p w14:paraId="53B32B89" w14:textId="77777777" w:rsidR="009F1539" w:rsidRDefault="009F1539" w:rsidP="00892117">
            <w:pPr>
              <w:jc w:val="both"/>
              <w:rPr>
                <w:b/>
              </w:rPr>
            </w:pPr>
            <w:r>
              <w:rPr>
                <w:b/>
              </w:rPr>
              <w:t>kreditů</w:t>
            </w:r>
          </w:p>
        </w:tc>
        <w:tc>
          <w:tcPr>
            <w:tcW w:w="1884" w:type="dxa"/>
            <w:gridSpan w:val="3"/>
          </w:tcPr>
          <w:p w14:paraId="1B9A064E" w14:textId="77777777" w:rsidR="009F1539" w:rsidRDefault="009F1539" w:rsidP="00892117">
            <w:pPr>
              <w:jc w:val="both"/>
            </w:pPr>
            <w:r>
              <w:t>2</w:t>
            </w:r>
          </w:p>
        </w:tc>
      </w:tr>
      <w:tr w:rsidR="009F1539" w14:paraId="1890620D" w14:textId="77777777" w:rsidTr="00FA4FEE">
        <w:trPr>
          <w:gridBefore w:val="1"/>
          <w:gridAfter w:val="1"/>
          <w:wBefore w:w="116" w:type="dxa"/>
          <w:wAfter w:w="236" w:type="dxa"/>
        </w:trPr>
        <w:tc>
          <w:tcPr>
            <w:tcW w:w="3435" w:type="dxa"/>
            <w:gridSpan w:val="3"/>
            <w:shd w:val="clear" w:color="auto" w:fill="F7CAAC"/>
          </w:tcPr>
          <w:p w14:paraId="717DA30C"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0" w:type="dxa"/>
            <w:gridSpan w:val="10"/>
          </w:tcPr>
          <w:p w14:paraId="7BE4EE21" w14:textId="77777777" w:rsidR="009F1539" w:rsidRDefault="009F1539" w:rsidP="00892117">
            <w:pPr>
              <w:jc w:val="both"/>
            </w:pPr>
          </w:p>
        </w:tc>
      </w:tr>
      <w:tr w:rsidR="009F1539" w14:paraId="6FCABB45" w14:textId="77777777" w:rsidTr="00FA4FEE">
        <w:trPr>
          <w:gridBefore w:val="1"/>
          <w:gridAfter w:val="1"/>
          <w:wBefore w:w="116" w:type="dxa"/>
          <w:wAfter w:w="236" w:type="dxa"/>
        </w:trPr>
        <w:tc>
          <w:tcPr>
            <w:tcW w:w="3435" w:type="dxa"/>
            <w:gridSpan w:val="3"/>
            <w:shd w:val="clear" w:color="auto" w:fill="F7CAAC"/>
          </w:tcPr>
          <w:p w14:paraId="760E3C26" w14:textId="77777777" w:rsidR="009F1539" w:rsidRPr="005A0406" w:rsidRDefault="009F1539" w:rsidP="00892117">
            <w:pPr>
              <w:jc w:val="both"/>
              <w:rPr>
                <w:b/>
              </w:rPr>
            </w:pPr>
            <w:r w:rsidRPr="005A0406">
              <w:rPr>
                <w:b/>
              </w:rPr>
              <w:t>Způsob ověření výsledků učení</w:t>
            </w:r>
          </w:p>
        </w:tc>
        <w:tc>
          <w:tcPr>
            <w:tcW w:w="3057" w:type="dxa"/>
            <w:gridSpan w:val="5"/>
            <w:tcBorders>
              <w:bottom w:val="single" w:sz="4" w:space="0" w:color="auto"/>
            </w:tcBorders>
          </w:tcPr>
          <w:p w14:paraId="1B267D2F" w14:textId="77777777" w:rsidR="009F1539" w:rsidRDefault="009F1539" w:rsidP="00892117">
            <w:pPr>
              <w:jc w:val="both"/>
            </w:pPr>
            <w:r>
              <w:t>klasifikovaný zápočet</w:t>
            </w:r>
          </w:p>
        </w:tc>
        <w:tc>
          <w:tcPr>
            <w:tcW w:w="1479" w:type="dxa"/>
            <w:gridSpan w:val="2"/>
            <w:tcBorders>
              <w:bottom w:val="single" w:sz="4" w:space="0" w:color="auto"/>
            </w:tcBorders>
            <w:shd w:val="clear" w:color="auto" w:fill="F7CAAC"/>
          </w:tcPr>
          <w:p w14:paraId="2E9D45D3" w14:textId="77777777" w:rsidR="009F1539" w:rsidRDefault="009F1539" w:rsidP="00892117">
            <w:pPr>
              <w:jc w:val="both"/>
              <w:rPr>
                <w:b/>
              </w:rPr>
            </w:pPr>
            <w:r>
              <w:rPr>
                <w:b/>
              </w:rPr>
              <w:t>Forma výuky</w:t>
            </w:r>
          </w:p>
        </w:tc>
        <w:tc>
          <w:tcPr>
            <w:tcW w:w="1884" w:type="dxa"/>
            <w:gridSpan w:val="3"/>
            <w:tcBorders>
              <w:bottom w:val="single" w:sz="4" w:space="0" w:color="auto"/>
            </w:tcBorders>
          </w:tcPr>
          <w:p w14:paraId="628C69A5" w14:textId="77777777" w:rsidR="009F1539" w:rsidRDefault="009F1539" w:rsidP="00892117">
            <w:pPr>
              <w:jc w:val="both"/>
            </w:pPr>
            <w:r>
              <w:t>semináře</w:t>
            </w:r>
          </w:p>
          <w:p w14:paraId="3FBDCF69" w14:textId="77777777" w:rsidR="009F1539" w:rsidRDefault="009F1539" w:rsidP="00892117">
            <w:pPr>
              <w:jc w:val="both"/>
            </w:pPr>
          </w:p>
        </w:tc>
      </w:tr>
      <w:tr w:rsidR="009F1539" w14:paraId="13CA140F" w14:textId="77777777" w:rsidTr="00FA4FEE">
        <w:trPr>
          <w:gridBefore w:val="1"/>
          <w:gridAfter w:val="1"/>
          <w:wBefore w:w="116" w:type="dxa"/>
          <w:wAfter w:w="236" w:type="dxa"/>
        </w:trPr>
        <w:tc>
          <w:tcPr>
            <w:tcW w:w="3435" w:type="dxa"/>
            <w:gridSpan w:val="3"/>
            <w:shd w:val="clear" w:color="auto" w:fill="F7CAAC"/>
          </w:tcPr>
          <w:p w14:paraId="4F7F34E2" w14:textId="77777777" w:rsidR="009F1539" w:rsidRPr="005A0406" w:rsidRDefault="009F1539" w:rsidP="00892117">
            <w:pPr>
              <w:jc w:val="both"/>
              <w:rPr>
                <w:b/>
              </w:rPr>
            </w:pPr>
            <w:r w:rsidRPr="005A0406">
              <w:rPr>
                <w:b/>
              </w:rPr>
              <w:t>Forma způsobu ověření výsledků učení a další požadavky na studenta</w:t>
            </w:r>
          </w:p>
        </w:tc>
        <w:tc>
          <w:tcPr>
            <w:tcW w:w="6420" w:type="dxa"/>
            <w:gridSpan w:val="10"/>
            <w:tcBorders>
              <w:bottom w:val="single" w:sz="4" w:space="0" w:color="auto"/>
            </w:tcBorders>
          </w:tcPr>
          <w:p w14:paraId="5E1CB4D1" w14:textId="77777777" w:rsidR="009F1539" w:rsidRPr="00DD0E8B" w:rsidRDefault="009F1539" w:rsidP="00892117">
            <w:pPr>
              <w:pStyle w:val="TableParagraph"/>
              <w:ind w:left="0" w:right="57"/>
              <w:jc w:val="both"/>
              <w:rPr>
                <w:sz w:val="20"/>
              </w:rPr>
            </w:pPr>
            <w:r w:rsidRPr="00DD0E8B">
              <w:rPr>
                <w:sz w:val="20"/>
              </w:rPr>
              <w:t>Požadavky k úspěšnému zakončení předmětu:</w:t>
            </w:r>
          </w:p>
          <w:p w14:paraId="0E51934A" w14:textId="77777777" w:rsidR="009F1539" w:rsidRPr="00DD0E8B" w:rsidRDefault="009F1539" w:rsidP="00892117">
            <w:pPr>
              <w:pStyle w:val="TableParagraph"/>
              <w:ind w:left="0" w:right="57"/>
              <w:jc w:val="both"/>
              <w:rPr>
                <w:sz w:val="20"/>
              </w:rPr>
            </w:pPr>
            <w:r w:rsidRPr="00DD0E8B">
              <w:rPr>
                <w:sz w:val="20"/>
              </w:rPr>
              <w:t>1. Docházka (minimum: 80</w:t>
            </w:r>
            <w:r>
              <w:rPr>
                <w:sz w:val="20"/>
              </w:rPr>
              <w:t xml:space="preserve"> </w:t>
            </w:r>
            <w:r w:rsidRPr="00DD0E8B">
              <w:rPr>
                <w:sz w:val="20"/>
              </w:rPr>
              <w:t>%)</w:t>
            </w:r>
            <w:r>
              <w:rPr>
                <w:sz w:val="20"/>
              </w:rPr>
              <w:t>.</w:t>
            </w:r>
          </w:p>
          <w:p w14:paraId="6A8C3DCB" w14:textId="77777777" w:rsidR="009F1539" w:rsidRPr="00DD0E8B" w:rsidRDefault="009F1539" w:rsidP="00892117">
            <w:pPr>
              <w:pStyle w:val="TableParagraph"/>
              <w:ind w:left="0" w:right="57"/>
              <w:jc w:val="both"/>
              <w:rPr>
                <w:sz w:val="20"/>
              </w:rPr>
            </w:pPr>
            <w:r w:rsidRPr="00DD0E8B">
              <w:rPr>
                <w:sz w:val="20"/>
              </w:rPr>
              <w:t>2. Aktivní účast v semináři (pravidelné úkoly)</w:t>
            </w:r>
            <w:r>
              <w:rPr>
                <w:sz w:val="20"/>
              </w:rPr>
              <w:t>.</w:t>
            </w:r>
          </w:p>
          <w:p w14:paraId="212B92A1" w14:textId="77777777" w:rsidR="009F1539" w:rsidRPr="00DD0E8B" w:rsidRDefault="009F1539" w:rsidP="00892117">
            <w:pPr>
              <w:pStyle w:val="TableParagraph"/>
              <w:ind w:left="0" w:right="57"/>
              <w:jc w:val="both"/>
              <w:rPr>
                <w:sz w:val="20"/>
              </w:rPr>
            </w:pPr>
            <w:r w:rsidRPr="00DD0E8B">
              <w:rPr>
                <w:sz w:val="20"/>
              </w:rPr>
              <w:t xml:space="preserve">3. Plnění kurzu v programu </w:t>
            </w:r>
            <w:proofErr w:type="spellStart"/>
            <w:r w:rsidRPr="00DD0E8B">
              <w:rPr>
                <w:sz w:val="20"/>
              </w:rPr>
              <w:t>Moodle</w:t>
            </w:r>
            <w:proofErr w:type="spellEnd"/>
            <w:r>
              <w:rPr>
                <w:sz w:val="20"/>
              </w:rPr>
              <w:t>.</w:t>
            </w:r>
          </w:p>
          <w:p w14:paraId="1FA4E3F6" w14:textId="77777777" w:rsidR="009F1539" w:rsidRDefault="009F1539" w:rsidP="00892117">
            <w:pPr>
              <w:jc w:val="both"/>
            </w:pPr>
            <w:r w:rsidRPr="00DD0E8B">
              <w:t xml:space="preserve">4. </w:t>
            </w:r>
            <w:r>
              <w:t>Písemný test a abstrakt pro vlastní diplomovou práci.</w:t>
            </w:r>
          </w:p>
        </w:tc>
      </w:tr>
      <w:tr w:rsidR="009F1539" w14:paraId="3FDF33DF" w14:textId="77777777" w:rsidTr="00FA4FEE">
        <w:trPr>
          <w:gridBefore w:val="1"/>
          <w:gridAfter w:val="1"/>
          <w:wBefore w:w="116" w:type="dxa"/>
          <w:wAfter w:w="236" w:type="dxa"/>
          <w:trHeight w:val="197"/>
        </w:trPr>
        <w:tc>
          <w:tcPr>
            <w:tcW w:w="3435" w:type="dxa"/>
            <w:gridSpan w:val="3"/>
            <w:tcBorders>
              <w:top w:val="nil"/>
            </w:tcBorders>
            <w:shd w:val="clear" w:color="auto" w:fill="F7CAAC"/>
          </w:tcPr>
          <w:p w14:paraId="4A70460F" w14:textId="77777777" w:rsidR="009F1539" w:rsidRDefault="009F1539" w:rsidP="00892117">
            <w:pPr>
              <w:jc w:val="both"/>
              <w:rPr>
                <w:b/>
              </w:rPr>
            </w:pPr>
            <w:r>
              <w:rPr>
                <w:b/>
              </w:rPr>
              <w:t>Garant předmětu</w:t>
            </w:r>
          </w:p>
        </w:tc>
        <w:tc>
          <w:tcPr>
            <w:tcW w:w="6420" w:type="dxa"/>
            <w:gridSpan w:val="10"/>
            <w:tcBorders>
              <w:top w:val="single" w:sz="4" w:space="0" w:color="auto"/>
            </w:tcBorders>
          </w:tcPr>
          <w:p w14:paraId="503C99A5" w14:textId="77777777" w:rsidR="009F1539" w:rsidRDefault="009F1539" w:rsidP="00892117">
            <w:pPr>
              <w:jc w:val="both"/>
            </w:pPr>
          </w:p>
        </w:tc>
      </w:tr>
      <w:tr w:rsidR="009F1539" w14:paraId="525BA597" w14:textId="77777777" w:rsidTr="00FA4FEE">
        <w:trPr>
          <w:gridBefore w:val="1"/>
          <w:gridAfter w:val="1"/>
          <w:wBefore w:w="116" w:type="dxa"/>
          <w:wAfter w:w="236" w:type="dxa"/>
          <w:trHeight w:val="243"/>
        </w:trPr>
        <w:tc>
          <w:tcPr>
            <w:tcW w:w="3435" w:type="dxa"/>
            <w:gridSpan w:val="3"/>
            <w:tcBorders>
              <w:top w:val="nil"/>
            </w:tcBorders>
            <w:shd w:val="clear" w:color="auto" w:fill="F7CAAC"/>
          </w:tcPr>
          <w:p w14:paraId="70D5BF2F" w14:textId="77777777" w:rsidR="009F1539" w:rsidRDefault="009F1539" w:rsidP="00892117">
            <w:pPr>
              <w:jc w:val="both"/>
              <w:rPr>
                <w:b/>
              </w:rPr>
            </w:pPr>
            <w:r>
              <w:rPr>
                <w:b/>
              </w:rPr>
              <w:t>Zapojení garanta do výuky předmětu</w:t>
            </w:r>
          </w:p>
        </w:tc>
        <w:tc>
          <w:tcPr>
            <w:tcW w:w="6420" w:type="dxa"/>
            <w:gridSpan w:val="10"/>
            <w:tcBorders>
              <w:top w:val="nil"/>
            </w:tcBorders>
          </w:tcPr>
          <w:p w14:paraId="531471B9" w14:textId="77777777" w:rsidR="009F1539" w:rsidRDefault="009F1539" w:rsidP="00892117">
            <w:pPr>
              <w:jc w:val="both"/>
            </w:pPr>
          </w:p>
        </w:tc>
      </w:tr>
      <w:tr w:rsidR="009F1539" w14:paraId="74F3EAD6" w14:textId="77777777" w:rsidTr="00FA4FEE">
        <w:trPr>
          <w:gridBefore w:val="1"/>
          <w:gridAfter w:val="1"/>
          <w:wBefore w:w="116" w:type="dxa"/>
          <w:wAfter w:w="236" w:type="dxa"/>
        </w:trPr>
        <w:tc>
          <w:tcPr>
            <w:tcW w:w="3435" w:type="dxa"/>
            <w:gridSpan w:val="3"/>
            <w:shd w:val="clear" w:color="auto" w:fill="F7CAAC"/>
          </w:tcPr>
          <w:p w14:paraId="20EC7477" w14:textId="77777777" w:rsidR="009F1539" w:rsidRDefault="009F1539" w:rsidP="00892117">
            <w:pPr>
              <w:jc w:val="both"/>
              <w:rPr>
                <w:b/>
              </w:rPr>
            </w:pPr>
            <w:r>
              <w:rPr>
                <w:b/>
              </w:rPr>
              <w:t>Vyučující</w:t>
            </w:r>
          </w:p>
        </w:tc>
        <w:tc>
          <w:tcPr>
            <w:tcW w:w="6420" w:type="dxa"/>
            <w:gridSpan w:val="10"/>
            <w:tcBorders>
              <w:bottom w:val="nil"/>
            </w:tcBorders>
          </w:tcPr>
          <w:p w14:paraId="2A3CAE35" w14:textId="77777777" w:rsidR="009F1539" w:rsidRDefault="009F1539" w:rsidP="00892117">
            <w:pPr>
              <w:jc w:val="both"/>
            </w:pPr>
          </w:p>
        </w:tc>
      </w:tr>
      <w:tr w:rsidR="009F1539" w14:paraId="276F4744" w14:textId="77777777" w:rsidTr="00FA4FEE">
        <w:trPr>
          <w:gridBefore w:val="1"/>
          <w:gridAfter w:val="1"/>
          <w:wBefore w:w="116" w:type="dxa"/>
          <w:wAfter w:w="236" w:type="dxa"/>
          <w:trHeight w:val="136"/>
        </w:trPr>
        <w:tc>
          <w:tcPr>
            <w:tcW w:w="9855" w:type="dxa"/>
            <w:gridSpan w:val="13"/>
            <w:tcBorders>
              <w:top w:val="nil"/>
            </w:tcBorders>
          </w:tcPr>
          <w:p w14:paraId="4C850DCD" w14:textId="77777777" w:rsidR="009F1539" w:rsidRDefault="009F1539" w:rsidP="00892117">
            <w:pPr>
              <w:spacing w:before="60" w:after="60"/>
              <w:jc w:val="both"/>
            </w:pPr>
            <w:r>
              <w:t>Mgr. Jana Orsavová, Ph.D. (</w:t>
            </w:r>
            <w:proofErr w:type="gramStart"/>
            <w:r>
              <w:t>100%</w:t>
            </w:r>
            <w:proofErr w:type="gramEnd"/>
            <w:r>
              <w:t xml:space="preserve"> s)</w:t>
            </w:r>
          </w:p>
        </w:tc>
      </w:tr>
      <w:tr w:rsidR="009F1539" w14:paraId="2F07494A" w14:textId="77777777" w:rsidTr="00FA4FEE">
        <w:trPr>
          <w:gridBefore w:val="1"/>
          <w:gridAfter w:val="1"/>
          <w:wBefore w:w="116" w:type="dxa"/>
          <w:wAfter w:w="236" w:type="dxa"/>
        </w:trPr>
        <w:tc>
          <w:tcPr>
            <w:tcW w:w="3435" w:type="dxa"/>
            <w:gridSpan w:val="3"/>
            <w:shd w:val="clear" w:color="auto" w:fill="F7CAAC"/>
          </w:tcPr>
          <w:p w14:paraId="730DD4B7" w14:textId="77777777" w:rsidR="009F1539" w:rsidRPr="005A0406" w:rsidRDefault="009F1539" w:rsidP="00892117">
            <w:pPr>
              <w:jc w:val="both"/>
              <w:rPr>
                <w:b/>
              </w:rPr>
            </w:pPr>
            <w:r w:rsidRPr="005A0406">
              <w:rPr>
                <w:b/>
              </w:rPr>
              <w:t>Hlavní témata a výsledky učení</w:t>
            </w:r>
          </w:p>
        </w:tc>
        <w:tc>
          <w:tcPr>
            <w:tcW w:w="6420" w:type="dxa"/>
            <w:gridSpan w:val="10"/>
            <w:tcBorders>
              <w:bottom w:val="nil"/>
            </w:tcBorders>
          </w:tcPr>
          <w:p w14:paraId="74A66896" w14:textId="77777777" w:rsidR="009F1539" w:rsidRPr="005A0406" w:rsidRDefault="009F1539" w:rsidP="00892117">
            <w:pPr>
              <w:jc w:val="both"/>
            </w:pPr>
          </w:p>
        </w:tc>
      </w:tr>
      <w:tr w:rsidR="009F1539" w14:paraId="0A9600EB" w14:textId="77777777" w:rsidTr="00FA4FEE">
        <w:trPr>
          <w:gridBefore w:val="1"/>
          <w:gridAfter w:val="1"/>
          <w:wBefore w:w="116" w:type="dxa"/>
          <w:wAfter w:w="236" w:type="dxa"/>
          <w:trHeight w:val="2197"/>
        </w:trPr>
        <w:tc>
          <w:tcPr>
            <w:tcW w:w="9855" w:type="dxa"/>
            <w:gridSpan w:val="13"/>
            <w:tcBorders>
              <w:top w:val="nil"/>
              <w:bottom w:val="single" w:sz="4" w:space="0" w:color="auto"/>
            </w:tcBorders>
          </w:tcPr>
          <w:p w14:paraId="45936D08" w14:textId="77777777" w:rsidR="009F1539" w:rsidRPr="005D6616" w:rsidRDefault="009F1539" w:rsidP="00757B02">
            <w:pPr>
              <w:pStyle w:val="TableParagraph"/>
              <w:ind w:left="0"/>
              <w:jc w:val="both"/>
              <w:rPr>
                <w:sz w:val="20"/>
                <w:szCs w:val="20"/>
              </w:rPr>
            </w:pPr>
            <w:r w:rsidRPr="005D6616">
              <w:rPr>
                <w:sz w:val="20"/>
                <w:szCs w:val="20"/>
              </w:rPr>
              <w:t xml:space="preserve">Cílem předmětu je připravit studenty pro práci s textem a psaní odborných textů v angličtině z pohledu jazyka a stylu na úrovni B2+ podle Společného evropského referenčního rámce pro jazyk. Studenti se zdokonalí v práci s autentickými materiály. Důraz je kladen na autentičnost, gramatickou správnost a aplikační dovednosti, na psaní odborných textů v praxi vědeckého pracovníka a jejím cílem je seznámit studenty s různými typy textů tak, aby byl student schopen zpracování vlastního odborného článku nebo diplomové práce v angličtině. </w:t>
            </w:r>
            <w:r w:rsidRPr="004A4018">
              <w:rPr>
                <w:b/>
                <w:bCs/>
                <w:sz w:val="20"/>
                <w:szCs w:val="20"/>
              </w:rPr>
              <w:t>Obsah předmětu tvoří tyto tematické celky:</w:t>
            </w:r>
          </w:p>
          <w:p w14:paraId="53C994A0" w14:textId="079A1DD2" w:rsidR="006B0630" w:rsidRPr="006B0630" w:rsidRDefault="006B0630" w:rsidP="006B0630">
            <w:pPr>
              <w:pStyle w:val="Odstavecseseznamem"/>
              <w:numPr>
                <w:ilvl w:val="0"/>
                <w:numId w:val="8"/>
              </w:numPr>
              <w:ind w:left="170" w:hanging="170"/>
              <w:jc w:val="both"/>
            </w:pPr>
            <w:r w:rsidRPr="006B0630">
              <w:t>Formální a neformální jazyk, struktura věty, trpný rod</w:t>
            </w:r>
            <w:r>
              <w:t>.</w:t>
            </w:r>
          </w:p>
          <w:p w14:paraId="2B1F1E8D" w14:textId="3E76ADDF" w:rsidR="006B0630" w:rsidRPr="006B0630" w:rsidRDefault="006B0630" w:rsidP="006B0630">
            <w:pPr>
              <w:pStyle w:val="Odstavecseseznamem"/>
              <w:numPr>
                <w:ilvl w:val="0"/>
                <w:numId w:val="8"/>
              </w:numPr>
              <w:ind w:left="170" w:hanging="170"/>
              <w:jc w:val="both"/>
            </w:pPr>
            <w:r w:rsidRPr="006B0630">
              <w:t>Parafrázování, synonyma, antonyma, slovesa pro nepřímou řeč</w:t>
            </w:r>
            <w:r>
              <w:t>.</w:t>
            </w:r>
          </w:p>
          <w:p w14:paraId="379CFBBA" w14:textId="69F920C5" w:rsidR="006B0630" w:rsidRPr="006B0630" w:rsidRDefault="006B0630" w:rsidP="006B0630">
            <w:pPr>
              <w:pStyle w:val="Odstavecseseznamem"/>
              <w:numPr>
                <w:ilvl w:val="0"/>
                <w:numId w:val="8"/>
              </w:numPr>
              <w:ind w:left="170" w:hanging="170"/>
              <w:jc w:val="both"/>
            </w:pPr>
            <w:r w:rsidRPr="006B0630">
              <w:t xml:space="preserve">Odstavec a jeho struktura, </w:t>
            </w:r>
            <w:proofErr w:type="spellStart"/>
            <w:r w:rsidRPr="006B0630">
              <w:t>topic</w:t>
            </w:r>
            <w:proofErr w:type="spellEnd"/>
            <w:r w:rsidRPr="006B0630">
              <w:t xml:space="preserve"> sentence, hlavní argument a podporující důkazy</w:t>
            </w:r>
            <w:r>
              <w:t>.</w:t>
            </w:r>
          </w:p>
          <w:p w14:paraId="58F3958E" w14:textId="156B20D4" w:rsidR="006B0630" w:rsidRPr="006B0630" w:rsidRDefault="006B0630" w:rsidP="006B0630">
            <w:pPr>
              <w:pStyle w:val="Odstavecseseznamem"/>
              <w:numPr>
                <w:ilvl w:val="0"/>
                <w:numId w:val="8"/>
              </w:numPr>
              <w:ind w:left="170" w:hanging="170"/>
              <w:jc w:val="both"/>
            </w:pPr>
            <w:r w:rsidRPr="006B0630">
              <w:t>Jazyková koheze a použití spojek</w:t>
            </w:r>
            <w:r>
              <w:t>.</w:t>
            </w:r>
          </w:p>
          <w:p w14:paraId="631C6E0E" w14:textId="49D710C6" w:rsidR="006B0630" w:rsidRPr="006B0630" w:rsidRDefault="006B0630" w:rsidP="006B0630">
            <w:pPr>
              <w:pStyle w:val="Odstavecseseznamem"/>
              <w:numPr>
                <w:ilvl w:val="0"/>
                <w:numId w:val="8"/>
              </w:numPr>
              <w:ind w:left="170" w:hanging="170"/>
              <w:jc w:val="both"/>
            </w:pPr>
            <w:r w:rsidRPr="006B0630">
              <w:t>Správná síla tvrzení</w:t>
            </w:r>
            <w:r>
              <w:t>.</w:t>
            </w:r>
          </w:p>
          <w:p w14:paraId="0AA7C007" w14:textId="5AAB58C4" w:rsidR="006B0630" w:rsidRPr="006B0630" w:rsidRDefault="006B0630" w:rsidP="006B0630">
            <w:pPr>
              <w:pStyle w:val="Odstavecseseznamem"/>
              <w:numPr>
                <w:ilvl w:val="0"/>
                <w:numId w:val="8"/>
              </w:numPr>
              <w:ind w:left="170" w:hanging="170"/>
              <w:jc w:val="both"/>
            </w:pPr>
            <w:r w:rsidRPr="006B0630">
              <w:t>Struktura cause-</w:t>
            </w:r>
            <w:proofErr w:type="spellStart"/>
            <w:r w:rsidRPr="006B0630">
              <w:t>effect</w:t>
            </w:r>
            <w:proofErr w:type="spellEnd"/>
            <w:r>
              <w:t>.</w:t>
            </w:r>
          </w:p>
          <w:p w14:paraId="719FFEDD" w14:textId="7A793310" w:rsidR="006B0630" w:rsidRPr="006B0630" w:rsidRDefault="006B0630" w:rsidP="006B0630">
            <w:pPr>
              <w:pStyle w:val="Odstavecseseznamem"/>
              <w:numPr>
                <w:ilvl w:val="0"/>
                <w:numId w:val="8"/>
              </w:numPr>
              <w:ind w:left="170" w:hanging="170"/>
              <w:jc w:val="both"/>
            </w:pPr>
            <w:r w:rsidRPr="006B0630">
              <w:t>Jazyk pro porovnávání</w:t>
            </w:r>
            <w:r>
              <w:t>.</w:t>
            </w:r>
          </w:p>
          <w:p w14:paraId="27B5C0F9" w14:textId="16A8E12E" w:rsidR="006B0630" w:rsidRPr="006B0630" w:rsidRDefault="006B0630" w:rsidP="006B0630">
            <w:pPr>
              <w:pStyle w:val="Odstavecseseznamem"/>
              <w:numPr>
                <w:ilvl w:val="0"/>
                <w:numId w:val="8"/>
              </w:numPr>
              <w:ind w:left="170" w:hanging="170"/>
              <w:jc w:val="both"/>
            </w:pPr>
            <w:r w:rsidRPr="006B0630">
              <w:t>Popis diagramů a výsledků</w:t>
            </w:r>
            <w:r>
              <w:t>.</w:t>
            </w:r>
          </w:p>
          <w:p w14:paraId="08AE320E" w14:textId="67D358A2" w:rsidR="006B0630" w:rsidRPr="006B0630" w:rsidRDefault="006B0630" w:rsidP="006B0630">
            <w:pPr>
              <w:pStyle w:val="Odstavecseseznamem"/>
              <w:numPr>
                <w:ilvl w:val="0"/>
                <w:numId w:val="8"/>
              </w:numPr>
              <w:ind w:left="170" w:hanging="170"/>
              <w:jc w:val="both"/>
            </w:pPr>
            <w:r w:rsidRPr="006B0630">
              <w:t>Korektura</w:t>
            </w:r>
            <w:r>
              <w:t>.</w:t>
            </w:r>
          </w:p>
          <w:p w14:paraId="51DA539E" w14:textId="31FC1E29" w:rsidR="006B0630" w:rsidRPr="006B0630" w:rsidRDefault="006B0630" w:rsidP="006B0630">
            <w:pPr>
              <w:pStyle w:val="Odstavecseseznamem"/>
              <w:numPr>
                <w:ilvl w:val="0"/>
                <w:numId w:val="8"/>
              </w:numPr>
              <w:ind w:left="170" w:hanging="170"/>
              <w:jc w:val="both"/>
            </w:pPr>
            <w:r w:rsidRPr="006B0630">
              <w:t>Abstrakt</w:t>
            </w:r>
            <w:r>
              <w:t>.</w:t>
            </w:r>
          </w:p>
          <w:p w14:paraId="07A75BBE" w14:textId="77777777" w:rsidR="00EF22E8" w:rsidRDefault="00EF22E8" w:rsidP="00EF22E8">
            <w:pPr>
              <w:pStyle w:val="Odstavecseseznamem"/>
              <w:ind w:left="170"/>
              <w:jc w:val="both"/>
            </w:pPr>
          </w:p>
          <w:p w14:paraId="3A773E59" w14:textId="5FE24502" w:rsidR="00EF22E8" w:rsidRPr="006B0630" w:rsidRDefault="00EF22E8" w:rsidP="00EF22E8">
            <w:pPr>
              <w:jc w:val="both"/>
              <w:rPr>
                <w:b/>
                <w:bCs/>
              </w:rPr>
            </w:pPr>
            <w:r w:rsidRPr="006B0630">
              <w:rPr>
                <w:b/>
                <w:bCs/>
              </w:rPr>
              <w:t xml:space="preserve">Očekávané výsledky </w:t>
            </w:r>
            <w:r w:rsidR="006A17CA" w:rsidRPr="006B0630">
              <w:rPr>
                <w:b/>
                <w:bCs/>
              </w:rPr>
              <w:t>učení</w:t>
            </w:r>
            <w:r w:rsidRPr="006B0630">
              <w:rPr>
                <w:b/>
                <w:bCs/>
              </w:rPr>
              <w:t xml:space="preserve"> </w:t>
            </w:r>
            <w:r w:rsidRPr="006B0630">
              <w:rPr>
                <w:b/>
                <w:color w:val="000000" w:themeColor="text1"/>
              </w:rPr>
              <w:t>– po absolvování předmětu student prokazuje:</w:t>
            </w:r>
          </w:p>
          <w:p w14:paraId="0B9FAA43" w14:textId="77777777" w:rsidR="00EF22E8" w:rsidRPr="006B0630" w:rsidRDefault="00EF22E8" w:rsidP="00EF22E8">
            <w:pPr>
              <w:tabs>
                <w:tab w:val="left" w:pos="328"/>
              </w:tabs>
              <w:rPr>
                <w:b/>
                <w:color w:val="000000" w:themeColor="text1"/>
              </w:rPr>
            </w:pPr>
            <w:r w:rsidRPr="006B0630">
              <w:rPr>
                <w:b/>
              </w:rPr>
              <w:t>Odborné z</w:t>
            </w:r>
            <w:r w:rsidRPr="006B0630">
              <w:rPr>
                <w:b/>
                <w:color w:val="000000" w:themeColor="text1"/>
              </w:rPr>
              <w:t xml:space="preserve">nalosti: </w:t>
            </w:r>
          </w:p>
          <w:p w14:paraId="4EB5D2B3" w14:textId="77777777" w:rsidR="0016083C" w:rsidRPr="006B0630" w:rsidRDefault="0016083C" w:rsidP="00E6629A">
            <w:pPr>
              <w:pStyle w:val="Odstavecseseznamem"/>
              <w:numPr>
                <w:ilvl w:val="0"/>
                <w:numId w:val="8"/>
              </w:numPr>
              <w:ind w:left="170" w:hanging="170"/>
              <w:jc w:val="both"/>
            </w:pPr>
            <w:r w:rsidRPr="006B0630">
              <w:t>identifikovat specifika akademického a technického jazyka</w:t>
            </w:r>
          </w:p>
          <w:p w14:paraId="3060FE6F" w14:textId="77777777" w:rsidR="0016083C" w:rsidRPr="006B0630" w:rsidRDefault="0016083C" w:rsidP="00E6629A">
            <w:pPr>
              <w:pStyle w:val="Odstavecseseznamem"/>
              <w:numPr>
                <w:ilvl w:val="0"/>
                <w:numId w:val="8"/>
              </w:numPr>
              <w:ind w:left="170" w:hanging="170"/>
              <w:jc w:val="both"/>
            </w:pPr>
            <w:r w:rsidRPr="006B0630">
              <w:t>aplikovat formální členění odborné prezentace</w:t>
            </w:r>
          </w:p>
          <w:p w14:paraId="140DC743" w14:textId="77777777" w:rsidR="0016083C" w:rsidRPr="006B0630" w:rsidRDefault="0016083C" w:rsidP="00E6629A">
            <w:pPr>
              <w:pStyle w:val="Odstavecseseznamem"/>
              <w:numPr>
                <w:ilvl w:val="0"/>
                <w:numId w:val="8"/>
              </w:numPr>
              <w:ind w:left="170" w:hanging="170"/>
              <w:jc w:val="both"/>
            </w:pPr>
            <w:r w:rsidRPr="006B0630">
              <w:t>aplikovat formální členění pro shrnutí odborného textu</w:t>
            </w:r>
          </w:p>
          <w:p w14:paraId="6FA20E22" w14:textId="77777777" w:rsidR="0016083C" w:rsidRPr="006B0630" w:rsidRDefault="0016083C" w:rsidP="00E6629A">
            <w:pPr>
              <w:pStyle w:val="Odstavecseseznamem"/>
              <w:numPr>
                <w:ilvl w:val="0"/>
                <w:numId w:val="8"/>
              </w:numPr>
              <w:ind w:left="170" w:hanging="170"/>
              <w:jc w:val="both"/>
            </w:pPr>
            <w:r w:rsidRPr="006B0630">
              <w:t>identifikovat věrohodnost literárních zdrojů</w:t>
            </w:r>
          </w:p>
          <w:p w14:paraId="3705226B" w14:textId="77777777" w:rsidR="0016083C" w:rsidRPr="006B0630" w:rsidRDefault="0016083C" w:rsidP="00E6629A">
            <w:pPr>
              <w:pStyle w:val="Odstavecseseznamem"/>
              <w:numPr>
                <w:ilvl w:val="0"/>
                <w:numId w:val="8"/>
              </w:numPr>
              <w:ind w:left="170" w:hanging="170"/>
              <w:jc w:val="both"/>
            </w:pPr>
            <w:r w:rsidRPr="006B0630">
              <w:t>rozpoznat rozdíl mezi vědeckým faktem, názorem a spekulací</w:t>
            </w:r>
          </w:p>
          <w:p w14:paraId="55684572" w14:textId="77777777" w:rsidR="00EF22E8" w:rsidRPr="006B0630" w:rsidRDefault="00EF22E8" w:rsidP="00EF22E8">
            <w:pPr>
              <w:tabs>
                <w:tab w:val="left" w:pos="328"/>
              </w:tabs>
              <w:rPr>
                <w:b/>
                <w:color w:val="000000" w:themeColor="text1"/>
              </w:rPr>
            </w:pPr>
          </w:p>
          <w:p w14:paraId="1C3D1888" w14:textId="77777777" w:rsidR="00EF22E8" w:rsidRPr="006B0630" w:rsidRDefault="00EF22E8" w:rsidP="00EF22E8">
            <w:pPr>
              <w:tabs>
                <w:tab w:val="left" w:pos="328"/>
              </w:tabs>
              <w:rPr>
                <w:b/>
                <w:color w:val="000000" w:themeColor="text1"/>
              </w:rPr>
            </w:pPr>
            <w:r w:rsidRPr="006B0630">
              <w:rPr>
                <w:b/>
                <w:color w:val="000000" w:themeColor="text1"/>
              </w:rPr>
              <w:t>Odborné dovednosti:</w:t>
            </w:r>
          </w:p>
          <w:p w14:paraId="0F2CC0BE" w14:textId="51DCA348" w:rsidR="0016083C" w:rsidRPr="006B0630" w:rsidRDefault="0016083C" w:rsidP="00E6629A">
            <w:pPr>
              <w:pStyle w:val="Odstavecseseznamem"/>
              <w:numPr>
                <w:ilvl w:val="0"/>
                <w:numId w:val="8"/>
              </w:numPr>
              <w:ind w:left="170" w:hanging="170"/>
              <w:jc w:val="both"/>
            </w:pPr>
            <w:r w:rsidRPr="006B0630">
              <w:t>napsat srozumitelné podrobné texty na velké množství témat, předat informace, obhajovat názor</w:t>
            </w:r>
          </w:p>
          <w:p w14:paraId="42EAF052" w14:textId="18A78A4D" w:rsidR="0016083C" w:rsidRPr="006B0630" w:rsidRDefault="0016083C" w:rsidP="00E6629A">
            <w:pPr>
              <w:pStyle w:val="Odstavecseseznamem"/>
              <w:numPr>
                <w:ilvl w:val="0"/>
                <w:numId w:val="8"/>
              </w:numPr>
              <w:ind w:left="170" w:hanging="170"/>
              <w:jc w:val="both"/>
            </w:pPr>
            <w:r w:rsidRPr="006B0630">
              <w:t>rozlišit a použít vhodný registr v rámci své studijní specializace</w:t>
            </w:r>
          </w:p>
          <w:p w14:paraId="4A125593" w14:textId="6E71776C" w:rsidR="0016083C" w:rsidRPr="006B0630" w:rsidRDefault="0016083C" w:rsidP="00E6629A">
            <w:pPr>
              <w:pStyle w:val="Odstavecseseznamem"/>
              <w:numPr>
                <w:ilvl w:val="0"/>
                <w:numId w:val="8"/>
              </w:numPr>
              <w:ind w:left="170" w:hanging="170"/>
              <w:jc w:val="both"/>
            </w:pPr>
            <w:r w:rsidRPr="006B0630">
              <w:t>analyzovat obsah odborného textu v rámci své studijní specializace</w:t>
            </w:r>
          </w:p>
          <w:p w14:paraId="3C69D5CC" w14:textId="77777777" w:rsidR="0016083C" w:rsidRPr="006B0630" w:rsidRDefault="0016083C" w:rsidP="00E6629A">
            <w:pPr>
              <w:pStyle w:val="Odstavecseseznamem"/>
              <w:numPr>
                <w:ilvl w:val="0"/>
                <w:numId w:val="8"/>
              </w:numPr>
              <w:ind w:left="170" w:hanging="170"/>
              <w:jc w:val="both"/>
            </w:pPr>
            <w:r w:rsidRPr="006B0630">
              <w:t>zvládat řečové dovednosti čtení, psaní, poslech a mluvení na jazykové úrovni B2 podle SERRJ 2020</w:t>
            </w:r>
          </w:p>
          <w:p w14:paraId="10A0F9A6" w14:textId="11FF6711" w:rsidR="00EF22E8" w:rsidRPr="0016083C" w:rsidRDefault="0016083C" w:rsidP="00E6629A">
            <w:pPr>
              <w:pStyle w:val="Odstavecseseznamem"/>
              <w:numPr>
                <w:ilvl w:val="0"/>
                <w:numId w:val="8"/>
              </w:numPr>
              <w:ind w:left="170" w:hanging="170"/>
              <w:jc w:val="both"/>
            </w:pPr>
            <w:r w:rsidRPr="006B0630">
              <w:t>vyjádřit základní znalosti z oboru podle zapsaného studijního programu v anglickém jazyce</w:t>
            </w:r>
          </w:p>
        </w:tc>
      </w:tr>
      <w:tr w:rsidR="009F1539" w14:paraId="0482C238" w14:textId="77777777" w:rsidTr="00FA4FEE">
        <w:trPr>
          <w:gridBefore w:val="1"/>
          <w:gridAfter w:val="1"/>
          <w:wBefore w:w="116" w:type="dxa"/>
          <w:wAfter w:w="236" w:type="dxa"/>
          <w:trHeight w:val="283"/>
        </w:trPr>
        <w:tc>
          <w:tcPr>
            <w:tcW w:w="3435" w:type="dxa"/>
            <w:gridSpan w:val="3"/>
            <w:tcBorders>
              <w:top w:val="single" w:sz="4" w:space="0" w:color="auto"/>
              <w:bottom w:val="single" w:sz="4" w:space="0" w:color="auto"/>
              <w:right w:val="single" w:sz="4" w:space="0" w:color="auto"/>
            </w:tcBorders>
            <w:shd w:val="clear" w:color="auto" w:fill="F7CAAC"/>
          </w:tcPr>
          <w:p w14:paraId="37ADDFE8" w14:textId="77777777" w:rsidR="009F1539" w:rsidRPr="005A0406" w:rsidRDefault="009F1539" w:rsidP="00892117">
            <w:pPr>
              <w:jc w:val="both"/>
            </w:pPr>
            <w:r w:rsidRPr="005A0406">
              <w:rPr>
                <w:b/>
              </w:rPr>
              <w:t>Metody výuky</w:t>
            </w:r>
          </w:p>
        </w:tc>
        <w:tc>
          <w:tcPr>
            <w:tcW w:w="6420" w:type="dxa"/>
            <w:gridSpan w:val="10"/>
            <w:tcBorders>
              <w:top w:val="single" w:sz="4" w:space="0" w:color="auto"/>
              <w:left w:val="single" w:sz="4" w:space="0" w:color="auto"/>
              <w:bottom w:val="nil"/>
              <w:right w:val="single" w:sz="4" w:space="0" w:color="auto"/>
            </w:tcBorders>
          </w:tcPr>
          <w:p w14:paraId="2473AB63" w14:textId="77777777" w:rsidR="009F1539" w:rsidRDefault="009F1539" w:rsidP="00892117">
            <w:pPr>
              <w:jc w:val="both"/>
            </w:pPr>
          </w:p>
        </w:tc>
      </w:tr>
      <w:tr w:rsidR="009F1539" w14:paraId="66B384FC" w14:textId="77777777" w:rsidTr="00FA4FEE">
        <w:trPr>
          <w:gridBefore w:val="1"/>
          <w:gridAfter w:val="1"/>
          <w:wBefore w:w="116" w:type="dxa"/>
          <w:wAfter w:w="236" w:type="dxa"/>
          <w:trHeight w:val="486"/>
        </w:trPr>
        <w:tc>
          <w:tcPr>
            <w:tcW w:w="9855" w:type="dxa"/>
            <w:gridSpan w:val="13"/>
            <w:tcBorders>
              <w:top w:val="nil"/>
              <w:bottom w:val="single" w:sz="4" w:space="0" w:color="auto"/>
            </w:tcBorders>
          </w:tcPr>
          <w:p w14:paraId="44E98545" w14:textId="5D7E08FE" w:rsidR="001F0401" w:rsidRPr="006B0630" w:rsidRDefault="001F0401" w:rsidP="001F0401">
            <w:pPr>
              <w:jc w:val="both"/>
              <w:rPr>
                <w:b/>
                <w:bCs/>
                <w:u w:val="single"/>
              </w:rPr>
            </w:pPr>
            <w:r w:rsidRPr="006B0630">
              <w:rPr>
                <w:b/>
                <w:bCs/>
                <w:u w:val="single"/>
              </w:rPr>
              <w:t>Metody a přístupy používané ve výuce</w:t>
            </w:r>
          </w:p>
          <w:p w14:paraId="4DAA8F3E" w14:textId="77777777" w:rsidR="001F0401" w:rsidRPr="006B0630" w:rsidRDefault="001F0401" w:rsidP="001F0401">
            <w:pPr>
              <w:pStyle w:val="Nadpis5"/>
              <w:spacing w:before="0"/>
              <w:rPr>
                <w:rFonts w:ascii="Times New Roman" w:eastAsia="Times New Roman" w:hAnsi="Times New Roman" w:cs="Times New Roman"/>
                <w:b/>
                <w:bCs/>
                <w:color w:val="auto"/>
              </w:rPr>
            </w:pPr>
            <w:r w:rsidRPr="006B0630">
              <w:rPr>
                <w:rFonts w:ascii="Times New Roman" w:eastAsia="Times New Roman" w:hAnsi="Times New Roman" w:cs="Times New Roman"/>
                <w:b/>
                <w:bCs/>
                <w:color w:val="auto"/>
              </w:rPr>
              <w:t>Pro dosažení odborných znalostí jsou užívány vyučovací metody:</w:t>
            </w:r>
          </w:p>
          <w:p w14:paraId="23461BEF" w14:textId="1B864DB2" w:rsidR="001F0401" w:rsidRPr="006B0630" w:rsidRDefault="00C604AF" w:rsidP="001F0401">
            <w:r w:rsidRPr="006B0630">
              <w:rPr>
                <w:color w:val="000000"/>
              </w:rPr>
              <w:t xml:space="preserve">Analýza textu, </w:t>
            </w:r>
            <w:r w:rsidR="009A04FC" w:rsidRPr="006B0630">
              <w:rPr>
                <w:color w:val="000000"/>
              </w:rPr>
              <w:t xml:space="preserve">Dialogická (diskuze, rozhovor, brainstorming), </w:t>
            </w:r>
            <w:r w:rsidRPr="006B0630">
              <w:rPr>
                <w:color w:val="000000"/>
              </w:rPr>
              <w:t>E-learning, Metody práce s textem (učebnicí, knihou)</w:t>
            </w:r>
          </w:p>
          <w:p w14:paraId="53AA7491" w14:textId="77777777" w:rsidR="001F0401" w:rsidRPr="006B0630" w:rsidRDefault="001F0401" w:rsidP="001F0401">
            <w:pPr>
              <w:jc w:val="both"/>
            </w:pPr>
          </w:p>
          <w:p w14:paraId="4D46C939" w14:textId="77777777" w:rsidR="001F0401" w:rsidRPr="006B0630" w:rsidRDefault="001F0401" w:rsidP="001F0401">
            <w:pPr>
              <w:pStyle w:val="Nadpis5"/>
              <w:spacing w:before="0"/>
              <w:rPr>
                <w:rFonts w:ascii="Times New Roman" w:eastAsia="Times New Roman" w:hAnsi="Times New Roman" w:cs="Times New Roman"/>
                <w:b/>
                <w:bCs/>
                <w:color w:val="auto"/>
              </w:rPr>
            </w:pPr>
            <w:r w:rsidRPr="006B0630">
              <w:rPr>
                <w:rFonts w:ascii="Times New Roman" w:eastAsia="Times New Roman" w:hAnsi="Times New Roman" w:cs="Times New Roman"/>
                <w:b/>
                <w:bCs/>
                <w:color w:val="auto"/>
              </w:rPr>
              <w:t>Pro dosažení odborných dovedností jsou užívány vyučovací metody:</w:t>
            </w:r>
          </w:p>
          <w:p w14:paraId="288FA2C2" w14:textId="58B10E81" w:rsidR="00C604AF" w:rsidRPr="00C604AF" w:rsidRDefault="00C604AF" w:rsidP="00C604AF">
            <w:pPr>
              <w:rPr>
                <w:color w:val="000000"/>
              </w:rPr>
            </w:pPr>
            <w:r w:rsidRPr="006B0630">
              <w:rPr>
                <w:color w:val="000000"/>
              </w:rPr>
              <w:t>Individuální práce studentů, Práce studentů ve dvojicích</w:t>
            </w:r>
          </w:p>
          <w:p w14:paraId="38DEFA8F" w14:textId="2963B934" w:rsidR="00C604AF" w:rsidRPr="00C604AF" w:rsidRDefault="00C604AF" w:rsidP="00C604AF">
            <w:pPr>
              <w:rPr>
                <w:rFonts w:ascii="Tahoma" w:hAnsi="Tahoma" w:cs="Tahoma"/>
                <w:color w:val="000000"/>
                <w:sz w:val="17"/>
                <w:szCs w:val="17"/>
              </w:rPr>
            </w:pPr>
          </w:p>
          <w:p w14:paraId="3CFBD365" w14:textId="77777777" w:rsidR="001F0401" w:rsidRPr="006B0630" w:rsidRDefault="001F0401" w:rsidP="001F0401">
            <w:pPr>
              <w:pStyle w:val="Nadpis5"/>
              <w:spacing w:before="0"/>
              <w:rPr>
                <w:rFonts w:ascii="Times New Roman" w:eastAsia="Times New Roman" w:hAnsi="Times New Roman" w:cs="Times New Roman"/>
                <w:b/>
                <w:bCs/>
                <w:color w:val="auto"/>
              </w:rPr>
            </w:pPr>
            <w:r w:rsidRPr="006B0630">
              <w:rPr>
                <w:rFonts w:ascii="Times New Roman" w:eastAsia="Times New Roman" w:hAnsi="Times New Roman" w:cs="Times New Roman"/>
                <w:b/>
                <w:bCs/>
                <w:color w:val="auto"/>
              </w:rPr>
              <w:t>Očekávané výsledky učení dosažené studiem předmětu jsou ověřovány hodnoticími metodami:</w:t>
            </w:r>
          </w:p>
          <w:p w14:paraId="66A42EBB" w14:textId="77777777" w:rsidR="009F1539" w:rsidRDefault="001F0401" w:rsidP="001F0401">
            <w:pPr>
              <w:jc w:val="both"/>
              <w:rPr>
                <w:color w:val="000000"/>
              </w:rPr>
            </w:pPr>
            <w:r w:rsidRPr="006B0630">
              <w:rPr>
                <w:color w:val="000000"/>
                <w:shd w:val="clear" w:color="auto" w:fill="FFFFFF"/>
              </w:rPr>
              <w:t>Rozbor jazykového projevu studenta, Systematické pozorování studenta</w:t>
            </w:r>
            <w:r w:rsidRPr="006B0630">
              <w:rPr>
                <w:color w:val="000000"/>
              </w:rPr>
              <w:t>,</w:t>
            </w:r>
            <w:r w:rsidRPr="006B0630">
              <w:rPr>
                <w:color w:val="000000"/>
                <w:shd w:val="clear" w:color="auto" w:fill="FFFFFF"/>
              </w:rPr>
              <w:t xml:space="preserve"> Písemná zkouška,</w:t>
            </w:r>
            <w:r w:rsidRPr="006B0630">
              <w:rPr>
                <w:rFonts w:ascii="Tahoma" w:hAnsi="Tahoma" w:cs="Tahoma"/>
                <w:color w:val="000000"/>
                <w:sz w:val="17"/>
                <w:szCs w:val="17"/>
                <w:shd w:val="clear" w:color="auto" w:fill="FFFFFF"/>
              </w:rPr>
              <w:t xml:space="preserve"> </w:t>
            </w:r>
            <w:r w:rsidRPr="006B0630">
              <w:rPr>
                <w:color w:val="000000"/>
              </w:rPr>
              <w:t>Známkou</w:t>
            </w:r>
          </w:p>
          <w:p w14:paraId="2CD8721D" w14:textId="77777777" w:rsidR="00E24E16" w:rsidRDefault="00E24E16" w:rsidP="001F0401">
            <w:pPr>
              <w:jc w:val="both"/>
              <w:rPr>
                <w:color w:val="000000"/>
              </w:rPr>
            </w:pPr>
          </w:p>
          <w:p w14:paraId="069E9DBA" w14:textId="77777777" w:rsidR="00E24E16" w:rsidRPr="00E24E16" w:rsidRDefault="00E24E16" w:rsidP="00E24E16">
            <w:pPr>
              <w:jc w:val="both"/>
              <w:rPr>
                <w:b/>
                <w:bCs/>
                <w:u w:val="single"/>
              </w:rPr>
            </w:pPr>
            <w:r w:rsidRPr="006B0630">
              <w:rPr>
                <w:b/>
                <w:bCs/>
                <w:u w:val="single"/>
              </w:rPr>
              <w:t>Používané didaktické prostředky</w:t>
            </w:r>
          </w:p>
          <w:p w14:paraId="605EA2FF" w14:textId="11407F5A" w:rsidR="007E0314" w:rsidRPr="0071371D" w:rsidRDefault="007E0314" w:rsidP="007E0314">
            <w:pPr>
              <w:jc w:val="both"/>
            </w:pPr>
            <w:r w:rsidRPr="0071371D">
              <w:lastRenderedPageBreak/>
              <w:t xml:space="preserve">Při výuce jsou využívány technické výukové prostředky – vizuální/audiovizuální prostředky výpočetní a prezentační techniky, materiální </w:t>
            </w:r>
            <w:r w:rsidRPr="006B0630">
              <w:t xml:space="preserve">vybavení poslucháren, seminárních a odborných učeben a laboratoří a moderní učební pomůcky, zejm. </w:t>
            </w:r>
            <w:proofErr w:type="spellStart"/>
            <w:r w:rsidRPr="006B0630">
              <w:t>dataprojekce</w:t>
            </w:r>
            <w:proofErr w:type="spellEnd"/>
            <w:r w:rsidRPr="006B0630">
              <w:t>, výukové počítačové programy, zdroje odborné literatury, prezentace.</w:t>
            </w:r>
          </w:p>
          <w:p w14:paraId="299FEA07" w14:textId="77777777" w:rsidR="007E0314" w:rsidRPr="0071371D" w:rsidRDefault="007E0314" w:rsidP="007E0314">
            <w:pPr>
              <w:jc w:val="both"/>
            </w:pPr>
            <w:r w:rsidRPr="0071371D">
              <w:t> </w:t>
            </w:r>
          </w:p>
          <w:p w14:paraId="27619C3D" w14:textId="1DE12ABD" w:rsidR="00E24E16" w:rsidRDefault="007E0314" w:rsidP="007E0314">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3A3D93" w:rsidRPr="0071371D">
              <w:t>M</w:t>
            </w:r>
            <w:r w:rsidR="003A3D93">
              <w:t>S</w:t>
            </w:r>
            <w:r w:rsidR="003A3D93"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753CC96E" w14:textId="77777777" w:rsidTr="00FA4FEE">
        <w:trPr>
          <w:gridBefore w:val="1"/>
          <w:gridAfter w:val="1"/>
          <w:wBefore w:w="116" w:type="dxa"/>
          <w:wAfter w:w="236" w:type="dxa"/>
          <w:trHeight w:val="265"/>
        </w:trPr>
        <w:tc>
          <w:tcPr>
            <w:tcW w:w="3435" w:type="dxa"/>
            <w:gridSpan w:val="3"/>
            <w:tcBorders>
              <w:top w:val="single" w:sz="4" w:space="0" w:color="auto"/>
            </w:tcBorders>
            <w:shd w:val="clear" w:color="auto" w:fill="F7CAAC"/>
          </w:tcPr>
          <w:p w14:paraId="10019390" w14:textId="77777777" w:rsidR="009F1539" w:rsidRDefault="009F1539" w:rsidP="00892117">
            <w:pPr>
              <w:jc w:val="both"/>
            </w:pPr>
            <w:r>
              <w:rPr>
                <w:b/>
              </w:rPr>
              <w:lastRenderedPageBreak/>
              <w:t>Studijní literatura a studijní pomůcky</w:t>
            </w:r>
          </w:p>
        </w:tc>
        <w:tc>
          <w:tcPr>
            <w:tcW w:w="6420" w:type="dxa"/>
            <w:gridSpan w:val="10"/>
            <w:tcBorders>
              <w:top w:val="single" w:sz="4" w:space="0" w:color="auto"/>
              <w:bottom w:val="nil"/>
            </w:tcBorders>
          </w:tcPr>
          <w:p w14:paraId="2786B0E3" w14:textId="77777777" w:rsidR="009F1539" w:rsidRDefault="009F1539" w:rsidP="00892117">
            <w:pPr>
              <w:jc w:val="both"/>
            </w:pPr>
          </w:p>
        </w:tc>
      </w:tr>
      <w:tr w:rsidR="009F1539" w14:paraId="3408FA27" w14:textId="77777777" w:rsidTr="00FA4FEE">
        <w:trPr>
          <w:gridBefore w:val="1"/>
          <w:gridAfter w:val="1"/>
          <w:wBefore w:w="116" w:type="dxa"/>
          <w:wAfter w:w="236" w:type="dxa"/>
          <w:trHeight w:val="411"/>
        </w:trPr>
        <w:tc>
          <w:tcPr>
            <w:tcW w:w="9855" w:type="dxa"/>
            <w:gridSpan w:val="13"/>
            <w:tcBorders>
              <w:top w:val="nil"/>
            </w:tcBorders>
          </w:tcPr>
          <w:p w14:paraId="70B139DB" w14:textId="77777777" w:rsidR="006B0630" w:rsidRPr="00241DC2" w:rsidRDefault="006B0630" w:rsidP="00757B02">
            <w:pPr>
              <w:pStyle w:val="TableParagraph"/>
              <w:ind w:left="0"/>
              <w:jc w:val="both"/>
              <w:rPr>
                <w:sz w:val="20"/>
                <w:szCs w:val="20"/>
              </w:rPr>
            </w:pPr>
            <w:r w:rsidRPr="00241DC2">
              <w:rPr>
                <w:sz w:val="20"/>
                <w:szCs w:val="20"/>
                <w:u w:val="single"/>
              </w:rPr>
              <w:t>Povinná literatura</w:t>
            </w:r>
            <w:r w:rsidRPr="00241DC2">
              <w:rPr>
                <w:sz w:val="20"/>
                <w:szCs w:val="20"/>
              </w:rPr>
              <w:t>:</w:t>
            </w:r>
          </w:p>
          <w:p w14:paraId="5A057F44" w14:textId="77777777" w:rsidR="006B0630" w:rsidRPr="007254B8" w:rsidRDefault="006B0630" w:rsidP="00757B02">
            <w:pPr>
              <w:pStyle w:val="TableParagraph"/>
              <w:ind w:left="0"/>
              <w:jc w:val="both"/>
              <w:rPr>
                <w:sz w:val="20"/>
                <w:szCs w:val="20"/>
              </w:rPr>
            </w:pPr>
            <w:r w:rsidRPr="007254B8">
              <w:rPr>
                <w:sz w:val="20"/>
                <w:szCs w:val="20"/>
              </w:rPr>
              <w:t xml:space="preserve">BYGRAVE, J. </w:t>
            </w:r>
            <w:proofErr w:type="spellStart"/>
            <w:r w:rsidRPr="007254B8">
              <w:rPr>
                <w:sz w:val="20"/>
                <w:szCs w:val="20"/>
              </w:rPr>
              <w:t>Reflect</w:t>
            </w:r>
            <w:proofErr w:type="spellEnd"/>
            <w:r w:rsidRPr="007254B8">
              <w:rPr>
                <w:sz w:val="20"/>
                <w:szCs w:val="20"/>
              </w:rPr>
              <w:t xml:space="preserve"> </w:t>
            </w:r>
            <w:proofErr w:type="spellStart"/>
            <w:r w:rsidRPr="007254B8">
              <w:rPr>
                <w:sz w:val="20"/>
                <w:szCs w:val="20"/>
              </w:rPr>
              <w:t>Listening</w:t>
            </w:r>
            <w:proofErr w:type="spellEnd"/>
            <w:r w:rsidRPr="007254B8">
              <w:rPr>
                <w:sz w:val="20"/>
                <w:szCs w:val="20"/>
              </w:rPr>
              <w:t xml:space="preserve"> &amp; </w:t>
            </w:r>
            <w:proofErr w:type="spellStart"/>
            <w:r w:rsidRPr="007254B8">
              <w:rPr>
                <w:sz w:val="20"/>
                <w:szCs w:val="20"/>
              </w:rPr>
              <w:t>Speaking</w:t>
            </w:r>
            <w:proofErr w:type="spellEnd"/>
            <w:r w:rsidRPr="007254B8">
              <w:rPr>
                <w:sz w:val="20"/>
                <w:szCs w:val="20"/>
              </w:rPr>
              <w:t xml:space="preserve"> 5. </w:t>
            </w:r>
            <w:proofErr w:type="spellStart"/>
            <w:r w:rsidRPr="007254B8">
              <w:rPr>
                <w:sz w:val="20"/>
                <w:szCs w:val="20"/>
              </w:rPr>
              <w:t>National</w:t>
            </w:r>
            <w:proofErr w:type="spellEnd"/>
            <w:r w:rsidRPr="007254B8">
              <w:rPr>
                <w:sz w:val="20"/>
                <w:szCs w:val="20"/>
              </w:rPr>
              <w:t xml:space="preserve"> </w:t>
            </w:r>
            <w:proofErr w:type="spellStart"/>
            <w:r w:rsidRPr="007254B8">
              <w:rPr>
                <w:sz w:val="20"/>
                <w:szCs w:val="20"/>
              </w:rPr>
              <w:t>Geogr</w:t>
            </w:r>
            <w:r>
              <w:rPr>
                <w:sz w:val="20"/>
                <w:szCs w:val="20"/>
              </w:rPr>
              <w:t>aphic</w:t>
            </w:r>
            <w:proofErr w:type="spellEnd"/>
            <w:r>
              <w:rPr>
                <w:sz w:val="20"/>
                <w:szCs w:val="20"/>
              </w:rPr>
              <w:t>, 2022. ISBN 9780357449219.</w:t>
            </w:r>
          </w:p>
          <w:p w14:paraId="1FF04585" w14:textId="77777777" w:rsidR="006B0630" w:rsidRPr="00241DC2" w:rsidRDefault="006B0630" w:rsidP="00757B02">
            <w:pPr>
              <w:pStyle w:val="TableParagraph"/>
              <w:ind w:left="0"/>
              <w:jc w:val="both"/>
              <w:rPr>
                <w:sz w:val="20"/>
                <w:szCs w:val="20"/>
              </w:rPr>
            </w:pPr>
            <w:r w:rsidRPr="007254B8">
              <w:rPr>
                <w:sz w:val="20"/>
                <w:szCs w:val="20"/>
              </w:rPr>
              <w:t xml:space="preserve">WILLIAMS, J. </w:t>
            </w:r>
            <w:proofErr w:type="spellStart"/>
            <w:r w:rsidRPr="007254B8">
              <w:rPr>
                <w:sz w:val="20"/>
                <w:szCs w:val="20"/>
              </w:rPr>
              <w:t>Reflect</w:t>
            </w:r>
            <w:proofErr w:type="spellEnd"/>
            <w:r w:rsidRPr="007254B8">
              <w:rPr>
                <w:sz w:val="20"/>
                <w:szCs w:val="20"/>
              </w:rPr>
              <w:t xml:space="preserve"> </w:t>
            </w:r>
            <w:proofErr w:type="spellStart"/>
            <w:r w:rsidRPr="007254B8">
              <w:rPr>
                <w:sz w:val="20"/>
                <w:szCs w:val="20"/>
              </w:rPr>
              <w:t>Reading</w:t>
            </w:r>
            <w:proofErr w:type="spellEnd"/>
            <w:r w:rsidRPr="007254B8">
              <w:rPr>
                <w:sz w:val="20"/>
                <w:szCs w:val="20"/>
              </w:rPr>
              <w:t xml:space="preserve"> &amp; </w:t>
            </w:r>
            <w:proofErr w:type="spellStart"/>
            <w:r w:rsidRPr="007254B8">
              <w:rPr>
                <w:sz w:val="20"/>
                <w:szCs w:val="20"/>
              </w:rPr>
              <w:t>Writing</w:t>
            </w:r>
            <w:proofErr w:type="spellEnd"/>
            <w:r w:rsidRPr="007254B8">
              <w:rPr>
                <w:sz w:val="20"/>
                <w:szCs w:val="20"/>
              </w:rPr>
              <w:t xml:space="preserve"> 5. </w:t>
            </w:r>
            <w:proofErr w:type="spellStart"/>
            <w:r w:rsidRPr="007254B8">
              <w:rPr>
                <w:sz w:val="20"/>
                <w:szCs w:val="20"/>
              </w:rPr>
              <w:t>National</w:t>
            </w:r>
            <w:proofErr w:type="spellEnd"/>
            <w:r w:rsidRPr="007254B8">
              <w:rPr>
                <w:sz w:val="20"/>
                <w:szCs w:val="20"/>
              </w:rPr>
              <w:t xml:space="preserve"> </w:t>
            </w:r>
            <w:proofErr w:type="spellStart"/>
            <w:r w:rsidRPr="007254B8">
              <w:rPr>
                <w:sz w:val="20"/>
                <w:szCs w:val="20"/>
              </w:rPr>
              <w:t>Geographic</w:t>
            </w:r>
            <w:proofErr w:type="spellEnd"/>
            <w:r w:rsidRPr="007254B8">
              <w:rPr>
                <w:sz w:val="20"/>
                <w:szCs w:val="20"/>
              </w:rPr>
              <w:t>, 2022. ISBN 9780357448588</w:t>
            </w:r>
            <w:r>
              <w:rPr>
                <w:sz w:val="20"/>
                <w:szCs w:val="20"/>
              </w:rPr>
              <w:t>.</w:t>
            </w:r>
          </w:p>
          <w:p w14:paraId="5FA7D5C8" w14:textId="48F6F026" w:rsidR="006B0630" w:rsidRPr="00241DC2" w:rsidRDefault="006B0630" w:rsidP="00757B02">
            <w:pPr>
              <w:pStyle w:val="TableParagraph"/>
              <w:ind w:left="0"/>
              <w:jc w:val="both"/>
              <w:rPr>
                <w:sz w:val="20"/>
                <w:szCs w:val="20"/>
              </w:rPr>
            </w:pPr>
            <w:r w:rsidRPr="00241DC2">
              <w:rPr>
                <w:sz w:val="20"/>
                <w:szCs w:val="20"/>
              </w:rPr>
              <w:t>Vlastní materiály v e-learningové</w:t>
            </w:r>
            <w:r w:rsidRPr="00241DC2">
              <w:rPr>
                <w:spacing w:val="2"/>
                <w:sz w:val="20"/>
                <w:szCs w:val="20"/>
              </w:rPr>
              <w:t xml:space="preserve"> </w:t>
            </w:r>
            <w:r w:rsidRPr="00241DC2">
              <w:rPr>
                <w:sz w:val="20"/>
                <w:szCs w:val="20"/>
              </w:rPr>
              <w:t>podobě.</w:t>
            </w:r>
          </w:p>
          <w:p w14:paraId="44C14B06" w14:textId="77777777" w:rsidR="006B0630" w:rsidRPr="00241DC2" w:rsidRDefault="006B0630" w:rsidP="00757B02">
            <w:pPr>
              <w:pStyle w:val="TableParagraph"/>
              <w:ind w:left="0"/>
              <w:jc w:val="both"/>
              <w:rPr>
                <w:sz w:val="20"/>
                <w:szCs w:val="20"/>
              </w:rPr>
            </w:pPr>
          </w:p>
          <w:p w14:paraId="4667F833" w14:textId="77777777" w:rsidR="006B0630" w:rsidRDefault="006B0630" w:rsidP="00757B02">
            <w:pPr>
              <w:pStyle w:val="TableParagraph"/>
              <w:ind w:left="0"/>
              <w:jc w:val="both"/>
              <w:rPr>
                <w:sz w:val="20"/>
                <w:szCs w:val="20"/>
              </w:rPr>
            </w:pPr>
            <w:r w:rsidRPr="00241DC2">
              <w:rPr>
                <w:sz w:val="20"/>
                <w:szCs w:val="20"/>
                <w:u w:val="single"/>
              </w:rPr>
              <w:t>Doporučená literatura</w:t>
            </w:r>
            <w:r w:rsidRPr="00241DC2">
              <w:rPr>
                <w:sz w:val="20"/>
                <w:szCs w:val="20"/>
              </w:rPr>
              <w:t>:</w:t>
            </w:r>
          </w:p>
          <w:p w14:paraId="1DA9A042" w14:textId="77777777" w:rsidR="006B0630" w:rsidRPr="00B32614" w:rsidRDefault="006B0630" w:rsidP="00757B02">
            <w:pPr>
              <w:pStyle w:val="TableParagraph"/>
              <w:ind w:left="0"/>
              <w:jc w:val="both"/>
              <w:rPr>
                <w:sz w:val="20"/>
                <w:szCs w:val="20"/>
              </w:rPr>
            </w:pPr>
            <w:r w:rsidRPr="00B32614">
              <w:rPr>
                <w:sz w:val="20"/>
                <w:szCs w:val="20"/>
              </w:rPr>
              <w:t xml:space="preserve">De CHAZAL, E., </w:t>
            </w:r>
            <w:proofErr w:type="spellStart"/>
            <w:r w:rsidRPr="00B32614">
              <w:rPr>
                <w:sz w:val="20"/>
                <w:szCs w:val="20"/>
              </w:rPr>
              <w:t>McCARTER</w:t>
            </w:r>
            <w:proofErr w:type="spellEnd"/>
            <w:r w:rsidRPr="00B32614">
              <w:rPr>
                <w:sz w:val="20"/>
                <w:szCs w:val="20"/>
              </w:rPr>
              <w:t xml:space="preserve">, S. Oxford EAP: A </w:t>
            </w:r>
            <w:proofErr w:type="spellStart"/>
            <w:r w:rsidRPr="00B32614">
              <w:rPr>
                <w:sz w:val="20"/>
                <w:szCs w:val="20"/>
              </w:rPr>
              <w:t>Course</w:t>
            </w:r>
            <w:proofErr w:type="spellEnd"/>
            <w:r w:rsidRPr="00B32614">
              <w:rPr>
                <w:sz w:val="20"/>
                <w:szCs w:val="20"/>
              </w:rPr>
              <w:t xml:space="preserve"> in </w:t>
            </w:r>
            <w:proofErr w:type="spellStart"/>
            <w:r w:rsidRPr="00B32614">
              <w:rPr>
                <w:sz w:val="20"/>
                <w:szCs w:val="20"/>
              </w:rPr>
              <w:t>English</w:t>
            </w:r>
            <w:proofErr w:type="spellEnd"/>
            <w:r w:rsidRPr="00B32614">
              <w:rPr>
                <w:sz w:val="20"/>
                <w:szCs w:val="20"/>
              </w:rPr>
              <w:t xml:space="preserve"> </w:t>
            </w:r>
            <w:proofErr w:type="spellStart"/>
            <w:r w:rsidRPr="00B32614">
              <w:rPr>
                <w:sz w:val="20"/>
                <w:szCs w:val="20"/>
              </w:rPr>
              <w:t>for</w:t>
            </w:r>
            <w:proofErr w:type="spellEnd"/>
            <w:r w:rsidRPr="00B32614">
              <w:rPr>
                <w:sz w:val="20"/>
                <w:szCs w:val="20"/>
              </w:rPr>
              <w:t xml:space="preserve"> </w:t>
            </w:r>
            <w:proofErr w:type="spellStart"/>
            <w:r w:rsidRPr="00B32614">
              <w:rPr>
                <w:sz w:val="20"/>
                <w:szCs w:val="20"/>
              </w:rPr>
              <w:t>Academic</w:t>
            </w:r>
            <w:proofErr w:type="spellEnd"/>
            <w:r w:rsidRPr="00B32614">
              <w:rPr>
                <w:sz w:val="20"/>
                <w:szCs w:val="20"/>
              </w:rPr>
              <w:t xml:space="preserve"> </w:t>
            </w:r>
            <w:proofErr w:type="spellStart"/>
            <w:r w:rsidRPr="00B32614">
              <w:rPr>
                <w:sz w:val="20"/>
                <w:szCs w:val="20"/>
              </w:rPr>
              <w:t>Purposes</w:t>
            </w:r>
            <w:proofErr w:type="spellEnd"/>
            <w:r w:rsidRPr="00B32614">
              <w:rPr>
                <w:sz w:val="20"/>
                <w:szCs w:val="20"/>
              </w:rPr>
              <w:t xml:space="preserve"> – </w:t>
            </w:r>
            <w:proofErr w:type="spellStart"/>
            <w:r w:rsidRPr="00B32614">
              <w:rPr>
                <w:sz w:val="20"/>
                <w:szCs w:val="20"/>
              </w:rPr>
              <w:t>Upper-Intermediate</w:t>
            </w:r>
            <w:proofErr w:type="spellEnd"/>
            <w:r w:rsidRPr="00B32614">
              <w:rPr>
                <w:sz w:val="20"/>
                <w:szCs w:val="20"/>
              </w:rPr>
              <w:t xml:space="preserve">. Oxford: Oxford University </w:t>
            </w:r>
            <w:proofErr w:type="spellStart"/>
            <w:r w:rsidRPr="00B32614">
              <w:rPr>
                <w:sz w:val="20"/>
                <w:szCs w:val="20"/>
              </w:rPr>
              <w:t>Press</w:t>
            </w:r>
            <w:proofErr w:type="spellEnd"/>
            <w:r w:rsidRPr="00B32614">
              <w:rPr>
                <w:sz w:val="20"/>
                <w:szCs w:val="20"/>
              </w:rPr>
              <w:t>, 2012. ISBN 9780194001847.</w:t>
            </w:r>
          </w:p>
          <w:p w14:paraId="71430AFA" w14:textId="4467B1C1" w:rsidR="006B0630" w:rsidRDefault="006B0630" w:rsidP="00757B02">
            <w:pPr>
              <w:jc w:val="both"/>
            </w:pPr>
            <w:r w:rsidRPr="00241DC2">
              <w:t xml:space="preserve">SARAÄKI, J. </w:t>
            </w:r>
            <w:proofErr w:type="spellStart"/>
            <w:r w:rsidRPr="00241DC2">
              <w:t>How</w:t>
            </w:r>
            <w:proofErr w:type="spellEnd"/>
            <w:r w:rsidRPr="00241DC2">
              <w:t xml:space="preserve"> to </w:t>
            </w:r>
            <w:proofErr w:type="spellStart"/>
            <w:r w:rsidRPr="00241DC2">
              <w:t>Write</w:t>
            </w:r>
            <w:proofErr w:type="spellEnd"/>
            <w:r w:rsidRPr="00241DC2">
              <w:t xml:space="preserve"> a </w:t>
            </w:r>
            <w:proofErr w:type="spellStart"/>
            <w:r w:rsidRPr="00241DC2">
              <w:t>Scientific</w:t>
            </w:r>
            <w:proofErr w:type="spellEnd"/>
            <w:r w:rsidRPr="00241DC2">
              <w:t xml:space="preserve"> </w:t>
            </w:r>
            <w:proofErr w:type="spellStart"/>
            <w:r w:rsidRPr="00241DC2">
              <w:t>Paper</w:t>
            </w:r>
            <w:proofErr w:type="spellEnd"/>
            <w:r w:rsidRPr="00241DC2">
              <w:t xml:space="preserve">. </w:t>
            </w:r>
            <w:proofErr w:type="spellStart"/>
            <w:r w:rsidRPr="00241DC2">
              <w:t>Independently</w:t>
            </w:r>
            <w:proofErr w:type="spellEnd"/>
            <w:r w:rsidRPr="00241DC2">
              <w:t xml:space="preserve"> </w:t>
            </w:r>
            <w:proofErr w:type="spellStart"/>
            <w:r w:rsidRPr="00241DC2">
              <w:t>Published</w:t>
            </w:r>
            <w:proofErr w:type="spellEnd"/>
            <w:r w:rsidRPr="00241DC2">
              <w:t>, 2018. ISBN 9781730784163.</w:t>
            </w:r>
          </w:p>
        </w:tc>
      </w:tr>
      <w:tr w:rsidR="009F1539" w14:paraId="389D1581" w14:textId="77777777" w:rsidTr="00FA4FEE">
        <w:trPr>
          <w:gridBefore w:val="1"/>
          <w:gridAfter w:val="1"/>
          <w:wBefore w:w="116" w:type="dxa"/>
          <w:wAfter w:w="236" w:type="dxa"/>
        </w:trPr>
        <w:tc>
          <w:tcPr>
            <w:tcW w:w="9855" w:type="dxa"/>
            <w:gridSpan w:val="13"/>
            <w:tcBorders>
              <w:top w:val="single" w:sz="12" w:space="0" w:color="auto"/>
              <w:left w:val="single" w:sz="2" w:space="0" w:color="auto"/>
              <w:bottom w:val="single" w:sz="2" w:space="0" w:color="auto"/>
              <w:right w:val="single" w:sz="2" w:space="0" w:color="auto"/>
            </w:tcBorders>
            <w:shd w:val="clear" w:color="auto" w:fill="F7CAAC"/>
          </w:tcPr>
          <w:p w14:paraId="57718235" w14:textId="77777777" w:rsidR="009F1539" w:rsidRDefault="009F1539" w:rsidP="00892117">
            <w:pPr>
              <w:jc w:val="center"/>
              <w:rPr>
                <w:b/>
              </w:rPr>
            </w:pPr>
            <w:r>
              <w:rPr>
                <w:b/>
              </w:rPr>
              <w:t>Informace ke kombinované nebo distanční formě</w:t>
            </w:r>
          </w:p>
        </w:tc>
      </w:tr>
      <w:tr w:rsidR="009F1539" w14:paraId="202A5D1B" w14:textId="77777777" w:rsidTr="00FA4FEE">
        <w:trPr>
          <w:gridBefore w:val="1"/>
          <w:gridAfter w:val="1"/>
          <w:wBefore w:w="116" w:type="dxa"/>
          <w:wAfter w:w="236" w:type="dxa"/>
        </w:trPr>
        <w:tc>
          <w:tcPr>
            <w:tcW w:w="4787" w:type="dxa"/>
            <w:gridSpan w:val="5"/>
            <w:tcBorders>
              <w:top w:val="single" w:sz="2" w:space="0" w:color="auto"/>
            </w:tcBorders>
            <w:shd w:val="clear" w:color="auto" w:fill="F7CAAC"/>
          </w:tcPr>
          <w:p w14:paraId="7D4EBF11" w14:textId="77777777" w:rsidR="009F1539" w:rsidRDefault="009F1539" w:rsidP="00892117">
            <w:pPr>
              <w:jc w:val="both"/>
            </w:pPr>
            <w:r>
              <w:rPr>
                <w:b/>
              </w:rPr>
              <w:t>Rozsah konzultací (soustředění)</w:t>
            </w:r>
          </w:p>
        </w:tc>
        <w:tc>
          <w:tcPr>
            <w:tcW w:w="889" w:type="dxa"/>
            <w:tcBorders>
              <w:top w:val="single" w:sz="2" w:space="0" w:color="auto"/>
            </w:tcBorders>
          </w:tcPr>
          <w:p w14:paraId="5104DAC6" w14:textId="77777777" w:rsidR="009F1539" w:rsidRDefault="009F1539" w:rsidP="00892117">
            <w:pPr>
              <w:jc w:val="both"/>
            </w:pPr>
          </w:p>
        </w:tc>
        <w:tc>
          <w:tcPr>
            <w:tcW w:w="4179" w:type="dxa"/>
            <w:gridSpan w:val="7"/>
            <w:tcBorders>
              <w:top w:val="single" w:sz="2" w:space="0" w:color="auto"/>
            </w:tcBorders>
            <w:shd w:val="clear" w:color="auto" w:fill="F7CAAC"/>
          </w:tcPr>
          <w:p w14:paraId="4249B17A" w14:textId="77777777" w:rsidR="009F1539" w:rsidRDefault="009F1539" w:rsidP="00892117">
            <w:pPr>
              <w:jc w:val="both"/>
              <w:rPr>
                <w:b/>
              </w:rPr>
            </w:pPr>
            <w:r>
              <w:rPr>
                <w:b/>
              </w:rPr>
              <w:t xml:space="preserve">hodin </w:t>
            </w:r>
          </w:p>
        </w:tc>
      </w:tr>
      <w:tr w:rsidR="009F1539" w14:paraId="5784696A" w14:textId="77777777" w:rsidTr="00FA4FEE">
        <w:trPr>
          <w:gridBefore w:val="1"/>
          <w:gridAfter w:val="1"/>
          <w:wBefore w:w="116" w:type="dxa"/>
          <w:wAfter w:w="236" w:type="dxa"/>
        </w:trPr>
        <w:tc>
          <w:tcPr>
            <w:tcW w:w="9855" w:type="dxa"/>
            <w:gridSpan w:val="13"/>
            <w:shd w:val="clear" w:color="auto" w:fill="F7CAAC"/>
          </w:tcPr>
          <w:p w14:paraId="144288BD" w14:textId="77777777" w:rsidR="009F1539" w:rsidRDefault="009F1539" w:rsidP="00892117">
            <w:pPr>
              <w:jc w:val="both"/>
              <w:rPr>
                <w:b/>
              </w:rPr>
            </w:pPr>
            <w:r>
              <w:rPr>
                <w:b/>
              </w:rPr>
              <w:t>Informace o způsobu kontaktu s vyučujícím</w:t>
            </w:r>
          </w:p>
        </w:tc>
      </w:tr>
      <w:tr w:rsidR="009F1539" w14:paraId="09E7CE3F" w14:textId="77777777" w:rsidTr="00FA4FEE">
        <w:trPr>
          <w:gridBefore w:val="1"/>
          <w:gridAfter w:val="1"/>
          <w:wBefore w:w="116" w:type="dxa"/>
          <w:wAfter w:w="236" w:type="dxa"/>
          <w:trHeight w:val="1373"/>
        </w:trPr>
        <w:tc>
          <w:tcPr>
            <w:tcW w:w="9855" w:type="dxa"/>
            <w:gridSpan w:val="13"/>
          </w:tcPr>
          <w:p w14:paraId="7D9C18DB" w14:textId="77777777" w:rsidR="009F1539" w:rsidRDefault="009F1539" w:rsidP="00892117">
            <w:pPr>
              <w:jc w:val="both"/>
            </w:pPr>
          </w:p>
          <w:p w14:paraId="09B4D6B3" w14:textId="77777777" w:rsidR="006B0630" w:rsidRDefault="006B0630" w:rsidP="00892117">
            <w:pPr>
              <w:jc w:val="both"/>
            </w:pPr>
          </w:p>
          <w:p w14:paraId="247056F9" w14:textId="77777777" w:rsidR="006B0630" w:rsidRDefault="006B0630" w:rsidP="00892117">
            <w:pPr>
              <w:jc w:val="both"/>
            </w:pPr>
          </w:p>
          <w:p w14:paraId="211461C1" w14:textId="77777777" w:rsidR="006B0630" w:rsidRDefault="006B0630" w:rsidP="00892117">
            <w:pPr>
              <w:jc w:val="both"/>
            </w:pPr>
          </w:p>
          <w:p w14:paraId="0C174BE8" w14:textId="77777777" w:rsidR="006B0630" w:rsidRDefault="006B0630" w:rsidP="00892117">
            <w:pPr>
              <w:jc w:val="both"/>
            </w:pPr>
          </w:p>
          <w:p w14:paraId="2FB79FC0" w14:textId="77777777" w:rsidR="006B0630" w:rsidRDefault="006B0630" w:rsidP="00892117">
            <w:pPr>
              <w:jc w:val="both"/>
            </w:pPr>
          </w:p>
          <w:p w14:paraId="4C0CB353" w14:textId="77777777" w:rsidR="006B0630" w:rsidRDefault="006B0630" w:rsidP="00892117">
            <w:pPr>
              <w:jc w:val="both"/>
            </w:pPr>
          </w:p>
          <w:p w14:paraId="589423B8" w14:textId="77777777" w:rsidR="006B0630" w:rsidRDefault="006B0630" w:rsidP="00892117">
            <w:pPr>
              <w:jc w:val="both"/>
            </w:pPr>
          </w:p>
          <w:p w14:paraId="0101B6DF" w14:textId="77777777" w:rsidR="006B0630" w:rsidRDefault="006B0630" w:rsidP="00892117">
            <w:pPr>
              <w:jc w:val="both"/>
            </w:pPr>
          </w:p>
          <w:p w14:paraId="285E37DD" w14:textId="77777777" w:rsidR="006B0630" w:rsidRDefault="006B0630" w:rsidP="00892117">
            <w:pPr>
              <w:jc w:val="both"/>
            </w:pPr>
          </w:p>
          <w:p w14:paraId="16514E00" w14:textId="77777777" w:rsidR="006B0630" w:rsidRDefault="006B0630" w:rsidP="00892117">
            <w:pPr>
              <w:jc w:val="both"/>
            </w:pPr>
          </w:p>
          <w:p w14:paraId="0FFC7C05" w14:textId="77777777" w:rsidR="006B0630" w:rsidRDefault="006B0630" w:rsidP="00892117">
            <w:pPr>
              <w:jc w:val="both"/>
            </w:pPr>
          </w:p>
          <w:p w14:paraId="69CFEFA5" w14:textId="77777777" w:rsidR="006B0630" w:rsidRDefault="006B0630" w:rsidP="00892117">
            <w:pPr>
              <w:jc w:val="both"/>
            </w:pPr>
          </w:p>
          <w:p w14:paraId="775855CC" w14:textId="77777777" w:rsidR="006B0630" w:rsidRDefault="006B0630" w:rsidP="00892117">
            <w:pPr>
              <w:jc w:val="both"/>
            </w:pPr>
          </w:p>
          <w:p w14:paraId="43B823A5" w14:textId="77777777" w:rsidR="006B0630" w:rsidRDefault="006B0630" w:rsidP="00892117">
            <w:pPr>
              <w:jc w:val="both"/>
            </w:pPr>
          </w:p>
          <w:p w14:paraId="46C2C42E" w14:textId="77777777" w:rsidR="006B0630" w:rsidRDefault="006B0630" w:rsidP="00892117">
            <w:pPr>
              <w:jc w:val="both"/>
            </w:pPr>
          </w:p>
          <w:p w14:paraId="7666AE47" w14:textId="77777777" w:rsidR="006B0630" w:rsidRDefault="006B0630" w:rsidP="00892117">
            <w:pPr>
              <w:jc w:val="both"/>
            </w:pPr>
          </w:p>
          <w:p w14:paraId="0B32876C" w14:textId="77777777" w:rsidR="006B0630" w:rsidRDefault="006B0630" w:rsidP="00892117">
            <w:pPr>
              <w:jc w:val="both"/>
            </w:pPr>
          </w:p>
          <w:p w14:paraId="0D5E69C1" w14:textId="77777777" w:rsidR="006B0630" w:rsidRDefault="006B0630" w:rsidP="00892117">
            <w:pPr>
              <w:jc w:val="both"/>
            </w:pPr>
          </w:p>
          <w:p w14:paraId="2EE69906" w14:textId="77777777" w:rsidR="006B0630" w:rsidRDefault="006B0630" w:rsidP="00892117">
            <w:pPr>
              <w:jc w:val="both"/>
            </w:pPr>
          </w:p>
          <w:p w14:paraId="2ED51D6D" w14:textId="77777777" w:rsidR="006B0630" w:rsidRDefault="006B0630" w:rsidP="00892117">
            <w:pPr>
              <w:jc w:val="both"/>
            </w:pPr>
          </w:p>
          <w:p w14:paraId="066EC962" w14:textId="77777777" w:rsidR="006B0630" w:rsidRDefault="006B0630" w:rsidP="00892117">
            <w:pPr>
              <w:jc w:val="both"/>
            </w:pPr>
          </w:p>
          <w:p w14:paraId="53B691B2" w14:textId="77777777" w:rsidR="006B0630" w:rsidRDefault="006B0630" w:rsidP="00892117">
            <w:pPr>
              <w:jc w:val="both"/>
            </w:pPr>
          </w:p>
          <w:p w14:paraId="089C6F59" w14:textId="77777777" w:rsidR="006B0630" w:rsidRDefault="006B0630" w:rsidP="00892117">
            <w:pPr>
              <w:jc w:val="both"/>
            </w:pPr>
          </w:p>
          <w:p w14:paraId="6591A247" w14:textId="77777777" w:rsidR="006B0630" w:rsidRDefault="006B0630" w:rsidP="00892117">
            <w:pPr>
              <w:jc w:val="both"/>
            </w:pPr>
          </w:p>
          <w:p w14:paraId="167A767C" w14:textId="77777777" w:rsidR="006B0630" w:rsidRDefault="006B0630" w:rsidP="00892117">
            <w:pPr>
              <w:jc w:val="both"/>
            </w:pPr>
          </w:p>
          <w:p w14:paraId="35166179" w14:textId="77777777" w:rsidR="006B0630" w:rsidRDefault="006B0630" w:rsidP="00892117">
            <w:pPr>
              <w:jc w:val="both"/>
            </w:pPr>
          </w:p>
          <w:p w14:paraId="1DDE69D3" w14:textId="77777777" w:rsidR="006B0630" w:rsidRDefault="006B0630" w:rsidP="00892117">
            <w:pPr>
              <w:jc w:val="both"/>
            </w:pPr>
          </w:p>
          <w:p w14:paraId="0DD02F67" w14:textId="77777777" w:rsidR="006B0630" w:rsidRDefault="006B0630" w:rsidP="00892117">
            <w:pPr>
              <w:jc w:val="both"/>
            </w:pPr>
          </w:p>
          <w:p w14:paraId="3F674F2C" w14:textId="77777777" w:rsidR="006B0630" w:rsidRDefault="006B0630" w:rsidP="00892117">
            <w:pPr>
              <w:jc w:val="both"/>
            </w:pPr>
          </w:p>
          <w:p w14:paraId="514D5184" w14:textId="77777777" w:rsidR="006B0630" w:rsidRDefault="006B0630" w:rsidP="00892117">
            <w:pPr>
              <w:jc w:val="both"/>
            </w:pPr>
          </w:p>
          <w:p w14:paraId="271CD70A" w14:textId="77777777" w:rsidR="006B0630" w:rsidRDefault="006B0630" w:rsidP="00892117">
            <w:pPr>
              <w:jc w:val="both"/>
            </w:pPr>
          </w:p>
          <w:p w14:paraId="79E557E2" w14:textId="77777777" w:rsidR="006B0630" w:rsidRDefault="006B0630" w:rsidP="00892117">
            <w:pPr>
              <w:jc w:val="both"/>
            </w:pPr>
          </w:p>
          <w:p w14:paraId="608A69A2" w14:textId="77777777" w:rsidR="006B0630" w:rsidRDefault="006B0630" w:rsidP="00892117">
            <w:pPr>
              <w:jc w:val="both"/>
            </w:pPr>
          </w:p>
          <w:p w14:paraId="4D9568F9" w14:textId="77777777" w:rsidR="006B0630" w:rsidRDefault="006B0630" w:rsidP="00892117">
            <w:pPr>
              <w:jc w:val="both"/>
            </w:pPr>
          </w:p>
          <w:p w14:paraId="3E92E00F" w14:textId="77777777" w:rsidR="006B0630" w:rsidRDefault="006B0630" w:rsidP="00892117">
            <w:pPr>
              <w:jc w:val="both"/>
            </w:pPr>
          </w:p>
          <w:p w14:paraId="5BDF75DE" w14:textId="77777777" w:rsidR="006B0630" w:rsidRDefault="006B0630" w:rsidP="00892117">
            <w:pPr>
              <w:jc w:val="both"/>
            </w:pPr>
          </w:p>
          <w:p w14:paraId="3B3683ED" w14:textId="77777777" w:rsidR="006B0630" w:rsidRDefault="006B0630" w:rsidP="00892117">
            <w:pPr>
              <w:jc w:val="both"/>
            </w:pPr>
          </w:p>
          <w:p w14:paraId="41D6F8EF" w14:textId="77777777" w:rsidR="006B0630" w:rsidRDefault="006B0630" w:rsidP="00892117">
            <w:pPr>
              <w:jc w:val="both"/>
            </w:pPr>
          </w:p>
          <w:p w14:paraId="7C166B70" w14:textId="77777777" w:rsidR="006B0630" w:rsidRDefault="006B0630" w:rsidP="00892117">
            <w:pPr>
              <w:jc w:val="both"/>
            </w:pPr>
          </w:p>
          <w:p w14:paraId="0DCCEE8A" w14:textId="0DFB486E" w:rsidR="00676488" w:rsidRPr="00676488" w:rsidRDefault="00676488" w:rsidP="00892117">
            <w:pPr>
              <w:jc w:val="both"/>
              <w:rPr>
                <w:sz w:val="10"/>
                <w:szCs w:val="10"/>
              </w:rPr>
            </w:pPr>
          </w:p>
        </w:tc>
      </w:tr>
      <w:tr w:rsidR="009F1539" w14:paraId="2351EFEF" w14:textId="77777777" w:rsidTr="00FA4FEE">
        <w:trPr>
          <w:gridBefore w:val="1"/>
          <w:gridAfter w:val="1"/>
          <w:wBefore w:w="116" w:type="dxa"/>
          <w:wAfter w:w="236" w:type="dxa"/>
        </w:trPr>
        <w:tc>
          <w:tcPr>
            <w:tcW w:w="9855" w:type="dxa"/>
            <w:gridSpan w:val="13"/>
            <w:tcBorders>
              <w:bottom w:val="double" w:sz="4" w:space="0" w:color="auto"/>
            </w:tcBorders>
            <w:shd w:val="clear" w:color="auto" w:fill="BDD6EE"/>
          </w:tcPr>
          <w:p w14:paraId="1177284E" w14:textId="77777777" w:rsidR="009F1539" w:rsidRDefault="009F1539" w:rsidP="00892117">
            <w:pPr>
              <w:jc w:val="both"/>
              <w:rPr>
                <w:b/>
                <w:sz w:val="28"/>
              </w:rPr>
            </w:pPr>
            <w:bookmarkStart w:id="104" w:name="_Hlk172565253"/>
            <w:bookmarkEnd w:id="102"/>
            <w:r>
              <w:lastRenderedPageBreak/>
              <w:br w:type="page"/>
            </w:r>
            <w:r>
              <w:rPr>
                <w:b/>
                <w:sz w:val="28"/>
              </w:rPr>
              <w:t>B-III – Charakteristika studijního předmětu</w:t>
            </w:r>
          </w:p>
        </w:tc>
      </w:tr>
      <w:tr w:rsidR="009F1539" w14:paraId="58D691D0" w14:textId="77777777" w:rsidTr="00FA4FEE">
        <w:trPr>
          <w:gridBefore w:val="1"/>
          <w:gridAfter w:val="1"/>
          <w:wBefore w:w="116" w:type="dxa"/>
          <w:wAfter w:w="236" w:type="dxa"/>
        </w:trPr>
        <w:tc>
          <w:tcPr>
            <w:tcW w:w="3435" w:type="dxa"/>
            <w:gridSpan w:val="3"/>
            <w:tcBorders>
              <w:top w:val="double" w:sz="4" w:space="0" w:color="auto"/>
            </w:tcBorders>
            <w:shd w:val="clear" w:color="auto" w:fill="F7CAAC"/>
          </w:tcPr>
          <w:p w14:paraId="196E7520" w14:textId="77777777" w:rsidR="009F1539" w:rsidRDefault="009F1539" w:rsidP="00892117">
            <w:pPr>
              <w:jc w:val="both"/>
              <w:rPr>
                <w:b/>
              </w:rPr>
            </w:pPr>
            <w:r>
              <w:rPr>
                <w:b/>
              </w:rPr>
              <w:t>Název studijního předmětu</w:t>
            </w:r>
          </w:p>
        </w:tc>
        <w:tc>
          <w:tcPr>
            <w:tcW w:w="6420" w:type="dxa"/>
            <w:gridSpan w:val="10"/>
            <w:tcBorders>
              <w:top w:val="double" w:sz="4" w:space="0" w:color="auto"/>
            </w:tcBorders>
          </w:tcPr>
          <w:p w14:paraId="3D90032C" w14:textId="77777777" w:rsidR="009F1539" w:rsidRDefault="009F1539" w:rsidP="00892117">
            <w:pPr>
              <w:jc w:val="both"/>
            </w:pPr>
            <w:bookmarkStart w:id="105" w:name="Podn_akt_II"/>
            <w:bookmarkEnd w:id="105"/>
            <w:r w:rsidRPr="0084739D">
              <w:rPr>
                <w:b/>
                <w:bCs/>
              </w:rPr>
              <w:t>Podnikatelské aktivity II</w:t>
            </w:r>
          </w:p>
        </w:tc>
      </w:tr>
      <w:tr w:rsidR="009F1539" w14:paraId="2ACCF11E" w14:textId="77777777" w:rsidTr="00FA4FEE">
        <w:trPr>
          <w:gridBefore w:val="1"/>
          <w:gridAfter w:val="1"/>
          <w:wBefore w:w="116" w:type="dxa"/>
          <w:wAfter w:w="236" w:type="dxa"/>
        </w:trPr>
        <w:tc>
          <w:tcPr>
            <w:tcW w:w="3435" w:type="dxa"/>
            <w:gridSpan w:val="3"/>
            <w:shd w:val="clear" w:color="auto" w:fill="F7CAAC"/>
          </w:tcPr>
          <w:p w14:paraId="3AA4C8CE" w14:textId="77777777" w:rsidR="009F1539" w:rsidRDefault="009F1539" w:rsidP="00892117">
            <w:pPr>
              <w:jc w:val="both"/>
              <w:rPr>
                <w:b/>
              </w:rPr>
            </w:pPr>
            <w:r>
              <w:rPr>
                <w:b/>
              </w:rPr>
              <w:t>Typ předmětu</w:t>
            </w:r>
          </w:p>
        </w:tc>
        <w:tc>
          <w:tcPr>
            <w:tcW w:w="3057" w:type="dxa"/>
            <w:gridSpan w:val="5"/>
          </w:tcPr>
          <w:p w14:paraId="5EB8646B" w14:textId="77777777" w:rsidR="009F1539" w:rsidRDefault="009F1539" w:rsidP="00892117">
            <w:pPr>
              <w:jc w:val="both"/>
            </w:pPr>
            <w:r>
              <w:t>povinně volitelný</w:t>
            </w:r>
          </w:p>
        </w:tc>
        <w:tc>
          <w:tcPr>
            <w:tcW w:w="2695" w:type="dxa"/>
            <w:gridSpan w:val="4"/>
            <w:shd w:val="clear" w:color="auto" w:fill="F7CAAC"/>
          </w:tcPr>
          <w:p w14:paraId="62F1580D" w14:textId="77777777" w:rsidR="009F1539" w:rsidRDefault="009F1539" w:rsidP="00892117">
            <w:pPr>
              <w:jc w:val="both"/>
            </w:pPr>
            <w:r>
              <w:rPr>
                <w:b/>
              </w:rPr>
              <w:t>doporučený ročník / semestr</w:t>
            </w:r>
          </w:p>
        </w:tc>
        <w:tc>
          <w:tcPr>
            <w:tcW w:w="668" w:type="dxa"/>
          </w:tcPr>
          <w:p w14:paraId="5FCBDC3D" w14:textId="77777777" w:rsidR="009F1539" w:rsidRDefault="009F1539" w:rsidP="00892117">
            <w:pPr>
              <w:jc w:val="both"/>
            </w:pPr>
            <w:r>
              <w:t>2/ZS</w:t>
            </w:r>
          </w:p>
        </w:tc>
      </w:tr>
      <w:tr w:rsidR="009F1539" w14:paraId="73C68B19" w14:textId="77777777" w:rsidTr="00FA4FEE">
        <w:trPr>
          <w:gridBefore w:val="1"/>
          <w:gridAfter w:val="1"/>
          <w:wBefore w:w="116" w:type="dxa"/>
          <w:wAfter w:w="236" w:type="dxa"/>
        </w:trPr>
        <w:tc>
          <w:tcPr>
            <w:tcW w:w="3435" w:type="dxa"/>
            <w:gridSpan w:val="3"/>
            <w:shd w:val="clear" w:color="auto" w:fill="F7CAAC"/>
          </w:tcPr>
          <w:p w14:paraId="134AE764" w14:textId="77777777" w:rsidR="009F1539" w:rsidRDefault="009F1539" w:rsidP="00892117">
            <w:pPr>
              <w:jc w:val="both"/>
              <w:rPr>
                <w:b/>
              </w:rPr>
            </w:pPr>
            <w:r>
              <w:rPr>
                <w:b/>
              </w:rPr>
              <w:t>Rozsah studijního předmětu</w:t>
            </w:r>
          </w:p>
        </w:tc>
        <w:tc>
          <w:tcPr>
            <w:tcW w:w="1352" w:type="dxa"/>
            <w:gridSpan w:val="2"/>
          </w:tcPr>
          <w:p w14:paraId="3B9B927D" w14:textId="77777777" w:rsidR="009F1539" w:rsidRDefault="009F1539" w:rsidP="00892117">
            <w:pPr>
              <w:jc w:val="both"/>
            </w:pPr>
            <w:proofErr w:type="gramStart"/>
            <w:r w:rsidRPr="00280F9E">
              <w:t>1</w:t>
            </w:r>
            <w:r>
              <w:t>0</w:t>
            </w:r>
            <w:r w:rsidRPr="00280F9E">
              <w:t>p</w:t>
            </w:r>
            <w:proofErr w:type="gramEnd"/>
            <w:r w:rsidRPr="00280F9E">
              <w:t>+1</w:t>
            </w:r>
            <w:r>
              <w:t>0</w:t>
            </w:r>
            <w:r w:rsidRPr="00280F9E">
              <w:t>s+0l</w:t>
            </w:r>
          </w:p>
        </w:tc>
        <w:tc>
          <w:tcPr>
            <w:tcW w:w="889" w:type="dxa"/>
            <w:shd w:val="clear" w:color="auto" w:fill="F7CAAC"/>
          </w:tcPr>
          <w:p w14:paraId="5A4F90DD" w14:textId="77777777" w:rsidR="009F1539" w:rsidRDefault="009F1539" w:rsidP="00892117">
            <w:pPr>
              <w:jc w:val="both"/>
              <w:rPr>
                <w:b/>
              </w:rPr>
            </w:pPr>
            <w:r>
              <w:rPr>
                <w:b/>
              </w:rPr>
              <w:t xml:space="preserve">hod. </w:t>
            </w:r>
          </w:p>
        </w:tc>
        <w:tc>
          <w:tcPr>
            <w:tcW w:w="816" w:type="dxa"/>
            <w:gridSpan w:val="2"/>
          </w:tcPr>
          <w:p w14:paraId="397544C1" w14:textId="77777777" w:rsidR="009F1539" w:rsidRDefault="009F1539" w:rsidP="00892117">
            <w:pPr>
              <w:jc w:val="both"/>
            </w:pPr>
            <w:r>
              <w:t>20</w:t>
            </w:r>
          </w:p>
        </w:tc>
        <w:tc>
          <w:tcPr>
            <w:tcW w:w="1479" w:type="dxa"/>
            <w:gridSpan w:val="2"/>
            <w:shd w:val="clear" w:color="auto" w:fill="F7CAAC"/>
          </w:tcPr>
          <w:p w14:paraId="62DB6B1D" w14:textId="77777777" w:rsidR="009F1539" w:rsidRDefault="009F1539" w:rsidP="00892117">
            <w:pPr>
              <w:jc w:val="both"/>
              <w:rPr>
                <w:b/>
              </w:rPr>
            </w:pPr>
            <w:r>
              <w:rPr>
                <w:b/>
              </w:rPr>
              <w:t>kreditů</w:t>
            </w:r>
          </w:p>
        </w:tc>
        <w:tc>
          <w:tcPr>
            <w:tcW w:w="1884" w:type="dxa"/>
            <w:gridSpan w:val="3"/>
          </w:tcPr>
          <w:p w14:paraId="16A930EC" w14:textId="77777777" w:rsidR="009F1539" w:rsidRDefault="009F1539" w:rsidP="00892117">
            <w:pPr>
              <w:jc w:val="both"/>
            </w:pPr>
            <w:r>
              <w:t>2</w:t>
            </w:r>
          </w:p>
        </w:tc>
      </w:tr>
      <w:tr w:rsidR="009F1539" w14:paraId="68E10C29" w14:textId="77777777" w:rsidTr="00FA4FEE">
        <w:trPr>
          <w:gridBefore w:val="1"/>
          <w:gridAfter w:val="1"/>
          <w:wBefore w:w="116" w:type="dxa"/>
          <w:wAfter w:w="236" w:type="dxa"/>
        </w:trPr>
        <w:tc>
          <w:tcPr>
            <w:tcW w:w="3435" w:type="dxa"/>
            <w:gridSpan w:val="3"/>
            <w:shd w:val="clear" w:color="auto" w:fill="F7CAAC"/>
          </w:tcPr>
          <w:p w14:paraId="22D33538" w14:textId="77777777" w:rsidR="009F1539" w:rsidRDefault="009F1539" w:rsidP="00892117">
            <w:pPr>
              <w:jc w:val="both"/>
              <w:rPr>
                <w:b/>
                <w:sz w:val="22"/>
              </w:rPr>
            </w:pPr>
            <w:r>
              <w:rPr>
                <w:b/>
              </w:rPr>
              <w:t xml:space="preserve">Prerekvizity, </w:t>
            </w:r>
            <w:proofErr w:type="spellStart"/>
            <w:r>
              <w:rPr>
                <w:b/>
              </w:rPr>
              <w:t>korekvizity</w:t>
            </w:r>
            <w:proofErr w:type="spellEnd"/>
            <w:r>
              <w:rPr>
                <w:b/>
              </w:rPr>
              <w:t>, ekvivalence</w:t>
            </w:r>
          </w:p>
        </w:tc>
        <w:tc>
          <w:tcPr>
            <w:tcW w:w="6420" w:type="dxa"/>
            <w:gridSpan w:val="10"/>
          </w:tcPr>
          <w:p w14:paraId="1BAD77FE" w14:textId="77777777" w:rsidR="009F1539" w:rsidRDefault="009F1539" w:rsidP="00892117">
            <w:pPr>
              <w:jc w:val="both"/>
            </w:pPr>
          </w:p>
        </w:tc>
      </w:tr>
      <w:tr w:rsidR="009F1539" w14:paraId="22100463" w14:textId="77777777" w:rsidTr="00FA4FEE">
        <w:trPr>
          <w:gridBefore w:val="1"/>
          <w:gridAfter w:val="1"/>
          <w:wBefore w:w="116" w:type="dxa"/>
          <w:wAfter w:w="236" w:type="dxa"/>
        </w:trPr>
        <w:tc>
          <w:tcPr>
            <w:tcW w:w="3435" w:type="dxa"/>
            <w:gridSpan w:val="3"/>
            <w:shd w:val="clear" w:color="auto" w:fill="F7CAAC"/>
          </w:tcPr>
          <w:p w14:paraId="1C9C6646" w14:textId="77777777" w:rsidR="009F1539" w:rsidRPr="005A0406" w:rsidRDefault="009F1539" w:rsidP="00892117">
            <w:pPr>
              <w:jc w:val="both"/>
              <w:rPr>
                <w:b/>
              </w:rPr>
            </w:pPr>
            <w:r w:rsidRPr="005A0406">
              <w:rPr>
                <w:b/>
              </w:rPr>
              <w:t>Způsob ověření výsledků učení</w:t>
            </w:r>
          </w:p>
        </w:tc>
        <w:tc>
          <w:tcPr>
            <w:tcW w:w="3057" w:type="dxa"/>
            <w:gridSpan w:val="5"/>
            <w:tcBorders>
              <w:bottom w:val="single" w:sz="4" w:space="0" w:color="auto"/>
            </w:tcBorders>
          </w:tcPr>
          <w:p w14:paraId="370C5C0E" w14:textId="77777777" w:rsidR="009F1539" w:rsidRDefault="009F1539" w:rsidP="00892117">
            <w:pPr>
              <w:jc w:val="both"/>
            </w:pPr>
            <w:r>
              <w:t>zkouška</w:t>
            </w:r>
          </w:p>
        </w:tc>
        <w:tc>
          <w:tcPr>
            <w:tcW w:w="1479" w:type="dxa"/>
            <w:gridSpan w:val="2"/>
            <w:tcBorders>
              <w:bottom w:val="single" w:sz="4" w:space="0" w:color="auto"/>
            </w:tcBorders>
            <w:shd w:val="clear" w:color="auto" w:fill="F7CAAC"/>
          </w:tcPr>
          <w:p w14:paraId="703449A5" w14:textId="77777777" w:rsidR="009F1539" w:rsidRDefault="009F1539" w:rsidP="00892117">
            <w:pPr>
              <w:jc w:val="both"/>
              <w:rPr>
                <w:b/>
              </w:rPr>
            </w:pPr>
            <w:r>
              <w:rPr>
                <w:b/>
              </w:rPr>
              <w:t>Forma výuky</w:t>
            </w:r>
          </w:p>
        </w:tc>
        <w:tc>
          <w:tcPr>
            <w:tcW w:w="1884" w:type="dxa"/>
            <w:gridSpan w:val="3"/>
            <w:tcBorders>
              <w:bottom w:val="single" w:sz="4" w:space="0" w:color="auto"/>
            </w:tcBorders>
          </w:tcPr>
          <w:p w14:paraId="20FA2080" w14:textId="77777777" w:rsidR="009F1539" w:rsidRDefault="009F1539" w:rsidP="00892117">
            <w:pPr>
              <w:jc w:val="both"/>
            </w:pPr>
            <w:r>
              <w:t>přednášky, semináře</w:t>
            </w:r>
          </w:p>
          <w:p w14:paraId="36BD9529" w14:textId="77777777" w:rsidR="009F1539" w:rsidRDefault="009F1539" w:rsidP="00892117">
            <w:pPr>
              <w:jc w:val="both"/>
            </w:pPr>
          </w:p>
        </w:tc>
      </w:tr>
      <w:tr w:rsidR="009F1539" w14:paraId="6E6FC97F" w14:textId="77777777" w:rsidTr="00FA4FEE">
        <w:trPr>
          <w:gridBefore w:val="1"/>
          <w:gridAfter w:val="1"/>
          <w:wBefore w:w="116" w:type="dxa"/>
          <w:wAfter w:w="236" w:type="dxa"/>
        </w:trPr>
        <w:tc>
          <w:tcPr>
            <w:tcW w:w="3435" w:type="dxa"/>
            <w:gridSpan w:val="3"/>
            <w:shd w:val="clear" w:color="auto" w:fill="F7CAAC"/>
          </w:tcPr>
          <w:p w14:paraId="5B85102C" w14:textId="77777777" w:rsidR="009F1539" w:rsidRPr="005A0406" w:rsidRDefault="009F1539" w:rsidP="00892117">
            <w:pPr>
              <w:jc w:val="both"/>
              <w:rPr>
                <w:b/>
              </w:rPr>
            </w:pPr>
            <w:r w:rsidRPr="005A0406">
              <w:rPr>
                <w:b/>
              </w:rPr>
              <w:t>Forma způsobu ověření výsledků učení a další požadavky na studenta</w:t>
            </w:r>
          </w:p>
        </w:tc>
        <w:tc>
          <w:tcPr>
            <w:tcW w:w="6420" w:type="dxa"/>
            <w:gridSpan w:val="10"/>
            <w:tcBorders>
              <w:bottom w:val="single" w:sz="4" w:space="0" w:color="auto"/>
            </w:tcBorders>
          </w:tcPr>
          <w:p w14:paraId="1ACA4965" w14:textId="4477A47B" w:rsidR="009F1539" w:rsidRDefault="009F1539" w:rsidP="00892117">
            <w:pPr>
              <w:jc w:val="both"/>
            </w:pPr>
            <w:r>
              <w:t xml:space="preserve">Min. </w:t>
            </w:r>
            <w:r w:rsidRPr="00322C83">
              <w:t>80% aktivní účast na semináři, vypracování seminární práce, ověření znalostí písemnou formou</w:t>
            </w:r>
            <w:r>
              <w:t xml:space="preserve"> </w:t>
            </w:r>
            <w:r w:rsidR="001520C4" w:rsidRPr="00EC41B5">
              <w:rPr>
                <w:color w:val="000000"/>
                <w:shd w:val="clear" w:color="auto" w:fill="FFFFFF"/>
              </w:rPr>
              <w:t>–</w:t>
            </w:r>
            <w:r w:rsidR="001520C4">
              <w:t xml:space="preserve"> písemná zkouška</w:t>
            </w:r>
            <w:r>
              <w:t xml:space="preserve"> </w:t>
            </w:r>
            <w:r w:rsidR="001520C4">
              <w:t>(</w:t>
            </w:r>
            <w:r w:rsidRPr="008F6729">
              <w:t>min. úspěšnost 65 %).</w:t>
            </w:r>
          </w:p>
          <w:p w14:paraId="5D6E6043" w14:textId="77777777" w:rsidR="009F1539" w:rsidRDefault="009F1539" w:rsidP="00892117">
            <w:pPr>
              <w:jc w:val="both"/>
            </w:pPr>
          </w:p>
        </w:tc>
      </w:tr>
      <w:tr w:rsidR="009F1539" w14:paraId="13B71EC5" w14:textId="77777777" w:rsidTr="00FA4FEE">
        <w:trPr>
          <w:gridBefore w:val="1"/>
          <w:gridAfter w:val="1"/>
          <w:wBefore w:w="116" w:type="dxa"/>
          <w:wAfter w:w="236" w:type="dxa"/>
          <w:trHeight w:val="197"/>
        </w:trPr>
        <w:tc>
          <w:tcPr>
            <w:tcW w:w="3435" w:type="dxa"/>
            <w:gridSpan w:val="3"/>
            <w:tcBorders>
              <w:top w:val="nil"/>
            </w:tcBorders>
            <w:shd w:val="clear" w:color="auto" w:fill="F7CAAC"/>
          </w:tcPr>
          <w:p w14:paraId="51920133" w14:textId="77777777" w:rsidR="009F1539" w:rsidRDefault="009F1539" w:rsidP="00892117">
            <w:pPr>
              <w:jc w:val="both"/>
              <w:rPr>
                <w:b/>
              </w:rPr>
            </w:pPr>
            <w:r>
              <w:rPr>
                <w:b/>
              </w:rPr>
              <w:t>Garant předmětu</w:t>
            </w:r>
          </w:p>
        </w:tc>
        <w:tc>
          <w:tcPr>
            <w:tcW w:w="6420" w:type="dxa"/>
            <w:gridSpan w:val="10"/>
            <w:tcBorders>
              <w:top w:val="single" w:sz="4" w:space="0" w:color="auto"/>
            </w:tcBorders>
          </w:tcPr>
          <w:p w14:paraId="6944E94D" w14:textId="77777777" w:rsidR="009F1539" w:rsidRDefault="009F1539" w:rsidP="00892117">
            <w:pPr>
              <w:jc w:val="both"/>
            </w:pPr>
          </w:p>
        </w:tc>
      </w:tr>
      <w:tr w:rsidR="009F1539" w14:paraId="016AB33A" w14:textId="77777777" w:rsidTr="00FA4FEE">
        <w:trPr>
          <w:gridBefore w:val="1"/>
          <w:gridAfter w:val="1"/>
          <w:wBefore w:w="116" w:type="dxa"/>
          <w:wAfter w:w="236" w:type="dxa"/>
          <w:trHeight w:val="243"/>
        </w:trPr>
        <w:tc>
          <w:tcPr>
            <w:tcW w:w="3435" w:type="dxa"/>
            <w:gridSpan w:val="3"/>
            <w:tcBorders>
              <w:top w:val="nil"/>
            </w:tcBorders>
            <w:shd w:val="clear" w:color="auto" w:fill="F7CAAC"/>
          </w:tcPr>
          <w:p w14:paraId="73241F57" w14:textId="77777777" w:rsidR="009F1539" w:rsidRDefault="009F1539" w:rsidP="00892117">
            <w:pPr>
              <w:jc w:val="both"/>
              <w:rPr>
                <w:b/>
              </w:rPr>
            </w:pPr>
            <w:r>
              <w:rPr>
                <w:b/>
              </w:rPr>
              <w:t>Zapojení garanta do výuky předmětu</w:t>
            </w:r>
          </w:p>
        </w:tc>
        <w:tc>
          <w:tcPr>
            <w:tcW w:w="6420" w:type="dxa"/>
            <w:gridSpan w:val="10"/>
            <w:tcBorders>
              <w:top w:val="nil"/>
            </w:tcBorders>
          </w:tcPr>
          <w:p w14:paraId="4BD33A26" w14:textId="77777777" w:rsidR="009F1539" w:rsidRDefault="009F1539" w:rsidP="00892117">
            <w:pPr>
              <w:jc w:val="both"/>
            </w:pPr>
          </w:p>
        </w:tc>
      </w:tr>
      <w:tr w:rsidR="009F1539" w14:paraId="09447DD6" w14:textId="77777777" w:rsidTr="00FA4FEE">
        <w:trPr>
          <w:gridBefore w:val="1"/>
          <w:gridAfter w:val="1"/>
          <w:wBefore w:w="116" w:type="dxa"/>
          <w:wAfter w:w="236" w:type="dxa"/>
        </w:trPr>
        <w:tc>
          <w:tcPr>
            <w:tcW w:w="3435" w:type="dxa"/>
            <w:gridSpan w:val="3"/>
            <w:shd w:val="clear" w:color="auto" w:fill="F7CAAC"/>
          </w:tcPr>
          <w:p w14:paraId="756A6F5D" w14:textId="77777777" w:rsidR="009F1539" w:rsidRDefault="009F1539" w:rsidP="00892117">
            <w:pPr>
              <w:jc w:val="both"/>
              <w:rPr>
                <w:b/>
              </w:rPr>
            </w:pPr>
            <w:r>
              <w:rPr>
                <w:b/>
              </w:rPr>
              <w:t>Vyučující</w:t>
            </w:r>
          </w:p>
        </w:tc>
        <w:tc>
          <w:tcPr>
            <w:tcW w:w="6420" w:type="dxa"/>
            <w:gridSpan w:val="10"/>
            <w:tcBorders>
              <w:bottom w:val="nil"/>
            </w:tcBorders>
          </w:tcPr>
          <w:p w14:paraId="0F3F44F1" w14:textId="77777777" w:rsidR="009F1539" w:rsidRDefault="009F1539" w:rsidP="00892117">
            <w:pPr>
              <w:jc w:val="both"/>
            </w:pPr>
          </w:p>
        </w:tc>
      </w:tr>
      <w:tr w:rsidR="009F1539" w14:paraId="3BA874DE" w14:textId="77777777" w:rsidTr="00FA4FEE">
        <w:trPr>
          <w:gridBefore w:val="1"/>
          <w:gridAfter w:val="1"/>
          <w:wBefore w:w="116" w:type="dxa"/>
          <w:wAfter w:w="236" w:type="dxa"/>
          <w:trHeight w:val="136"/>
        </w:trPr>
        <w:tc>
          <w:tcPr>
            <w:tcW w:w="9855" w:type="dxa"/>
            <w:gridSpan w:val="13"/>
            <w:tcBorders>
              <w:top w:val="nil"/>
            </w:tcBorders>
          </w:tcPr>
          <w:p w14:paraId="239C3BA2" w14:textId="77777777" w:rsidR="009F1539" w:rsidRDefault="009F1539" w:rsidP="00892117">
            <w:pPr>
              <w:spacing w:before="60" w:after="60"/>
              <w:jc w:val="both"/>
            </w:pPr>
            <w:r w:rsidRPr="00322C83">
              <w:t>doc. Ing. Petr Novák, Ph.D. (</w:t>
            </w:r>
            <w:proofErr w:type="gramStart"/>
            <w:r w:rsidRPr="00322C83">
              <w:t>100%</w:t>
            </w:r>
            <w:proofErr w:type="gramEnd"/>
            <w:r w:rsidRPr="00322C83">
              <w:t xml:space="preserve"> p)</w:t>
            </w:r>
          </w:p>
        </w:tc>
      </w:tr>
      <w:tr w:rsidR="009F1539" w14:paraId="4EE52977" w14:textId="77777777" w:rsidTr="00FA4FEE">
        <w:trPr>
          <w:gridBefore w:val="1"/>
          <w:gridAfter w:val="1"/>
          <w:wBefore w:w="116" w:type="dxa"/>
          <w:wAfter w:w="236" w:type="dxa"/>
        </w:trPr>
        <w:tc>
          <w:tcPr>
            <w:tcW w:w="3435" w:type="dxa"/>
            <w:gridSpan w:val="3"/>
            <w:shd w:val="clear" w:color="auto" w:fill="F7CAAC"/>
          </w:tcPr>
          <w:p w14:paraId="48983945" w14:textId="77777777" w:rsidR="009F1539" w:rsidRPr="005A0406" w:rsidRDefault="009F1539" w:rsidP="00892117">
            <w:pPr>
              <w:jc w:val="both"/>
              <w:rPr>
                <w:b/>
              </w:rPr>
            </w:pPr>
            <w:r w:rsidRPr="005A0406">
              <w:rPr>
                <w:b/>
              </w:rPr>
              <w:t>Hlavní témata a výsledky učení</w:t>
            </w:r>
          </w:p>
        </w:tc>
        <w:tc>
          <w:tcPr>
            <w:tcW w:w="6420" w:type="dxa"/>
            <w:gridSpan w:val="10"/>
            <w:tcBorders>
              <w:bottom w:val="nil"/>
            </w:tcBorders>
          </w:tcPr>
          <w:p w14:paraId="12D9F6FE" w14:textId="77777777" w:rsidR="009F1539" w:rsidRPr="005A0406" w:rsidRDefault="009F1539" w:rsidP="00892117">
            <w:pPr>
              <w:jc w:val="both"/>
            </w:pPr>
          </w:p>
        </w:tc>
      </w:tr>
      <w:tr w:rsidR="009F1539" w14:paraId="34539D82" w14:textId="77777777" w:rsidTr="00FA4FEE">
        <w:trPr>
          <w:gridBefore w:val="1"/>
          <w:gridAfter w:val="1"/>
          <w:wBefore w:w="116" w:type="dxa"/>
          <w:wAfter w:w="236" w:type="dxa"/>
          <w:trHeight w:val="2197"/>
        </w:trPr>
        <w:tc>
          <w:tcPr>
            <w:tcW w:w="9855" w:type="dxa"/>
            <w:gridSpan w:val="13"/>
            <w:tcBorders>
              <w:top w:val="nil"/>
              <w:bottom w:val="single" w:sz="4" w:space="0" w:color="auto"/>
            </w:tcBorders>
          </w:tcPr>
          <w:p w14:paraId="4874A71A" w14:textId="77777777" w:rsidR="009F1539" w:rsidRPr="004A4018" w:rsidRDefault="009F1539" w:rsidP="00757B02">
            <w:pPr>
              <w:pStyle w:val="TableParagraph"/>
              <w:ind w:left="0"/>
              <w:jc w:val="both"/>
              <w:rPr>
                <w:b/>
                <w:bCs/>
                <w:sz w:val="20"/>
                <w:szCs w:val="20"/>
              </w:rPr>
            </w:pPr>
            <w:r w:rsidRPr="005D6616">
              <w:rPr>
                <w:sz w:val="20"/>
                <w:szCs w:val="20"/>
              </w:rPr>
              <w:t>Cílem předmětu je seznámit studenty s podnikatelským prostředím v České republice a v Evropské unii. Studenti získají základní znalosti z oblasti podnikání, zakládání vlastních podnikatelských subjektů a řízení takto vzniklých subjektů. Budou se orientovat v problematice tvorby podnikatelského plánu, právním minimu pro založení a vznik firmy, a to jak fyzické osoby, tak právnické osoby.</w:t>
            </w:r>
            <w:r w:rsidRPr="005D6616">
              <w:rPr>
                <w:spacing w:val="-7"/>
                <w:sz w:val="20"/>
                <w:szCs w:val="20"/>
              </w:rPr>
              <w:t xml:space="preserve"> </w:t>
            </w:r>
            <w:r w:rsidRPr="005D6616">
              <w:rPr>
                <w:sz w:val="20"/>
                <w:szCs w:val="20"/>
              </w:rPr>
              <w:t>Budou</w:t>
            </w:r>
            <w:r w:rsidRPr="005D6616">
              <w:rPr>
                <w:spacing w:val="-7"/>
                <w:sz w:val="20"/>
                <w:szCs w:val="20"/>
              </w:rPr>
              <w:t xml:space="preserve"> </w:t>
            </w:r>
            <w:r w:rsidRPr="005D6616">
              <w:rPr>
                <w:sz w:val="20"/>
                <w:szCs w:val="20"/>
              </w:rPr>
              <w:t>dále</w:t>
            </w:r>
            <w:r w:rsidRPr="005D6616">
              <w:rPr>
                <w:spacing w:val="-7"/>
                <w:sz w:val="20"/>
                <w:szCs w:val="20"/>
              </w:rPr>
              <w:t xml:space="preserve"> </w:t>
            </w:r>
            <w:r w:rsidRPr="005D6616">
              <w:rPr>
                <w:sz w:val="20"/>
                <w:szCs w:val="20"/>
              </w:rPr>
              <w:t>znát</w:t>
            </w:r>
            <w:r w:rsidRPr="005D6616">
              <w:rPr>
                <w:spacing w:val="-7"/>
                <w:sz w:val="20"/>
                <w:szCs w:val="20"/>
              </w:rPr>
              <w:t xml:space="preserve"> </w:t>
            </w:r>
            <w:r w:rsidRPr="005D6616">
              <w:rPr>
                <w:sz w:val="20"/>
                <w:szCs w:val="20"/>
              </w:rPr>
              <w:t>základní</w:t>
            </w:r>
            <w:r w:rsidRPr="005D6616">
              <w:rPr>
                <w:spacing w:val="-8"/>
                <w:sz w:val="20"/>
                <w:szCs w:val="20"/>
              </w:rPr>
              <w:t xml:space="preserve"> </w:t>
            </w:r>
            <w:r w:rsidRPr="005D6616">
              <w:rPr>
                <w:sz w:val="20"/>
                <w:szCs w:val="20"/>
              </w:rPr>
              <w:t>ekonomické</w:t>
            </w:r>
            <w:r w:rsidRPr="005D6616">
              <w:rPr>
                <w:spacing w:val="-4"/>
                <w:sz w:val="20"/>
                <w:szCs w:val="20"/>
              </w:rPr>
              <w:t xml:space="preserve"> </w:t>
            </w:r>
            <w:r w:rsidRPr="005D6616">
              <w:rPr>
                <w:sz w:val="20"/>
                <w:szCs w:val="20"/>
              </w:rPr>
              <w:t>vazby</w:t>
            </w:r>
            <w:r w:rsidRPr="005D6616">
              <w:rPr>
                <w:spacing w:val="-11"/>
                <w:sz w:val="20"/>
                <w:szCs w:val="20"/>
              </w:rPr>
              <w:t xml:space="preserve"> </w:t>
            </w:r>
            <w:r w:rsidRPr="005D6616">
              <w:rPr>
                <w:sz w:val="20"/>
                <w:szCs w:val="20"/>
              </w:rPr>
              <w:t>a</w:t>
            </w:r>
            <w:r w:rsidRPr="005D6616">
              <w:rPr>
                <w:spacing w:val="-7"/>
                <w:sz w:val="20"/>
                <w:szCs w:val="20"/>
              </w:rPr>
              <w:t xml:space="preserve"> </w:t>
            </w:r>
            <w:r w:rsidRPr="005D6616">
              <w:rPr>
                <w:sz w:val="20"/>
                <w:szCs w:val="20"/>
              </w:rPr>
              <w:t>fungování</w:t>
            </w:r>
            <w:r w:rsidRPr="005D6616">
              <w:rPr>
                <w:spacing w:val="-8"/>
                <w:sz w:val="20"/>
                <w:szCs w:val="20"/>
              </w:rPr>
              <w:t xml:space="preserve"> </w:t>
            </w:r>
            <w:r w:rsidRPr="005D6616">
              <w:rPr>
                <w:sz w:val="20"/>
                <w:szCs w:val="20"/>
              </w:rPr>
              <w:t>firem.</w:t>
            </w:r>
            <w:r w:rsidRPr="005D6616">
              <w:rPr>
                <w:spacing w:val="-6"/>
                <w:sz w:val="20"/>
                <w:szCs w:val="20"/>
              </w:rPr>
              <w:t xml:space="preserve"> </w:t>
            </w:r>
            <w:r w:rsidRPr="005D6616">
              <w:rPr>
                <w:sz w:val="20"/>
                <w:szCs w:val="20"/>
              </w:rPr>
              <w:t>Studenti</w:t>
            </w:r>
            <w:r w:rsidRPr="005D6616">
              <w:rPr>
                <w:spacing w:val="-8"/>
                <w:sz w:val="20"/>
                <w:szCs w:val="20"/>
              </w:rPr>
              <w:t xml:space="preserve"> </w:t>
            </w:r>
            <w:r w:rsidRPr="005D6616">
              <w:rPr>
                <w:sz w:val="20"/>
                <w:szCs w:val="20"/>
              </w:rPr>
              <w:t>budou</w:t>
            </w:r>
            <w:r w:rsidRPr="005D6616">
              <w:rPr>
                <w:spacing w:val="-6"/>
                <w:sz w:val="20"/>
                <w:szCs w:val="20"/>
              </w:rPr>
              <w:t xml:space="preserve"> </w:t>
            </w:r>
            <w:r w:rsidRPr="005D6616">
              <w:rPr>
                <w:sz w:val="20"/>
                <w:szCs w:val="20"/>
              </w:rPr>
              <w:t>schopni</w:t>
            </w:r>
            <w:r w:rsidRPr="005D6616">
              <w:rPr>
                <w:spacing w:val="-9"/>
                <w:sz w:val="20"/>
                <w:szCs w:val="20"/>
              </w:rPr>
              <w:t xml:space="preserve"> </w:t>
            </w:r>
            <w:r w:rsidRPr="005D6616">
              <w:rPr>
                <w:sz w:val="20"/>
                <w:szCs w:val="20"/>
              </w:rPr>
              <w:t>vytvořit</w:t>
            </w:r>
            <w:r w:rsidRPr="005D6616">
              <w:rPr>
                <w:spacing w:val="-8"/>
                <w:sz w:val="20"/>
                <w:szCs w:val="20"/>
              </w:rPr>
              <w:t xml:space="preserve"> </w:t>
            </w:r>
            <w:r w:rsidRPr="005D6616">
              <w:rPr>
                <w:sz w:val="20"/>
                <w:szCs w:val="20"/>
              </w:rPr>
              <w:t>si</w:t>
            </w:r>
            <w:r w:rsidRPr="005D6616">
              <w:rPr>
                <w:spacing w:val="-7"/>
                <w:sz w:val="20"/>
                <w:szCs w:val="20"/>
              </w:rPr>
              <w:t xml:space="preserve"> </w:t>
            </w:r>
            <w:r w:rsidRPr="005D6616">
              <w:rPr>
                <w:sz w:val="20"/>
                <w:szCs w:val="20"/>
              </w:rPr>
              <w:t>vlastní</w:t>
            </w:r>
            <w:r w:rsidRPr="005D6616">
              <w:rPr>
                <w:spacing w:val="-8"/>
                <w:sz w:val="20"/>
                <w:szCs w:val="20"/>
              </w:rPr>
              <w:t xml:space="preserve"> </w:t>
            </w:r>
            <w:r w:rsidRPr="005D6616">
              <w:rPr>
                <w:sz w:val="20"/>
                <w:szCs w:val="20"/>
              </w:rPr>
              <w:t>podnikání,</w:t>
            </w:r>
            <w:r w:rsidRPr="005D6616">
              <w:rPr>
                <w:spacing w:val="-6"/>
                <w:sz w:val="20"/>
                <w:szCs w:val="20"/>
              </w:rPr>
              <w:t xml:space="preserve"> </w:t>
            </w:r>
            <w:r w:rsidRPr="005D6616">
              <w:rPr>
                <w:sz w:val="20"/>
                <w:szCs w:val="20"/>
              </w:rPr>
              <w:t xml:space="preserve">založit vlastní podnikatelský subjekt a spočítat jeho ekonomickou efektivnost. </w:t>
            </w:r>
            <w:r w:rsidRPr="004A4018">
              <w:rPr>
                <w:b/>
                <w:bCs/>
                <w:sz w:val="20"/>
                <w:szCs w:val="20"/>
              </w:rPr>
              <w:t>Obsah předmětu tvoří tyto tematické</w:t>
            </w:r>
            <w:r w:rsidRPr="004A4018">
              <w:rPr>
                <w:b/>
                <w:bCs/>
                <w:spacing w:val="-17"/>
                <w:sz w:val="20"/>
                <w:szCs w:val="20"/>
              </w:rPr>
              <w:t xml:space="preserve"> </w:t>
            </w:r>
            <w:r w:rsidRPr="004A4018">
              <w:rPr>
                <w:b/>
                <w:bCs/>
                <w:sz w:val="20"/>
                <w:szCs w:val="20"/>
              </w:rPr>
              <w:t>celky:</w:t>
            </w:r>
          </w:p>
          <w:p w14:paraId="3E3B675D" w14:textId="77777777" w:rsidR="009F1539" w:rsidRPr="005D6616" w:rsidRDefault="009F1539" w:rsidP="00E6629A">
            <w:pPr>
              <w:pStyle w:val="Odstavecseseznamem"/>
              <w:numPr>
                <w:ilvl w:val="0"/>
                <w:numId w:val="8"/>
              </w:numPr>
              <w:ind w:left="170" w:hanging="170"/>
              <w:jc w:val="both"/>
            </w:pPr>
            <w:r w:rsidRPr="005D6616">
              <w:t>Úvod do podnikání, podnikatelské prostředí.</w:t>
            </w:r>
          </w:p>
          <w:p w14:paraId="07F9293D" w14:textId="77777777" w:rsidR="009F1539" w:rsidRPr="005D6616" w:rsidRDefault="009F1539" w:rsidP="00E6629A">
            <w:pPr>
              <w:pStyle w:val="Odstavecseseznamem"/>
              <w:numPr>
                <w:ilvl w:val="0"/>
                <w:numId w:val="8"/>
              </w:numPr>
              <w:ind w:left="170" w:hanging="170"/>
              <w:jc w:val="both"/>
            </w:pPr>
            <w:r w:rsidRPr="005D6616">
              <w:t>Podnikatelské prostředí v Evropské unii.</w:t>
            </w:r>
          </w:p>
          <w:p w14:paraId="7CAFC373" w14:textId="77777777" w:rsidR="009F1539" w:rsidRPr="005D6616" w:rsidRDefault="009F1539" w:rsidP="00E6629A">
            <w:pPr>
              <w:pStyle w:val="Odstavecseseznamem"/>
              <w:numPr>
                <w:ilvl w:val="0"/>
                <w:numId w:val="8"/>
              </w:numPr>
              <w:ind w:left="170" w:hanging="170"/>
              <w:jc w:val="both"/>
            </w:pPr>
            <w:r w:rsidRPr="005D6616">
              <w:t>Právní aspekty podnikání a právní formy podnikání v ČR.</w:t>
            </w:r>
          </w:p>
          <w:p w14:paraId="7DEA1F1D" w14:textId="77777777" w:rsidR="009F1539" w:rsidRPr="005D6616" w:rsidRDefault="009F1539" w:rsidP="00E6629A">
            <w:pPr>
              <w:pStyle w:val="Odstavecseseznamem"/>
              <w:numPr>
                <w:ilvl w:val="0"/>
                <w:numId w:val="8"/>
              </w:numPr>
              <w:ind w:left="170" w:hanging="170"/>
              <w:jc w:val="both"/>
            </w:pPr>
            <w:r w:rsidRPr="005D6616">
              <w:t>Životní cyklus podniku, vznik a zánik podniku.</w:t>
            </w:r>
          </w:p>
          <w:p w14:paraId="19B8A3FB" w14:textId="77777777" w:rsidR="009F1539" w:rsidRPr="005D6616" w:rsidRDefault="009F1539" w:rsidP="00E6629A">
            <w:pPr>
              <w:pStyle w:val="Odstavecseseznamem"/>
              <w:numPr>
                <w:ilvl w:val="0"/>
                <w:numId w:val="8"/>
              </w:numPr>
              <w:ind w:left="170" w:hanging="170"/>
              <w:jc w:val="both"/>
            </w:pPr>
            <w:r w:rsidRPr="005D6616">
              <w:t>Živnostenské právo.</w:t>
            </w:r>
          </w:p>
          <w:p w14:paraId="5B77A52E" w14:textId="77777777" w:rsidR="009F1539" w:rsidRPr="005D6616" w:rsidRDefault="009F1539" w:rsidP="00E6629A">
            <w:pPr>
              <w:pStyle w:val="Odstavecseseznamem"/>
              <w:numPr>
                <w:ilvl w:val="0"/>
                <w:numId w:val="8"/>
              </w:numPr>
              <w:ind w:left="170" w:hanging="170"/>
              <w:jc w:val="both"/>
            </w:pPr>
            <w:r w:rsidRPr="005D6616">
              <w:t>Založení fyzické a právnické osoby.</w:t>
            </w:r>
          </w:p>
          <w:p w14:paraId="1808BD1D" w14:textId="77777777" w:rsidR="009F1539" w:rsidRPr="005D6616" w:rsidRDefault="009F1539" w:rsidP="00E6629A">
            <w:pPr>
              <w:pStyle w:val="Odstavecseseznamem"/>
              <w:numPr>
                <w:ilvl w:val="0"/>
                <w:numId w:val="8"/>
              </w:numPr>
              <w:ind w:left="170" w:hanging="170"/>
              <w:jc w:val="both"/>
            </w:pPr>
            <w:r w:rsidRPr="005D6616">
              <w:t>Podpora podnikání.</w:t>
            </w:r>
          </w:p>
          <w:p w14:paraId="224BCE7D" w14:textId="77777777" w:rsidR="009F1539" w:rsidRPr="005D6616" w:rsidRDefault="009F1539" w:rsidP="00E6629A">
            <w:pPr>
              <w:pStyle w:val="Odstavecseseznamem"/>
              <w:numPr>
                <w:ilvl w:val="0"/>
                <w:numId w:val="8"/>
              </w:numPr>
              <w:ind w:left="170" w:hanging="170"/>
              <w:jc w:val="both"/>
            </w:pPr>
            <w:r w:rsidRPr="005D6616">
              <w:t>Základy podnikové ekonomiky.</w:t>
            </w:r>
          </w:p>
          <w:p w14:paraId="513D59CA" w14:textId="77777777" w:rsidR="009F1539" w:rsidRPr="005D6616" w:rsidRDefault="009F1539" w:rsidP="00E6629A">
            <w:pPr>
              <w:pStyle w:val="Odstavecseseznamem"/>
              <w:numPr>
                <w:ilvl w:val="0"/>
                <w:numId w:val="8"/>
              </w:numPr>
              <w:ind w:left="170" w:hanging="170"/>
              <w:jc w:val="both"/>
            </w:pPr>
            <w:r w:rsidRPr="005D6616">
              <w:t>Řízení nákladů, výnosů a výsledku hospodaření.</w:t>
            </w:r>
          </w:p>
          <w:p w14:paraId="39AA860E" w14:textId="77777777" w:rsidR="009F1539" w:rsidRPr="005D6616" w:rsidRDefault="009F1539" w:rsidP="00E6629A">
            <w:pPr>
              <w:pStyle w:val="Odstavecseseznamem"/>
              <w:numPr>
                <w:ilvl w:val="0"/>
                <w:numId w:val="8"/>
              </w:numPr>
              <w:ind w:left="170" w:hanging="170"/>
              <w:jc w:val="both"/>
            </w:pPr>
            <w:r w:rsidRPr="005D6616">
              <w:t>Majetková a kapitálová struktura podniku.</w:t>
            </w:r>
          </w:p>
          <w:p w14:paraId="5DE5A199" w14:textId="77777777" w:rsidR="009F1539" w:rsidRPr="005D6616" w:rsidRDefault="009F1539" w:rsidP="00E6629A">
            <w:pPr>
              <w:pStyle w:val="Odstavecseseznamem"/>
              <w:numPr>
                <w:ilvl w:val="0"/>
                <w:numId w:val="8"/>
              </w:numPr>
              <w:ind w:left="170" w:hanging="170"/>
              <w:jc w:val="both"/>
            </w:pPr>
            <w:r w:rsidRPr="005D6616">
              <w:t>Základy financí a finančního řízení v podniku.</w:t>
            </w:r>
          </w:p>
          <w:p w14:paraId="4D75549B" w14:textId="77777777" w:rsidR="009F1539" w:rsidRPr="005D6616" w:rsidRDefault="009F1539" w:rsidP="00E6629A">
            <w:pPr>
              <w:pStyle w:val="Odstavecseseznamem"/>
              <w:numPr>
                <w:ilvl w:val="0"/>
                <w:numId w:val="8"/>
              </w:numPr>
              <w:ind w:left="170" w:hanging="170"/>
              <w:jc w:val="both"/>
            </w:pPr>
            <w:r w:rsidRPr="005D6616">
              <w:t>Daňové aspekty v podnikání.</w:t>
            </w:r>
          </w:p>
          <w:p w14:paraId="293B98F9" w14:textId="77777777" w:rsidR="009F1539" w:rsidRPr="005D6616" w:rsidRDefault="009F1539" w:rsidP="00E6629A">
            <w:pPr>
              <w:pStyle w:val="Odstavecseseznamem"/>
              <w:numPr>
                <w:ilvl w:val="0"/>
                <w:numId w:val="8"/>
              </w:numPr>
              <w:ind w:left="170" w:hanging="170"/>
              <w:jc w:val="both"/>
            </w:pPr>
            <w:r w:rsidRPr="005D6616">
              <w:t>Tvorba podnikatelského plánu.</w:t>
            </w:r>
          </w:p>
          <w:p w14:paraId="6CF6E67A" w14:textId="77777777" w:rsidR="009F1539" w:rsidRDefault="009F1539" w:rsidP="00E6629A">
            <w:pPr>
              <w:pStyle w:val="Odstavecseseznamem"/>
              <w:numPr>
                <w:ilvl w:val="0"/>
                <w:numId w:val="8"/>
              </w:numPr>
              <w:ind w:left="170" w:hanging="170"/>
              <w:jc w:val="both"/>
            </w:pPr>
            <w:r w:rsidRPr="005D6616">
              <w:t>Bankovní soustava a pojišťovny v České republice.</w:t>
            </w:r>
            <w:r w:rsidRPr="005D6616">
              <w:tab/>
            </w:r>
          </w:p>
          <w:p w14:paraId="0713843F" w14:textId="77777777" w:rsidR="00EF22E8" w:rsidRDefault="00EF22E8" w:rsidP="00EF22E8">
            <w:pPr>
              <w:pStyle w:val="Odstavecseseznamem"/>
              <w:ind w:left="170"/>
              <w:jc w:val="both"/>
            </w:pPr>
          </w:p>
          <w:p w14:paraId="12C508DB" w14:textId="5D0AAF4E" w:rsidR="00EF22E8" w:rsidRPr="00440EE2" w:rsidRDefault="00EF22E8" w:rsidP="00EF22E8">
            <w:pPr>
              <w:jc w:val="both"/>
              <w:rPr>
                <w:b/>
                <w:bCs/>
              </w:rPr>
            </w:pPr>
            <w:r w:rsidRPr="00161ADC">
              <w:rPr>
                <w:b/>
                <w:bCs/>
              </w:rPr>
              <w:t xml:space="preserve">Očekávané výsledky </w:t>
            </w:r>
            <w:r w:rsidR="006A17CA" w:rsidRPr="00161ADC">
              <w:rPr>
                <w:b/>
                <w:bCs/>
              </w:rPr>
              <w:t>učení</w:t>
            </w:r>
            <w:r w:rsidRPr="00161ADC">
              <w:rPr>
                <w:b/>
                <w:bCs/>
              </w:rPr>
              <w:t xml:space="preserve"> </w:t>
            </w:r>
            <w:r w:rsidRPr="00161ADC">
              <w:rPr>
                <w:b/>
                <w:color w:val="000000" w:themeColor="text1"/>
              </w:rPr>
              <w:t>– po absolvování předmětu student prokazuje:</w:t>
            </w:r>
          </w:p>
          <w:p w14:paraId="2BF1743B" w14:textId="77777777" w:rsidR="00EF22E8" w:rsidRPr="00FB129C" w:rsidRDefault="00EF22E8" w:rsidP="00EF22E8">
            <w:pPr>
              <w:tabs>
                <w:tab w:val="left" w:pos="328"/>
              </w:tabs>
              <w:rPr>
                <w:b/>
                <w:color w:val="000000" w:themeColor="text1"/>
              </w:rPr>
            </w:pPr>
            <w:r w:rsidRPr="00FB129C">
              <w:rPr>
                <w:b/>
              </w:rPr>
              <w:t>Odborné z</w:t>
            </w:r>
            <w:r w:rsidRPr="00FB129C">
              <w:rPr>
                <w:b/>
                <w:color w:val="000000" w:themeColor="text1"/>
              </w:rPr>
              <w:t xml:space="preserve">nalosti: </w:t>
            </w:r>
          </w:p>
          <w:p w14:paraId="54C34C9B" w14:textId="77777777" w:rsidR="00FB129C" w:rsidRPr="00FB129C" w:rsidRDefault="00FB129C" w:rsidP="00FB129C">
            <w:pPr>
              <w:pStyle w:val="Odstavecseseznamem"/>
              <w:numPr>
                <w:ilvl w:val="0"/>
                <w:numId w:val="8"/>
              </w:numPr>
              <w:ind w:left="170" w:hanging="170"/>
              <w:jc w:val="both"/>
            </w:pPr>
            <w:r w:rsidRPr="00FB129C">
              <w:t>přehled o základním fungování hospodářství a ekonomického prostředí</w:t>
            </w:r>
          </w:p>
          <w:p w14:paraId="635EBB29" w14:textId="77777777" w:rsidR="00FB129C" w:rsidRPr="00FB129C" w:rsidRDefault="00FB129C" w:rsidP="00FB129C">
            <w:pPr>
              <w:pStyle w:val="Odstavecseseznamem"/>
              <w:numPr>
                <w:ilvl w:val="0"/>
                <w:numId w:val="8"/>
              </w:numPr>
              <w:ind w:left="170" w:hanging="170"/>
              <w:jc w:val="both"/>
            </w:pPr>
            <w:r w:rsidRPr="00FB129C">
              <w:t>přehled o základním legislativním rámci fungování ekonomických subjektů včetně rámce daňového s důrazem na podnikání a podnikatelskou činnost</w:t>
            </w:r>
          </w:p>
          <w:p w14:paraId="443F0077" w14:textId="77777777" w:rsidR="00FB129C" w:rsidRPr="00FB129C" w:rsidRDefault="00FB129C" w:rsidP="00FB129C">
            <w:pPr>
              <w:pStyle w:val="Odstavecseseznamem"/>
              <w:numPr>
                <w:ilvl w:val="0"/>
                <w:numId w:val="8"/>
              </w:numPr>
              <w:ind w:left="170" w:hanging="170"/>
              <w:jc w:val="both"/>
            </w:pPr>
            <w:r w:rsidRPr="00FB129C">
              <w:t xml:space="preserve">přehled o nejčastějších právních formách podnikání </w:t>
            </w:r>
          </w:p>
          <w:p w14:paraId="4001B6A3" w14:textId="77777777" w:rsidR="00FB129C" w:rsidRPr="00FB129C" w:rsidRDefault="00FB129C" w:rsidP="00FB129C">
            <w:pPr>
              <w:pStyle w:val="Odstavecseseznamem"/>
              <w:numPr>
                <w:ilvl w:val="0"/>
                <w:numId w:val="8"/>
              </w:numPr>
              <w:ind w:left="170" w:hanging="170"/>
              <w:jc w:val="both"/>
            </w:pPr>
            <w:r w:rsidRPr="00FB129C">
              <w:t>postupy aplikované při zahájení a rozjezdu podnikatelské činnosti</w:t>
            </w:r>
          </w:p>
          <w:p w14:paraId="1CC86A27" w14:textId="77777777" w:rsidR="00FB129C" w:rsidRPr="00FB129C" w:rsidRDefault="00FB129C" w:rsidP="00FB129C">
            <w:pPr>
              <w:pStyle w:val="Odstavecseseznamem"/>
              <w:numPr>
                <w:ilvl w:val="0"/>
                <w:numId w:val="8"/>
              </w:numPr>
              <w:ind w:left="170" w:hanging="170"/>
              <w:jc w:val="both"/>
            </w:pPr>
            <w:r w:rsidRPr="00FB129C">
              <w:t>přehled základů řízení a ekonomických souvislostí podnikatelských subjektů (firem)</w:t>
            </w:r>
          </w:p>
          <w:p w14:paraId="18730CF5" w14:textId="77777777" w:rsidR="00EF22E8" w:rsidRPr="00FB129C" w:rsidRDefault="00EF22E8" w:rsidP="00EF22E8">
            <w:pPr>
              <w:tabs>
                <w:tab w:val="left" w:pos="328"/>
              </w:tabs>
              <w:rPr>
                <w:b/>
                <w:color w:val="000000" w:themeColor="text1"/>
              </w:rPr>
            </w:pPr>
          </w:p>
          <w:p w14:paraId="10C4BEC4" w14:textId="77777777" w:rsidR="00EF22E8" w:rsidRPr="00FB129C" w:rsidRDefault="00EF22E8" w:rsidP="00EF22E8">
            <w:pPr>
              <w:tabs>
                <w:tab w:val="left" w:pos="328"/>
              </w:tabs>
              <w:rPr>
                <w:b/>
                <w:color w:val="000000" w:themeColor="text1"/>
              </w:rPr>
            </w:pPr>
            <w:r w:rsidRPr="00FB129C">
              <w:rPr>
                <w:b/>
                <w:color w:val="000000" w:themeColor="text1"/>
              </w:rPr>
              <w:t>Odborné dovednosti:</w:t>
            </w:r>
          </w:p>
          <w:p w14:paraId="6299767D" w14:textId="77777777" w:rsidR="00FB129C" w:rsidRPr="00FB129C" w:rsidRDefault="00FB129C" w:rsidP="00FB129C">
            <w:pPr>
              <w:pStyle w:val="Odstavecseseznamem"/>
              <w:numPr>
                <w:ilvl w:val="0"/>
                <w:numId w:val="8"/>
              </w:numPr>
              <w:ind w:left="170" w:hanging="170"/>
              <w:jc w:val="both"/>
            </w:pPr>
            <w:r w:rsidRPr="00FB129C">
              <w:t>porovnat pohledy různých ekonomických modelů na klíčové ekonomické kategorie a mechanismy v rámci ekonomického prostředí</w:t>
            </w:r>
          </w:p>
          <w:p w14:paraId="34638036" w14:textId="77777777" w:rsidR="00FB129C" w:rsidRPr="00FB129C" w:rsidRDefault="00FB129C" w:rsidP="00FB129C">
            <w:pPr>
              <w:pStyle w:val="Odstavecseseznamem"/>
              <w:numPr>
                <w:ilvl w:val="0"/>
                <w:numId w:val="8"/>
              </w:numPr>
              <w:ind w:left="170" w:hanging="170"/>
              <w:jc w:val="both"/>
            </w:pPr>
            <w:r w:rsidRPr="00FB129C">
              <w:t>rozumět základním aspektům ekonomického řízení firem</w:t>
            </w:r>
          </w:p>
          <w:p w14:paraId="683A798C" w14:textId="77777777" w:rsidR="00FB129C" w:rsidRPr="00FB129C" w:rsidRDefault="00FB129C" w:rsidP="00FB129C">
            <w:pPr>
              <w:pStyle w:val="Odstavecseseznamem"/>
              <w:numPr>
                <w:ilvl w:val="0"/>
                <w:numId w:val="8"/>
              </w:numPr>
              <w:ind w:left="170" w:hanging="170"/>
              <w:jc w:val="both"/>
            </w:pPr>
            <w:r w:rsidRPr="00FB129C">
              <w:t>aplikovat spektrum základních ekonomických nástrojů pro podporu manažerského rozhodování ve firmách</w:t>
            </w:r>
          </w:p>
          <w:p w14:paraId="2655D936" w14:textId="77777777" w:rsidR="00FB129C" w:rsidRPr="00FB129C" w:rsidRDefault="00FB129C" w:rsidP="00FB129C">
            <w:pPr>
              <w:pStyle w:val="Odstavecseseznamem"/>
              <w:numPr>
                <w:ilvl w:val="0"/>
                <w:numId w:val="8"/>
              </w:numPr>
              <w:ind w:left="170" w:hanging="170"/>
              <w:jc w:val="both"/>
            </w:pPr>
            <w:r w:rsidRPr="00FB129C">
              <w:t>navrhnout, analyzovat a aplikovat podnikatelské business modely a vyhodnotit jejich efektivnost</w:t>
            </w:r>
          </w:p>
          <w:p w14:paraId="6E685A0D" w14:textId="6E9DDE20" w:rsidR="00FB129C" w:rsidRPr="00564E0E" w:rsidRDefault="00FB129C" w:rsidP="00FB129C">
            <w:pPr>
              <w:pStyle w:val="Odstavecseseznamem"/>
              <w:numPr>
                <w:ilvl w:val="0"/>
                <w:numId w:val="8"/>
              </w:numPr>
              <w:ind w:left="170" w:hanging="170"/>
              <w:jc w:val="both"/>
            </w:pPr>
            <w:r w:rsidRPr="00FB129C">
              <w:t>vyhodnotit a analyzovat podnikatelskou myšlenku, navrhnout vlastní podnikatelský záměr a založit si vlastní firmu</w:t>
            </w:r>
            <w:r w:rsidRPr="009F4BF7">
              <w:t xml:space="preserve"> </w:t>
            </w:r>
          </w:p>
        </w:tc>
      </w:tr>
      <w:tr w:rsidR="009F1539" w14:paraId="797C9827" w14:textId="77777777" w:rsidTr="00FA4FEE">
        <w:trPr>
          <w:gridBefore w:val="1"/>
          <w:gridAfter w:val="1"/>
          <w:wBefore w:w="116" w:type="dxa"/>
          <w:wAfter w:w="236" w:type="dxa"/>
          <w:trHeight w:val="283"/>
        </w:trPr>
        <w:tc>
          <w:tcPr>
            <w:tcW w:w="3435" w:type="dxa"/>
            <w:gridSpan w:val="3"/>
            <w:tcBorders>
              <w:top w:val="single" w:sz="4" w:space="0" w:color="auto"/>
              <w:bottom w:val="single" w:sz="4" w:space="0" w:color="auto"/>
              <w:right w:val="single" w:sz="4" w:space="0" w:color="auto"/>
            </w:tcBorders>
            <w:shd w:val="clear" w:color="auto" w:fill="F7CAAC"/>
          </w:tcPr>
          <w:p w14:paraId="06CE5694" w14:textId="77777777" w:rsidR="009F1539" w:rsidRPr="005A0406" w:rsidRDefault="009F1539" w:rsidP="00892117">
            <w:pPr>
              <w:jc w:val="both"/>
            </w:pPr>
            <w:r w:rsidRPr="005A0406">
              <w:rPr>
                <w:b/>
              </w:rPr>
              <w:t>Metody výuky</w:t>
            </w:r>
          </w:p>
        </w:tc>
        <w:tc>
          <w:tcPr>
            <w:tcW w:w="6420" w:type="dxa"/>
            <w:gridSpan w:val="10"/>
            <w:tcBorders>
              <w:top w:val="single" w:sz="4" w:space="0" w:color="auto"/>
              <w:left w:val="single" w:sz="4" w:space="0" w:color="auto"/>
              <w:bottom w:val="nil"/>
              <w:right w:val="single" w:sz="4" w:space="0" w:color="auto"/>
            </w:tcBorders>
          </w:tcPr>
          <w:p w14:paraId="34DC10C8" w14:textId="77777777" w:rsidR="009F1539" w:rsidRDefault="009F1539" w:rsidP="00892117">
            <w:pPr>
              <w:jc w:val="both"/>
            </w:pPr>
          </w:p>
        </w:tc>
      </w:tr>
      <w:tr w:rsidR="009F1539" w14:paraId="0273D0AE" w14:textId="77777777" w:rsidTr="00FA4FEE">
        <w:trPr>
          <w:gridBefore w:val="1"/>
          <w:gridAfter w:val="1"/>
          <w:wBefore w:w="116" w:type="dxa"/>
          <w:wAfter w:w="236" w:type="dxa"/>
          <w:trHeight w:val="1054"/>
        </w:trPr>
        <w:tc>
          <w:tcPr>
            <w:tcW w:w="9855" w:type="dxa"/>
            <w:gridSpan w:val="13"/>
            <w:tcBorders>
              <w:top w:val="nil"/>
              <w:bottom w:val="single" w:sz="4" w:space="0" w:color="auto"/>
            </w:tcBorders>
          </w:tcPr>
          <w:p w14:paraId="778222A6" w14:textId="77777777" w:rsidR="006C1E52" w:rsidRPr="00FB129C" w:rsidRDefault="006C1E52" w:rsidP="006C1E52">
            <w:pPr>
              <w:jc w:val="both"/>
              <w:rPr>
                <w:b/>
                <w:bCs/>
                <w:u w:val="single"/>
              </w:rPr>
            </w:pPr>
            <w:r w:rsidRPr="00FB129C">
              <w:rPr>
                <w:b/>
                <w:bCs/>
                <w:u w:val="single"/>
              </w:rPr>
              <w:t>Metody a přístupy používané ve výuce</w:t>
            </w:r>
          </w:p>
          <w:p w14:paraId="56784200" w14:textId="77777777" w:rsidR="006C1E52" w:rsidRPr="00FB129C" w:rsidRDefault="006C1E52" w:rsidP="006C1E52">
            <w:pPr>
              <w:pStyle w:val="Nadpis5"/>
              <w:spacing w:before="0"/>
              <w:rPr>
                <w:rFonts w:ascii="Times New Roman" w:eastAsia="Times New Roman" w:hAnsi="Times New Roman" w:cs="Times New Roman"/>
                <w:b/>
                <w:bCs/>
                <w:color w:val="auto"/>
              </w:rPr>
            </w:pPr>
            <w:r w:rsidRPr="00FB129C">
              <w:rPr>
                <w:rFonts w:ascii="Times New Roman" w:eastAsia="Times New Roman" w:hAnsi="Times New Roman" w:cs="Times New Roman"/>
                <w:b/>
                <w:bCs/>
                <w:color w:val="auto"/>
              </w:rPr>
              <w:t>Pro dosažení odborných znalostí jsou užívány vyučovací metody:</w:t>
            </w:r>
          </w:p>
          <w:p w14:paraId="37B0D4AC" w14:textId="0078F66F" w:rsidR="00B942DD" w:rsidRPr="00FB129C" w:rsidRDefault="00B96C55" w:rsidP="00B942DD">
            <w:pPr>
              <w:jc w:val="both"/>
            </w:pPr>
            <w:r w:rsidRPr="00FB129C">
              <w:t xml:space="preserve">Monologická (výklad, přednáška, instruktáž), </w:t>
            </w:r>
            <w:r w:rsidR="00B942DD" w:rsidRPr="00FB129C">
              <w:rPr>
                <w:color w:val="000000"/>
              </w:rPr>
              <w:t>Metody práce s textem (učebnicí, knihou)</w:t>
            </w:r>
            <w:r w:rsidR="00FB129C" w:rsidRPr="00FB129C">
              <w:t xml:space="preserve">, </w:t>
            </w:r>
            <w:r w:rsidRPr="00FB129C">
              <w:t xml:space="preserve">Individuální práce studentů, </w:t>
            </w:r>
            <w:r w:rsidR="00FB129C" w:rsidRPr="00FB129C">
              <w:t>Týmová práce</w:t>
            </w:r>
          </w:p>
          <w:p w14:paraId="7E698542" w14:textId="77777777" w:rsidR="00FB129C" w:rsidRPr="00FB129C" w:rsidRDefault="00FB129C" w:rsidP="00FB129C">
            <w:pPr>
              <w:jc w:val="both"/>
            </w:pPr>
          </w:p>
          <w:p w14:paraId="312A3C00" w14:textId="77777777" w:rsidR="00FB129C" w:rsidRPr="00FB129C" w:rsidRDefault="00FB129C" w:rsidP="00FB129C">
            <w:pPr>
              <w:pStyle w:val="Nadpis5"/>
              <w:spacing w:before="0"/>
              <w:rPr>
                <w:rFonts w:ascii="Times New Roman" w:eastAsia="Times New Roman" w:hAnsi="Times New Roman" w:cs="Times New Roman"/>
                <w:b/>
                <w:bCs/>
                <w:color w:val="auto"/>
              </w:rPr>
            </w:pPr>
            <w:r w:rsidRPr="00FB129C">
              <w:rPr>
                <w:rFonts w:ascii="Times New Roman" w:eastAsia="Times New Roman" w:hAnsi="Times New Roman" w:cs="Times New Roman"/>
                <w:b/>
                <w:bCs/>
                <w:color w:val="auto"/>
              </w:rPr>
              <w:t>Pro dosažení odborných dovedností jsou užívány vyučovací metody:</w:t>
            </w:r>
          </w:p>
          <w:p w14:paraId="73F9D276" w14:textId="77777777" w:rsidR="001B68BD" w:rsidRDefault="00FB129C" w:rsidP="001B68BD">
            <w:pPr>
              <w:jc w:val="both"/>
              <w:rPr>
                <w:color w:val="000000"/>
              </w:rPr>
            </w:pPr>
            <w:r w:rsidRPr="00FB129C">
              <w:t xml:space="preserve">Demonstrace, </w:t>
            </w:r>
            <w:r w:rsidRPr="00FB129C">
              <w:rPr>
                <w:color w:val="000000"/>
              </w:rPr>
              <w:t>Dialogická (diskuze, rozhovor, brainstorming), Praktické procvičování</w:t>
            </w:r>
          </w:p>
          <w:p w14:paraId="30C9546D" w14:textId="77777777" w:rsidR="001B68BD" w:rsidRDefault="001B68BD" w:rsidP="001B68BD">
            <w:pPr>
              <w:jc w:val="both"/>
              <w:rPr>
                <w:color w:val="000000"/>
              </w:rPr>
            </w:pPr>
          </w:p>
          <w:p w14:paraId="4B238BBB" w14:textId="520BFBD7" w:rsidR="00FB129C" w:rsidRPr="00FB129C" w:rsidRDefault="00FB129C" w:rsidP="001B68BD">
            <w:pPr>
              <w:jc w:val="both"/>
              <w:rPr>
                <w:b/>
                <w:bCs/>
              </w:rPr>
            </w:pPr>
            <w:r w:rsidRPr="00FB129C">
              <w:rPr>
                <w:b/>
                <w:bCs/>
              </w:rPr>
              <w:t>Očekávané výsledky učení dosažené studiem předmětu jsou ověřovány hodnoticími metodami:</w:t>
            </w:r>
          </w:p>
          <w:p w14:paraId="2DB46A3D" w14:textId="77777777" w:rsidR="00FB129C" w:rsidRPr="00FB129C" w:rsidRDefault="00FB129C" w:rsidP="00FB129C">
            <w:pPr>
              <w:jc w:val="both"/>
              <w:rPr>
                <w:color w:val="000000"/>
              </w:rPr>
            </w:pPr>
            <w:r w:rsidRPr="00FB129C">
              <w:rPr>
                <w:color w:val="000000"/>
                <w:shd w:val="clear" w:color="auto" w:fill="FFFFFF"/>
              </w:rPr>
              <w:t xml:space="preserve">Analýza seminární práce, Příprava a přednes prezentace, Didaktický test, Písemná zkouška, </w:t>
            </w:r>
            <w:r w:rsidRPr="00FB129C">
              <w:rPr>
                <w:color w:val="000000"/>
              </w:rPr>
              <w:t>Známkou</w:t>
            </w:r>
          </w:p>
          <w:p w14:paraId="7D5C6FD0" w14:textId="77777777" w:rsidR="00FB129C" w:rsidRPr="00FB129C" w:rsidRDefault="00FB129C" w:rsidP="00FB129C">
            <w:pPr>
              <w:jc w:val="both"/>
              <w:rPr>
                <w:color w:val="000000"/>
              </w:rPr>
            </w:pPr>
          </w:p>
          <w:p w14:paraId="5E3A6D9B" w14:textId="77777777" w:rsidR="00FB129C" w:rsidRPr="00FB129C" w:rsidRDefault="00FB129C" w:rsidP="00FB129C">
            <w:pPr>
              <w:jc w:val="both"/>
              <w:rPr>
                <w:b/>
                <w:bCs/>
                <w:u w:val="single"/>
              </w:rPr>
            </w:pPr>
            <w:r w:rsidRPr="00FB129C">
              <w:rPr>
                <w:b/>
                <w:bCs/>
                <w:u w:val="single"/>
              </w:rPr>
              <w:t>Používané didaktické prostředky</w:t>
            </w:r>
          </w:p>
          <w:p w14:paraId="028BB4A5" w14:textId="77777777" w:rsidR="00FB129C" w:rsidRPr="0071371D" w:rsidRDefault="00FB129C" w:rsidP="00FB129C">
            <w:pPr>
              <w:jc w:val="both"/>
            </w:pPr>
            <w:r w:rsidRPr="00FB129C">
              <w:t xml:space="preserve">Při výuce jsou využívány technické výukové prostředky – vizuální/audiovizuální prostředky výpočetní a prezentační techniky, materiální vybavení poslucháren, seminárních a odborných učeben a laboratoří a moderní učební pomůcky, zejm. </w:t>
            </w:r>
            <w:proofErr w:type="spellStart"/>
            <w:r w:rsidRPr="00FB129C">
              <w:t>dataprojekce</w:t>
            </w:r>
            <w:proofErr w:type="spellEnd"/>
            <w:r w:rsidRPr="00FB129C">
              <w:t>, výukové počítačové programy, zdroje odborné literatury, prezentace, modely.</w:t>
            </w:r>
          </w:p>
          <w:p w14:paraId="449DCF8B" w14:textId="77777777" w:rsidR="00FB129C" w:rsidRPr="0071371D" w:rsidRDefault="00FB129C" w:rsidP="00FB129C">
            <w:pPr>
              <w:jc w:val="both"/>
            </w:pPr>
            <w:r w:rsidRPr="0071371D">
              <w:t> </w:t>
            </w:r>
          </w:p>
          <w:p w14:paraId="3BE605A8" w14:textId="6231649C" w:rsidR="00FB129C" w:rsidRDefault="00FB129C" w:rsidP="00FB129C">
            <w:pPr>
              <w:jc w:val="both"/>
            </w:pPr>
            <w:r w:rsidRPr="0071371D">
              <w:t xml:space="preserve">Nedílnou součástí výuky je průběžná komunikace a diskuse se studenty, získávání zpětné vazby, ověřování pochopení souvislostí, podporuje se práce v týmu. Využívají se taktéž vhodné nástroje personalizovaných výukových metod prostřednictvím aplikací </w:t>
            </w:r>
            <w:r w:rsidR="003A3D93" w:rsidRPr="0071371D">
              <w:t>M</w:t>
            </w:r>
            <w:r w:rsidR="003A3D93">
              <w:t>S</w:t>
            </w:r>
            <w:r w:rsidR="003A3D93" w:rsidRPr="0071371D">
              <w:t xml:space="preserve"> </w:t>
            </w:r>
            <w:r w:rsidRPr="0071371D">
              <w:t xml:space="preserve">Teams a </w:t>
            </w:r>
            <w:proofErr w:type="spellStart"/>
            <w:r w:rsidRPr="0071371D">
              <w:t>Moodle</w:t>
            </w:r>
            <w:proofErr w:type="spellEnd"/>
            <w:r w:rsidRPr="0071371D">
              <w:t xml:space="preserve"> 4.0, které – nejen v případech distanční výuky – slouží k zajištění efektivní a flexibilní komunikace a sdílení různorodých výukových materiálů. Uvedené nástroje umožňují diverzitu připojení zohledňující mobilní a desktopová řešení studentů.</w:t>
            </w:r>
          </w:p>
        </w:tc>
      </w:tr>
      <w:tr w:rsidR="009F1539" w14:paraId="0745AE7F" w14:textId="77777777" w:rsidTr="00FA4FEE">
        <w:trPr>
          <w:gridBefore w:val="1"/>
          <w:gridAfter w:val="1"/>
          <w:wBefore w:w="116" w:type="dxa"/>
          <w:wAfter w:w="236" w:type="dxa"/>
          <w:trHeight w:val="265"/>
        </w:trPr>
        <w:tc>
          <w:tcPr>
            <w:tcW w:w="3435" w:type="dxa"/>
            <w:gridSpan w:val="3"/>
            <w:tcBorders>
              <w:top w:val="single" w:sz="4" w:space="0" w:color="auto"/>
            </w:tcBorders>
            <w:shd w:val="clear" w:color="auto" w:fill="F7CAAC"/>
          </w:tcPr>
          <w:p w14:paraId="3019641A" w14:textId="77777777" w:rsidR="009F1539" w:rsidRDefault="009F1539" w:rsidP="00892117">
            <w:pPr>
              <w:jc w:val="both"/>
            </w:pPr>
            <w:r>
              <w:rPr>
                <w:b/>
              </w:rPr>
              <w:lastRenderedPageBreak/>
              <w:t>Studijní literatura a studijní pomůcky</w:t>
            </w:r>
          </w:p>
        </w:tc>
        <w:tc>
          <w:tcPr>
            <w:tcW w:w="6420" w:type="dxa"/>
            <w:gridSpan w:val="10"/>
            <w:tcBorders>
              <w:top w:val="single" w:sz="4" w:space="0" w:color="auto"/>
              <w:bottom w:val="nil"/>
            </w:tcBorders>
          </w:tcPr>
          <w:p w14:paraId="5921F876" w14:textId="77777777" w:rsidR="009F1539" w:rsidRDefault="009F1539" w:rsidP="00892117">
            <w:pPr>
              <w:jc w:val="both"/>
            </w:pPr>
          </w:p>
        </w:tc>
      </w:tr>
      <w:tr w:rsidR="009F1539" w14:paraId="2C8DBBA9" w14:textId="77777777" w:rsidTr="00FA4FEE">
        <w:trPr>
          <w:gridBefore w:val="1"/>
          <w:gridAfter w:val="1"/>
          <w:wBefore w:w="116" w:type="dxa"/>
          <w:wAfter w:w="236" w:type="dxa"/>
          <w:trHeight w:val="1497"/>
        </w:trPr>
        <w:tc>
          <w:tcPr>
            <w:tcW w:w="9855" w:type="dxa"/>
            <w:gridSpan w:val="13"/>
            <w:tcBorders>
              <w:top w:val="nil"/>
            </w:tcBorders>
          </w:tcPr>
          <w:p w14:paraId="1743F9A2" w14:textId="77777777" w:rsidR="009F1539" w:rsidRPr="005D6616" w:rsidRDefault="009F1539" w:rsidP="00892117">
            <w:pPr>
              <w:pStyle w:val="TableParagraph"/>
              <w:ind w:left="0"/>
              <w:jc w:val="both"/>
              <w:rPr>
                <w:sz w:val="20"/>
                <w:szCs w:val="20"/>
              </w:rPr>
            </w:pPr>
            <w:r w:rsidRPr="005D6616">
              <w:rPr>
                <w:sz w:val="20"/>
                <w:szCs w:val="20"/>
                <w:u w:val="single"/>
              </w:rPr>
              <w:t>Povinná literatura</w:t>
            </w:r>
            <w:r w:rsidRPr="005D6616">
              <w:rPr>
                <w:sz w:val="20"/>
                <w:szCs w:val="20"/>
              </w:rPr>
              <w:t>:</w:t>
            </w:r>
          </w:p>
          <w:p w14:paraId="4B6631DC" w14:textId="64FB3EF1" w:rsidR="00FB129C" w:rsidRDefault="00FB129C" w:rsidP="00892117">
            <w:pPr>
              <w:pStyle w:val="TableParagraph"/>
              <w:ind w:left="0"/>
              <w:jc w:val="both"/>
              <w:rPr>
                <w:sz w:val="20"/>
                <w:szCs w:val="20"/>
              </w:rPr>
            </w:pPr>
            <w:r w:rsidRPr="002F0892">
              <w:rPr>
                <w:sz w:val="20"/>
                <w:szCs w:val="20"/>
              </w:rPr>
              <w:t>HUČKA, M</w:t>
            </w:r>
            <w:r>
              <w:rPr>
                <w:sz w:val="20"/>
                <w:szCs w:val="20"/>
              </w:rPr>
              <w:t xml:space="preserve">., </w:t>
            </w:r>
            <w:r w:rsidRPr="002F0892">
              <w:rPr>
                <w:sz w:val="20"/>
                <w:szCs w:val="20"/>
              </w:rPr>
              <w:t>ČVANČAROVÁ, Z</w:t>
            </w:r>
            <w:r>
              <w:rPr>
                <w:sz w:val="20"/>
                <w:szCs w:val="20"/>
              </w:rPr>
              <w:t xml:space="preserve">., </w:t>
            </w:r>
            <w:r w:rsidRPr="002F0892">
              <w:rPr>
                <w:sz w:val="20"/>
                <w:szCs w:val="20"/>
              </w:rPr>
              <w:t>FRANEK, J</w:t>
            </w:r>
            <w:r>
              <w:rPr>
                <w:sz w:val="20"/>
                <w:szCs w:val="20"/>
              </w:rPr>
              <w:t>.</w:t>
            </w:r>
            <w:r w:rsidRPr="002F0892">
              <w:rPr>
                <w:sz w:val="20"/>
                <w:szCs w:val="20"/>
              </w:rPr>
              <w:t xml:space="preserve"> </w:t>
            </w:r>
            <w:r w:rsidRPr="00FB129C">
              <w:rPr>
                <w:sz w:val="20"/>
                <w:szCs w:val="20"/>
              </w:rPr>
              <w:t xml:space="preserve">Základy podnikání a podnikatelský proces. Finanční řízení. Praha: Grada </w:t>
            </w:r>
            <w:proofErr w:type="spellStart"/>
            <w:r w:rsidRPr="00FB129C">
              <w:rPr>
                <w:sz w:val="20"/>
                <w:szCs w:val="20"/>
              </w:rPr>
              <w:t>Publishing</w:t>
            </w:r>
            <w:proofErr w:type="spellEnd"/>
            <w:r w:rsidRPr="00FB129C">
              <w:rPr>
                <w:sz w:val="20"/>
                <w:szCs w:val="20"/>
              </w:rPr>
              <w:t>, 2021. ISBN 978-80-271-3041-2.</w:t>
            </w:r>
          </w:p>
          <w:p w14:paraId="25CC77DF" w14:textId="457F9AE6" w:rsidR="009F1539" w:rsidRDefault="009F1539" w:rsidP="00892117">
            <w:pPr>
              <w:pStyle w:val="TableParagraph"/>
              <w:ind w:left="0"/>
              <w:jc w:val="both"/>
              <w:rPr>
                <w:sz w:val="20"/>
                <w:szCs w:val="20"/>
              </w:rPr>
            </w:pPr>
            <w:r w:rsidRPr="005D6616">
              <w:rPr>
                <w:sz w:val="20"/>
                <w:szCs w:val="20"/>
              </w:rPr>
              <w:t xml:space="preserve">MARTINOVIČOVÁ, D., KONEČNÝ, M., VAVŘINA, J. Úvod do podnikové ekonomiky. 1. vyd. Praha: Grada </w:t>
            </w:r>
            <w:proofErr w:type="spellStart"/>
            <w:r w:rsidRPr="005D6616">
              <w:rPr>
                <w:sz w:val="20"/>
                <w:szCs w:val="20"/>
              </w:rPr>
              <w:t>Publishing</w:t>
            </w:r>
            <w:proofErr w:type="spellEnd"/>
            <w:r w:rsidRPr="005D6616">
              <w:rPr>
                <w:sz w:val="20"/>
                <w:szCs w:val="20"/>
              </w:rPr>
              <w:t>, 2014. 208 s. ISBN 978-80-247-5316-4.</w:t>
            </w:r>
          </w:p>
          <w:p w14:paraId="1B223E52" w14:textId="15AA8BDB" w:rsidR="00FB129C" w:rsidRPr="005D6616" w:rsidRDefault="00FB129C" w:rsidP="00FB129C">
            <w:pPr>
              <w:jc w:val="both"/>
            </w:pPr>
            <w:r w:rsidRPr="00DC48D4">
              <w:t xml:space="preserve">ONDŘEJ, J. Zahájení podnikání: (právní, ekonomické, daňové, účetní aspekty). 2. vyd. Praha: </w:t>
            </w:r>
            <w:proofErr w:type="spellStart"/>
            <w:r w:rsidRPr="00DC48D4">
              <w:t>Wolters</w:t>
            </w:r>
            <w:proofErr w:type="spellEnd"/>
            <w:r w:rsidRPr="00DC48D4">
              <w:t xml:space="preserve"> </w:t>
            </w:r>
            <w:proofErr w:type="spellStart"/>
            <w:r w:rsidRPr="00DC48D4">
              <w:t>Kluwer</w:t>
            </w:r>
            <w:proofErr w:type="spellEnd"/>
            <w:r w:rsidRPr="00DC48D4">
              <w:t>, 2022</w:t>
            </w:r>
            <w:r>
              <w:t xml:space="preserve">. </w:t>
            </w:r>
            <w:r w:rsidRPr="00DC48D4">
              <w:t>289 s. Právo prakticky. ISBN 978-80-7676-445-3.</w:t>
            </w:r>
          </w:p>
          <w:p w14:paraId="301F6C72" w14:textId="77777777" w:rsidR="009F1539" w:rsidRPr="005D6616" w:rsidRDefault="009F1539" w:rsidP="00892117">
            <w:pPr>
              <w:pStyle w:val="TableParagraph"/>
              <w:ind w:left="0"/>
              <w:jc w:val="both"/>
              <w:rPr>
                <w:sz w:val="20"/>
                <w:szCs w:val="20"/>
              </w:rPr>
            </w:pPr>
            <w:r w:rsidRPr="005D6616">
              <w:rPr>
                <w:sz w:val="20"/>
                <w:szCs w:val="20"/>
              </w:rPr>
              <w:t xml:space="preserve">SYNEK, M., KISLINGEROVÁ, E. a kol. Podniková ekonomika. 6. </w:t>
            </w:r>
            <w:proofErr w:type="spellStart"/>
            <w:r w:rsidRPr="005D6616">
              <w:rPr>
                <w:sz w:val="20"/>
                <w:szCs w:val="20"/>
              </w:rPr>
              <w:t>přeprac</w:t>
            </w:r>
            <w:proofErr w:type="spellEnd"/>
            <w:r w:rsidRPr="005D6616">
              <w:rPr>
                <w:sz w:val="20"/>
                <w:szCs w:val="20"/>
              </w:rPr>
              <w:t>. a dopl. vyd. Praha: C. H. Beck, 2015. ISBN 9788074002748.</w:t>
            </w:r>
          </w:p>
          <w:p w14:paraId="4090215D" w14:textId="77777777" w:rsidR="009F1539" w:rsidRPr="005D6616" w:rsidRDefault="009F1539" w:rsidP="00892117">
            <w:pPr>
              <w:pStyle w:val="TableParagraph"/>
              <w:ind w:left="0"/>
              <w:jc w:val="both"/>
              <w:rPr>
                <w:sz w:val="20"/>
                <w:szCs w:val="20"/>
              </w:rPr>
            </w:pPr>
            <w:r w:rsidRPr="005D6616">
              <w:rPr>
                <w:sz w:val="20"/>
                <w:szCs w:val="20"/>
              </w:rPr>
              <w:t xml:space="preserve">MOSEY, S., NOKE, H., KIRKHAM, P. </w:t>
            </w:r>
            <w:proofErr w:type="spellStart"/>
            <w:r w:rsidRPr="005D6616">
              <w:rPr>
                <w:sz w:val="20"/>
                <w:szCs w:val="20"/>
              </w:rPr>
              <w:t>Building</w:t>
            </w:r>
            <w:proofErr w:type="spellEnd"/>
            <w:r w:rsidRPr="005D6616">
              <w:rPr>
                <w:sz w:val="20"/>
                <w:szCs w:val="20"/>
              </w:rPr>
              <w:t xml:space="preserve"> </w:t>
            </w:r>
            <w:proofErr w:type="spellStart"/>
            <w:r w:rsidRPr="005D6616">
              <w:rPr>
                <w:sz w:val="20"/>
                <w:szCs w:val="20"/>
              </w:rPr>
              <w:t>an</w:t>
            </w:r>
            <w:proofErr w:type="spellEnd"/>
            <w:r w:rsidRPr="005D6616">
              <w:rPr>
                <w:sz w:val="20"/>
                <w:szCs w:val="20"/>
              </w:rPr>
              <w:t xml:space="preserve"> </w:t>
            </w:r>
            <w:proofErr w:type="spellStart"/>
            <w:r w:rsidRPr="005D6616">
              <w:rPr>
                <w:sz w:val="20"/>
                <w:szCs w:val="20"/>
              </w:rPr>
              <w:t>Entrepreneurial</w:t>
            </w:r>
            <w:proofErr w:type="spellEnd"/>
            <w:r w:rsidRPr="005D6616">
              <w:rPr>
                <w:sz w:val="20"/>
                <w:szCs w:val="20"/>
              </w:rPr>
              <w:t xml:space="preserve"> </w:t>
            </w:r>
            <w:proofErr w:type="spellStart"/>
            <w:r w:rsidRPr="005D6616">
              <w:rPr>
                <w:sz w:val="20"/>
                <w:szCs w:val="20"/>
              </w:rPr>
              <w:t>Organisation</w:t>
            </w:r>
            <w:proofErr w:type="spellEnd"/>
            <w:r w:rsidRPr="005D6616">
              <w:rPr>
                <w:sz w:val="20"/>
                <w:szCs w:val="20"/>
              </w:rPr>
              <w:t xml:space="preserve">. London: </w:t>
            </w:r>
            <w:proofErr w:type="spellStart"/>
            <w:r w:rsidRPr="005D6616">
              <w:rPr>
                <w:sz w:val="20"/>
                <w:szCs w:val="20"/>
              </w:rPr>
              <w:t>Routledge</w:t>
            </w:r>
            <w:proofErr w:type="spellEnd"/>
            <w:r w:rsidRPr="005D6616">
              <w:rPr>
                <w:sz w:val="20"/>
                <w:szCs w:val="20"/>
              </w:rPr>
              <w:t xml:space="preserve">, Taylor &amp; Francis Group, 2017. 138 s. </w:t>
            </w:r>
            <w:proofErr w:type="spellStart"/>
            <w:r w:rsidRPr="005D6616">
              <w:rPr>
                <w:sz w:val="20"/>
                <w:szCs w:val="20"/>
              </w:rPr>
              <w:t>Routledge</w:t>
            </w:r>
            <w:proofErr w:type="spellEnd"/>
            <w:r w:rsidRPr="005D6616">
              <w:rPr>
                <w:sz w:val="20"/>
                <w:szCs w:val="20"/>
              </w:rPr>
              <w:t xml:space="preserve"> </w:t>
            </w:r>
            <w:proofErr w:type="spellStart"/>
            <w:r w:rsidRPr="005D6616">
              <w:rPr>
                <w:sz w:val="20"/>
                <w:szCs w:val="20"/>
              </w:rPr>
              <w:t>Masters</w:t>
            </w:r>
            <w:proofErr w:type="spellEnd"/>
            <w:r w:rsidRPr="005D6616">
              <w:rPr>
                <w:sz w:val="20"/>
                <w:szCs w:val="20"/>
              </w:rPr>
              <w:t xml:space="preserve"> in </w:t>
            </w:r>
            <w:proofErr w:type="spellStart"/>
            <w:r w:rsidRPr="005D6616">
              <w:rPr>
                <w:sz w:val="20"/>
                <w:szCs w:val="20"/>
              </w:rPr>
              <w:t>Entrepreneurship</w:t>
            </w:r>
            <w:proofErr w:type="spellEnd"/>
            <w:r w:rsidRPr="005D6616">
              <w:rPr>
                <w:sz w:val="20"/>
                <w:szCs w:val="20"/>
              </w:rPr>
              <w:t>. ISBN 978-1-138-86113-8.</w:t>
            </w:r>
          </w:p>
          <w:p w14:paraId="3A02812E" w14:textId="77777777" w:rsidR="009F1539" w:rsidRPr="005D6616" w:rsidRDefault="009F1539" w:rsidP="00892117">
            <w:pPr>
              <w:pStyle w:val="TableParagraph"/>
              <w:ind w:left="0"/>
              <w:jc w:val="both"/>
              <w:rPr>
                <w:sz w:val="20"/>
                <w:szCs w:val="20"/>
              </w:rPr>
            </w:pPr>
          </w:p>
          <w:p w14:paraId="0D2298EE" w14:textId="77777777" w:rsidR="009F1539" w:rsidRPr="005D6616" w:rsidRDefault="009F1539" w:rsidP="00892117">
            <w:pPr>
              <w:pStyle w:val="TableParagraph"/>
              <w:ind w:left="0"/>
              <w:jc w:val="both"/>
              <w:rPr>
                <w:sz w:val="20"/>
                <w:szCs w:val="20"/>
              </w:rPr>
            </w:pPr>
            <w:r w:rsidRPr="005D6616">
              <w:rPr>
                <w:sz w:val="20"/>
                <w:szCs w:val="20"/>
                <w:u w:val="single"/>
              </w:rPr>
              <w:t>Doporučená literatura</w:t>
            </w:r>
            <w:r w:rsidRPr="005D6616">
              <w:rPr>
                <w:sz w:val="20"/>
                <w:szCs w:val="20"/>
              </w:rPr>
              <w:t>:</w:t>
            </w:r>
          </w:p>
          <w:p w14:paraId="0351A66D" w14:textId="77777777" w:rsidR="009F1539" w:rsidRPr="005D6616" w:rsidRDefault="009F1539" w:rsidP="00892117">
            <w:pPr>
              <w:pStyle w:val="TableParagraph"/>
              <w:spacing w:before="3"/>
              <w:ind w:left="0"/>
              <w:jc w:val="both"/>
              <w:rPr>
                <w:sz w:val="20"/>
                <w:szCs w:val="20"/>
              </w:rPr>
            </w:pPr>
            <w:r w:rsidRPr="005D6616">
              <w:rPr>
                <w:sz w:val="20"/>
                <w:szCs w:val="20"/>
              </w:rPr>
              <w:t>SRPOVÁ, J., ŘEHOŘ, V. a kol. Základy podnikání: teoretické poznatky, příklady a zkušenosti českých podnikatelů. 1. vyd. Praha: Grada, 2010. 427 s. ISBN 978-80-247-3339-5.</w:t>
            </w:r>
          </w:p>
          <w:p w14:paraId="6E6A4D68" w14:textId="77777777" w:rsidR="009F1539" w:rsidRPr="005D6616" w:rsidRDefault="009F1539" w:rsidP="00892117">
            <w:pPr>
              <w:pStyle w:val="TableParagraph"/>
              <w:ind w:left="0"/>
              <w:jc w:val="both"/>
              <w:rPr>
                <w:sz w:val="20"/>
                <w:szCs w:val="20"/>
              </w:rPr>
            </w:pPr>
            <w:r w:rsidRPr="005D6616">
              <w:rPr>
                <w:sz w:val="20"/>
                <w:szCs w:val="20"/>
              </w:rPr>
              <w:t xml:space="preserve">SYNEK, M. a kol. Manažerská ekonomika. 5. vyd. Praha: Grada, 2011. 480 s. ISBN 978-80-247-3494-1. </w:t>
            </w:r>
          </w:p>
          <w:p w14:paraId="7F287642" w14:textId="77777777" w:rsidR="009F1539" w:rsidRPr="005D6616" w:rsidRDefault="009F1539" w:rsidP="00892117">
            <w:pPr>
              <w:pStyle w:val="TableParagraph"/>
              <w:ind w:left="0"/>
              <w:jc w:val="both"/>
              <w:rPr>
                <w:sz w:val="20"/>
                <w:szCs w:val="20"/>
              </w:rPr>
            </w:pPr>
            <w:r w:rsidRPr="005D6616">
              <w:rPr>
                <w:sz w:val="20"/>
                <w:szCs w:val="20"/>
              </w:rPr>
              <w:t xml:space="preserve">JANATKA, F. Podnikání v globalizovaném světě. Praha: </w:t>
            </w:r>
            <w:proofErr w:type="spellStart"/>
            <w:r w:rsidRPr="005D6616">
              <w:rPr>
                <w:sz w:val="20"/>
                <w:szCs w:val="20"/>
              </w:rPr>
              <w:t>Wolters</w:t>
            </w:r>
            <w:proofErr w:type="spellEnd"/>
            <w:r w:rsidRPr="005D6616">
              <w:rPr>
                <w:sz w:val="20"/>
                <w:szCs w:val="20"/>
              </w:rPr>
              <w:t xml:space="preserve"> </w:t>
            </w:r>
            <w:proofErr w:type="spellStart"/>
            <w:r w:rsidRPr="005D6616">
              <w:rPr>
                <w:sz w:val="20"/>
                <w:szCs w:val="20"/>
              </w:rPr>
              <w:t>Kluwer</w:t>
            </w:r>
            <w:proofErr w:type="spellEnd"/>
            <w:r w:rsidRPr="005D6616">
              <w:rPr>
                <w:sz w:val="20"/>
                <w:szCs w:val="20"/>
              </w:rPr>
              <w:t>, 2017. 336 s. ISBN 978-80-7552-754-7.</w:t>
            </w:r>
          </w:p>
          <w:p w14:paraId="4E4DACE6" w14:textId="77777777" w:rsidR="009F1539" w:rsidRPr="005D6616" w:rsidRDefault="009F1539" w:rsidP="00892117">
            <w:pPr>
              <w:pStyle w:val="TableParagraph"/>
              <w:ind w:left="0"/>
              <w:jc w:val="both"/>
              <w:rPr>
                <w:sz w:val="20"/>
                <w:szCs w:val="20"/>
              </w:rPr>
            </w:pPr>
            <w:r w:rsidRPr="005D6616">
              <w:rPr>
                <w:sz w:val="20"/>
                <w:szCs w:val="20"/>
              </w:rPr>
              <w:t xml:space="preserve">ZAPLETALOVÁ, Š. Podnikání malých a středních podniků na mezinárodních trzích. 1. vyd. Praha: </w:t>
            </w:r>
            <w:proofErr w:type="spellStart"/>
            <w:r w:rsidRPr="005D6616">
              <w:rPr>
                <w:sz w:val="20"/>
                <w:szCs w:val="20"/>
              </w:rPr>
              <w:t>Ekopress</w:t>
            </w:r>
            <w:proofErr w:type="spellEnd"/>
            <w:r w:rsidRPr="005D6616">
              <w:rPr>
                <w:sz w:val="20"/>
                <w:szCs w:val="20"/>
              </w:rPr>
              <w:t>, 2015. 177 s. ISBN 978-80-87865-16-3.</w:t>
            </w:r>
          </w:p>
          <w:p w14:paraId="14EED530" w14:textId="77777777" w:rsidR="009F1539" w:rsidRPr="005D6616" w:rsidRDefault="009F1539" w:rsidP="00892117">
            <w:pPr>
              <w:pStyle w:val="TableParagraph"/>
              <w:ind w:left="0"/>
              <w:jc w:val="both"/>
              <w:rPr>
                <w:sz w:val="20"/>
                <w:szCs w:val="20"/>
              </w:rPr>
            </w:pPr>
            <w:r w:rsidRPr="005D6616">
              <w:rPr>
                <w:sz w:val="20"/>
                <w:szCs w:val="20"/>
              </w:rPr>
              <w:t>Zákon č. 89/2012 Sb., Občanský zákoník v platném znění.</w:t>
            </w:r>
          </w:p>
          <w:p w14:paraId="29755FEA" w14:textId="77777777" w:rsidR="009F1539" w:rsidRPr="005D6616" w:rsidRDefault="009F1539" w:rsidP="00892117">
            <w:pPr>
              <w:pStyle w:val="TableParagraph"/>
              <w:ind w:left="0"/>
              <w:jc w:val="both"/>
              <w:rPr>
                <w:sz w:val="20"/>
                <w:szCs w:val="20"/>
              </w:rPr>
            </w:pPr>
            <w:r w:rsidRPr="005D6616">
              <w:rPr>
                <w:sz w:val="20"/>
                <w:szCs w:val="20"/>
              </w:rPr>
              <w:t>Zákon č. 90/2012 Sb., Zákon o obchodních společnostech a družstvech (zákon o obchodních korporacích) v platném znění.</w:t>
            </w:r>
          </w:p>
          <w:p w14:paraId="7A6C45AF" w14:textId="34A43BC7" w:rsidR="00FB129C" w:rsidRDefault="00FB129C" w:rsidP="00892117">
            <w:pPr>
              <w:jc w:val="both"/>
            </w:pPr>
            <w:r>
              <w:t xml:space="preserve">FILLIS, I., TELFORD, N. (Ed.) </w:t>
            </w:r>
            <w:r w:rsidRPr="00FB129C">
              <w:t xml:space="preserve">Handbook </w:t>
            </w:r>
            <w:proofErr w:type="spellStart"/>
            <w:r w:rsidRPr="00FB129C">
              <w:t>of</w:t>
            </w:r>
            <w:proofErr w:type="spellEnd"/>
            <w:r w:rsidRPr="00FB129C">
              <w:t xml:space="preserve"> </w:t>
            </w:r>
            <w:proofErr w:type="spellStart"/>
            <w:r>
              <w:t>E</w:t>
            </w:r>
            <w:r w:rsidRPr="00FB129C">
              <w:t>ntrepreneurship</w:t>
            </w:r>
            <w:proofErr w:type="spellEnd"/>
            <w:r w:rsidRPr="00FB129C">
              <w:t xml:space="preserve"> and </w:t>
            </w:r>
            <w:r>
              <w:t>M</w:t>
            </w:r>
            <w:r w:rsidRPr="00FB129C">
              <w:t>arketing.</w:t>
            </w:r>
            <w:r>
              <w:t xml:space="preserve"> </w:t>
            </w:r>
            <w:proofErr w:type="spellStart"/>
            <w:r>
              <w:t>Cheltenham</w:t>
            </w:r>
            <w:proofErr w:type="spellEnd"/>
            <w:r>
              <w:t xml:space="preserve">, UK: Edward </w:t>
            </w:r>
            <w:proofErr w:type="spellStart"/>
            <w:r>
              <w:t>Elgar</w:t>
            </w:r>
            <w:proofErr w:type="spellEnd"/>
            <w:r>
              <w:t xml:space="preserve"> </w:t>
            </w:r>
            <w:proofErr w:type="spellStart"/>
            <w:r>
              <w:t>Publishing</w:t>
            </w:r>
            <w:proofErr w:type="spellEnd"/>
            <w:r>
              <w:t xml:space="preserve">, 2022. </w:t>
            </w:r>
            <w:proofErr w:type="spellStart"/>
            <w:r>
              <w:t>xix</w:t>
            </w:r>
            <w:proofErr w:type="spellEnd"/>
            <w:r>
              <w:t>, 456 s. ISBN 978-1-78536-458-7.</w:t>
            </w:r>
          </w:p>
          <w:p w14:paraId="358666A8" w14:textId="77777777" w:rsidR="009F1539" w:rsidRDefault="009F1539" w:rsidP="00892117">
            <w:pPr>
              <w:jc w:val="both"/>
            </w:pPr>
            <w:r w:rsidRPr="005D6616">
              <w:t xml:space="preserve">JOHN, V. </w:t>
            </w:r>
            <w:proofErr w:type="spellStart"/>
            <w:r w:rsidRPr="005D6616">
              <w:t>How</w:t>
            </w:r>
            <w:proofErr w:type="spellEnd"/>
            <w:r w:rsidRPr="005D6616">
              <w:t xml:space="preserve"> to Run a Business </w:t>
            </w:r>
            <w:proofErr w:type="spellStart"/>
            <w:r w:rsidRPr="005D6616">
              <w:t>without</w:t>
            </w:r>
            <w:proofErr w:type="spellEnd"/>
            <w:r w:rsidRPr="005D6616">
              <w:t xml:space="preserve"> Risk: </w:t>
            </w:r>
            <w:proofErr w:type="spellStart"/>
            <w:r w:rsidRPr="005D6616">
              <w:t>The</w:t>
            </w:r>
            <w:proofErr w:type="spellEnd"/>
            <w:r w:rsidRPr="005D6616">
              <w:t xml:space="preserve"> </w:t>
            </w:r>
            <w:proofErr w:type="spellStart"/>
            <w:r w:rsidRPr="005D6616">
              <w:t>Truth</w:t>
            </w:r>
            <w:proofErr w:type="spellEnd"/>
            <w:r w:rsidRPr="005D6616">
              <w:t xml:space="preserve"> </w:t>
            </w:r>
            <w:proofErr w:type="spellStart"/>
            <w:r w:rsidRPr="005D6616">
              <w:t>Revealed</w:t>
            </w:r>
            <w:proofErr w:type="spellEnd"/>
            <w:r w:rsidRPr="005D6616">
              <w:t xml:space="preserve"> </w:t>
            </w:r>
            <w:proofErr w:type="spellStart"/>
            <w:r w:rsidRPr="005D6616">
              <w:t>about</w:t>
            </w:r>
            <w:proofErr w:type="spellEnd"/>
            <w:r w:rsidRPr="005D6616">
              <w:t xml:space="preserve"> Business Risk: Ten </w:t>
            </w:r>
            <w:proofErr w:type="spellStart"/>
            <w:r w:rsidRPr="005D6616">
              <w:t>Interviews</w:t>
            </w:r>
            <w:proofErr w:type="spellEnd"/>
            <w:r w:rsidRPr="005D6616">
              <w:t xml:space="preserve"> </w:t>
            </w:r>
            <w:proofErr w:type="spellStart"/>
            <w:r w:rsidRPr="005D6616">
              <w:t>with</w:t>
            </w:r>
            <w:proofErr w:type="spellEnd"/>
            <w:r w:rsidRPr="005D6616">
              <w:t xml:space="preserve"> </w:t>
            </w:r>
            <w:proofErr w:type="spellStart"/>
            <w:r w:rsidRPr="005D6616">
              <w:t>Experienced</w:t>
            </w:r>
            <w:proofErr w:type="spellEnd"/>
            <w:r w:rsidRPr="005D6616">
              <w:t xml:space="preserve"> </w:t>
            </w:r>
            <w:proofErr w:type="spellStart"/>
            <w:r w:rsidRPr="005D6616">
              <w:t>Entrepreneurs</w:t>
            </w:r>
            <w:proofErr w:type="spellEnd"/>
            <w:r w:rsidRPr="005D6616">
              <w:t xml:space="preserve"> and </w:t>
            </w:r>
            <w:proofErr w:type="spellStart"/>
            <w:r w:rsidRPr="005D6616">
              <w:t>Advisors</w:t>
            </w:r>
            <w:proofErr w:type="spellEnd"/>
            <w:r w:rsidRPr="005D6616">
              <w:t xml:space="preserve">. London: </w:t>
            </w:r>
            <w:proofErr w:type="spellStart"/>
            <w:r w:rsidRPr="005D6616">
              <w:t>Meriglobe</w:t>
            </w:r>
            <w:proofErr w:type="spellEnd"/>
            <w:r w:rsidRPr="005D6616">
              <w:t xml:space="preserve"> Business </w:t>
            </w:r>
            <w:proofErr w:type="spellStart"/>
            <w:r w:rsidRPr="005D6616">
              <w:t>Academy</w:t>
            </w:r>
            <w:proofErr w:type="spellEnd"/>
            <w:r w:rsidRPr="005D6616">
              <w:t>, 2017. 247 s. ISBN 9781911511144.</w:t>
            </w:r>
          </w:p>
          <w:p w14:paraId="16ED66CE" w14:textId="24B771D3" w:rsidR="00FB129C" w:rsidRPr="005D6616" w:rsidRDefault="00FB129C" w:rsidP="00FB129C">
            <w:pPr>
              <w:pStyle w:val="TableParagraph"/>
              <w:ind w:left="0"/>
              <w:jc w:val="both"/>
            </w:pPr>
            <w:r w:rsidRPr="000A3395">
              <w:rPr>
                <w:sz w:val="20"/>
                <w:szCs w:val="20"/>
              </w:rPr>
              <w:t xml:space="preserve">SHELTON, H. </w:t>
            </w:r>
            <w:proofErr w:type="spellStart"/>
            <w:r w:rsidRPr="000A3395">
              <w:rPr>
                <w:sz w:val="20"/>
                <w:szCs w:val="20"/>
              </w:rPr>
              <w:t>The</w:t>
            </w:r>
            <w:proofErr w:type="spellEnd"/>
            <w:r w:rsidRPr="000A3395">
              <w:rPr>
                <w:sz w:val="20"/>
                <w:szCs w:val="20"/>
              </w:rPr>
              <w:t xml:space="preserve"> </w:t>
            </w:r>
            <w:proofErr w:type="spellStart"/>
            <w:r w:rsidRPr="000A3395">
              <w:rPr>
                <w:sz w:val="20"/>
                <w:szCs w:val="20"/>
              </w:rPr>
              <w:t>Secrets</w:t>
            </w:r>
            <w:proofErr w:type="spellEnd"/>
            <w:r w:rsidRPr="000A3395">
              <w:rPr>
                <w:sz w:val="20"/>
                <w:szCs w:val="20"/>
              </w:rPr>
              <w:t xml:space="preserve"> to </w:t>
            </w:r>
            <w:proofErr w:type="spellStart"/>
            <w:r w:rsidRPr="000A3395">
              <w:rPr>
                <w:sz w:val="20"/>
                <w:szCs w:val="20"/>
              </w:rPr>
              <w:t>Writing</w:t>
            </w:r>
            <w:proofErr w:type="spellEnd"/>
            <w:r w:rsidRPr="000A3395">
              <w:rPr>
                <w:sz w:val="20"/>
                <w:szCs w:val="20"/>
              </w:rPr>
              <w:t xml:space="preserve"> a </w:t>
            </w:r>
            <w:proofErr w:type="spellStart"/>
            <w:r w:rsidRPr="000A3395">
              <w:rPr>
                <w:sz w:val="20"/>
                <w:szCs w:val="20"/>
              </w:rPr>
              <w:t>Successful</w:t>
            </w:r>
            <w:proofErr w:type="spellEnd"/>
            <w:r w:rsidRPr="000A3395">
              <w:rPr>
                <w:sz w:val="20"/>
                <w:szCs w:val="20"/>
              </w:rPr>
              <w:t xml:space="preserve"> Business </w:t>
            </w:r>
            <w:proofErr w:type="spellStart"/>
            <w:r w:rsidRPr="000A3395">
              <w:rPr>
                <w:sz w:val="20"/>
                <w:szCs w:val="20"/>
              </w:rPr>
              <w:t>Plan</w:t>
            </w:r>
            <w:proofErr w:type="spellEnd"/>
            <w:r w:rsidRPr="000A3395">
              <w:rPr>
                <w:sz w:val="20"/>
                <w:szCs w:val="20"/>
              </w:rPr>
              <w:t xml:space="preserve">: A Pro </w:t>
            </w:r>
            <w:proofErr w:type="spellStart"/>
            <w:r w:rsidRPr="000A3395">
              <w:rPr>
                <w:sz w:val="20"/>
                <w:szCs w:val="20"/>
              </w:rPr>
              <w:t>Shares</w:t>
            </w:r>
            <w:proofErr w:type="spellEnd"/>
            <w:r w:rsidRPr="000A3395">
              <w:rPr>
                <w:sz w:val="20"/>
                <w:szCs w:val="20"/>
              </w:rPr>
              <w:t xml:space="preserve"> a Step-by-Step </w:t>
            </w:r>
            <w:proofErr w:type="spellStart"/>
            <w:r w:rsidRPr="000A3395">
              <w:rPr>
                <w:sz w:val="20"/>
                <w:szCs w:val="20"/>
              </w:rPr>
              <w:t>Guide</w:t>
            </w:r>
            <w:proofErr w:type="spellEnd"/>
            <w:r w:rsidRPr="000A3395">
              <w:rPr>
                <w:sz w:val="20"/>
                <w:szCs w:val="20"/>
              </w:rPr>
              <w:t xml:space="preserve"> to </w:t>
            </w:r>
            <w:proofErr w:type="spellStart"/>
            <w:r w:rsidRPr="000A3395">
              <w:rPr>
                <w:sz w:val="20"/>
                <w:szCs w:val="20"/>
              </w:rPr>
              <w:t>Creating</w:t>
            </w:r>
            <w:proofErr w:type="spellEnd"/>
            <w:r w:rsidRPr="000A3395">
              <w:rPr>
                <w:sz w:val="20"/>
                <w:szCs w:val="20"/>
              </w:rPr>
              <w:t xml:space="preserve"> a </w:t>
            </w:r>
            <w:proofErr w:type="spellStart"/>
            <w:r w:rsidRPr="000A3395">
              <w:rPr>
                <w:sz w:val="20"/>
                <w:szCs w:val="20"/>
              </w:rPr>
              <w:t>Plan</w:t>
            </w:r>
            <w:proofErr w:type="spellEnd"/>
            <w:r w:rsidRPr="000A3395">
              <w:rPr>
                <w:sz w:val="20"/>
                <w:szCs w:val="20"/>
              </w:rPr>
              <w:t xml:space="preserve"> </w:t>
            </w:r>
            <w:proofErr w:type="spellStart"/>
            <w:r w:rsidRPr="000A3395">
              <w:rPr>
                <w:sz w:val="20"/>
                <w:szCs w:val="20"/>
              </w:rPr>
              <w:t>that</w:t>
            </w:r>
            <w:proofErr w:type="spellEnd"/>
            <w:r w:rsidRPr="000A3395">
              <w:rPr>
                <w:sz w:val="20"/>
                <w:szCs w:val="20"/>
              </w:rPr>
              <w:t xml:space="preserve"> </w:t>
            </w:r>
            <w:proofErr w:type="spellStart"/>
            <w:r w:rsidRPr="000A3395">
              <w:rPr>
                <w:sz w:val="20"/>
                <w:szCs w:val="20"/>
              </w:rPr>
              <w:t>Gets</w:t>
            </w:r>
            <w:proofErr w:type="spellEnd"/>
            <w:r w:rsidRPr="000A3395">
              <w:rPr>
                <w:sz w:val="20"/>
                <w:szCs w:val="20"/>
              </w:rPr>
              <w:t xml:space="preserve"> </w:t>
            </w:r>
            <w:proofErr w:type="spellStart"/>
            <w:r w:rsidRPr="000A3395">
              <w:rPr>
                <w:sz w:val="20"/>
                <w:szCs w:val="20"/>
              </w:rPr>
              <w:t>Results</w:t>
            </w:r>
            <w:proofErr w:type="spellEnd"/>
            <w:r w:rsidRPr="000A3395">
              <w:rPr>
                <w:sz w:val="20"/>
                <w:szCs w:val="20"/>
              </w:rPr>
              <w:t xml:space="preserve">. </w:t>
            </w:r>
            <w:proofErr w:type="spellStart"/>
            <w:r w:rsidRPr="000A3395">
              <w:rPr>
                <w:sz w:val="20"/>
                <w:szCs w:val="20"/>
              </w:rPr>
              <w:t>Upd</w:t>
            </w:r>
            <w:proofErr w:type="spellEnd"/>
            <w:r w:rsidRPr="000A3395">
              <w:rPr>
                <w:sz w:val="20"/>
                <w:szCs w:val="20"/>
              </w:rPr>
              <w:t xml:space="preserve">. and Exp. Ed. </w:t>
            </w:r>
            <w:proofErr w:type="spellStart"/>
            <w:r w:rsidRPr="000A3395">
              <w:rPr>
                <w:sz w:val="20"/>
                <w:szCs w:val="20"/>
              </w:rPr>
              <w:t>Rockville</w:t>
            </w:r>
            <w:proofErr w:type="spellEnd"/>
            <w:r w:rsidRPr="000A3395">
              <w:rPr>
                <w:sz w:val="20"/>
                <w:szCs w:val="20"/>
              </w:rPr>
              <w:t xml:space="preserve">: Summit </w:t>
            </w:r>
            <w:proofErr w:type="spellStart"/>
            <w:r w:rsidRPr="000A3395">
              <w:rPr>
                <w:sz w:val="20"/>
                <w:szCs w:val="20"/>
              </w:rPr>
              <w:t>Valley</w:t>
            </w:r>
            <w:proofErr w:type="spellEnd"/>
            <w:r w:rsidRPr="000A3395">
              <w:rPr>
                <w:sz w:val="20"/>
                <w:szCs w:val="20"/>
              </w:rPr>
              <w:t xml:space="preserve"> </w:t>
            </w:r>
            <w:proofErr w:type="spellStart"/>
            <w:r w:rsidRPr="000A3395">
              <w:rPr>
                <w:sz w:val="20"/>
                <w:szCs w:val="20"/>
              </w:rPr>
              <w:t>Press</w:t>
            </w:r>
            <w:proofErr w:type="spellEnd"/>
            <w:r w:rsidRPr="000A3395">
              <w:rPr>
                <w:sz w:val="20"/>
                <w:szCs w:val="20"/>
              </w:rPr>
              <w:t>, 2017. 312 s. ISBN 978-0-9899460-3-2.</w:t>
            </w:r>
          </w:p>
        </w:tc>
      </w:tr>
      <w:tr w:rsidR="009F1539" w14:paraId="467775C7" w14:textId="77777777" w:rsidTr="00FA4FEE">
        <w:trPr>
          <w:gridBefore w:val="1"/>
          <w:gridAfter w:val="1"/>
          <w:wBefore w:w="116" w:type="dxa"/>
          <w:wAfter w:w="236" w:type="dxa"/>
        </w:trPr>
        <w:tc>
          <w:tcPr>
            <w:tcW w:w="9855" w:type="dxa"/>
            <w:gridSpan w:val="13"/>
            <w:tcBorders>
              <w:top w:val="single" w:sz="12" w:space="0" w:color="auto"/>
              <w:left w:val="single" w:sz="2" w:space="0" w:color="auto"/>
              <w:bottom w:val="single" w:sz="2" w:space="0" w:color="auto"/>
              <w:right w:val="single" w:sz="2" w:space="0" w:color="auto"/>
            </w:tcBorders>
            <w:shd w:val="clear" w:color="auto" w:fill="F7CAAC"/>
          </w:tcPr>
          <w:p w14:paraId="54651F88" w14:textId="77777777" w:rsidR="009F1539" w:rsidRDefault="009F1539" w:rsidP="00892117">
            <w:pPr>
              <w:jc w:val="center"/>
              <w:rPr>
                <w:b/>
              </w:rPr>
            </w:pPr>
            <w:r>
              <w:rPr>
                <w:b/>
              </w:rPr>
              <w:t>Informace ke kombinované nebo distanční formě</w:t>
            </w:r>
          </w:p>
        </w:tc>
      </w:tr>
      <w:tr w:rsidR="009F1539" w14:paraId="1E0EA870" w14:textId="77777777" w:rsidTr="00FA4FEE">
        <w:trPr>
          <w:gridBefore w:val="1"/>
          <w:gridAfter w:val="1"/>
          <w:wBefore w:w="116" w:type="dxa"/>
          <w:wAfter w:w="236" w:type="dxa"/>
        </w:trPr>
        <w:tc>
          <w:tcPr>
            <w:tcW w:w="4787" w:type="dxa"/>
            <w:gridSpan w:val="5"/>
            <w:tcBorders>
              <w:top w:val="single" w:sz="2" w:space="0" w:color="auto"/>
            </w:tcBorders>
            <w:shd w:val="clear" w:color="auto" w:fill="F7CAAC"/>
          </w:tcPr>
          <w:p w14:paraId="6FEE372B" w14:textId="77777777" w:rsidR="009F1539" w:rsidRDefault="009F1539" w:rsidP="00892117">
            <w:pPr>
              <w:jc w:val="both"/>
            </w:pPr>
            <w:r>
              <w:rPr>
                <w:b/>
              </w:rPr>
              <w:t>Rozsah konzultací (soustředění)</w:t>
            </w:r>
          </w:p>
        </w:tc>
        <w:tc>
          <w:tcPr>
            <w:tcW w:w="889" w:type="dxa"/>
            <w:tcBorders>
              <w:top w:val="single" w:sz="2" w:space="0" w:color="auto"/>
            </w:tcBorders>
          </w:tcPr>
          <w:p w14:paraId="20C771B2" w14:textId="77777777" w:rsidR="009F1539" w:rsidRDefault="009F1539" w:rsidP="00892117">
            <w:pPr>
              <w:jc w:val="both"/>
            </w:pPr>
          </w:p>
        </w:tc>
        <w:tc>
          <w:tcPr>
            <w:tcW w:w="4179" w:type="dxa"/>
            <w:gridSpan w:val="7"/>
            <w:tcBorders>
              <w:top w:val="single" w:sz="2" w:space="0" w:color="auto"/>
            </w:tcBorders>
            <w:shd w:val="clear" w:color="auto" w:fill="F7CAAC"/>
          </w:tcPr>
          <w:p w14:paraId="1E6183EC" w14:textId="77777777" w:rsidR="009F1539" w:rsidRDefault="009F1539" w:rsidP="00892117">
            <w:pPr>
              <w:jc w:val="both"/>
              <w:rPr>
                <w:b/>
              </w:rPr>
            </w:pPr>
            <w:r>
              <w:rPr>
                <w:b/>
              </w:rPr>
              <w:t xml:space="preserve">hodin </w:t>
            </w:r>
          </w:p>
        </w:tc>
      </w:tr>
      <w:tr w:rsidR="009F1539" w14:paraId="1AA3BAF2" w14:textId="77777777" w:rsidTr="00FA4FEE">
        <w:trPr>
          <w:gridBefore w:val="1"/>
          <w:gridAfter w:val="1"/>
          <w:wBefore w:w="116" w:type="dxa"/>
          <w:wAfter w:w="236" w:type="dxa"/>
        </w:trPr>
        <w:tc>
          <w:tcPr>
            <w:tcW w:w="9855" w:type="dxa"/>
            <w:gridSpan w:val="13"/>
            <w:shd w:val="clear" w:color="auto" w:fill="F7CAAC"/>
          </w:tcPr>
          <w:p w14:paraId="336090E7" w14:textId="77777777" w:rsidR="009F1539" w:rsidRDefault="009F1539" w:rsidP="00892117">
            <w:pPr>
              <w:jc w:val="both"/>
              <w:rPr>
                <w:b/>
              </w:rPr>
            </w:pPr>
            <w:r>
              <w:rPr>
                <w:b/>
              </w:rPr>
              <w:t>Informace o způsobu kontaktu s vyučujícím</w:t>
            </w:r>
          </w:p>
        </w:tc>
      </w:tr>
      <w:tr w:rsidR="009F1539" w14:paraId="559BE2E4" w14:textId="77777777" w:rsidTr="00FA4FEE">
        <w:trPr>
          <w:gridBefore w:val="1"/>
          <w:gridAfter w:val="1"/>
          <w:wBefore w:w="116" w:type="dxa"/>
          <w:wAfter w:w="236" w:type="dxa"/>
          <w:trHeight w:val="1373"/>
        </w:trPr>
        <w:tc>
          <w:tcPr>
            <w:tcW w:w="9855" w:type="dxa"/>
            <w:gridSpan w:val="13"/>
          </w:tcPr>
          <w:p w14:paraId="4C7D728A" w14:textId="77777777" w:rsidR="009F1539" w:rsidRDefault="009F1539" w:rsidP="00892117">
            <w:pPr>
              <w:jc w:val="both"/>
            </w:pPr>
          </w:p>
          <w:p w14:paraId="2B68BFBE" w14:textId="77777777" w:rsidR="00FB129C" w:rsidRDefault="00FB129C" w:rsidP="00892117">
            <w:pPr>
              <w:jc w:val="both"/>
            </w:pPr>
          </w:p>
          <w:p w14:paraId="020BC599" w14:textId="77777777" w:rsidR="00FB129C" w:rsidRDefault="00FB129C" w:rsidP="00892117">
            <w:pPr>
              <w:jc w:val="both"/>
            </w:pPr>
          </w:p>
          <w:p w14:paraId="05EBCE44" w14:textId="77777777" w:rsidR="00FB129C" w:rsidRDefault="00FB129C" w:rsidP="00892117">
            <w:pPr>
              <w:jc w:val="both"/>
            </w:pPr>
          </w:p>
          <w:p w14:paraId="4A43082E" w14:textId="77777777" w:rsidR="00FB129C" w:rsidRDefault="00FB129C" w:rsidP="00892117">
            <w:pPr>
              <w:jc w:val="both"/>
            </w:pPr>
          </w:p>
          <w:p w14:paraId="246CD0FD" w14:textId="77777777" w:rsidR="00FB129C" w:rsidRDefault="00FB129C" w:rsidP="00892117">
            <w:pPr>
              <w:jc w:val="both"/>
            </w:pPr>
          </w:p>
          <w:p w14:paraId="23412D4C" w14:textId="77777777" w:rsidR="00FB129C" w:rsidRDefault="00FB129C" w:rsidP="00892117">
            <w:pPr>
              <w:jc w:val="both"/>
            </w:pPr>
          </w:p>
          <w:p w14:paraId="6799B6E7" w14:textId="77777777" w:rsidR="00FB129C" w:rsidRDefault="00FB129C" w:rsidP="00892117">
            <w:pPr>
              <w:jc w:val="both"/>
            </w:pPr>
          </w:p>
          <w:p w14:paraId="2498BFB8" w14:textId="77777777" w:rsidR="00FB129C" w:rsidRDefault="00FB129C" w:rsidP="00892117">
            <w:pPr>
              <w:jc w:val="both"/>
            </w:pPr>
          </w:p>
          <w:p w14:paraId="77CCE0E7" w14:textId="77777777" w:rsidR="00FB129C" w:rsidRDefault="00FB129C" w:rsidP="00892117">
            <w:pPr>
              <w:jc w:val="both"/>
            </w:pPr>
          </w:p>
          <w:p w14:paraId="7CC60BC0" w14:textId="77777777" w:rsidR="00FB129C" w:rsidRDefault="00FB129C" w:rsidP="00892117">
            <w:pPr>
              <w:jc w:val="both"/>
            </w:pPr>
          </w:p>
          <w:p w14:paraId="0BDE1CFC" w14:textId="77777777" w:rsidR="00FB129C" w:rsidRDefault="00FB129C" w:rsidP="00892117">
            <w:pPr>
              <w:jc w:val="both"/>
            </w:pPr>
          </w:p>
          <w:p w14:paraId="2ABB07BD" w14:textId="77777777" w:rsidR="00FB129C" w:rsidRDefault="00FB129C" w:rsidP="00892117">
            <w:pPr>
              <w:jc w:val="both"/>
            </w:pPr>
          </w:p>
          <w:p w14:paraId="701655DE" w14:textId="77777777" w:rsidR="00FB129C" w:rsidRDefault="00FB129C" w:rsidP="00892117">
            <w:pPr>
              <w:jc w:val="both"/>
            </w:pPr>
          </w:p>
          <w:p w14:paraId="38096173" w14:textId="77777777" w:rsidR="00FB129C" w:rsidRDefault="00FB129C" w:rsidP="00892117">
            <w:pPr>
              <w:jc w:val="both"/>
            </w:pPr>
          </w:p>
          <w:p w14:paraId="38581B7E" w14:textId="77777777" w:rsidR="00FB129C" w:rsidRDefault="00FB129C" w:rsidP="00892117">
            <w:pPr>
              <w:jc w:val="both"/>
            </w:pPr>
          </w:p>
          <w:p w14:paraId="17DD2DFB" w14:textId="77777777" w:rsidR="00FB129C" w:rsidRDefault="00FB129C" w:rsidP="00892117">
            <w:pPr>
              <w:jc w:val="both"/>
            </w:pPr>
          </w:p>
          <w:p w14:paraId="1647A544" w14:textId="1B39A970" w:rsidR="00FB129C" w:rsidRDefault="00FB129C" w:rsidP="00892117">
            <w:pPr>
              <w:jc w:val="both"/>
            </w:pPr>
          </w:p>
        </w:tc>
      </w:tr>
      <w:bookmarkEnd w:id="104"/>
      <w:tr w:rsidR="00C61AA7" w14:paraId="5C881DA0" w14:textId="77777777" w:rsidTr="00FA4F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val="230"/>
        </w:trPr>
        <w:tc>
          <w:tcPr>
            <w:tcW w:w="10207" w:type="dxa"/>
            <w:gridSpan w:val="15"/>
            <w:tcBorders>
              <w:top w:val="single" w:sz="4" w:space="0" w:color="000000"/>
              <w:left w:val="single" w:sz="4" w:space="0" w:color="000000"/>
              <w:bottom w:val="single" w:sz="4" w:space="0" w:color="000000"/>
              <w:right w:val="single" w:sz="4" w:space="0" w:color="000000"/>
            </w:tcBorders>
            <w:shd w:val="clear" w:color="auto" w:fill="BDD6EE"/>
            <w:hideMark/>
          </w:tcPr>
          <w:p w14:paraId="355016D1" w14:textId="3EECFFF6" w:rsidR="00C61AA7" w:rsidRDefault="009F1539" w:rsidP="00C61AA7">
            <w:pPr>
              <w:pStyle w:val="TableParagraph"/>
              <w:spacing w:before="20" w:after="20" w:line="264" w:lineRule="auto"/>
              <w:ind w:left="70"/>
              <w:jc w:val="center"/>
              <w:rPr>
                <w:b/>
                <w:sz w:val="20"/>
                <w:szCs w:val="20"/>
              </w:rPr>
            </w:pPr>
            <w:r>
              <w:rPr>
                <w:sz w:val="20"/>
                <w:szCs w:val="20"/>
                <w:lang w:eastAsia="cs-CZ"/>
              </w:rPr>
              <w:lastRenderedPageBreak/>
              <w:br w:type="page"/>
            </w:r>
            <w:r w:rsidR="00C61AA7">
              <w:br w:type="page"/>
            </w:r>
            <w:r w:rsidR="00C61AA7">
              <w:br w:type="page"/>
            </w:r>
            <w:r w:rsidR="00C61AA7">
              <w:rPr>
                <w:rFonts w:asciiTheme="minorHAnsi" w:eastAsiaTheme="minorHAnsi" w:hAnsiTheme="minorHAnsi" w:cstheme="minorBidi"/>
              </w:rPr>
              <w:br w:type="page"/>
            </w:r>
            <w:r w:rsidR="00C61AA7">
              <w:br w:type="page"/>
            </w:r>
            <w:r w:rsidR="00C61AA7">
              <w:rPr>
                <w:b/>
                <w:sz w:val="27"/>
                <w:szCs w:val="27"/>
              </w:rPr>
              <w:t>Personální zabezpečení – přehled vyučujících</w:t>
            </w:r>
          </w:p>
        </w:tc>
      </w:tr>
      <w:tr w:rsidR="00C61AA7" w14:paraId="0BB86BA9" w14:textId="77777777" w:rsidTr="00FA4F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2399" w:type="dxa"/>
            <w:gridSpan w:val="3"/>
            <w:tcBorders>
              <w:top w:val="single" w:sz="4" w:space="0" w:color="000000"/>
              <w:left w:val="single" w:sz="4" w:space="0" w:color="000000"/>
              <w:bottom w:val="single" w:sz="4" w:space="0" w:color="000000"/>
              <w:right w:val="single" w:sz="4" w:space="0" w:color="000000"/>
            </w:tcBorders>
            <w:shd w:val="clear" w:color="auto" w:fill="FBD4B4" w:themeFill="accent6" w:themeFillTint="66"/>
            <w:hideMark/>
          </w:tcPr>
          <w:p w14:paraId="6CE56AD3" w14:textId="77777777" w:rsidR="00C61AA7" w:rsidRDefault="00C61AA7" w:rsidP="00C61AA7">
            <w:pPr>
              <w:pStyle w:val="TableParagraph"/>
              <w:spacing w:before="40" w:after="40" w:line="256" w:lineRule="auto"/>
              <w:ind w:left="57"/>
              <w:rPr>
                <w:b/>
                <w:sz w:val="19"/>
                <w:szCs w:val="19"/>
              </w:rPr>
            </w:pPr>
            <w:r>
              <w:rPr>
                <w:b/>
                <w:sz w:val="19"/>
                <w:szCs w:val="19"/>
              </w:rPr>
              <w:t>Vysoká škola</w:t>
            </w:r>
          </w:p>
        </w:tc>
        <w:tc>
          <w:tcPr>
            <w:tcW w:w="7808" w:type="dxa"/>
            <w:gridSpan w:val="12"/>
            <w:tcBorders>
              <w:top w:val="single" w:sz="4" w:space="0" w:color="000000"/>
              <w:left w:val="single" w:sz="4" w:space="0" w:color="000000"/>
              <w:bottom w:val="single" w:sz="4" w:space="0" w:color="000000"/>
              <w:right w:val="single" w:sz="4" w:space="0" w:color="000000"/>
            </w:tcBorders>
            <w:hideMark/>
          </w:tcPr>
          <w:p w14:paraId="3840097A" w14:textId="77777777" w:rsidR="00C61AA7" w:rsidRDefault="00C61AA7" w:rsidP="00C61AA7">
            <w:pPr>
              <w:pStyle w:val="TableParagraph"/>
              <w:spacing w:before="40" w:after="40" w:line="256" w:lineRule="auto"/>
              <w:ind w:left="57"/>
              <w:rPr>
                <w:bCs/>
                <w:sz w:val="20"/>
                <w:szCs w:val="20"/>
              </w:rPr>
            </w:pPr>
            <w:r>
              <w:rPr>
                <w:bCs/>
                <w:sz w:val="20"/>
                <w:szCs w:val="20"/>
              </w:rPr>
              <w:t>Univerzita Tomáše Bati ve Zlíně</w:t>
            </w:r>
          </w:p>
        </w:tc>
      </w:tr>
      <w:tr w:rsidR="00C61AA7" w14:paraId="5A0D1391" w14:textId="77777777" w:rsidTr="00FA4F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2399" w:type="dxa"/>
            <w:gridSpan w:val="3"/>
            <w:tcBorders>
              <w:top w:val="single" w:sz="4" w:space="0" w:color="000000"/>
              <w:left w:val="single" w:sz="4" w:space="0" w:color="000000"/>
              <w:bottom w:val="single" w:sz="4" w:space="0" w:color="000000"/>
              <w:right w:val="single" w:sz="4" w:space="0" w:color="000000"/>
            </w:tcBorders>
            <w:shd w:val="clear" w:color="auto" w:fill="FBD4B4" w:themeFill="accent6" w:themeFillTint="66"/>
            <w:hideMark/>
          </w:tcPr>
          <w:p w14:paraId="3D06D9CF" w14:textId="77777777" w:rsidR="00C61AA7" w:rsidRDefault="00C61AA7" w:rsidP="00C61AA7">
            <w:pPr>
              <w:pStyle w:val="TableParagraph"/>
              <w:spacing w:before="40" w:after="40" w:line="256" w:lineRule="auto"/>
              <w:ind w:left="57"/>
              <w:rPr>
                <w:b/>
                <w:sz w:val="19"/>
                <w:szCs w:val="19"/>
              </w:rPr>
            </w:pPr>
            <w:r>
              <w:rPr>
                <w:b/>
                <w:sz w:val="19"/>
                <w:szCs w:val="19"/>
              </w:rPr>
              <w:t>Součást vysoké školy</w:t>
            </w:r>
          </w:p>
        </w:tc>
        <w:tc>
          <w:tcPr>
            <w:tcW w:w="7808" w:type="dxa"/>
            <w:gridSpan w:val="12"/>
            <w:tcBorders>
              <w:top w:val="single" w:sz="4" w:space="0" w:color="000000"/>
              <w:left w:val="single" w:sz="4" w:space="0" w:color="000000"/>
              <w:bottom w:val="single" w:sz="4" w:space="0" w:color="000000"/>
              <w:right w:val="single" w:sz="4" w:space="0" w:color="000000"/>
            </w:tcBorders>
            <w:hideMark/>
          </w:tcPr>
          <w:p w14:paraId="4ADEA281" w14:textId="77777777" w:rsidR="00C61AA7" w:rsidRDefault="00C61AA7" w:rsidP="00C61AA7">
            <w:pPr>
              <w:pStyle w:val="TableParagraph"/>
              <w:spacing w:before="40" w:after="40" w:line="256" w:lineRule="auto"/>
              <w:ind w:left="57"/>
              <w:rPr>
                <w:bCs/>
                <w:sz w:val="20"/>
                <w:szCs w:val="20"/>
              </w:rPr>
            </w:pPr>
            <w:r>
              <w:rPr>
                <w:bCs/>
                <w:sz w:val="20"/>
                <w:szCs w:val="20"/>
              </w:rPr>
              <w:t>Fakulta technologická</w:t>
            </w:r>
          </w:p>
        </w:tc>
      </w:tr>
      <w:tr w:rsidR="00C61AA7" w14:paraId="41D07484" w14:textId="77777777" w:rsidTr="00FA4F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2399" w:type="dxa"/>
            <w:gridSpan w:val="3"/>
            <w:tcBorders>
              <w:top w:val="single" w:sz="4" w:space="0" w:color="000000"/>
              <w:left w:val="single" w:sz="4" w:space="0" w:color="000000"/>
              <w:bottom w:val="single" w:sz="4" w:space="0" w:color="000000"/>
              <w:right w:val="single" w:sz="4" w:space="0" w:color="000000"/>
            </w:tcBorders>
            <w:shd w:val="clear" w:color="auto" w:fill="FBD4B4" w:themeFill="accent6" w:themeFillTint="66"/>
            <w:hideMark/>
          </w:tcPr>
          <w:p w14:paraId="42B4804F" w14:textId="77777777" w:rsidR="00C61AA7" w:rsidRDefault="00C61AA7" w:rsidP="00C61AA7">
            <w:pPr>
              <w:pStyle w:val="TableParagraph"/>
              <w:spacing w:before="40" w:after="40" w:line="256" w:lineRule="auto"/>
              <w:ind w:left="57"/>
              <w:rPr>
                <w:b/>
                <w:sz w:val="19"/>
                <w:szCs w:val="19"/>
              </w:rPr>
            </w:pPr>
            <w:r>
              <w:rPr>
                <w:b/>
                <w:sz w:val="19"/>
                <w:szCs w:val="19"/>
              </w:rPr>
              <w:t>Název studijního programu</w:t>
            </w:r>
          </w:p>
        </w:tc>
        <w:tc>
          <w:tcPr>
            <w:tcW w:w="7808" w:type="dxa"/>
            <w:gridSpan w:val="12"/>
            <w:tcBorders>
              <w:top w:val="single" w:sz="4" w:space="0" w:color="000000"/>
              <w:left w:val="single" w:sz="4" w:space="0" w:color="000000"/>
              <w:bottom w:val="single" w:sz="4" w:space="0" w:color="000000"/>
              <w:right w:val="single" w:sz="4" w:space="0" w:color="000000"/>
            </w:tcBorders>
            <w:hideMark/>
          </w:tcPr>
          <w:p w14:paraId="21AB405A" w14:textId="419F9A18" w:rsidR="00C61AA7" w:rsidRPr="00584AE2" w:rsidRDefault="00C61AA7" w:rsidP="00C61AA7">
            <w:pPr>
              <w:pStyle w:val="TableParagraph"/>
              <w:spacing w:before="40" w:after="40" w:line="256" w:lineRule="auto"/>
              <w:ind w:left="57"/>
              <w:rPr>
                <w:b/>
                <w:bCs/>
                <w:sz w:val="20"/>
                <w:szCs w:val="20"/>
              </w:rPr>
            </w:pPr>
            <w:r w:rsidRPr="00584AE2">
              <w:rPr>
                <w:b/>
                <w:bCs/>
                <w:sz w:val="20"/>
                <w:szCs w:val="20"/>
              </w:rPr>
              <w:t>Potravinářské biotechnologie a aplikovaná mikrobiologie</w:t>
            </w:r>
          </w:p>
        </w:tc>
      </w:tr>
      <w:tr w:rsidR="00C61AA7" w14:paraId="19D9A6C6" w14:textId="77777777" w:rsidTr="00FA4F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val="230"/>
        </w:trPr>
        <w:tc>
          <w:tcPr>
            <w:tcW w:w="1272" w:type="dxa"/>
            <w:gridSpan w:val="2"/>
            <w:tcBorders>
              <w:top w:val="single" w:sz="4" w:space="0" w:color="000000"/>
              <w:left w:val="single" w:sz="4" w:space="0" w:color="000000"/>
              <w:bottom w:val="single" w:sz="4" w:space="0" w:color="000000"/>
              <w:right w:val="single" w:sz="4" w:space="0" w:color="000000"/>
            </w:tcBorders>
            <w:shd w:val="clear" w:color="auto" w:fill="FBD4B4" w:themeFill="accent6" w:themeFillTint="66"/>
            <w:hideMark/>
          </w:tcPr>
          <w:p w14:paraId="7512D227" w14:textId="77777777" w:rsidR="00C61AA7" w:rsidRDefault="00C61AA7" w:rsidP="00C61AA7">
            <w:pPr>
              <w:pStyle w:val="TableParagraph"/>
              <w:spacing w:before="20" w:after="20" w:line="264" w:lineRule="auto"/>
              <w:rPr>
                <w:b/>
                <w:sz w:val="19"/>
                <w:szCs w:val="19"/>
              </w:rPr>
            </w:pPr>
            <w:r>
              <w:rPr>
                <w:b/>
                <w:sz w:val="19"/>
                <w:szCs w:val="19"/>
              </w:rPr>
              <w:t>Příjmení</w:t>
            </w:r>
          </w:p>
        </w:tc>
        <w:tc>
          <w:tcPr>
            <w:tcW w:w="1127"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hideMark/>
          </w:tcPr>
          <w:p w14:paraId="6E151914" w14:textId="77777777" w:rsidR="00C61AA7" w:rsidRDefault="00C61AA7" w:rsidP="00C61AA7">
            <w:pPr>
              <w:pStyle w:val="TableParagraph"/>
              <w:spacing w:before="20" w:after="20" w:line="264" w:lineRule="auto"/>
              <w:rPr>
                <w:b/>
                <w:sz w:val="19"/>
                <w:szCs w:val="19"/>
              </w:rPr>
            </w:pPr>
            <w:r>
              <w:rPr>
                <w:b/>
                <w:sz w:val="19"/>
                <w:szCs w:val="19"/>
              </w:rPr>
              <w:t>Jméno</w:t>
            </w:r>
          </w:p>
        </w:tc>
        <w:tc>
          <w:tcPr>
            <w:tcW w:w="1977" w:type="dxa"/>
            <w:gridSpan w:val="2"/>
            <w:tcBorders>
              <w:top w:val="single" w:sz="4" w:space="0" w:color="000000"/>
              <w:left w:val="single" w:sz="4" w:space="0" w:color="000000"/>
              <w:bottom w:val="single" w:sz="4" w:space="0" w:color="000000"/>
              <w:right w:val="single" w:sz="4" w:space="0" w:color="000000"/>
            </w:tcBorders>
            <w:shd w:val="clear" w:color="auto" w:fill="FBD4B4" w:themeFill="accent6" w:themeFillTint="66"/>
            <w:hideMark/>
          </w:tcPr>
          <w:p w14:paraId="3A6FF84C" w14:textId="77777777" w:rsidR="00C61AA7" w:rsidRDefault="00C61AA7" w:rsidP="00C61AA7">
            <w:pPr>
              <w:pStyle w:val="TableParagraph"/>
              <w:spacing w:before="20" w:after="20" w:line="264" w:lineRule="auto"/>
              <w:ind w:left="70"/>
              <w:rPr>
                <w:b/>
                <w:sz w:val="19"/>
                <w:szCs w:val="19"/>
              </w:rPr>
            </w:pPr>
            <w:r>
              <w:rPr>
                <w:b/>
                <w:sz w:val="19"/>
                <w:szCs w:val="19"/>
              </w:rPr>
              <w:t>Tituly</w:t>
            </w:r>
          </w:p>
        </w:tc>
        <w:tc>
          <w:tcPr>
            <w:tcW w:w="1697" w:type="dxa"/>
            <w:gridSpan w:val="3"/>
            <w:tcBorders>
              <w:top w:val="single" w:sz="4" w:space="0" w:color="000000"/>
              <w:left w:val="single" w:sz="4" w:space="0" w:color="000000"/>
              <w:bottom w:val="single" w:sz="4" w:space="0" w:color="000000"/>
              <w:right w:val="single" w:sz="4" w:space="0" w:color="000000"/>
            </w:tcBorders>
            <w:shd w:val="clear" w:color="auto" w:fill="FBD4B4" w:themeFill="accent6" w:themeFillTint="66"/>
            <w:hideMark/>
          </w:tcPr>
          <w:p w14:paraId="749541F7" w14:textId="77777777" w:rsidR="00C61AA7" w:rsidRDefault="00C61AA7" w:rsidP="00C61AA7">
            <w:pPr>
              <w:pStyle w:val="TableParagraph"/>
              <w:spacing w:before="20" w:after="20" w:line="264" w:lineRule="auto"/>
              <w:ind w:left="70"/>
              <w:rPr>
                <w:b/>
                <w:sz w:val="19"/>
                <w:szCs w:val="19"/>
              </w:rPr>
            </w:pPr>
            <w:r>
              <w:rPr>
                <w:b/>
                <w:sz w:val="19"/>
                <w:szCs w:val="19"/>
              </w:rPr>
              <w:t xml:space="preserve">Vztah </w:t>
            </w:r>
          </w:p>
          <w:p w14:paraId="1D109014" w14:textId="77777777" w:rsidR="00C61AA7" w:rsidRDefault="00C61AA7" w:rsidP="00C61AA7">
            <w:pPr>
              <w:pStyle w:val="TableParagraph"/>
              <w:spacing w:before="20" w:after="20" w:line="264" w:lineRule="auto"/>
              <w:ind w:left="70"/>
              <w:rPr>
                <w:b/>
                <w:sz w:val="19"/>
                <w:szCs w:val="19"/>
              </w:rPr>
            </w:pPr>
            <w:r>
              <w:rPr>
                <w:b/>
                <w:sz w:val="19"/>
                <w:szCs w:val="19"/>
              </w:rPr>
              <w:t>k VŠ*</w:t>
            </w:r>
          </w:p>
          <w:p w14:paraId="1F73FFBF" w14:textId="77777777" w:rsidR="00C61AA7" w:rsidRDefault="00C61AA7" w:rsidP="00C61AA7">
            <w:pPr>
              <w:pStyle w:val="TableParagraph"/>
              <w:spacing w:before="20" w:after="20" w:line="264" w:lineRule="auto"/>
              <w:ind w:left="70"/>
              <w:rPr>
                <w:b/>
                <w:sz w:val="19"/>
                <w:szCs w:val="19"/>
              </w:rPr>
            </w:pPr>
            <w:r>
              <w:rPr>
                <w:b/>
                <w:sz w:val="19"/>
                <w:szCs w:val="19"/>
              </w:rPr>
              <w:t>(typ/rozsah/do kdy)</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FBD4B4" w:themeFill="accent6" w:themeFillTint="66"/>
            <w:hideMark/>
          </w:tcPr>
          <w:p w14:paraId="402709DE" w14:textId="77777777" w:rsidR="00C61AA7" w:rsidRDefault="00C61AA7" w:rsidP="00C61AA7">
            <w:pPr>
              <w:pStyle w:val="TableParagraph"/>
              <w:spacing w:before="20" w:after="20" w:line="264" w:lineRule="auto"/>
              <w:ind w:left="70"/>
              <w:rPr>
                <w:b/>
                <w:sz w:val="19"/>
                <w:szCs w:val="19"/>
              </w:rPr>
            </w:pPr>
            <w:r>
              <w:rPr>
                <w:b/>
                <w:sz w:val="19"/>
                <w:szCs w:val="19"/>
              </w:rPr>
              <w:t xml:space="preserve">Vztah </w:t>
            </w:r>
          </w:p>
          <w:p w14:paraId="34B26E6E" w14:textId="77777777" w:rsidR="00C61AA7" w:rsidRDefault="00C61AA7" w:rsidP="00C61AA7">
            <w:pPr>
              <w:pStyle w:val="TableParagraph"/>
              <w:spacing w:before="20" w:after="20" w:line="264" w:lineRule="auto"/>
              <w:ind w:left="70"/>
              <w:rPr>
                <w:b/>
                <w:sz w:val="19"/>
                <w:szCs w:val="19"/>
              </w:rPr>
            </w:pPr>
            <w:r>
              <w:rPr>
                <w:b/>
                <w:sz w:val="19"/>
                <w:szCs w:val="19"/>
              </w:rPr>
              <w:t>k součásti VŠ*</w:t>
            </w:r>
          </w:p>
          <w:p w14:paraId="3C433133" w14:textId="77777777" w:rsidR="00C61AA7" w:rsidRDefault="00C61AA7" w:rsidP="00C61AA7">
            <w:pPr>
              <w:pStyle w:val="TableParagraph"/>
              <w:spacing w:before="20" w:after="20" w:line="264" w:lineRule="auto"/>
              <w:ind w:left="70"/>
              <w:rPr>
                <w:b/>
                <w:sz w:val="19"/>
                <w:szCs w:val="19"/>
              </w:rPr>
            </w:pPr>
            <w:r>
              <w:rPr>
                <w:b/>
                <w:sz w:val="19"/>
                <w:szCs w:val="19"/>
              </w:rPr>
              <w:t>(typ/rozsah/do kdy)</w:t>
            </w:r>
          </w:p>
        </w:tc>
        <w:tc>
          <w:tcPr>
            <w:tcW w:w="1463" w:type="dxa"/>
            <w:gridSpan w:val="2"/>
            <w:tcBorders>
              <w:top w:val="single" w:sz="4" w:space="0" w:color="000000"/>
              <w:left w:val="single" w:sz="4" w:space="0" w:color="000000"/>
              <w:bottom w:val="single" w:sz="4" w:space="0" w:color="000000"/>
              <w:right w:val="single" w:sz="4" w:space="0" w:color="000000"/>
            </w:tcBorders>
            <w:shd w:val="clear" w:color="auto" w:fill="FBD4B4" w:themeFill="accent6" w:themeFillTint="66"/>
            <w:hideMark/>
          </w:tcPr>
          <w:p w14:paraId="78C3570D" w14:textId="77777777" w:rsidR="00C61AA7" w:rsidRDefault="00C61AA7" w:rsidP="00C61AA7">
            <w:pPr>
              <w:pStyle w:val="TableParagraph"/>
              <w:spacing w:before="20" w:after="20" w:line="264" w:lineRule="auto"/>
              <w:ind w:left="70"/>
              <w:rPr>
                <w:b/>
                <w:sz w:val="19"/>
                <w:szCs w:val="19"/>
                <w:highlight w:val="green"/>
              </w:rPr>
            </w:pPr>
            <w:r>
              <w:rPr>
                <w:b/>
                <w:sz w:val="19"/>
                <w:szCs w:val="19"/>
              </w:rPr>
              <w:t>Garantování předmětů ZT/PZ</w:t>
            </w:r>
          </w:p>
        </w:tc>
        <w:tc>
          <w:tcPr>
            <w:tcW w:w="980" w:type="dxa"/>
            <w:gridSpan w:val="3"/>
            <w:tcBorders>
              <w:top w:val="single" w:sz="4" w:space="0" w:color="000000"/>
              <w:left w:val="single" w:sz="4" w:space="0" w:color="000000"/>
              <w:bottom w:val="single" w:sz="4" w:space="0" w:color="000000"/>
              <w:right w:val="single" w:sz="4" w:space="0" w:color="000000"/>
            </w:tcBorders>
            <w:shd w:val="clear" w:color="auto" w:fill="FBD4B4" w:themeFill="accent6" w:themeFillTint="66"/>
            <w:hideMark/>
          </w:tcPr>
          <w:p w14:paraId="78EF92A4" w14:textId="77777777" w:rsidR="00C61AA7" w:rsidRDefault="00C61AA7" w:rsidP="00C61AA7">
            <w:pPr>
              <w:pStyle w:val="TableParagraph"/>
              <w:spacing w:before="20" w:after="20" w:line="264" w:lineRule="auto"/>
              <w:ind w:left="70"/>
              <w:rPr>
                <w:b/>
                <w:sz w:val="19"/>
                <w:szCs w:val="19"/>
              </w:rPr>
            </w:pPr>
            <w:r>
              <w:rPr>
                <w:b/>
                <w:sz w:val="19"/>
                <w:szCs w:val="19"/>
              </w:rPr>
              <w:t>Odborník z praxe</w:t>
            </w:r>
          </w:p>
        </w:tc>
      </w:tr>
      <w:tr w:rsidR="00C61AA7" w14:paraId="18649EBE" w14:textId="77777777" w:rsidTr="00FA4F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272" w:type="dxa"/>
            <w:gridSpan w:val="2"/>
            <w:tcBorders>
              <w:top w:val="single" w:sz="4" w:space="0" w:color="000000"/>
              <w:left w:val="single" w:sz="4" w:space="0" w:color="000000"/>
              <w:bottom w:val="single" w:sz="4" w:space="0" w:color="000000"/>
              <w:right w:val="single" w:sz="4" w:space="0" w:color="000000"/>
            </w:tcBorders>
            <w:hideMark/>
          </w:tcPr>
          <w:p w14:paraId="100BDE2F" w14:textId="670BED3E" w:rsidR="00C61AA7" w:rsidRPr="00B44E62" w:rsidRDefault="00031A7B" w:rsidP="00C61AA7">
            <w:pPr>
              <w:widowControl w:val="0"/>
              <w:autoSpaceDE w:val="0"/>
              <w:autoSpaceDN w:val="0"/>
              <w:spacing w:before="60" w:after="60" w:line="256" w:lineRule="auto"/>
              <w:ind w:left="57"/>
              <w:rPr>
                <w:lang w:eastAsia="en-US"/>
              </w:rPr>
            </w:pPr>
            <w:hyperlink w:anchor="Bučková" w:history="1">
              <w:r w:rsidR="00C61AA7" w:rsidRPr="00B44E62">
                <w:rPr>
                  <w:rStyle w:val="Hypertextovodkaz"/>
                  <w:lang w:eastAsia="en-US"/>
                </w:rPr>
                <w:t>Bučková</w:t>
              </w:r>
            </w:hyperlink>
          </w:p>
        </w:tc>
        <w:tc>
          <w:tcPr>
            <w:tcW w:w="1127" w:type="dxa"/>
            <w:tcBorders>
              <w:top w:val="single" w:sz="4" w:space="0" w:color="000000"/>
              <w:left w:val="single" w:sz="4" w:space="0" w:color="000000"/>
              <w:bottom w:val="single" w:sz="4" w:space="0" w:color="000000"/>
              <w:right w:val="single" w:sz="4" w:space="0" w:color="000000"/>
            </w:tcBorders>
          </w:tcPr>
          <w:p w14:paraId="32575F15" w14:textId="61906917" w:rsidR="00C61AA7" w:rsidRPr="00B44E62" w:rsidRDefault="00C61AA7" w:rsidP="00C61AA7">
            <w:pPr>
              <w:pStyle w:val="TableParagraph"/>
              <w:spacing w:before="60" w:after="60" w:line="256" w:lineRule="auto"/>
              <w:ind w:left="57"/>
              <w:rPr>
                <w:sz w:val="20"/>
                <w:szCs w:val="20"/>
              </w:rPr>
            </w:pPr>
            <w:r w:rsidRPr="00B44E62">
              <w:rPr>
                <w:sz w:val="20"/>
                <w:szCs w:val="20"/>
              </w:rPr>
              <w:t>Martina</w:t>
            </w:r>
          </w:p>
        </w:tc>
        <w:tc>
          <w:tcPr>
            <w:tcW w:w="1977" w:type="dxa"/>
            <w:gridSpan w:val="2"/>
            <w:tcBorders>
              <w:top w:val="single" w:sz="4" w:space="0" w:color="000000"/>
              <w:left w:val="single" w:sz="4" w:space="0" w:color="000000"/>
              <w:bottom w:val="single" w:sz="4" w:space="0" w:color="000000"/>
              <w:right w:val="single" w:sz="4" w:space="0" w:color="000000"/>
            </w:tcBorders>
            <w:hideMark/>
          </w:tcPr>
          <w:p w14:paraId="5CE77055" w14:textId="77777777" w:rsidR="00C61AA7" w:rsidRPr="00B44E62" w:rsidRDefault="00C61AA7" w:rsidP="00C61AA7">
            <w:pPr>
              <w:pStyle w:val="TableParagraph"/>
              <w:spacing w:before="60" w:after="60" w:line="256" w:lineRule="auto"/>
              <w:ind w:left="57"/>
              <w:rPr>
                <w:sz w:val="20"/>
                <w:szCs w:val="20"/>
              </w:rPr>
            </w:pPr>
            <w:r w:rsidRPr="00B44E62">
              <w:rPr>
                <w:sz w:val="20"/>
                <w:szCs w:val="20"/>
              </w:rPr>
              <w:t>Mgr., Ph.D.</w:t>
            </w:r>
          </w:p>
        </w:tc>
        <w:tc>
          <w:tcPr>
            <w:tcW w:w="1697" w:type="dxa"/>
            <w:gridSpan w:val="3"/>
            <w:tcBorders>
              <w:top w:val="single" w:sz="4" w:space="0" w:color="000000"/>
              <w:left w:val="single" w:sz="4" w:space="0" w:color="000000"/>
              <w:bottom w:val="single" w:sz="4" w:space="0" w:color="000000"/>
              <w:right w:val="single" w:sz="4" w:space="0" w:color="000000"/>
            </w:tcBorders>
            <w:hideMark/>
          </w:tcPr>
          <w:p w14:paraId="35CD6690" w14:textId="77777777" w:rsidR="00C61AA7" w:rsidRPr="00B44E62" w:rsidRDefault="00C61AA7" w:rsidP="00C61AA7">
            <w:pPr>
              <w:pStyle w:val="TableParagraph"/>
              <w:spacing w:before="60" w:after="60" w:line="256" w:lineRule="auto"/>
              <w:ind w:left="57"/>
              <w:rPr>
                <w:sz w:val="20"/>
                <w:szCs w:val="20"/>
              </w:rPr>
            </w:pPr>
            <w:r w:rsidRPr="00B44E62">
              <w:rPr>
                <w:sz w:val="20"/>
                <w:szCs w:val="20"/>
              </w:rPr>
              <w:t>pp. / 40 / N</w:t>
            </w:r>
          </w:p>
        </w:tc>
        <w:tc>
          <w:tcPr>
            <w:tcW w:w="1691" w:type="dxa"/>
            <w:gridSpan w:val="2"/>
            <w:tcBorders>
              <w:top w:val="single" w:sz="4" w:space="0" w:color="000000"/>
              <w:left w:val="single" w:sz="4" w:space="0" w:color="000000"/>
              <w:bottom w:val="single" w:sz="4" w:space="0" w:color="000000"/>
              <w:right w:val="single" w:sz="4" w:space="0" w:color="000000"/>
            </w:tcBorders>
            <w:hideMark/>
          </w:tcPr>
          <w:p w14:paraId="23E47B8E" w14:textId="77777777" w:rsidR="00C61AA7" w:rsidRPr="00B44E62" w:rsidRDefault="00C61AA7" w:rsidP="00C61AA7">
            <w:pPr>
              <w:pStyle w:val="TableParagraph"/>
              <w:spacing w:before="60" w:after="60" w:line="256" w:lineRule="auto"/>
              <w:ind w:left="57"/>
              <w:rPr>
                <w:sz w:val="20"/>
                <w:szCs w:val="20"/>
              </w:rPr>
            </w:pPr>
            <w:r w:rsidRPr="00B44E62">
              <w:rPr>
                <w:sz w:val="20"/>
                <w:szCs w:val="20"/>
              </w:rPr>
              <w:t>pp. / 40 / N</w:t>
            </w:r>
          </w:p>
        </w:tc>
        <w:tc>
          <w:tcPr>
            <w:tcW w:w="1463" w:type="dxa"/>
            <w:gridSpan w:val="2"/>
            <w:tcBorders>
              <w:top w:val="single" w:sz="4" w:space="0" w:color="000000"/>
              <w:left w:val="single" w:sz="4" w:space="0" w:color="000000"/>
              <w:bottom w:val="single" w:sz="4" w:space="0" w:color="000000"/>
              <w:right w:val="single" w:sz="4" w:space="0" w:color="000000"/>
            </w:tcBorders>
          </w:tcPr>
          <w:p w14:paraId="0F64B6E1" w14:textId="266C3BD6" w:rsidR="00C61AA7" w:rsidRDefault="00C61AA7" w:rsidP="00C61AA7">
            <w:pPr>
              <w:pStyle w:val="TableParagraph"/>
              <w:spacing w:before="60" w:after="60" w:line="256" w:lineRule="auto"/>
              <w:ind w:left="57"/>
              <w:rPr>
                <w:sz w:val="20"/>
                <w:szCs w:val="20"/>
              </w:rPr>
            </w:pPr>
            <w:r>
              <w:rPr>
                <w:sz w:val="20"/>
                <w:szCs w:val="20"/>
              </w:rPr>
              <w:t>---</w:t>
            </w:r>
          </w:p>
        </w:tc>
        <w:tc>
          <w:tcPr>
            <w:tcW w:w="980" w:type="dxa"/>
            <w:gridSpan w:val="3"/>
            <w:tcBorders>
              <w:top w:val="single" w:sz="4" w:space="0" w:color="000000"/>
              <w:left w:val="single" w:sz="4" w:space="0" w:color="000000"/>
              <w:bottom w:val="single" w:sz="4" w:space="0" w:color="000000"/>
              <w:right w:val="single" w:sz="4" w:space="0" w:color="000000"/>
            </w:tcBorders>
            <w:hideMark/>
          </w:tcPr>
          <w:p w14:paraId="25C8835F" w14:textId="77777777" w:rsidR="00C61AA7" w:rsidRDefault="00C61AA7" w:rsidP="00C61AA7">
            <w:pPr>
              <w:pStyle w:val="TableParagraph"/>
              <w:spacing w:before="60" w:after="60" w:line="256" w:lineRule="auto"/>
              <w:ind w:left="57"/>
              <w:rPr>
                <w:sz w:val="20"/>
                <w:szCs w:val="20"/>
              </w:rPr>
            </w:pPr>
            <w:r>
              <w:rPr>
                <w:sz w:val="20"/>
                <w:szCs w:val="20"/>
              </w:rPr>
              <w:t>---</w:t>
            </w:r>
          </w:p>
        </w:tc>
      </w:tr>
      <w:tr w:rsidR="00C61AA7" w14:paraId="5326AF73" w14:textId="77777777" w:rsidTr="00FA4F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272" w:type="dxa"/>
            <w:gridSpan w:val="2"/>
            <w:tcBorders>
              <w:top w:val="single" w:sz="4" w:space="0" w:color="000000"/>
              <w:left w:val="single" w:sz="4" w:space="0" w:color="000000"/>
              <w:bottom w:val="single" w:sz="4" w:space="0" w:color="000000"/>
              <w:right w:val="single" w:sz="4" w:space="0" w:color="000000"/>
            </w:tcBorders>
            <w:hideMark/>
          </w:tcPr>
          <w:p w14:paraId="672AA095" w14:textId="2E29BC57" w:rsidR="00C61AA7" w:rsidRPr="000C4D75" w:rsidRDefault="00031A7B" w:rsidP="00C61AA7">
            <w:pPr>
              <w:widowControl w:val="0"/>
              <w:autoSpaceDE w:val="0"/>
              <w:autoSpaceDN w:val="0"/>
              <w:spacing w:before="60" w:after="60" w:line="256" w:lineRule="auto"/>
              <w:ind w:left="57"/>
              <w:rPr>
                <w:bCs/>
                <w:color w:val="000000"/>
                <w:lang w:eastAsia="en-US"/>
              </w:rPr>
            </w:pPr>
            <w:hyperlink w:anchor="Buňková" w:history="1">
              <w:r w:rsidR="00C61AA7" w:rsidRPr="000C4D75">
                <w:rPr>
                  <w:rStyle w:val="Hypertextovodkaz"/>
                  <w:bCs/>
                  <w:lang w:eastAsia="en-US"/>
                </w:rPr>
                <w:t>Buňková</w:t>
              </w:r>
            </w:hyperlink>
          </w:p>
        </w:tc>
        <w:tc>
          <w:tcPr>
            <w:tcW w:w="1127" w:type="dxa"/>
            <w:tcBorders>
              <w:top w:val="single" w:sz="4" w:space="0" w:color="000000"/>
              <w:left w:val="single" w:sz="4" w:space="0" w:color="000000"/>
              <w:bottom w:val="single" w:sz="4" w:space="0" w:color="000000"/>
              <w:right w:val="single" w:sz="4" w:space="0" w:color="000000"/>
            </w:tcBorders>
          </w:tcPr>
          <w:p w14:paraId="695F71DB" w14:textId="0C5BDE48" w:rsidR="00C61AA7" w:rsidRPr="000C4D75" w:rsidRDefault="00C61AA7" w:rsidP="00C61AA7">
            <w:pPr>
              <w:pStyle w:val="TableParagraph"/>
              <w:spacing w:before="60" w:after="60" w:line="256" w:lineRule="auto"/>
              <w:ind w:left="57"/>
              <w:rPr>
                <w:sz w:val="20"/>
                <w:szCs w:val="20"/>
              </w:rPr>
            </w:pPr>
            <w:r w:rsidRPr="000C4D75">
              <w:rPr>
                <w:sz w:val="20"/>
                <w:szCs w:val="20"/>
              </w:rPr>
              <w:t>Leona</w:t>
            </w:r>
          </w:p>
        </w:tc>
        <w:tc>
          <w:tcPr>
            <w:tcW w:w="1977" w:type="dxa"/>
            <w:gridSpan w:val="2"/>
            <w:tcBorders>
              <w:top w:val="single" w:sz="4" w:space="0" w:color="000000"/>
              <w:left w:val="single" w:sz="4" w:space="0" w:color="000000"/>
              <w:bottom w:val="single" w:sz="4" w:space="0" w:color="000000"/>
              <w:right w:val="single" w:sz="4" w:space="0" w:color="000000"/>
            </w:tcBorders>
            <w:hideMark/>
          </w:tcPr>
          <w:p w14:paraId="0D9FD6D2" w14:textId="77777777" w:rsidR="00C61AA7" w:rsidRPr="000C4D75" w:rsidRDefault="00C61AA7" w:rsidP="00C61AA7">
            <w:pPr>
              <w:pStyle w:val="TableParagraph"/>
              <w:spacing w:before="60" w:after="60" w:line="256" w:lineRule="auto"/>
              <w:ind w:left="57"/>
              <w:rPr>
                <w:sz w:val="20"/>
                <w:szCs w:val="20"/>
              </w:rPr>
            </w:pPr>
            <w:r w:rsidRPr="000C4D75">
              <w:rPr>
                <w:sz w:val="20"/>
                <w:szCs w:val="20"/>
              </w:rPr>
              <w:t>prof. RNDr., Ph.D.</w:t>
            </w:r>
          </w:p>
        </w:tc>
        <w:tc>
          <w:tcPr>
            <w:tcW w:w="1697" w:type="dxa"/>
            <w:gridSpan w:val="3"/>
            <w:tcBorders>
              <w:top w:val="single" w:sz="4" w:space="0" w:color="000000"/>
              <w:left w:val="single" w:sz="4" w:space="0" w:color="000000"/>
              <w:bottom w:val="single" w:sz="4" w:space="0" w:color="000000"/>
              <w:right w:val="single" w:sz="4" w:space="0" w:color="000000"/>
            </w:tcBorders>
            <w:hideMark/>
          </w:tcPr>
          <w:p w14:paraId="4800FE38" w14:textId="77777777" w:rsidR="00C61AA7" w:rsidRPr="000C4D75" w:rsidRDefault="00C61AA7" w:rsidP="00C61AA7">
            <w:pPr>
              <w:pStyle w:val="TableParagraph"/>
              <w:spacing w:before="60" w:after="60" w:line="256" w:lineRule="auto"/>
              <w:ind w:left="57"/>
              <w:rPr>
                <w:sz w:val="20"/>
                <w:szCs w:val="20"/>
              </w:rPr>
            </w:pPr>
            <w:r w:rsidRPr="000C4D75">
              <w:rPr>
                <w:sz w:val="20"/>
                <w:szCs w:val="20"/>
              </w:rPr>
              <w:t>pp. / 40 / N</w:t>
            </w:r>
          </w:p>
        </w:tc>
        <w:tc>
          <w:tcPr>
            <w:tcW w:w="1691" w:type="dxa"/>
            <w:gridSpan w:val="2"/>
            <w:tcBorders>
              <w:top w:val="single" w:sz="4" w:space="0" w:color="000000"/>
              <w:left w:val="single" w:sz="4" w:space="0" w:color="000000"/>
              <w:bottom w:val="single" w:sz="4" w:space="0" w:color="000000"/>
              <w:right w:val="single" w:sz="4" w:space="0" w:color="000000"/>
            </w:tcBorders>
            <w:hideMark/>
          </w:tcPr>
          <w:p w14:paraId="69259291" w14:textId="77777777" w:rsidR="00C61AA7" w:rsidRPr="000C4D75" w:rsidRDefault="00C61AA7" w:rsidP="00C61AA7">
            <w:pPr>
              <w:pStyle w:val="TableParagraph"/>
              <w:spacing w:before="60" w:after="60" w:line="256" w:lineRule="auto"/>
              <w:ind w:left="57"/>
              <w:rPr>
                <w:sz w:val="20"/>
                <w:szCs w:val="20"/>
              </w:rPr>
            </w:pPr>
            <w:r w:rsidRPr="000C4D75">
              <w:rPr>
                <w:sz w:val="20"/>
                <w:szCs w:val="20"/>
              </w:rPr>
              <w:t>pp. / 40 / N</w:t>
            </w:r>
          </w:p>
        </w:tc>
        <w:tc>
          <w:tcPr>
            <w:tcW w:w="1463" w:type="dxa"/>
            <w:gridSpan w:val="2"/>
            <w:tcBorders>
              <w:top w:val="single" w:sz="4" w:space="0" w:color="000000"/>
              <w:left w:val="single" w:sz="4" w:space="0" w:color="000000"/>
              <w:bottom w:val="single" w:sz="4" w:space="0" w:color="000000"/>
              <w:right w:val="single" w:sz="4" w:space="0" w:color="000000"/>
            </w:tcBorders>
          </w:tcPr>
          <w:p w14:paraId="6174B7EA" w14:textId="6A04FEFF" w:rsidR="00C61AA7" w:rsidRDefault="00C61AA7" w:rsidP="00C61AA7">
            <w:pPr>
              <w:pStyle w:val="TableParagraph"/>
              <w:spacing w:before="60" w:after="60" w:line="256" w:lineRule="auto"/>
              <w:ind w:left="57"/>
              <w:rPr>
                <w:sz w:val="20"/>
                <w:szCs w:val="20"/>
              </w:rPr>
            </w:pPr>
            <w:r>
              <w:rPr>
                <w:sz w:val="20"/>
                <w:szCs w:val="20"/>
              </w:rPr>
              <w:t>ZT, PZ</w:t>
            </w:r>
          </w:p>
        </w:tc>
        <w:tc>
          <w:tcPr>
            <w:tcW w:w="980" w:type="dxa"/>
            <w:gridSpan w:val="3"/>
            <w:tcBorders>
              <w:top w:val="single" w:sz="4" w:space="0" w:color="000000"/>
              <w:left w:val="single" w:sz="4" w:space="0" w:color="000000"/>
              <w:bottom w:val="single" w:sz="4" w:space="0" w:color="000000"/>
              <w:right w:val="single" w:sz="4" w:space="0" w:color="000000"/>
            </w:tcBorders>
            <w:hideMark/>
          </w:tcPr>
          <w:p w14:paraId="55C073C8" w14:textId="77777777" w:rsidR="00C61AA7" w:rsidRDefault="00C61AA7" w:rsidP="00C61AA7">
            <w:pPr>
              <w:pStyle w:val="TableParagraph"/>
              <w:spacing w:before="60" w:after="60" w:line="256" w:lineRule="auto"/>
              <w:ind w:left="57"/>
              <w:rPr>
                <w:sz w:val="20"/>
                <w:szCs w:val="20"/>
              </w:rPr>
            </w:pPr>
            <w:r>
              <w:rPr>
                <w:sz w:val="20"/>
                <w:szCs w:val="20"/>
              </w:rPr>
              <w:t>---</w:t>
            </w:r>
          </w:p>
        </w:tc>
      </w:tr>
      <w:tr w:rsidR="00C61AA7" w14:paraId="549E8377" w14:textId="77777777" w:rsidTr="00FA4F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272" w:type="dxa"/>
            <w:gridSpan w:val="2"/>
            <w:tcBorders>
              <w:top w:val="single" w:sz="4" w:space="0" w:color="000000"/>
              <w:left w:val="single" w:sz="4" w:space="0" w:color="000000"/>
              <w:bottom w:val="single" w:sz="4" w:space="0" w:color="000000"/>
              <w:right w:val="single" w:sz="4" w:space="0" w:color="000000"/>
            </w:tcBorders>
          </w:tcPr>
          <w:p w14:paraId="4748252A" w14:textId="62DA3BE4" w:rsidR="00C61AA7" w:rsidRDefault="00031A7B" w:rsidP="00C61AA7">
            <w:pPr>
              <w:widowControl w:val="0"/>
              <w:autoSpaceDE w:val="0"/>
              <w:autoSpaceDN w:val="0"/>
              <w:spacing w:before="60" w:after="60" w:line="256" w:lineRule="auto"/>
              <w:ind w:left="57"/>
              <w:rPr>
                <w:lang w:eastAsia="en-US"/>
              </w:rPr>
            </w:pPr>
            <w:hyperlink w:anchor="Filip" w:history="1">
              <w:r w:rsidR="00C61AA7" w:rsidRPr="002B12AC">
                <w:rPr>
                  <w:rStyle w:val="Hypertextovodkaz"/>
                  <w:lang w:eastAsia="en-US"/>
                </w:rPr>
                <w:t>Filip</w:t>
              </w:r>
            </w:hyperlink>
          </w:p>
        </w:tc>
        <w:tc>
          <w:tcPr>
            <w:tcW w:w="1127" w:type="dxa"/>
            <w:tcBorders>
              <w:top w:val="single" w:sz="4" w:space="0" w:color="000000"/>
              <w:left w:val="single" w:sz="4" w:space="0" w:color="000000"/>
              <w:bottom w:val="single" w:sz="4" w:space="0" w:color="000000"/>
              <w:right w:val="single" w:sz="4" w:space="0" w:color="000000"/>
            </w:tcBorders>
          </w:tcPr>
          <w:p w14:paraId="35C69772" w14:textId="1DC6E7DC" w:rsidR="00C61AA7" w:rsidRDefault="00C61AA7" w:rsidP="00C61AA7">
            <w:pPr>
              <w:pStyle w:val="TableParagraph"/>
              <w:spacing w:before="60" w:after="60" w:line="256" w:lineRule="auto"/>
              <w:ind w:left="57"/>
              <w:rPr>
                <w:sz w:val="20"/>
                <w:szCs w:val="20"/>
              </w:rPr>
            </w:pPr>
            <w:r>
              <w:rPr>
                <w:sz w:val="20"/>
                <w:szCs w:val="20"/>
              </w:rPr>
              <w:t>Jaroslav</w:t>
            </w:r>
          </w:p>
        </w:tc>
        <w:tc>
          <w:tcPr>
            <w:tcW w:w="1977" w:type="dxa"/>
            <w:gridSpan w:val="2"/>
            <w:tcBorders>
              <w:top w:val="single" w:sz="4" w:space="0" w:color="000000"/>
              <w:left w:val="single" w:sz="4" w:space="0" w:color="000000"/>
              <w:bottom w:val="single" w:sz="4" w:space="0" w:color="000000"/>
              <w:right w:val="single" w:sz="4" w:space="0" w:color="000000"/>
            </w:tcBorders>
          </w:tcPr>
          <w:p w14:paraId="1EACCC6E" w14:textId="16FD4789" w:rsidR="00C61AA7" w:rsidRDefault="003162C7" w:rsidP="00C61AA7">
            <w:pPr>
              <w:pStyle w:val="TableParagraph"/>
              <w:spacing w:before="60" w:after="60" w:line="256" w:lineRule="auto"/>
              <w:ind w:left="57"/>
              <w:rPr>
                <w:sz w:val="20"/>
                <w:szCs w:val="20"/>
              </w:rPr>
            </w:pPr>
            <w:ins w:id="106" w:author="Natálie Honková" w:date="2025-01-16T07:39:00Z">
              <w:r>
                <w:rPr>
                  <w:sz w:val="20"/>
                  <w:szCs w:val="20"/>
                </w:rPr>
                <w:t xml:space="preserve">doc. </w:t>
              </w:r>
            </w:ins>
            <w:r w:rsidR="00C61AA7">
              <w:rPr>
                <w:sz w:val="20"/>
                <w:szCs w:val="20"/>
              </w:rPr>
              <w:t>Ing., PhD.</w:t>
            </w:r>
          </w:p>
        </w:tc>
        <w:tc>
          <w:tcPr>
            <w:tcW w:w="1697" w:type="dxa"/>
            <w:gridSpan w:val="3"/>
            <w:tcBorders>
              <w:top w:val="single" w:sz="4" w:space="0" w:color="000000"/>
              <w:left w:val="single" w:sz="4" w:space="0" w:color="000000"/>
              <w:bottom w:val="single" w:sz="4" w:space="0" w:color="000000"/>
              <w:right w:val="single" w:sz="4" w:space="0" w:color="000000"/>
            </w:tcBorders>
          </w:tcPr>
          <w:p w14:paraId="662B4D88" w14:textId="138C15CB" w:rsidR="00C61AA7" w:rsidRPr="00C05FB7" w:rsidRDefault="00C61AA7" w:rsidP="00C61AA7">
            <w:pPr>
              <w:pStyle w:val="TableParagraph"/>
              <w:spacing w:before="60" w:after="60" w:line="256" w:lineRule="auto"/>
              <w:ind w:left="57"/>
              <w:rPr>
                <w:sz w:val="20"/>
                <w:szCs w:val="20"/>
              </w:rPr>
            </w:pPr>
            <w:r w:rsidRPr="00105817">
              <w:rPr>
                <w:sz w:val="20"/>
                <w:szCs w:val="20"/>
              </w:rPr>
              <w:t xml:space="preserve">pp. / 40 / </w:t>
            </w:r>
            <w:r>
              <w:rPr>
                <w:sz w:val="20"/>
                <w:szCs w:val="20"/>
              </w:rPr>
              <w:t>N</w:t>
            </w:r>
          </w:p>
        </w:tc>
        <w:tc>
          <w:tcPr>
            <w:tcW w:w="1691" w:type="dxa"/>
            <w:gridSpan w:val="2"/>
            <w:tcBorders>
              <w:top w:val="single" w:sz="4" w:space="0" w:color="000000"/>
              <w:left w:val="single" w:sz="4" w:space="0" w:color="000000"/>
              <w:bottom w:val="single" w:sz="4" w:space="0" w:color="000000"/>
              <w:right w:val="single" w:sz="4" w:space="0" w:color="000000"/>
            </w:tcBorders>
          </w:tcPr>
          <w:p w14:paraId="264A55BD" w14:textId="53B9AFA2" w:rsidR="00C61AA7" w:rsidRPr="00C05FB7" w:rsidRDefault="00C61AA7" w:rsidP="00C61AA7">
            <w:pPr>
              <w:pStyle w:val="TableParagraph"/>
              <w:spacing w:before="60" w:after="60" w:line="256" w:lineRule="auto"/>
              <w:ind w:left="57"/>
              <w:rPr>
                <w:sz w:val="20"/>
                <w:szCs w:val="20"/>
              </w:rPr>
            </w:pPr>
            <w:r w:rsidRPr="00C05FB7">
              <w:rPr>
                <w:sz w:val="20"/>
                <w:szCs w:val="20"/>
              </w:rPr>
              <w:t xml:space="preserve">pp. / 40 / </w:t>
            </w:r>
            <w:r>
              <w:rPr>
                <w:sz w:val="20"/>
                <w:szCs w:val="20"/>
              </w:rPr>
              <w:t>N</w:t>
            </w:r>
          </w:p>
        </w:tc>
        <w:tc>
          <w:tcPr>
            <w:tcW w:w="1463" w:type="dxa"/>
            <w:gridSpan w:val="2"/>
            <w:tcBorders>
              <w:top w:val="single" w:sz="4" w:space="0" w:color="000000"/>
              <w:left w:val="single" w:sz="4" w:space="0" w:color="000000"/>
              <w:bottom w:val="single" w:sz="4" w:space="0" w:color="000000"/>
              <w:right w:val="single" w:sz="4" w:space="0" w:color="000000"/>
            </w:tcBorders>
          </w:tcPr>
          <w:p w14:paraId="0CC80CC1" w14:textId="21403E09" w:rsidR="00C61AA7" w:rsidRDefault="00C61AA7" w:rsidP="00C61AA7">
            <w:pPr>
              <w:pStyle w:val="TableParagraph"/>
              <w:spacing w:before="60" w:after="60" w:line="256" w:lineRule="auto"/>
              <w:ind w:left="57"/>
              <w:rPr>
                <w:sz w:val="20"/>
                <w:szCs w:val="20"/>
              </w:rPr>
            </w:pPr>
            <w:r>
              <w:rPr>
                <w:sz w:val="20"/>
                <w:szCs w:val="20"/>
              </w:rPr>
              <w:t>---</w:t>
            </w:r>
          </w:p>
        </w:tc>
        <w:tc>
          <w:tcPr>
            <w:tcW w:w="980" w:type="dxa"/>
            <w:gridSpan w:val="3"/>
            <w:tcBorders>
              <w:top w:val="single" w:sz="4" w:space="0" w:color="000000"/>
              <w:left w:val="single" w:sz="4" w:space="0" w:color="000000"/>
              <w:bottom w:val="single" w:sz="4" w:space="0" w:color="000000"/>
              <w:right w:val="single" w:sz="4" w:space="0" w:color="000000"/>
            </w:tcBorders>
          </w:tcPr>
          <w:p w14:paraId="719DFA76" w14:textId="0550824D" w:rsidR="00C61AA7" w:rsidRDefault="00C61AA7" w:rsidP="00C61AA7">
            <w:pPr>
              <w:pStyle w:val="TableParagraph"/>
              <w:spacing w:before="60" w:after="60" w:line="256" w:lineRule="auto"/>
              <w:ind w:left="57"/>
              <w:rPr>
                <w:sz w:val="20"/>
                <w:szCs w:val="20"/>
              </w:rPr>
            </w:pPr>
            <w:r>
              <w:rPr>
                <w:sz w:val="20"/>
                <w:szCs w:val="20"/>
              </w:rPr>
              <w:t>---</w:t>
            </w:r>
          </w:p>
        </w:tc>
      </w:tr>
      <w:tr w:rsidR="00C61AA7" w14:paraId="36746AA9" w14:textId="77777777" w:rsidTr="00FA4F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272" w:type="dxa"/>
            <w:gridSpan w:val="2"/>
            <w:tcBorders>
              <w:top w:val="single" w:sz="4" w:space="0" w:color="000000"/>
              <w:left w:val="single" w:sz="4" w:space="0" w:color="000000"/>
              <w:bottom w:val="single" w:sz="4" w:space="0" w:color="000000"/>
              <w:right w:val="single" w:sz="4" w:space="0" w:color="000000"/>
            </w:tcBorders>
          </w:tcPr>
          <w:p w14:paraId="5A2768C7" w14:textId="5DBDCD28" w:rsidR="00C61AA7" w:rsidRPr="0010604A" w:rsidRDefault="00031A7B" w:rsidP="00C61AA7">
            <w:pPr>
              <w:widowControl w:val="0"/>
              <w:autoSpaceDE w:val="0"/>
              <w:autoSpaceDN w:val="0"/>
              <w:spacing w:before="60" w:after="60" w:line="256" w:lineRule="auto"/>
              <w:ind w:left="57"/>
              <w:rPr>
                <w:lang w:eastAsia="en-US"/>
              </w:rPr>
            </w:pPr>
            <w:hyperlink w:anchor="Fišera" w:history="1">
              <w:r w:rsidR="00C61AA7" w:rsidRPr="0010604A">
                <w:rPr>
                  <w:rStyle w:val="Hypertextovodkaz"/>
                  <w:lang w:eastAsia="en-US"/>
                </w:rPr>
                <w:t>Fišera</w:t>
              </w:r>
            </w:hyperlink>
          </w:p>
        </w:tc>
        <w:tc>
          <w:tcPr>
            <w:tcW w:w="1127" w:type="dxa"/>
            <w:tcBorders>
              <w:top w:val="single" w:sz="4" w:space="0" w:color="000000"/>
              <w:left w:val="single" w:sz="4" w:space="0" w:color="000000"/>
              <w:bottom w:val="single" w:sz="4" w:space="0" w:color="000000"/>
              <w:right w:val="single" w:sz="4" w:space="0" w:color="000000"/>
            </w:tcBorders>
          </w:tcPr>
          <w:p w14:paraId="34EB890A" w14:textId="1EB119CC" w:rsidR="00C61AA7" w:rsidRPr="0010604A" w:rsidRDefault="00C61AA7" w:rsidP="00C61AA7">
            <w:pPr>
              <w:pStyle w:val="TableParagraph"/>
              <w:spacing w:before="60" w:after="60" w:line="256" w:lineRule="auto"/>
              <w:ind w:left="57"/>
              <w:rPr>
                <w:sz w:val="20"/>
                <w:szCs w:val="20"/>
              </w:rPr>
            </w:pPr>
            <w:r w:rsidRPr="0010604A">
              <w:rPr>
                <w:sz w:val="20"/>
                <w:szCs w:val="20"/>
              </w:rPr>
              <w:t>Miroslav</w:t>
            </w:r>
          </w:p>
        </w:tc>
        <w:tc>
          <w:tcPr>
            <w:tcW w:w="1977" w:type="dxa"/>
            <w:gridSpan w:val="2"/>
            <w:tcBorders>
              <w:top w:val="single" w:sz="4" w:space="0" w:color="000000"/>
              <w:left w:val="single" w:sz="4" w:space="0" w:color="000000"/>
              <w:bottom w:val="single" w:sz="4" w:space="0" w:color="000000"/>
              <w:right w:val="single" w:sz="4" w:space="0" w:color="000000"/>
            </w:tcBorders>
          </w:tcPr>
          <w:p w14:paraId="4AF509F1" w14:textId="75761E9F" w:rsidR="00C61AA7" w:rsidRPr="0010604A" w:rsidRDefault="00C61AA7" w:rsidP="00C61AA7">
            <w:pPr>
              <w:pStyle w:val="TableParagraph"/>
              <w:spacing w:before="60" w:after="60" w:line="256" w:lineRule="auto"/>
              <w:ind w:left="57"/>
              <w:rPr>
                <w:sz w:val="20"/>
                <w:szCs w:val="20"/>
              </w:rPr>
            </w:pPr>
            <w:r w:rsidRPr="0010604A">
              <w:rPr>
                <w:sz w:val="20"/>
                <w:szCs w:val="20"/>
              </w:rPr>
              <w:t>doc. Ing., CSc.</w:t>
            </w:r>
          </w:p>
        </w:tc>
        <w:tc>
          <w:tcPr>
            <w:tcW w:w="1697" w:type="dxa"/>
            <w:gridSpan w:val="3"/>
            <w:tcBorders>
              <w:top w:val="single" w:sz="4" w:space="0" w:color="000000"/>
              <w:left w:val="single" w:sz="4" w:space="0" w:color="000000"/>
              <w:bottom w:val="single" w:sz="4" w:space="0" w:color="000000"/>
              <w:right w:val="single" w:sz="4" w:space="0" w:color="000000"/>
            </w:tcBorders>
          </w:tcPr>
          <w:p w14:paraId="358B3D11" w14:textId="00953A42" w:rsidR="00C61AA7" w:rsidRPr="0010604A" w:rsidRDefault="00C61AA7" w:rsidP="00C61AA7">
            <w:pPr>
              <w:pStyle w:val="TableParagraph"/>
              <w:spacing w:before="60" w:after="60" w:line="256" w:lineRule="auto"/>
              <w:ind w:left="57"/>
              <w:rPr>
                <w:sz w:val="20"/>
                <w:szCs w:val="20"/>
              </w:rPr>
            </w:pPr>
            <w:r w:rsidRPr="0010604A">
              <w:rPr>
                <w:sz w:val="20"/>
                <w:szCs w:val="20"/>
              </w:rPr>
              <w:t xml:space="preserve">pp. / </w:t>
            </w:r>
            <w:r>
              <w:rPr>
                <w:sz w:val="20"/>
                <w:szCs w:val="20"/>
              </w:rPr>
              <w:t>2</w:t>
            </w:r>
            <w:r w:rsidRPr="0010604A">
              <w:rPr>
                <w:sz w:val="20"/>
                <w:szCs w:val="20"/>
              </w:rPr>
              <w:t>0 / N</w:t>
            </w:r>
          </w:p>
        </w:tc>
        <w:tc>
          <w:tcPr>
            <w:tcW w:w="1691" w:type="dxa"/>
            <w:gridSpan w:val="2"/>
            <w:tcBorders>
              <w:top w:val="single" w:sz="4" w:space="0" w:color="000000"/>
              <w:left w:val="single" w:sz="4" w:space="0" w:color="000000"/>
              <w:bottom w:val="single" w:sz="4" w:space="0" w:color="000000"/>
              <w:right w:val="single" w:sz="4" w:space="0" w:color="000000"/>
            </w:tcBorders>
          </w:tcPr>
          <w:p w14:paraId="39B278D6" w14:textId="3593E37A" w:rsidR="00C61AA7" w:rsidRPr="0010604A" w:rsidRDefault="00C61AA7" w:rsidP="00C61AA7">
            <w:pPr>
              <w:pStyle w:val="TableParagraph"/>
              <w:spacing w:before="60" w:after="60" w:line="256" w:lineRule="auto"/>
              <w:ind w:left="57"/>
              <w:rPr>
                <w:sz w:val="20"/>
                <w:szCs w:val="20"/>
              </w:rPr>
            </w:pPr>
            <w:r w:rsidRPr="0010604A">
              <w:rPr>
                <w:sz w:val="20"/>
                <w:szCs w:val="20"/>
              </w:rPr>
              <w:t xml:space="preserve">pp. / </w:t>
            </w:r>
            <w:r>
              <w:rPr>
                <w:sz w:val="20"/>
                <w:szCs w:val="20"/>
              </w:rPr>
              <w:t>2</w:t>
            </w:r>
            <w:r w:rsidRPr="0010604A">
              <w:rPr>
                <w:sz w:val="20"/>
                <w:szCs w:val="20"/>
              </w:rPr>
              <w:t>0 / N</w:t>
            </w:r>
          </w:p>
        </w:tc>
        <w:tc>
          <w:tcPr>
            <w:tcW w:w="1463" w:type="dxa"/>
            <w:gridSpan w:val="2"/>
            <w:tcBorders>
              <w:top w:val="single" w:sz="4" w:space="0" w:color="000000"/>
              <w:left w:val="single" w:sz="4" w:space="0" w:color="000000"/>
              <w:bottom w:val="single" w:sz="4" w:space="0" w:color="000000"/>
              <w:right w:val="single" w:sz="4" w:space="0" w:color="000000"/>
            </w:tcBorders>
          </w:tcPr>
          <w:p w14:paraId="0ED28469" w14:textId="3898A913" w:rsidR="00C61AA7" w:rsidRDefault="00C61AA7" w:rsidP="00C61AA7">
            <w:pPr>
              <w:pStyle w:val="TableParagraph"/>
              <w:spacing w:before="60" w:after="60" w:line="256" w:lineRule="auto"/>
              <w:ind w:left="57"/>
              <w:rPr>
                <w:sz w:val="20"/>
                <w:szCs w:val="20"/>
              </w:rPr>
            </w:pPr>
            <w:r>
              <w:rPr>
                <w:sz w:val="20"/>
                <w:szCs w:val="20"/>
              </w:rPr>
              <w:t>---</w:t>
            </w:r>
          </w:p>
        </w:tc>
        <w:tc>
          <w:tcPr>
            <w:tcW w:w="980" w:type="dxa"/>
            <w:gridSpan w:val="3"/>
            <w:tcBorders>
              <w:top w:val="single" w:sz="4" w:space="0" w:color="000000"/>
              <w:left w:val="single" w:sz="4" w:space="0" w:color="000000"/>
              <w:bottom w:val="single" w:sz="4" w:space="0" w:color="000000"/>
              <w:right w:val="single" w:sz="4" w:space="0" w:color="000000"/>
            </w:tcBorders>
          </w:tcPr>
          <w:p w14:paraId="3D2E5B61" w14:textId="7CA37F20" w:rsidR="00C61AA7" w:rsidRDefault="00C61AA7" w:rsidP="00C61AA7">
            <w:pPr>
              <w:pStyle w:val="TableParagraph"/>
              <w:spacing w:before="60" w:after="60" w:line="256" w:lineRule="auto"/>
              <w:ind w:left="57"/>
              <w:rPr>
                <w:sz w:val="20"/>
                <w:szCs w:val="20"/>
              </w:rPr>
            </w:pPr>
            <w:r>
              <w:rPr>
                <w:sz w:val="20"/>
                <w:szCs w:val="20"/>
              </w:rPr>
              <w:t>---</w:t>
            </w:r>
          </w:p>
        </w:tc>
      </w:tr>
      <w:tr w:rsidR="00C61AA7" w14:paraId="4429093C" w14:textId="77777777" w:rsidTr="00FA4F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272" w:type="dxa"/>
            <w:gridSpan w:val="2"/>
            <w:tcBorders>
              <w:top w:val="single" w:sz="4" w:space="0" w:color="000000"/>
              <w:left w:val="single" w:sz="4" w:space="0" w:color="000000"/>
              <w:bottom w:val="single" w:sz="4" w:space="0" w:color="000000"/>
              <w:right w:val="single" w:sz="4" w:space="0" w:color="000000"/>
            </w:tcBorders>
            <w:hideMark/>
          </w:tcPr>
          <w:p w14:paraId="3FB2C6ED" w14:textId="25A5CA5E" w:rsidR="00C61AA7" w:rsidRPr="005C7D10" w:rsidRDefault="00031A7B" w:rsidP="00C61AA7">
            <w:pPr>
              <w:widowControl w:val="0"/>
              <w:autoSpaceDE w:val="0"/>
              <w:autoSpaceDN w:val="0"/>
              <w:spacing w:before="60" w:after="60" w:line="256" w:lineRule="auto"/>
              <w:ind w:left="57"/>
              <w:rPr>
                <w:lang w:eastAsia="en-US"/>
              </w:rPr>
            </w:pPr>
            <w:hyperlink w:anchor="Gál" w:history="1">
              <w:r w:rsidR="00C61AA7" w:rsidRPr="005C7D10">
                <w:rPr>
                  <w:rStyle w:val="Hypertextovodkaz"/>
                  <w:lang w:eastAsia="en-US"/>
                </w:rPr>
                <w:t>Gál</w:t>
              </w:r>
            </w:hyperlink>
          </w:p>
        </w:tc>
        <w:tc>
          <w:tcPr>
            <w:tcW w:w="1127" w:type="dxa"/>
            <w:tcBorders>
              <w:top w:val="single" w:sz="4" w:space="0" w:color="000000"/>
              <w:left w:val="single" w:sz="4" w:space="0" w:color="000000"/>
              <w:bottom w:val="single" w:sz="4" w:space="0" w:color="000000"/>
              <w:right w:val="single" w:sz="4" w:space="0" w:color="000000"/>
            </w:tcBorders>
          </w:tcPr>
          <w:p w14:paraId="488656E0" w14:textId="2F39E53D" w:rsidR="00C61AA7" w:rsidRPr="005C7D10" w:rsidRDefault="00C61AA7" w:rsidP="00C61AA7">
            <w:pPr>
              <w:pStyle w:val="TableParagraph"/>
              <w:spacing w:before="60" w:after="60" w:line="256" w:lineRule="auto"/>
              <w:ind w:left="57"/>
              <w:rPr>
                <w:sz w:val="20"/>
                <w:szCs w:val="20"/>
              </w:rPr>
            </w:pPr>
            <w:r w:rsidRPr="005C7D10">
              <w:rPr>
                <w:sz w:val="20"/>
                <w:szCs w:val="20"/>
              </w:rPr>
              <w:t>Robert</w:t>
            </w:r>
          </w:p>
        </w:tc>
        <w:tc>
          <w:tcPr>
            <w:tcW w:w="1977" w:type="dxa"/>
            <w:gridSpan w:val="2"/>
            <w:tcBorders>
              <w:top w:val="single" w:sz="4" w:space="0" w:color="000000"/>
              <w:left w:val="single" w:sz="4" w:space="0" w:color="000000"/>
              <w:bottom w:val="single" w:sz="4" w:space="0" w:color="000000"/>
              <w:right w:val="single" w:sz="4" w:space="0" w:color="000000"/>
            </w:tcBorders>
            <w:hideMark/>
          </w:tcPr>
          <w:p w14:paraId="64BFB4FA" w14:textId="77777777" w:rsidR="00C61AA7" w:rsidRPr="005C7D10" w:rsidRDefault="00C61AA7" w:rsidP="00C61AA7">
            <w:pPr>
              <w:pStyle w:val="TableParagraph"/>
              <w:spacing w:before="60" w:after="60" w:line="256" w:lineRule="auto"/>
              <w:ind w:left="57"/>
              <w:rPr>
                <w:sz w:val="20"/>
                <w:szCs w:val="20"/>
              </w:rPr>
            </w:pPr>
            <w:r w:rsidRPr="005C7D10">
              <w:rPr>
                <w:sz w:val="20"/>
                <w:szCs w:val="20"/>
              </w:rPr>
              <w:t>Ing., Ph.D.</w:t>
            </w:r>
          </w:p>
        </w:tc>
        <w:tc>
          <w:tcPr>
            <w:tcW w:w="1697" w:type="dxa"/>
            <w:gridSpan w:val="3"/>
            <w:tcBorders>
              <w:top w:val="single" w:sz="4" w:space="0" w:color="000000"/>
              <w:left w:val="single" w:sz="4" w:space="0" w:color="000000"/>
              <w:bottom w:val="single" w:sz="4" w:space="0" w:color="000000"/>
              <w:right w:val="single" w:sz="4" w:space="0" w:color="000000"/>
            </w:tcBorders>
            <w:hideMark/>
          </w:tcPr>
          <w:p w14:paraId="298EC05A" w14:textId="77777777" w:rsidR="00C61AA7" w:rsidRPr="005C7D10" w:rsidRDefault="00C61AA7" w:rsidP="00C61AA7">
            <w:pPr>
              <w:pStyle w:val="TableParagraph"/>
              <w:spacing w:before="60" w:after="60" w:line="256" w:lineRule="auto"/>
              <w:ind w:left="57"/>
              <w:rPr>
                <w:sz w:val="20"/>
                <w:szCs w:val="20"/>
              </w:rPr>
            </w:pPr>
            <w:r w:rsidRPr="005C7D10">
              <w:rPr>
                <w:sz w:val="20"/>
                <w:szCs w:val="20"/>
              </w:rPr>
              <w:t>pp. / 40 / N</w:t>
            </w:r>
          </w:p>
        </w:tc>
        <w:tc>
          <w:tcPr>
            <w:tcW w:w="1691" w:type="dxa"/>
            <w:gridSpan w:val="2"/>
            <w:tcBorders>
              <w:top w:val="single" w:sz="4" w:space="0" w:color="000000"/>
              <w:left w:val="single" w:sz="4" w:space="0" w:color="000000"/>
              <w:bottom w:val="single" w:sz="4" w:space="0" w:color="000000"/>
              <w:right w:val="single" w:sz="4" w:space="0" w:color="000000"/>
            </w:tcBorders>
            <w:hideMark/>
          </w:tcPr>
          <w:p w14:paraId="6475F4E4" w14:textId="77777777" w:rsidR="00C61AA7" w:rsidRPr="005C7D10" w:rsidRDefault="00C61AA7" w:rsidP="00C61AA7">
            <w:pPr>
              <w:pStyle w:val="TableParagraph"/>
              <w:spacing w:before="60" w:after="60" w:line="256" w:lineRule="auto"/>
              <w:ind w:left="57"/>
              <w:rPr>
                <w:sz w:val="20"/>
                <w:szCs w:val="20"/>
              </w:rPr>
            </w:pPr>
            <w:r w:rsidRPr="005C7D10">
              <w:rPr>
                <w:sz w:val="20"/>
                <w:szCs w:val="20"/>
              </w:rPr>
              <w:t>pp. / 40 / N</w:t>
            </w:r>
          </w:p>
        </w:tc>
        <w:tc>
          <w:tcPr>
            <w:tcW w:w="1463" w:type="dxa"/>
            <w:gridSpan w:val="2"/>
            <w:tcBorders>
              <w:top w:val="single" w:sz="4" w:space="0" w:color="000000"/>
              <w:left w:val="single" w:sz="4" w:space="0" w:color="000000"/>
              <w:bottom w:val="single" w:sz="4" w:space="0" w:color="000000"/>
              <w:right w:val="single" w:sz="4" w:space="0" w:color="000000"/>
            </w:tcBorders>
          </w:tcPr>
          <w:p w14:paraId="1C40B183" w14:textId="539B1485" w:rsidR="00C61AA7" w:rsidRDefault="00C61AA7" w:rsidP="00C61AA7">
            <w:pPr>
              <w:pStyle w:val="TableParagraph"/>
              <w:spacing w:before="60" w:after="60" w:line="256" w:lineRule="auto"/>
              <w:ind w:left="57"/>
              <w:rPr>
                <w:sz w:val="20"/>
                <w:szCs w:val="20"/>
              </w:rPr>
            </w:pPr>
            <w:r>
              <w:rPr>
                <w:sz w:val="20"/>
                <w:szCs w:val="20"/>
              </w:rPr>
              <w:t>---</w:t>
            </w:r>
          </w:p>
        </w:tc>
        <w:tc>
          <w:tcPr>
            <w:tcW w:w="980" w:type="dxa"/>
            <w:gridSpan w:val="3"/>
            <w:tcBorders>
              <w:top w:val="single" w:sz="4" w:space="0" w:color="000000"/>
              <w:left w:val="single" w:sz="4" w:space="0" w:color="000000"/>
              <w:bottom w:val="single" w:sz="4" w:space="0" w:color="000000"/>
              <w:right w:val="single" w:sz="4" w:space="0" w:color="000000"/>
            </w:tcBorders>
            <w:hideMark/>
          </w:tcPr>
          <w:p w14:paraId="78E6AA88" w14:textId="77777777" w:rsidR="00C61AA7" w:rsidRDefault="00C61AA7" w:rsidP="00C61AA7">
            <w:pPr>
              <w:pStyle w:val="TableParagraph"/>
              <w:spacing w:before="60" w:after="60" w:line="256" w:lineRule="auto"/>
              <w:ind w:left="57"/>
              <w:rPr>
                <w:sz w:val="20"/>
                <w:szCs w:val="20"/>
              </w:rPr>
            </w:pPr>
            <w:r>
              <w:rPr>
                <w:sz w:val="20"/>
                <w:szCs w:val="20"/>
              </w:rPr>
              <w:t>---</w:t>
            </w:r>
          </w:p>
        </w:tc>
      </w:tr>
      <w:tr w:rsidR="00C61AA7" w14:paraId="2DD213B6" w14:textId="77777777" w:rsidTr="00FA4F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272" w:type="dxa"/>
            <w:gridSpan w:val="2"/>
            <w:tcBorders>
              <w:top w:val="single" w:sz="4" w:space="0" w:color="000000"/>
              <w:left w:val="single" w:sz="4" w:space="0" w:color="000000"/>
              <w:bottom w:val="single" w:sz="4" w:space="0" w:color="000000"/>
              <w:right w:val="single" w:sz="4" w:space="0" w:color="000000"/>
            </w:tcBorders>
          </w:tcPr>
          <w:p w14:paraId="4857C88B" w14:textId="1EB396FD" w:rsidR="00C61AA7" w:rsidRPr="0051447E" w:rsidRDefault="00031A7B" w:rsidP="00C61AA7">
            <w:pPr>
              <w:widowControl w:val="0"/>
              <w:autoSpaceDE w:val="0"/>
              <w:autoSpaceDN w:val="0"/>
              <w:spacing w:before="60" w:after="60" w:line="256" w:lineRule="auto"/>
              <w:ind w:left="57"/>
              <w:rPr>
                <w:lang w:eastAsia="en-US"/>
              </w:rPr>
            </w:pPr>
            <w:hyperlink w:anchor="Janalíková" w:history="1">
              <w:r w:rsidR="00C61AA7" w:rsidRPr="0051447E">
                <w:rPr>
                  <w:rStyle w:val="Hypertextovodkaz"/>
                  <w:lang w:eastAsia="en-US"/>
                </w:rPr>
                <w:t>Janalíková</w:t>
              </w:r>
            </w:hyperlink>
          </w:p>
        </w:tc>
        <w:tc>
          <w:tcPr>
            <w:tcW w:w="1127" w:type="dxa"/>
            <w:tcBorders>
              <w:top w:val="single" w:sz="4" w:space="0" w:color="000000"/>
              <w:left w:val="single" w:sz="4" w:space="0" w:color="000000"/>
              <w:bottom w:val="single" w:sz="4" w:space="0" w:color="000000"/>
              <w:right w:val="single" w:sz="4" w:space="0" w:color="000000"/>
            </w:tcBorders>
          </w:tcPr>
          <w:p w14:paraId="6AB554E9" w14:textId="4A0CA3FE" w:rsidR="00C61AA7" w:rsidRPr="0051447E" w:rsidRDefault="00C61AA7" w:rsidP="00C61AA7">
            <w:pPr>
              <w:pStyle w:val="TableParagraph"/>
              <w:spacing w:before="60" w:after="60" w:line="256" w:lineRule="auto"/>
              <w:ind w:left="57"/>
              <w:rPr>
                <w:sz w:val="20"/>
                <w:szCs w:val="20"/>
              </w:rPr>
            </w:pPr>
            <w:r w:rsidRPr="0051447E">
              <w:rPr>
                <w:sz w:val="20"/>
                <w:szCs w:val="20"/>
              </w:rPr>
              <w:t>Magda</w:t>
            </w:r>
          </w:p>
        </w:tc>
        <w:tc>
          <w:tcPr>
            <w:tcW w:w="1977" w:type="dxa"/>
            <w:gridSpan w:val="2"/>
            <w:tcBorders>
              <w:top w:val="single" w:sz="4" w:space="0" w:color="000000"/>
              <w:left w:val="single" w:sz="4" w:space="0" w:color="000000"/>
              <w:bottom w:val="single" w:sz="4" w:space="0" w:color="000000"/>
              <w:right w:val="single" w:sz="4" w:space="0" w:color="000000"/>
            </w:tcBorders>
          </w:tcPr>
          <w:p w14:paraId="4987555F" w14:textId="3A29C612" w:rsidR="00C61AA7" w:rsidRPr="0051447E" w:rsidRDefault="00C61AA7" w:rsidP="00C61AA7">
            <w:pPr>
              <w:pStyle w:val="TableParagraph"/>
              <w:spacing w:before="60" w:after="60" w:line="256" w:lineRule="auto"/>
              <w:ind w:left="57"/>
              <w:rPr>
                <w:sz w:val="20"/>
                <w:szCs w:val="20"/>
              </w:rPr>
            </w:pPr>
            <w:r>
              <w:rPr>
                <w:sz w:val="20"/>
                <w:szCs w:val="20"/>
              </w:rPr>
              <w:t xml:space="preserve">doc. </w:t>
            </w:r>
            <w:r w:rsidRPr="0051447E">
              <w:rPr>
                <w:sz w:val="20"/>
                <w:szCs w:val="20"/>
              </w:rPr>
              <w:t>Mgr., Ph.D.</w:t>
            </w:r>
          </w:p>
        </w:tc>
        <w:tc>
          <w:tcPr>
            <w:tcW w:w="1697" w:type="dxa"/>
            <w:gridSpan w:val="3"/>
            <w:tcBorders>
              <w:top w:val="single" w:sz="4" w:space="0" w:color="000000"/>
              <w:left w:val="single" w:sz="4" w:space="0" w:color="000000"/>
              <w:bottom w:val="single" w:sz="4" w:space="0" w:color="000000"/>
              <w:right w:val="single" w:sz="4" w:space="0" w:color="000000"/>
            </w:tcBorders>
          </w:tcPr>
          <w:p w14:paraId="67E2F879" w14:textId="206C1685" w:rsidR="00C61AA7" w:rsidRPr="0051447E" w:rsidRDefault="00C61AA7" w:rsidP="00C61AA7">
            <w:pPr>
              <w:pStyle w:val="TableParagraph"/>
              <w:spacing w:before="60" w:after="60" w:line="256" w:lineRule="auto"/>
              <w:ind w:left="57"/>
              <w:rPr>
                <w:sz w:val="20"/>
                <w:szCs w:val="20"/>
              </w:rPr>
            </w:pPr>
            <w:r w:rsidRPr="0051447E">
              <w:rPr>
                <w:sz w:val="20"/>
                <w:szCs w:val="20"/>
              </w:rPr>
              <w:t>pp. / 40 / N</w:t>
            </w:r>
          </w:p>
        </w:tc>
        <w:tc>
          <w:tcPr>
            <w:tcW w:w="1691" w:type="dxa"/>
            <w:gridSpan w:val="2"/>
            <w:tcBorders>
              <w:top w:val="single" w:sz="4" w:space="0" w:color="000000"/>
              <w:left w:val="single" w:sz="4" w:space="0" w:color="000000"/>
              <w:bottom w:val="single" w:sz="4" w:space="0" w:color="000000"/>
              <w:right w:val="single" w:sz="4" w:space="0" w:color="000000"/>
            </w:tcBorders>
          </w:tcPr>
          <w:p w14:paraId="0963276E" w14:textId="2886D051" w:rsidR="00C61AA7" w:rsidRPr="0051447E" w:rsidRDefault="00C61AA7" w:rsidP="00C61AA7">
            <w:pPr>
              <w:pStyle w:val="TableParagraph"/>
              <w:spacing w:before="60" w:after="60" w:line="256" w:lineRule="auto"/>
              <w:ind w:left="57"/>
              <w:rPr>
                <w:sz w:val="20"/>
                <w:szCs w:val="20"/>
              </w:rPr>
            </w:pPr>
            <w:r w:rsidRPr="0051447E">
              <w:rPr>
                <w:sz w:val="20"/>
                <w:szCs w:val="20"/>
              </w:rPr>
              <w:t>pp. / 40 / N</w:t>
            </w:r>
          </w:p>
        </w:tc>
        <w:tc>
          <w:tcPr>
            <w:tcW w:w="1463" w:type="dxa"/>
            <w:gridSpan w:val="2"/>
            <w:tcBorders>
              <w:top w:val="single" w:sz="4" w:space="0" w:color="000000"/>
              <w:left w:val="single" w:sz="4" w:space="0" w:color="000000"/>
              <w:bottom w:val="single" w:sz="4" w:space="0" w:color="000000"/>
              <w:right w:val="single" w:sz="4" w:space="0" w:color="000000"/>
            </w:tcBorders>
          </w:tcPr>
          <w:p w14:paraId="3BEC68E6" w14:textId="2485FC1E" w:rsidR="00C61AA7" w:rsidRDefault="00C61AA7" w:rsidP="00C61AA7">
            <w:pPr>
              <w:pStyle w:val="TableParagraph"/>
              <w:spacing w:before="60" w:after="60" w:line="256" w:lineRule="auto"/>
              <w:ind w:left="57"/>
              <w:rPr>
                <w:sz w:val="20"/>
                <w:szCs w:val="20"/>
              </w:rPr>
            </w:pPr>
            <w:r>
              <w:rPr>
                <w:sz w:val="20"/>
                <w:szCs w:val="20"/>
              </w:rPr>
              <w:t>PZ</w:t>
            </w:r>
          </w:p>
        </w:tc>
        <w:tc>
          <w:tcPr>
            <w:tcW w:w="980" w:type="dxa"/>
            <w:gridSpan w:val="3"/>
            <w:tcBorders>
              <w:top w:val="single" w:sz="4" w:space="0" w:color="000000"/>
              <w:left w:val="single" w:sz="4" w:space="0" w:color="000000"/>
              <w:bottom w:val="single" w:sz="4" w:space="0" w:color="000000"/>
              <w:right w:val="single" w:sz="4" w:space="0" w:color="000000"/>
            </w:tcBorders>
          </w:tcPr>
          <w:p w14:paraId="77811365" w14:textId="2750EB32" w:rsidR="00C61AA7" w:rsidRDefault="00C61AA7" w:rsidP="00C61AA7">
            <w:pPr>
              <w:pStyle w:val="TableParagraph"/>
              <w:spacing w:before="60" w:after="60" w:line="256" w:lineRule="auto"/>
              <w:ind w:left="57"/>
              <w:rPr>
                <w:sz w:val="20"/>
                <w:szCs w:val="20"/>
              </w:rPr>
            </w:pPr>
            <w:r>
              <w:rPr>
                <w:sz w:val="20"/>
                <w:szCs w:val="20"/>
              </w:rPr>
              <w:t>---</w:t>
            </w:r>
          </w:p>
        </w:tc>
      </w:tr>
      <w:tr w:rsidR="00C61AA7" w14:paraId="3CB2B39D" w14:textId="77777777" w:rsidTr="00FA4F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272" w:type="dxa"/>
            <w:gridSpan w:val="2"/>
            <w:tcBorders>
              <w:top w:val="single" w:sz="4" w:space="0" w:color="000000"/>
              <w:left w:val="single" w:sz="4" w:space="0" w:color="000000"/>
              <w:bottom w:val="single" w:sz="4" w:space="0" w:color="000000"/>
              <w:right w:val="single" w:sz="4" w:space="0" w:color="000000"/>
            </w:tcBorders>
          </w:tcPr>
          <w:p w14:paraId="6F6B7942" w14:textId="0B7CB3B0" w:rsidR="00C61AA7" w:rsidRPr="00DC04A7" w:rsidRDefault="00031A7B" w:rsidP="00C61AA7">
            <w:pPr>
              <w:widowControl w:val="0"/>
              <w:autoSpaceDE w:val="0"/>
              <w:autoSpaceDN w:val="0"/>
              <w:spacing w:before="60" w:after="60" w:line="256" w:lineRule="auto"/>
              <w:ind w:left="57"/>
              <w:rPr>
                <w:lang w:eastAsia="en-US"/>
              </w:rPr>
            </w:pPr>
            <w:hyperlink w:anchor="Jančová" w:history="1">
              <w:r w:rsidR="00C61AA7" w:rsidRPr="00DC04A7">
                <w:rPr>
                  <w:rStyle w:val="Hypertextovodkaz"/>
                  <w:lang w:eastAsia="en-US"/>
                </w:rPr>
                <w:t>Jančová</w:t>
              </w:r>
            </w:hyperlink>
          </w:p>
        </w:tc>
        <w:tc>
          <w:tcPr>
            <w:tcW w:w="1127" w:type="dxa"/>
            <w:tcBorders>
              <w:top w:val="single" w:sz="4" w:space="0" w:color="000000"/>
              <w:left w:val="single" w:sz="4" w:space="0" w:color="000000"/>
              <w:bottom w:val="single" w:sz="4" w:space="0" w:color="000000"/>
              <w:right w:val="single" w:sz="4" w:space="0" w:color="000000"/>
            </w:tcBorders>
          </w:tcPr>
          <w:p w14:paraId="0917D42A" w14:textId="38C66416" w:rsidR="00C61AA7" w:rsidRPr="00DC04A7" w:rsidRDefault="00C61AA7" w:rsidP="00C61AA7">
            <w:pPr>
              <w:pStyle w:val="TableParagraph"/>
              <w:spacing w:before="60" w:after="60" w:line="256" w:lineRule="auto"/>
              <w:ind w:left="57"/>
              <w:rPr>
                <w:sz w:val="20"/>
                <w:szCs w:val="20"/>
              </w:rPr>
            </w:pPr>
            <w:r w:rsidRPr="00DC04A7">
              <w:rPr>
                <w:sz w:val="20"/>
                <w:szCs w:val="20"/>
              </w:rPr>
              <w:t>Petra</w:t>
            </w:r>
          </w:p>
        </w:tc>
        <w:tc>
          <w:tcPr>
            <w:tcW w:w="1977" w:type="dxa"/>
            <w:gridSpan w:val="2"/>
            <w:tcBorders>
              <w:top w:val="single" w:sz="4" w:space="0" w:color="000000"/>
              <w:left w:val="single" w:sz="4" w:space="0" w:color="000000"/>
              <w:bottom w:val="single" w:sz="4" w:space="0" w:color="000000"/>
              <w:right w:val="single" w:sz="4" w:space="0" w:color="000000"/>
            </w:tcBorders>
          </w:tcPr>
          <w:p w14:paraId="7232F40B" w14:textId="381E62EE" w:rsidR="00C61AA7" w:rsidRPr="00DC04A7" w:rsidRDefault="00C61AA7" w:rsidP="00C61AA7">
            <w:pPr>
              <w:pStyle w:val="TableParagraph"/>
              <w:spacing w:before="60" w:after="60" w:line="256" w:lineRule="auto"/>
              <w:ind w:left="57"/>
              <w:rPr>
                <w:sz w:val="20"/>
                <w:szCs w:val="20"/>
              </w:rPr>
            </w:pPr>
            <w:r w:rsidRPr="00DC04A7">
              <w:rPr>
                <w:sz w:val="20"/>
                <w:szCs w:val="20"/>
              </w:rPr>
              <w:t>Mgr., Ph.D.</w:t>
            </w:r>
          </w:p>
        </w:tc>
        <w:tc>
          <w:tcPr>
            <w:tcW w:w="1697" w:type="dxa"/>
            <w:gridSpan w:val="3"/>
            <w:tcBorders>
              <w:top w:val="single" w:sz="4" w:space="0" w:color="000000"/>
              <w:left w:val="single" w:sz="4" w:space="0" w:color="000000"/>
              <w:bottom w:val="single" w:sz="4" w:space="0" w:color="000000"/>
              <w:right w:val="single" w:sz="4" w:space="0" w:color="000000"/>
            </w:tcBorders>
          </w:tcPr>
          <w:p w14:paraId="27C95152" w14:textId="6DA8A137" w:rsidR="00C61AA7" w:rsidRPr="00DC04A7" w:rsidRDefault="00C61AA7" w:rsidP="00C61AA7">
            <w:pPr>
              <w:pStyle w:val="TableParagraph"/>
              <w:spacing w:before="60" w:after="60" w:line="256" w:lineRule="auto"/>
              <w:ind w:left="57"/>
              <w:rPr>
                <w:sz w:val="20"/>
                <w:szCs w:val="20"/>
              </w:rPr>
            </w:pPr>
            <w:r w:rsidRPr="00DC04A7">
              <w:rPr>
                <w:sz w:val="20"/>
                <w:szCs w:val="20"/>
              </w:rPr>
              <w:t>pp. / 40 / N</w:t>
            </w:r>
          </w:p>
        </w:tc>
        <w:tc>
          <w:tcPr>
            <w:tcW w:w="1691" w:type="dxa"/>
            <w:gridSpan w:val="2"/>
            <w:tcBorders>
              <w:top w:val="single" w:sz="4" w:space="0" w:color="000000"/>
              <w:left w:val="single" w:sz="4" w:space="0" w:color="000000"/>
              <w:bottom w:val="single" w:sz="4" w:space="0" w:color="000000"/>
              <w:right w:val="single" w:sz="4" w:space="0" w:color="000000"/>
            </w:tcBorders>
          </w:tcPr>
          <w:p w14:paraId="71416C0F" w14:textId="56F28D44" w:rsidR="00C61AA7" w:rsidRPr="00DC04A7" w:rsidRDefault="00C61AA7" w:rsidP="00C61AA7">
            <w:pPr>
              <w:pStyle w:val="TableParagraph"/>
              <w:spacing w:before="60" w:after="60" w:line="256" w:lineRule="auto"/>
              <w:ind w:left="57"/>
              <w:rPr>
                <w:sz w:val="20"/>
                <w:szCs w:val="20"/>
              </w:rPr>
            </w:pPr>
            <w:r w:rsidRPr="00DC04A7">
              <w:rPr>
                <w:sz w:val="20"/>
                <w:szCs w:val="20"/>
              </w:rPr>
              <w:t>pp. / 40 / N</w:t>
            </w:r>
          </w:p>
        </w:tc>
        <w:tc>
          <w:tcPr>
            <w:tcW w:w="1463" w:type="dxa"/>
            <w:gridSpan w:val="2"/>
            <w:tcBorders>
              <w:top w:val="single" w:sz="4" w:space="0" w:color="000000"/>
              <w:left w:val="single" w:sz="4" w:space="0" w:color="000000"/>
              <w:bottom w:val="single" w:sz="4" w:space="0" w:color="000000"/>
              <w:right w:val="single" w:sz="4" w:space="0" w:color="000000"/>
            </w:tcBorders>
          </w:tcPr>
          <w:p w14:paraId="75DB8145" w14:textId="6951A88B" w:rsidR="00C61AA7" w:rsidRDefault="00C61AA7" w:rsidP="00C61AA7">
            <w:pPr>
              <w:pStyle w:val="TableParagraph"/>
              <w:spacing w:before="60" w:after="60" w:line="256" w:lineRule="auto"/>
              <w:ind w:left="57"/>
              <w:rPr>
                <w:sz w:val="20"/>
                <w:szCs w:val="20"/>
              </w:rPr>
            </w:pPr>
            <w:r>
              <w:rPr>
                <w:sz w:val="20"/>
                <w:szCs w:val="20"/>
              </w:rPr>
              <w:t>PZ</w:t>
            </w:r>
          </w:p>
        </w:tc>
        <w:tc>
          <w:tcPr>
            <w:tcW w:w="980" w:type="dxa"/>
            <w:gridSpan w:val="3"/>
            <w:tcBorders>
              <w:top w:val="single" w:sz="4" w:space="0" w:color="000000"/>
              <w:left w:val="single" w:sz="4" w:space="0" w:color="000000"/>
              <w:bottom w:val="single" w:sz="4" w:space="0" w:color="000000"/>
              <w:right w:val="single" w:sz="4" w:space="0" w:color="000000"/>
            </w:tcBorders>
          </w:tcPr>
          <w:p w14:paraId="00FB1DCB" w14:textId="665BA312" w:rsidR="00C61AA7" w:rsidRDefault="00C61AA7" w:rsidP="00C61AA7">
            <w:pPr>
              <w:pStyle w:val="TableParagraph"/>
              <w:spacing w:before="60" w:after="60" w:line="256" w:lineRule="auto"/>
              <w:ind w:left="57"/>
              <w:rPr>
                <w:sz w:val="20"/>
                <w:szCs w:val="20"/>
              </w:rPr>
            </w:pPr>
            <w:r>
              <w:rPr>
                <w:sz w:val="20"/>
                <w:szCs w:val="20"/>
              </w:rPr>
              <w:t>---</w:t>
            </w:r>
          </w:p>
        </w:tc>
      </w:tr>
      <w:tr w:rsidR="00C61AA7" w14:paraId="375C8553" w14:textId="77777777" w:rsidTr="00FA4F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272" w:type="dxa"/>
            <w:gridSpan w:val="2"/>
            <w:tcBorders>
              <w:top w:val="single" w:sz="4" w:space="0" w:color="000000"/>
              <w:left w:val="single" w:sz="4" w:space="0" w:color="000000"/>
              <w:bottom w:val="single" w:sz="4" w:space="0" w:color="000000"/>
              <w:right w:val="single" w:sz="4" w:space="0" w:color="000000"/>
            </w:tcBorders>
          </w:tcPr>
          <w:p w14:paraId="2E0D2DC6" w14:textId="575D7670" w:rsidR="00C61AA7" w:rsidRPr="00C31C79" w:rsidRDefault="00031A7B" w:rsidP="00C61AA7">
            <w:pPr>
              <w:widowControl w:val="0"/>
              <w:autoSpaceDE w:val="0"/>
              <w:autoSpaceDN w:val="0"/>
              <w:spacing w:before="60" w:after="60" w:line="256" w:lineRule="auto"/>
              <w:ind w:left="57"/>
              <w:rPr>
                <w:lang w:eastAsia="en-US"/>
              </w:rPr>
            </w:pPr>
            <w:hyperlink w:anchor="Julinová" w:history="1">
              <w:r w:rsidR="00C61AA7" w:rsidRPr="00C31C79">
                <w:rPr>
                  <w:rStyle w:val="Hypertextovodkaz"/>
                  <w:lang w:eastAsia="en-US"/>
                </w:rPr>
                <w:t>Julinová</w:t>
              </w:r>
            </w:hyperlink>
          </w:p>
        </w:tc>
        <w:tc>
          <w:tcPr>
            <w:tcW w:w="1127" w:type="dxa"/>
            <w:tcBorders>
              <w:top w:val="single" w:sz="4" w:space="0" w:color="000000"/>
              <w:left w:val="single" w:sz="4" w:space="0" w:color="000000"/>
              <w:bottom w:val="single" w:sz="4" w:space="0" w:color="000000"/>
              <w:right w:val="single" w:sz="4" w:space="0" w:color="000000"/>
            </w:tcBorders>
          </w:tcPr>
          <w:p w14:paraId="4AA1D4F4" w14:textId="19654322" w:rsidR="00C61AA7" w:rsidRPr="00C31C79" w:rsidRDefault="00C61AA7" w:rsidP="00C61AA7">
            <w:pPr>
              <w:pStyle w:val="TableParagraph"/>
              <w:spacing w:before="60" w:after="60" w:line="256" w:lineRule="auto"/>
              <w:ind w:left="57"/>
              <w:rPr>
                <w:sz w:val="20"/>
                <w:szCs w:val="20"/>
              </w:rPr>
            </w:pPr>
            <w:r w:rsidRPr="00C31C79">
              <w:rPr>
                <w:sz w:val="20"/>
                <w:szCs w:val="20"/>
              </w:rPr>
              <w:t>Markéta</w:t>
            </w:r>
          </w:p>
        </w:tc>
        <w:tc>
          <w:tcPr>
            <w:tcW w:w="1977" w:type="dxa"/>
            <w:gridSpan w:val="2"/>
            <w:tcBorders>
              <w:top w:val="single" w:sz="4" w:space="0" w:color="000000"/>
              <w:left w:val="single" w:sz="4" w:space="0" w:color="000000"/>
              <w:bottom w:val="single" w:sz="4" w:space="0" w:color="000000"/>
              <w:right w:val="single" w:sz="4" w:space="0" w:color="000000"/>
            </w:tcBorders>
          </w:tcPr>
          <w:p w14:paraId="3D736E2E" w14:textId="659AA138" w:rsidR="00C61AA7" w:rsidRPr="00C31C79" w:rsidRDefault="00C61AA7" w:rsidP="00C61AA7">
            <w:pPr>
              <w:pStyle w:val="TableParagraph"/>
              <w:spacing w:before="60" w:after="60" w:line="256" w:lineRule="auto"/>
              <w:ind w:left="57"/>
              <w:rPr>
                <w:sz w:val="20"/>
                <w:szCs w:val="20"/>
              </w:rPr>
            </w:pPr>
            <w:r w:rsidRPr="00C31C79">
              <w:rPr>
                <w:sz w:val="20"/>
                <w:szCs w:val="20"/>
              </w:rPr>
              <w:t>doc. Ing., Ph.D.</w:t>
            </w:r>
          </w:p>
        </w:tc>
        <w:tc>
          <w:tcPr>
            <w:tcW w:w="1697" w:type="dxa"/>
            <w:gridSpan w:val="3"/>
            <w:tcBorders>
              <w:top w:val="single" w:sz="4" w:space="0" w:color="000000"/>
              <w:left w:val="single" w:sz="4" w:space="0" w:color="000000"/>
              <w:bottom w:val="single" w:sz="4" w:space="0" w:color="000000"/>
              <w:right w:val="single" w:sz="4" w:space="0" w:color="000000"/>
            </w:tcBorders>
          </w:tcPr>
          <w:p w14:paraId="1056B6E0" w14:textId="793D9DF5" w:rsidR="00C61AA7" w:rsidRPr="00C31C79" w:rsidRDefault="00C61AA7" w:rsidP="00C61AA7">
            <w:pPr>
              <w:pStyle w:val="TableParagraph"/>
              <w:spacing w:before="60" w:after="60" w:line="256" w:lineRule="auto"/>
              <w:ind w:left="57"/>
              <w:rPr>
                <w:sz w:val="20"/>
                <w:szCs w:val="20"/>
              </w:rPr>
            </w:pPr>
            <w:r w:rsidRPr="00C31C79">
              <w:rPr>
                <w:sz w:val="20"/>
                <w:szCs w:val="20"/>
              </w:rPr>
              <w:t>pp. / 40 / N</w:t>
            </w:r>
          </w:p>
        </w:tc>
        <w:tc>
          <w:tcPr>
            <w:tcW w:w="1691" w:type="dxa"/>
            <w:gridSpan w:val="2"/>
            <w:tcBorders>
              <w:top w:val="single" w:sz="4" w:space="0" w:color="000000"/>
              <w:left w:val="single" w:sz="4" w:space="0" w:color="000000"/>
              <w:bottom w:val="single" w:sz="4" w:space="0" w:color="000000"/>
              <w:right w:val="single" w:sz="4" w:space="0" w:color="000000"/>
            </w:tcBorders>
          </w:tcPr>
          <w:p w14:paraId="69B272E2" w14:textId="32223B60" w:rsidR="00C61AA7" w:rsidRPr="00C31C79" w:rsidRDefault="00C61AA7" w:rsidP="00C61AA7">
            <w:pPr>
              <w:pStyle w:val="TableParagraph"/>
              <w:spacing w:before="60" w:after="60" w:line="256" w:lineRule="auto"/>
              <w:ind w:left="57"/>
              <w:rPr>
                <w:sz w:val="20"/>
                <w:szCs w:val="20"/>
              </w:rPr>
            </w:pPr>
            <w:r w:rsidRPr="00C31C79">
              <w:rPr>
                <w:sz w:val="20"/>
                <w:szCs w:val="20"/>
              </w:rPr>
              <w:t>pp. / 40 / N</w:t>
            </w:r>
          </w:p>
        </w:tc>
        <w:tc>
          <w:tcPr>
            <w:tcW w:w="1463" w:type="dxa"/>
            <w:gridSpan w:val="2"/>
            <w:tcBorders>
              <w:top w:val="single" w:sz="4" w:space="0" w:color="000000"/>
              <w:left w:val="single" w:sz="4" w:space="0" w:color="000000"/>
              <w:bottom w:val="single" w:sz="4" w:space="0" w:color="000000"/>
              <w:right w:val="single" w:sz="4" w:space="0" w:color="000000"/>
            </w:tcBorders>
          </w:tcPr>
          <w:p w14:paraId="7DEE3B30" w14:textId="620FADC1" w:rsidR="00C61AA7" w:rsidRDefault="00C61AA7" w:rsidP="00C61AA7">
            <w:pPr>
              <w:pStyle w:val="TableParagraph"/>
              <w:spacing w:before="60" w:after="60" w:line="256" w:lineRule="auto"/>
              <w:ind w:left="57"/>
              <w:rPr>
                <w:sz w:val="20"/>
                <w:szCs w:val="20"/>
              </w:rPr>
            </w:pPr>
            <w:r>
              <w:rPr>
                <w:sz w:val="20"/>
                <w:szCs w:val="20"/>
              </w:rPr>
              <w:t>---</w:t>
            </w:r>
          </w:p>
        </w:tc>
        <w:tc>
          <w:tcPr>
            <w:tcW w:w="980" w:type="dxa"/>
            <w:gridSpan w:val="3"/>
            <w:tcBorders>
              <w:top w:val="single" w:sz="4" w:space="0" w:color="000000"/>
              <w:left w:val="single" w:sz="4" w:space="0" w:color="000000"/>
              <w:bottom w:val="single" w:sz="4" w:space="0" w:color="000000"/>
              <w:right w:val="single" w:sz="4" w:space="0" w:color="000000"/>
            </w:tcBorders>
          </w:tcPr>
          <w:p w14:paraId="3761A0A4" w14:textId="648BD56F" w:rsidR="00C61AA7" w:rsidRDefault="00C61AA7" w:rsidP="00C61AA7">
            <w:pPr>
              <w:pStyle w:val="TableParagraph"/>
              <w:spacing w:before="60" w:after="60" w:line="256" w:lineRule="auto"/>
              <w:ind w:left="57"/>
              <w:rPr>
                <w:sz w:val="20"/>
                <w:szCs w:val="20"/>
              </w:rPr>
            </w:pPr>
            <w:r>
              <w:rPr>
                <w:sz w:val="20"/>
                <w:szCs w:val="20"/>
              </w:rPr>
              <w:t>---</w:t>
            </w:r>
          </w:p>
        </w:tc>
      </w:tr>
      <w:tr w:rsidR="00C61AA7" w14:paraId="799B795F" w14:textId="77777777" w:rsidTr="00FA4F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272" w:type="dxa"/>
            <w:gridSpan w:val="2"/>
            <w:tcBorders>
              <w:top w:val="single" w:sz="4" w:space="0" w:color="000000"/>
              <w:left w:val="single" w:sz="4" w:space="0" w:color="000000"/>
              <w:bottom w:val="single" w:sz="4" w:space="0" w:color="000000"/>
              <w:right w:val="single" w:sz="4" w:space="0" w:color="000000"/>
            </w:tcBorders>
          </w:tcPr>
          <w:p w14:paraId="76FA4D75" w14:textId="31E22E98" w:rsidR="00C61AA7" w:rsidRPr="005E667B" w:rsidRDefault="00031A7B" w:rsidP="00C61AA7">
            <w:pPr>
              <w:widowControl w:val="0"/>
              <w:autoSpaceDE w:val="0"/>
              <w:autoSpaceDN w:val="0"/>
              <w:spacing w:before="60" w:after="60" w:line="256" w:lineRule="auto"/>
              <w:ind w:left="57"/>
              <w:rPr>
                <w:lang w:eastAsia="en-US"/>
              </w:rPr>
            </w:pPr>
            <w:hyperlink w:anchor="Kafka" w:history="1">
              <w:r w:rsidR="00C61AA7" w:rsidRPr="005E667B">
                <w:rPr>
                  <w:rStyle w:val="Hypertextovodkaz"/>
                  <w:lang w:eastAsia="en-US"/>
                </w:rPr>
                <w:t>Kafka</w:t>
              </w:r>
            </w:hyperlink>
          </w:p>
        </w:tc>
        <w:tc>
          <w:tcPr>
            <w:tcW w:w="1127" w:type="dxa"/>
            <w:tcBorders>
              <w:top w:val="single" w:sz="4" w:space="0" w:color="000000"/>
              <w:left w:val="single" w:sz="4" w:space="0" w:color="000000"/>
              <w:bottom w:val="single" w:sz="4" w:space="0" w:color="000000"/>
              <w:right w:val="single" w:sz="4" w:space="0" w:color="000000"/>
            </w:tcBorders>
          </w:tcPr>
          <w:p w14:paraId="7B7A66BB" w14:textId="79DB2136" w:rsidR="00C61AA7" w:rsidRPr="005E667B" w:rsidRDefault="00C61AA7" w:rsidP="00C61AA7">
            <w:pPr>
              <w:pStyle w:val="TableParagraph"/>
              <w:spacing w:before="60" w:after="60" w:line="256" w:lineRule="auto"/>
              <w:ind w:left="57"/>
              <w:rPr>
                <w:sz w:val="20"/>
                <w:szCs w:val="20"/>
              </w:rPr>
            </w:pPr>
            <w:r w:rsidRPr="005E667B">
              <w:rPr>
                <w:sz w:val="20"/>
                <w:szCs w:val="20"/>
              </w:rPr>
              <w:t>Stanislav</w:t>
            </w:r>
          </w:p>
        </w:tc>
        <w:tc>
          <w:tcPr>
            <w:tcW w:w="1977" w:type="dxa"/>
            <w:gridSpan w:val="2"/>
            <w:tcBorders>
              <w:top w:val="single" w:sz="4" w:space="0" w:color="000000"/>
              <w:left w:val="single" w:sz="4" w:space="0" w:color="000000"/>
              <w:bottom w:val="single" w:sz="4" w:space="0" w:color="000000"/>
              <w:right w:val="single" w:sz="4" w:space="0" w:color="000000"/>
            </w:tcBorders>
          </w:tcPr>
          <w:p w14:paraId="21C3FD0F" w14:textId="79E494A4" w:rsidR="00C61AA7" w:rsidRPr="005E667B" w:rsidRDefault="00C61AA7" w:rsidP="00C61AA7">
            <w:pPr>
              <w:pStyle w:val="TableParagraph"/>
              <w:spacing w:before="60" w:after="60" w:line="256" w:lineRule="auto"/>
              <w:ind w:left="57"/>
              <w:rPr>
                <w:sz w:val="20"/>
                <w:szCs w:val="20"/>
              </w:rPr>
            </w:pPr>
            <w:r w:rsidRPr="005E667B">
              <w:rPr>
                <w:sz w:val="20"/>
                <w:szCs w:val="20"/>
              </w:rPr>
              <w:t>doc. Ing., CSc.</w:t>
            </w:r>
          </w:p>
        </w:tc>
        <w:tc>
          <w:tcPr>
            <w:tcW w:w="1697" w:type="dxa"/>
            <w:gridSpan w:val="3"/>
            <w:tcBorders>
              <w:top w:val="single" w:sz="4" w:space="0" w:color="000000"/>
              <w:left w:val="single" w:sz="4" w:space="0" w:color="000000"/>
              <w:bottom w:val="single" w:sz="4" w:space="0" w:color="000000"/>
              <w:right w:val="single" w:sz="4" w:space="0" w:color="000000"/>
            </w:tcBorders>
          </w:tcPr>
          <w:p w14:paraId="76CFFC4A" w14:textId="4BE1BE42" w:rsidR="00C61AA7" w:rsidRPr="005E667B" w:rsidRDefault="00C61AA7" w:rsidP="00C61AA7">
            <w:pPr>
              <w:pStyle w:val="TableParagraph"/>
              <w:spacing w:before="60" w:after="60" w:line="256" w:lineRule="auto"/>
              <w:ind w:left="57"/>
              <w:rPr>
                <w:sz w:val="20"/>
                <w:szCs w:val="20"/>
              </w:rPr>
            </w:pPr>
            <w:r w:rsidRPr="005E667B">
              <w:rPr>
                <w:sz w:val="20"/>
                <w:szCs w:val="20"/>
              </w:rPr>
              <w:t>pp. / 40 / N</w:t>
            </w:r>
          </w:p>
        </w:tc>
        <w:tc>
          <w:tcPr>
            <w:tcW w:w="1691" w:type="dxa"/>
            <w:gridSpan w:val="2"/>
            <w:tcBorders>
              <w:top w:val="single" w:sz="4" w:space="0" w:color="000000"/>
              <w:left w:val="single" w:sz="4" w:space="0" w:color="000000"/>
              <w:bottom w:val="single" w:sz="4" w:space="0" w:color="000000"/>
              <w:right w:val="single" w:sz="4" w:space="0" w:color="000000"/>
            </w:tcBorders>
          </w:tcPr>
          <w:p w14:paraId="240EACE7" w14:textId="664CAB43" w:rsidR="00C61AA7" w:rsidRPr="005E667B" w:rsidRDefault="00C61AA7" w:rsidP="00C61AA7">
            <w:pPr>
              <w:pStyle w:val="TableParagraph"/>
              <w:spacing w:before="60" w:after="60" w:line="256" w:lineRule="auto"/>
              <w:ind w:left="57"/>
              <w:rPr>
                <w:sz w:val="20"/>
                <w:szCs w:val="20"/>
              </w:rPr>
            </w:pPr>
            <w:r w:rsidRPr="005E667B">
              <w:rPr>
                <w:sz w:val="20"/>
                <w:szCs w:val="20"/>
              </w:rPr>
              <w:t>pp. / 40 / N</w:t>
            </w:r>
          </w:p>
        </w:tc>
        <w:tc>
          <w:tcPr>
            <w:tcW w:w="1463" w:type="dxa"/>
            <w:gridSpan w:val="2"/>
            <w:tcBorders>
              <w:top w:val="single" w:sz="4" w:space="0" w:color="000000"/>
              <w:left w:val="single" w:sz="4" w:space="0" w:color="000000"/>
              <w:bottom w:val="single" w:sz="4" w:space="0" w:color="000000"/>
              <w:right w:val="single" w:sz="4" w:space="0" w:color="000000"/>
            </w:tcBorders>
          </w:tcPr>
          <w:p w14:paraId="620BE3DF" w14:textId="0E89A9BF" w:rsidR="00C61AA7" w:rsidRDefault="00C61AA7" w:rsidP="00C61AA7">
            <w:pPr>
              <w:pStyle w:val="TableParagraph"/>
              <w:spacing w:before="60" w:after="60" w:line="256" w:lineRule="auto"/>
              <w:ind w:left="57"/>
              <w:rPr>
                <w:sz w:val="20"/>
                <w:szCs w:val="20"/>
              </w:rPr>
            </w:pPr>
            <w:r>
              <w:rPr>
                <w:sz w:val="20"/>
                <w:szCs w:val="20"/>
              </w:rPr>
              <w:t>---</w:t>
            </w:r>
          </w:p>
        </w:tc>
        <w:tc>
          <w:tcPr>
            <w:tcW w:w="980" w:type="dxa"/>
            <w:gridSpan w:val="3"/>
            <w:tcBorders>
              <w:top w:val="single" w:sz="4" w:space="0" w:color="000000"/>
              <w:left w:val="single" w:sz="4" w:space="0" w:color="000000"/>
              <w:bottom w:val="single" w:sz="4" w:space="0" w:color="000000"/>
              <w:right w:val="single" w:sz="4" w:space="0" w:color="000000"/>
            </w:tcBorders>
          </w:tcPr>
          <w:p w14:paraId="7D31C690" w14:textId="6387F2BE" w:rsidR="00C61AA7" w:rsidRDefault="00C61AA7" w:rsidP="00C61AA7">
            <w:pPr>
              <w:pStyle w:val="TableParagraph"/>
              <w:spacing w:before="60" w:after="60" w:line="256" w:lineRule="auto"/>
              <w:ind w:left="57"/>
              <w:rPr>
                <w:sz w:val="20"/>
                <w:szCs w:val="20"/>
              </w:rPr>
            </w:pPr>
            <w:r>
              <w:rPr>
                <w:sz w:val="20"/>
                <w:szCs w:val="20"/>
              </w:rPr>
              <w:t>---</w:t>
            </w:r>
          </w:p>
        </w:tc>
      </w:tr>
      <w:tr w:rsidR="00C61AA7" w14:paraId="6C59893A" w14:textId="77777777" w:rsidTr="00FA4F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272" w:type="dxa"/>
            <w:gridSpan w:val="2"/>
            <w:tcBorders>
              <w:top w:val="single" w:sz="4" w:space="0" w:color="000000"/>
              <w:left w:val="single" w:sz="4" w:space="0" w:color="000000"/>
              <w:bottom w:val="single" w:sz="4" w:space="0" w:color="000000"/>
              <w:right w:val="single" w:sz="4" w:space="0" w:color="000000"/>
            </w:tcBorders>
          </w:tcPr>
          <w:p w14:paraId="24BA232F" w14:textId="6081C8B6" w:rsidR="00C61AA7" w:rsidRPr="00517212" w:rsidRDefault="00031A7B" w:rsidP="00C61AA7">
            <w:pPr>
              <w:widowControl w:val="0"/>
              <w:autoSpaceDE w:val="0"/>
              <w:autoSpaceDN w:val="0"/>
              <w:spacing w:before="60" w:after="60" w:line="256" w:lineRule="auto"/>
              <w:ind w:left="57"/>
              <w:rPr>
                <w:lang w:eastAsia="en-US"/>
              </w:rPr>
            </w:pPr>
            <w:hyperlink w:anchor="Koutný" w:history="1">
              <w:r w:rsidR="00C61AA7" w:rsidRPr="00517212">
                <w:rPr>
                  <w:rStyle w:val="Hypertextovodkaz"/>
                  <w:lang w:eastAsia="en-US"/>
                </w:rPr>
                <w:t>Koutný</w:t>
              </w:r>
            </w:hyperlink>
          </w:p>
        </w:tc>
        <w:tc>
          <w:tcPr>
            <w:tcW w:w="1127" w:type="dxa"/>
            <w:tcBorders>
              <w:top w:val="single" w:sz="4" w:space="0" w:color="000000"/>
              <w:left w:val="single" w:sz="4" w:space="0" w:color="000000"/>
              <w:bottom w:val="single" w:sz="4" w:space="0" w:color="000000"/>
              <w:right w:val="single" w:sz="4" w:space="0" w:color="000000"/>
            </w:tcBorders>
          </w:tcPr>
          <w:p w14:paraId="13E48FDA" w14:textId="7BB42B50" w:rsidR="00C61AA7" w:rsidRPr="00517212" w:rsidRDefault="00C61AA7" w:rsidP="00C61AA7">
            <w:pPr>
              <w:pStyle w:val="TableParagraph"/>
              <w:spacing w:before="60" w:after="60" w:line="256" w:lineRule="auto"/>
              <w:ind w:left="57"/>
              <w:rPr>
                <w:sz w:val="20"/>
                <w:szCs w:val="20"/>
              </w:rPr>
            </w:pPr>
            <w:r w:rsidRPr="00517212">
              <w:rPr>
                <w:sz w:val="20"/>
                <w:szCs w:val="20"/>
              </w:rPr>
              <w:t>Marek</w:t>
            </w:r>
          </w:p>
        </w:tc>
        <w:tc>
          <w:tcPr>
            <w:tcW w:w="1977" w:type="dxa"/>
            <w:gridSpan w:val="2"/>
            <w:tcBorders>
              <w:top w:val="single" w:sz="4" w:space="0" w:color="000000"/>
              <w:left w:val="single" w:sz="4" w:space="0" w:color="000000"/>
              <w:bottom w:val="single" w:sz="4" w:space="0" w:color="000000"/>
              <w:right w:val="single" w:sz="4" w:space="0" w:color="000000"/>
            </w:tcBorders>
          </w:tcPr>
          <w:p w14:paraId="426F6680" w14:textId="11F7A0F7" w:rsidR="00C61AA7" w:rsidRPr="00517212" w:rsidRDefault="00C61AA7" w:rsidP="00C61AA7">
            <w:pPr>
              <w:pStyle w:val="TableParagraph"/>
              <w:spacing w:before="60" w:after="60" w:line="257" w:lineRule="auto"/>
              <w:ind w:left="57"/>
              <w:rPr>
                <w:sz w:val="20"/>
                <w:szCs w:val="20"/>
              </w:rPr>
            </w:pPr>
            <w:r w:rsidRPr="00517212">
              <w:rPr>
                <w:sz w:val="20"/>
                <w:szCs w:val="20"/>
              </w:rPr>
              <w:t>prof. Mgr., Ph.D.</w:t>
            </w:r>
          </w:p>
        </w:tc>
        <w:tc>
          <w:tcPr>
            <w:tcW w:w="1697" w:type="dxa"/>
            <w:gridSpan w:val="3"/>
            <w:tcBorders>
              <w:top w:val="single" w:sz="4" w:space="0" w:color="000000"/>
              <w:left w:val="single" w:sz="4" w:space="0" w:color="000000"/>
              <w:bottom w:val="single" w:sz="4" w:space="0" w:color="000000"/>
              <w:right w:val="single" w:sz="4" w:space="0" w:color="000000"/>
            </w:tcBorders>
          </w:tcPr>
          <w:p w14:paraId="46BC2134" w14:textId="2E4CC65D" w:rsidR="00C61AA7" w:rsidRPr="00517212" w:rsidRDefault="00C61AA7" w:rsidP="00C61AA7">
            <w:pPr>
              <w:pStyle w:val="TableParagraph"/>
              <w:spacing w:before="60" w:after="60" w:line="256" w:lineRule="auto"/>
              <w:ind w:left="57"/>
              <w:rPr>
                <w:sz w:val="20"/>
                <w:szCs w:val="20"/>
              </w:rPr>
            </w:pPr>
            <w:r w:rsidRPr="00517212">
              <w:rPr>
                <w:sz w:val="20"/>
                <w:szCs w:val="20"/>
              </w:rPr>
              <w:t>pp. / 40 / N</w:t>
            </w:r>
          </w:p>
        </w:tc>
        <w:tc>
          <w:tcPr>
            <w:tcW w:w="1691" w:type="dxa"/>
            <w:gridSpan w:val="2"/>
            <w:tcBorders>
              <w:top w:val="single" w:sz="4" w:space="0" w:color="000000"/>
              <w:left w:val="single" w:sz="4" w:space="0" w:color="000000"/>
              <w:bottom w:val="single" w:sz="4" w:space="0" w:color="000000"/>
              <w:right w:val="single" w:sz="4" w:space="0" w:color="000000"/>
            </w:tcBorders>
          </w:tcPr>
          <w:p w14:paraId="3A52A687" w14:textId="26531DEE" w:rsidR="00C61AA7" w:rsidRPr="00517212" w:rsidRDefault="00C61AA7" w:rsidP="00C61AA7">
            <w:pPr>
              <w:pStyle w:val="TableParagraph"/>
              <w:spacing w:before="60" w:after="60" w:line="256" w:lineRule="auto"/>
              <w:ind w:left="57"/>
              <w:rPr>
                <w:sz w:val="20"/>
                <w:szCs w:val="20"/>
              </w:rPr>
            </w:pPr>
            <w:r w:rsidRPr="00517212">
              <w:rPr>
                <w:sz w:val="20"/>
                <w:szCs w:val="20"/>
              </w:rPr>
              <w:t>pp. / 40 / N</w:t>
            </w:r>
          </w:p>
        </w:tc>
        <w:tc>
          <w:tcPr>
            <w:tcW w:w="1463" w:type="dxa"/>
            <w:gridSpan w:val="2"/>
            <w:tcBorders>
              <w:top w:val="single" w:sz="4" w:space="0" w:color="000000"/>
              <w:left w:val="single" w:sz="4" w:space="0" w:color="000000"/>
              <w:bottom w:val="single" w:sz="4" w:space="0" w:color="000000"/>
              <w:right w:val="single" w:sz="4" w:space="0" w:color="000000"/>
            </w:tcBorders>
          </w:tcPr>
          <w:p w14:paraId="0FCB4C55" w14:textId="15458207" w:rsidR="00C61AA7" w:rsidRDefault="00C61AA7" w:rsidP="00C61AA7">
            <w:pPr>
              <w:pStyle w:val="TableParagraph"/>
              <w:spacing w:before="60" w:after="60" w:line="256" w:lineRule="auto"/>
              <w:ind w:left="57"/>
              <w:rPr>
                <w:sz w:val="20"/>
                <w:szCs w:val="20"/>
              </w:rPr>
            </w:pPr>
            <w:r w:rsidRPr="00946FE7">
              <w:rPr>
                <w:sz w:val="20"/>
                <w:szCs w:val="20"/>
              </w:rPr>
              <w:t>ZT</w:t>
            </w:r>
          </w:p>
        </w:tc>
        <w:tc>
          <w:tcPr>
            <w:tcW w:w="980" w:type="dxa"/>
            <w:gridSpan w:val="3"/>
            <w:tcBorders>
              <w:top w:val="single" w:sz="4" w:space="0" w:color="000000"/>
              <w:left w:val="single" w:sz="4" w:space="0" w:color="000000"/>
              <w:bottom w:val="single" w:sz="4" w:space="0" w:color="000000"/>
              <w:right w:val="single" w:sz="4" w:space="0" w:color="000000"/>
            </w:tcBorders>
          </w:tcPr>
          <w:p w14:paraId="053C10B4" w14:textId="717840AE" w:rsidR="00C61AA7" w:rsidRDefault="00C61AA7" w:rsidP="00C61AA7">
            <w:pPr>
              <w:pStyle w:val="TableParagraph"/>
              <w:spacing w:before="60" w:after="60" w:line="256" w:lineRule="auto"/>
              <w:ind w:left="57"/>
              <w:rPr>
                <w:sz w:val="20"/>
                <w:szCs w:val="20"/>
              </w:rPr>
            </w:pPr>
            <w:r>
              <w:rPr>
                <w:sz w:val="20"/>
                <w:szCs w:val="20"/>
              </w:rPr>
              <w:t>---</w:t>
            </w:r>
          </w:p>
        </w:tc>
      </w:tr>
      <w:tr w:rsidR="00C61AA7" w14:paraId="7BD65DC5" w14:textId="77777777" w:rsidTr="00FA4F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272" w:type="dxa"/>
            <w:gridSpan w:val="2"/>
            <w:tcBorders>
              <w:top w:val="single" w:sz="4" w:space="0" w:color="000000"/>
              <w:left w:val="single" w:sz="4" w:space="0" w:color="000000"/>
              <w:bottom w:val="single" w:sz="4" w:space="0" w:color="000000"/>
              <w:right w:val="single" w:sz="4" w:space="0" w:color="000000"/>
            </w:tcBorders>
          </w:tcPr>
          <w:p w14:paraId="465B8858" w14:textId="394EC647" w:rsidR="00C61AA7" w:rsidRDefault="00031A7B" w:rsidP="00C61AA7">
            <w:pPr>
              <w:widowControl w:val="0"/>
              <w:autoSpaceDE w:val="0"/>
              <w:autoSpaceDN w:val="0"/>
              <w:spacing w:before="60" w:after="60" w:line="256" w:lineRule="auto"/>
              <w:ind w:left="57"/>
              <w:rPr>
                <w:lang w:eastAsia="en-US"/>
              </w:rPr>
            </w:pPr>
            <w:hyperlink w:anchor="Lapčík" w:history="1">
              <w:r w:rsidR="00C61AA7" w:rsidRPr="002B12AC">
                <w:rPr>
                  <w:rStyle w:val="Hypertextovodkaz"/>
                  <w:lang w:eastAsia="en-US"/>
                </w:rPr>
                <w:t>Lapčík</w:t>
              </w:r>
            </w:hyperlink>
          </w:p>
        </w:tc>
        <w:tc>
          <w:tcPr>
            <w:tcW w:w="1127" w:type="dxa"/>
            <w:tcBorders>
              <w:top w:val="single" w:sz="4" w:space="0" w:color="000000"/>
              <w:left w:val="single" w:sz="4" w:space="0" w:color="000000"/>
              <w:bottom w:val="single" w:sz="4" w:space="0" w:color="000000"/>
              <w:right w:val="single" w:sz="4" w:space="0" w:color="000000"/>
            </w:tcBorders>
          </w:tcPr>
          <w:p w14:paraId="408A75EE" w14:textId="1D6C2172" w:rsidR="00C61AA7" w:rsidRDefault="00C61AA7" w:rsidP="00C61AA7">
            <w:pPr>
              <w:pStyle w:val="TableParagraph"/>
              <w:spacing w:before="60" w:after="60" w:line="256" w:lineRule="auto"/>
              <w:ind w:left="57"/>
              <w:rPr>
                <w:sz w:val="20"/>
                <w:szCs w:val="20"/>
              </w:rPr>
            </w:pPr>
            <w:r>
              <w:rPr>
                <w:sz w:val="20"/>
                <w:szCs w:val="20"/>
              </w:rPr>
              <w:t>Lubomír</w:t>
            </w:r>
          </w:p>
        </w:tc>
        <w:tc>
          <w:tcPr>
            <w:tcW w:w="1977" w:type="dxa"/>
            <w:gridSpan w:val="2"/>
            <w:tcBorders>
              <w:top w:val="single" w:sz="4" w:space="0" w:color="000000"/>
              <w:left w:val="single" w:sz="4" w:space="0" w:color="000000"/>
              <w:bottom w:val="single" w:sz="4" w:space="0" w:color="000000"/>
              <w:right w:val="single" w:sz="4" w:space="0" w:color="000000"/>
            </w:tcBorders>
          </w:tcPr>
          <w:p w14:paraId="1ADAFCC3" w14:textId="46CFA2BA" w:rsidR="00C61AA7" w:rsidRDefault="00C61AA7" w:rsidP="00C61AA7">
            <w:pPr>
              <w:pStyle w:val="TableParagraph"/>
              <w:spacing w:before="60" w:after="60" w:line="256" w:lineRule="auto"/>
              <w:ind w:left="57"/>
              <w:rPr>
                <w:sz w:val="20"/>
                <w:szCs w:val="20"/>
              </w:rPr>
            </w:pPr>
            <w:r>
              <w:rPr>
                <w:sz w:val="20"/>
                <w:szCs w:val="20"/>
              </w:rPr>
              <w:t>prof. Ing., CSc.</w:t>
            </w:r>
          </w:p>
        </w:tc>
        <w:tc>
          <w:tcPr>
            <w:tcW w:w="1697" w:type="dxa"/>
            <w:gridSpan w:val="3"/>
            <w:tcBorders>
              <w:top w:val="single" w:sz="4" w:space="0" w:color="000000"/>
              <w:left w:val="single" w:sz="4" w:space="0" w:color="000000"/>
              <w:bottom w:val="single" w:sz="4" w:space="0" w:color="000000"/>
              <w:right w:val="single" w:sz="4" w:space="0" w:color="000000"/>
            </w:tcBorders>
          </w:tcPr>
          <w:p w14:paraId="5E1F7B63" w14:textId="5262B633" w:rsidR="00C61AA7" w:rsidRPr="00D42757" w:rsidRDefault="00C61AA7" w:rsidP="00C61AA7">
            <w:pPr>
              <w:pStyle w:val="TableParagraph"/>
              <w:spacing w:before="60" w:after="60" w:line="256" w:lineRule="auto"/>
              <w:ind w:left="57"/>
              <w:rPr>
                <w:sz w:val="20"/>
                <w:szCs w:val="20"/>
              </w:rPr>
            </w:pPr>
            <w:r w:rsidRPr="00D42757">
              <w:rPr>
                <w:sz w:val="20"/>
                <w:szCs w:val="20"/>
              </w:rPr>
              <w:t>pp. / 40 / N</w:t>
            </w:r>
          </w:p>
        </w:tc>
        <w:tc>
          <w:tcPr>
            <w:tcW w:w="1691" w:type="dxa"/>
            <w:gridSpan w:val="2"/>
            <w:tcBorders>
              <w:top w:val="single" w:sz="4" w:space="0" w:color="000000"/>
              <w:left w:val="single" w:sz="4" w:space="0" w:color="000000"/>
              <w:bottom w:val="single" w:sz="4" w:space="0" w:color="000000"/>
              <w:right w:val="single" w:sz="4" w:space="0" w:color="000000"/>
            </w:tcBorders>
          </w:tcPr>
          <w:p w14:paraId="78CD67CB" w14:textId="5DAFFF36" w:rsidR="00C61AA7" w:rsidRPr="00D42757" w:rsidRDefault="00C61AA7" w:rsidP="00C61AA7">
            <w:pPr>
              <w:pStyle w:val="TableParagraph"/>
              <w:spacing w:before="60" w:after="60" w:line="256" w:lineRule="auto"/>
              <w:ind w:left="57"/>
              <w:rPr>
                <w:sz w:val="20"/>
                <w:szCs w:val="20"/>
              </w:rPr>
            </w:pPr>
            <w:r w:rsidRPr="00D42757">
              <w:rPr>
                <w:sz w:val="20"/>
                <w:szCs w:val="20"/>
              </w:rPr>
              <w:t>pp. / 40 / N</w:t>
            </w:r>
          </w:p>
        </w:tc>
        <w:tc>
          <w:tcPr>
            <w:tcW w:w="1463" w:type="dxa"/>
            <w:gridSpan w:val="2"/>
            <w:tcBorders>
              <w:top w:val="single" w:sz="4" w:space="0" w:color="000000"/>
              <w:left w:val="single" w:sz="4" w:space="0" w:color="000000"/>
              <w:bottom w:val="single" w:sz="4" w:space="0" w:color="000000"/>
              <w:right w:val="single" w:sz="4" w:space="0" w:color="000000"/>
            </w:tcBorders>
          </w:tcPr>
          <w:p w14:paraId="7B13C6FC" w14:textId="5241B5B0" w:rsidR="00C61AA7" w:rsidRDefault="00C61AA7" w:rsidP="00C61AA7">
            <w:pPr>
              <w:pStyle w:val="TableParagraph"/>
              <w:spacing w:before="60" w:after="60" w:line="256" w:lineRule="auto"/>
              <w:ind w:left="57"/>
              <w:rPr>
                <w:sz w:val="20"/>
                <w:szCs w:val="20"/>
              </w:rPr>
            </w:pPr>
            <w:r>
              <w:rPr>
                <w:sz w:val="20"/>
                <w:szCs w:val="20"/>
              </w:rPr>
              <w:t>---</w:t>
            </w:r>
          </w:p>
        </w:tc>
        <w:tc>
          <w:tcPr>
            <w:tcW w:w="980" w:type="dxa"/>
            <w:gridSpan w:val="3"/>
            <w:tcBorders>
              <w:top w:val="single" w:sz="4" w:space="0" w:color="000000"/>
              <w:left w:val="single" w:sz="4" w:space="0" w:color="000000"/>
              <w:bottom w:val="single" w:sz="4" w:space="0" w:color="000000"/>
              <w:right w:val="single" w:sz="4" w:space="0" w:color="000000"/>
            </w:tcBorders>
          </w:tcPr>
          <w:p w14:paraId="40C5B5A5" w14:textId="2D56555D" w:rsidR="00C61AA7" w:rsidRDefault="00C61AA7" w:rsidP="00C61AA7">
            <w:pPr>
              <w:pStyle w:val="TableParagraph"/>
              <w:spacing w:before="60" w:after="60" w:line="256" w:lineRule="auto"/>
              <w:ind w:left="57"/>
              <w:rPr>
                <w:sz w:val="20"/>
                <w:szCs w:val="20"/>
              </w:rPr>
            </w:pPr>
            <w:r>
              <w:rPr>
                <w:sz w:val="20"/>
                <w:szCs w:val="20"/>
              </w:rPr>
              <w:t>---</w:t>
            </w:r>
          </w:p>
        </w:tc>
      </w:tr>
      <w:tr w:rsidR="00C61AA7" w14:paraId="700BC09C" w14:textId="77777777" w:rsidTr="00FA4F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272" w:type="dxa"/>
            <w:gridSpan w:val="2"/>
            <w:tcBorders>
              <w:top w:val="single" w:sz="4" w:space="0" w:color="000000"/>
              <w:left w:val="single" w:sz="4" w:space="0" w:color="000000"/>
              <w:bottom w:val="single" w:sz="4" w:space="0" w:color="000000"/>
              <w:right w:val="single" w:sz="4" w:space="0" w:color="000000"/>
            </w:tcBorders>
            <w:hideMark/>
          </w:tcPr>
          <w:p w14:paraId="1C5A969D" w14:textId="4B54FA0B" w:rsidR="00C61AA7" w:rsidRPr="007E6999" w:rsidRDefault="00031A7B" w:rsidP="00C61AA7">
            <w:pPr>
              <w:widowControl w:val="0"/>
              <w:autoSpaceDE w:val="0"/>
              <w:autoSpaceDN w:val="0"/>
              <w:spacing w:before="60" w:after="60" w:line="256" w:lineRule="auto"/>
              <w:ind w:left="57"/>
              <w:rPr>
                <w:bCs/>
                <w:lang w:eastAsia="en-US"/>
              </w:rPr>
            </w:pPr>
            <w:hyperlink w:anchor="Lazárková" w:history="1">
              <w:r w:rsidR="00C61AA7" w:rsidRPr="007E6999">
                <w:rPr>
                  <w:rStyle w:val="Hypertextovodkaz"/>
                  <w:bCs/>
                  <w:lang w:eastAsia="en-US"/>
                </w:rPr>
                <w:t>Lazárková</w:t>
              </w:r>
            </w:hyperlink>
          </w:p>
        </w:tc>
        <w:tc>
          <w:tcPr>
            <w:tcW w:w="1127" w:type="dxa"/>
            <w:tcBorders>
              <w:top w:val="single" w:sz="4" w:space="0" w:color="000000"/>
              <w:left w:val="single" w:sz="4" w:space="0" w:color="000000"/>
              <w:bottom w:val="single" w:sz="4" w:space="0" w:color="000000"/>
              <w:right w:val="single" w:sz="4" w:space="0" w:color="000000"/>
            </w:tcBorders>
          </w:tcPr>
          <w:p w14:paraId="5A50BDFB" w14:textId="60E5CA9D" w:rsidR="00C61AA7" w:rsidRPr="007E6999" w:rsidRDefault="00C61AA7" w:rsidP="00C61AA7">
            <w:pPr>
              <w:pStyle w:val="TableParagraph"/>
              <w:spacing w:before="60" w:after="60" w:line="256" w:lineRule="auto"/>
              <w:ind w:left="57"/>
              <w:rPr>
                <w:sz w:val="20"/>
                <w:szCs w:val="20"/>
              </w:rPr>
            </w:pPr>
            <w:r w:rsidRPr="007E6999">
              <w:rPr>
                <w:sz w:val="20"/>
                <w:szCs w:val="20"/>
              </w:rPr>
              <w:t>Zuzana</w:t>
            </w:r>
          </w:p>
        </w:tc>
        <w:tc>
          <w:tcPr>
            <w:tcW w:w="1977" w:type="dxa"/>
            <w:gridSpan w:val="2"/>
            <w:tcBorders>
              <w:top w:val="single" w:sz="4" w:space="0" w:color="000000"/>
              <w:left w:val="single" w:sz="4" w:space="0" w:color="000000"/>
              <w:bottom w:val="single" w:sz="4" w:space="0" w:color="000000"/>
              <w:right w:val="single" w:sz="4" w:space="0" w:color="000000"/>
            </w:tcBorders>
            <w:hideMark/>
          </w:tcPr>
          <w:p w14:paraId="669521D2" w14:textId="0D547C2F" w:rsidR="00C61AA7" w:rsidRPr="007E6999" w:rsidRDefault="00EC55D1" w:rsidP="00C61AA7">
            <w:pPr>
              <w:pStyle w:val="TableParagraph"/>
              <w:spacing w:before="60" w:after="60" w:line="256" w:lineRule="auto"/>
              <w:ind w:left="57"/>
              <w:rPr>
                <w:sz w:val="20"/>
                <w:szCs w:val="20"/>
              </w:rPr>
            </w:pPr>
            <w:r>
              <w:rPr>
                <w:sz w:val="20"/>
                <w:szCs w:val="20"/>
              </w:rPr>
              <w:t xml:space="preserve">doc. </w:t>
            </w:r>
            <w:r w:rsidR="00C61AA7" w:rsidRPr="007E6999">
              <w:rPr>
                <w:sz w:val="20"/>
                <w:szCs w:val="20"/>
              </w:rPr>
              <w:t>Ing., Ph.D.</w:t>
            </w:r>
          </w:p>
        </w:tc>
        <w:tc>
          <w:tcPr>
            <w:tcW w:w="1697" w:type="dxa"/>
            <w:gridSpan w:val="3"/>
            <w:tcBorders>
              <w:top w:val="single" w:sz="4" w:space="0" w:color="000000"/>
              <w:left w:val="single" w:sz="4" w:space="0" w:color="000000"/>
              <w:bottom w:val="single" w:sz="4" w:space="0" w:color="000000"/>
              <w:right w:val="single" w:sz="4" w:space="0" w:color="000000"/>
            </w:tcBorders>
            <w:hideMark/>
          </w:tcPr>
          <w:p w14:paraId="023F54C0" w14:textId="77777777" w:rsidR="00C61AA7" w:rsidRPr="007E6999" w:rsidRDefault="00C61AA7" w:rsidP="00C61AA7">
            <w:pPr>
              <w:pStyle w:val="TableParagraph"/>
              <w:spacing w:before="60" w:after="60" w:line="256" w:lineRule="auto"/>
              <w:ind w:left="57"/>
              <w:rPr>
                <w:sz w:val="20"/>
                <w:szCs w:val="20"/>
              </w:rPr>
            </w:pPr>
            <w:r w:rsidRPr="007E6999">
              <w:rPr>
                <w:sz w:val="20"/>
                <w:szCs w:val="20"/>
              </w:rPr>
              <w:t>pp. / 40 / N</w:t>
            </w:r>
          </w:p>
        </w:tc>
        <w:tc>
          <w:tcPr>
            <w:tcW w:w="1691" w:type="dxa"/>
            <w:gridSpan w:val="2"/>
            <w:tcBorders>
              <w:top w:val="single" w:sz="4" w:space="0" w:color="000000"/>
              <w:left w:val="single" w:sz="4" w:space="0" w:color="000000"/>
              <w:bottom w:val="single" w:sz="4" w:space="0" w:color="000000"/>
              <w:right w:val="single" w:sz="4" w:space="0" w:color="000000"/>
            </w:tcBorders>
            <w:hideMark/>
          </w:tcPr>
          <w:p w14:paraId="52A30CF6" w14:textId="77777777" w:rsidR="00C61AA7" w:rsidRPr="007E6999" w:rsidRDefault="00C61AA7" w:rsidP="00C61AA7">
            <w:pPr>
              <w:pStyle w:val="TableParagraph"/>
              <w:spacing w:before="60" w:after="60" w:line="256" w:lineRule="auto"/>
              <w:ind w:left="57"/>
              <w:rPr>
                <w:sz w:val="20"/>
                <w:szCs w:val="20"/>
              </w:rPr>
            </w:pPr>
            <w:r w:rsidRPr="007E6999">
              <w:rPr>
                <w:sz w:val="20"/>
                <w:szCs w:val="20"/>
              </w:rPr>
              <w:t>pp. / 40 / N</w:t>
            </w:r>
          </w:p>
        </w:tc>
        <w:tc>
          <w:tcPr>
            <w:tcW w:w="1463" w:type="dxa"/>
            <w:gridSpan w:val="2"/>
            <w:tcBorders>
              <w:top w:val="single" w:sz="4" w:space="0" w:color="000000"/>
              <w:left w:val="single" w:sz="4" w:space="0" w:color="000000"/>
              <w:bottom w:val="single" w:sz="4" w:space="0" w:color="000000"/>
              <w:right w:val="single" w:sz="4" w:space="0" w:color="000000"/>
            </w:tcBorders>
          </w:tcPr>
          <w:p w14:paraId="54351096" w14:textId="3DE40EB5" w:rsidR="00C61AA7" w:rsidRDefault="00C61AA7" w:rsidP="00C61AA7">
            <w:pPr>
              <w:pStyle w:val="TableParagraph"/>
              <w:spacing w:before="60" w:after="60" w:line="256" w:lineRule="auto"/>
              <w:ind w:left="57"/>
              <w:rPr>
                <w:sz w:val="20"/>
                <w:szCs w:val="20"/>
              </w:rPr>
            </w:pPr>
            <w:r>
              <w:rPr>
                <w:sz w:val="20"/>
                <w:szCs w:val="20"/>
              </w:rPr>
              <w:t>---</w:t>
            </w:r>
          </w:p>
        </w:tc>
        <w:tc>
          <w:tcPr>
            <w:tcW w:w="980" w:type="dxa"/>
            <w:gridSpan w:val="3"/>
            <w:tcBorders>
              <w:top w:val="single" w:sz="4" w:space="0" w:color="000000"/>
              <w:left w:val="single" w:sz="4" w:space="0" w:color="000000"/>
              <w:bottom w:val="single" w:sz="4" w:space="0" w:color="000000"/>
              <w:right w:val="single" w:sz="4" w:space="0" w:color="000000"/>
            </w:tcBorders>
            <w:hideMark/>
          </w:tcPr>
          <w:p w14:paraId="12CA2575" w14:textId="77777777" w:rsidR="00C61AA7" w:rsidRDefault="00C61AA7" w:rsidP="00C61AA7">
            <w:pPr>
              <w:pStyle w:val="TableParagraph"/>
              <w:spacing w:before="60" w:after="60" w:line="256" w:lineRule="auto"/>
              <w:ind w:left="57"/>
              <w:rPr>
                <w:sz w:val="20"/>
                <w:szCs w:val="20"/>
              </w:rPr>
            </w:pPr>
            <w:r>
              <w:rPr>
                <w:sz w:val="20"/>
                <w:szCs w:val="20"/>
              </w:rPr>
              <w:t>---</w:t>
            </w:r>
          </w:p>
        </w:tc>
      </w:tr>
      <w:tr w:rsidR="00C61AA7" w14:paraId="79AA9DB5" w14:textId="77777777" w:rsidTr="00FA4F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272" w:type="dxa"/>
            <w:gridSpan w:val="2"/>
            <w:tcBorders>
              <w:top w:val="single" w:sz="4" w:space="0" w:color="000000"/>
              <w:left w:val="single" w:sz="4" w:space="0" w:color="000000"/>
              <w:bottom w:val="single" w:sz="4" w:space="0" w:color="000000"/>
              <w:right w:val="single" w:sz="4" w:space="0" w:color="000000"/>
            </w:tcBorders>
          </w:tcPr>
          <w:p w14:paraId="351CF505" w14:textId="2306ECB2" w:rsidR="00C61AA7" w:rsidRDefault="00031A7B" w:rsidP="00C61AA7">
            <w:pPr>
              <w:widowControl w:val="0"/>
              <w:autoSpaceDE w:val="0"/>
              <w:autoSpaceDN w:val="0"/>
              <w:spacing w:before="60" w:after="60" w:line="256" w:lineRule="auto"/>
              <w:ind w:left="57"/>
              <w:rPr>
                <w:lang w:eastAsia="en-US"/>
              </w:rPr>
            </w:pPr>
            <w:hyperlink w:anchor="Lorencová" w:history="1">
              <w:r w:rsidR="00C61AA7" w:rsidRPr="002B12AC">
                <w:rPr>
                  <w:rStyle w:val="Hypertextovodkaz"/>
                  <w:lang w:eastAsia="en-US"/>
                </w:rPr>
                <w:t>Lorencová</w:t>
              </w:r>
            </w:hyperlink>
          </w:p>
        </w:tc>
        <w:tc>
          <w:tcPr>
            <w:tcW w:w="1127" w:type="dxa"/>
            <w:tcBorders>
              <w:top w:val="single" w:sz="4" w:space="0" w:color="000000"/>
              <w:left w:val="single" w:sz="4" w:space="0" w:color="000000"/>
              <w:bottom w:val="single" w:sz="4" w:space="0" w:color="000000"/>
              <w:right w:val="single" w:sz="4" w:space="0" w:color="000000"/>
            </w:tcBorders>
          </w:tcPr>
          <w:p w14:paraId="32F09842" w14:textId="38E335A0" w:rsidR="00C61AA7" w:rsidRDefault="00C61AA7" w:rsidP="00C61AA7">
            <w:pPr>
              <w:pStyle w:val="TableParagraph"/>
              <w:spacing w:before="60" w:after="60" w:line="256" w:lineRule="auto"/>
              <w:ind w:left="57"/>
              <w:rPr>
                <w:sz w:val="20"/>
                <w:szCs w:val="20"/>
              </w:rPr>
            </w:pPr>
            <w:r>
              <w:rPr>
                <w:sz w:val="20"/>
                <w:szCs w:val="20"/>
              </w:rPr>
              <w:t>Eva</w:t>
            </w:r>
          </w:p>
        </w:tc>
        <w:tc>
          <w:tcPr>
            <w:tcW w:w="1977" w:type="dxa"/>
            <w:gridSpan w:val="2"/>
            <w:tcBorders>
              <w:top w:val="single" w:sz="4" w:space="0" w:color="000000"/>
              <w:left w:val="single" w:sz="4" w:space="0" w:color="000000"/>
              <w:bottom w:val="single" w:sz="4" w:space="0" w:color="000000"/>
              <w:right w:val="single" w:sz="4" w:space="0" w:color="000000"/>
            </w:tcBorders>
          </w:tcPr>
          <w:p w14:paraId="530DF4D7" w14:textId="44C1D038" w:rsidR="00C61AA7" w:rsidRDefault="00C61AA7" w:rsidP="00C61AA7">
            <w:pPr>
              <w:pStyle w:val="TableParagraph"/>
              <w:spacing w:before="60" w:after="60" w:line="256" w:lineRule="auto"/>
              <w:ind w:left="57"/>
              <w:rPr>
                <w:sz w:val="20"/>
                <w:szCs w:val="20"/>
              </w:rPr>
            </w:pPr>
            <w:r>
              <w:rPr>
                <w:sz w:val="20"/>
                <w:szCs w:val="20"/>
              </w:rPr>
              <w:t>Ing., Ph.D.</w:t>
            </w:r>
          </w:p>
        </w:tc>
        <w:tc>
          <w:tcPr>
            <w:tcW w:w="1697" w:type="dxa"/>
            <w:gridSpan w:val="3"/>
            <w:tcBorders>
              <w:top w:val="single" w:sz="4" w:space="0" w:color="000000"/>
              <w:left w:val="single" w:sz="4" w:space="0" w:color="000000"/>
              <w:bottom w:val="single" w:sz="4" w:space="0" w:color="000000"/>
              <w:right w:val="single" w:sz="4" w:space="0" w:color="000000"/>
            </w:tcBorders>
          </w:tcPr>
          <w:p w14:paraId="5976C647" w14:textId="30C27CE9" w:rsidR="00C61AA7" w:rsidRPr="00DD4756" w:rsidRDefault="00C61AA7" w:rsidP="00C61AA7">
            <w:pPr>
              <w:pStyle w:val="TableParagraph"/>
              <w:spacing w:before="60" w:after="60" w:line="256" w:lineRule="auto"/>
              <w:ind w:left="57"/>
              <w:rPr>
                <w:sz w:val="20"/>
                <w:szCs w:val="20"/>
              </w:rPr>
            </w:pPr>
            <w:r w:rsidRPr="00DD4756">
              <w:rPr>
                <w:sz w:val="20"/>
                <w:szCs w:val="20"/>
              </w:rPr>
              <w:t>pp. / 40 / N</w:t>
            </w:r>
          </w:p>
        </w:tc>
        <w:tc>
          <w:tcPr>
            <w:tcW w:w="1691" w:type="dxa"/>
            <w:gridSpan w:val="2"/>
            <w:tcBorders>
              <w:top w:val="single" w:sz="4" w:space="0" w:color="000000"/>
              <w:left w:val="single" w:sz="4" w:space="0" w:color="000000"/>
              <w:bottom w:val="single" w:sz="4" w:space="0" w:color="000000"/>
              <w:right w:val="single" w:sz="4" w:space="0" w:color="000000"/>
            </w:tcBorders>
          </w:tcPr>
          <w:p w14:paraId="3CA17A65" w14:textId="43DEACF5" w:rsidR="00C61AA7" w:rsidRPr="00DD4756" w:rsidRDefault="00C61AA7" w:rsidP="00C61AA7">
            <w:pPr>
              <w:pStyle w:val="TableParagraph"/>
              <w:spacing w:before="60" w:after="60" w:line="256" w:lineRule="auto"/>
              <w:ind w:left="57"/>
              <w:rPr>
                <w:sz w:val="20"/>
                <w:szCs w:val="20"/>
              </w:rPr>
            </w:pPr>
            <w:r w:rsidRPr="00DD4756">
              <w:rPr>
                <w:sz w:val="20"/>
                <w:szCs w:val="20"/>
              </w:rPr>
              <w:t>pp. / 40 / N</w:t>
            </w:r>
          </w:p>
        </w:tc>
        <w:tc>
          <w:tcPr>
            <w:tcW w:w="1463" w:type="dxa"/>
            <w:gridSpan w:val="2"/>
            <w:tcBorders>
              <w:top w:val="single" w:sz="4" w:space="0" w:color="000000"/>
              <w:left w:val="single" w:sz="4" w:space="0" w:color="000000"/>
              <w:bottom w:val="single" w:sz="4" w:space="0" w:color="000000"/>
              <w:right w:val="single" w:sz="4" w:space="0" w:color="000000"/>
            </w:tcBorders>
          </w:tcPr>
          <w:p w14:paraId="19E13E0D" w14:textId="16A799CB" w:rsidR="00C61AA7" w:rsidRDefault="00C61AA7" w:rsidP="00C61AA7">
            <w:pPr>
              <w:pStyle w:val="TableParagraph"/>
              <w:spacing w:before="60" w:after="60" w:line="256" w:lineRule="auto"/>
              <w:ind w:left="57"/>
              <w:rPr>
                <w:sz w:val="20"/>
                <w:szCs w:val="20"/>
              </w:rPr>
            </w:pPr>
            <w:r>
              <w:rPr>
                <w:sz w:val="20"/>
                <w:szCs w:val="20"/>
              </w:rPr>
              <w:t>PZ</w:t>
            </w:r>
          </w:p>
        </w:tc>
        <w:tc>
          <w:tcPr>
            <w:tcW w:w="980" w:type="dxa"/>
            <w:gridSpan w:val="3"/>
            <w:tcBorders>
              <w:top w:val="single" w:sz="4" w:space="0" w:color="000000"/>
              <w:left w:val="single" w:sz="4" w:space="0" w:color="000000"/>
              <w:bottom w:val="single" w:sz="4" w:space="0" w:color="000000"/>
              <w:right w:val="single" w:sz="4" w:space="0" w:color="000000"/>
            </w:tcBorders>
          </w:tcPr>
          <w:p w14:paraId="71162587" w14:textId="641597E4" w:rsidR="00C61AA7" w:rsidRDefault="00C61AA7" w:rsidP="00C61AA7">
            <w:pPr>
              <w:pStyle w:val="TableParagraph"/>
              <w:spacing w:before="60" w:after="60" w:line="256" w:lineRule="auto"/>
              <w:ind w:left="57"/>
              <w:rPr>
                <w:sz w:val="20"/>
                <w:szCs w:val="20"/>
              </w:rPr>
            </w:pPr>
            <w:r>
              <w:rPr>
                <w:sz w:val="20"/>
                <w:szCs w:val="20"/>
              </w:rPr>
              <w:t>---</w:t>
            </w:r>
          </w:p>
        </w:tc>
      </w:tr>
      <w:tr w:rsidR="00C61AA7" w14:paraId="79D15110" w14:textId="77777777" w:rsidTr="00FA4F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272" w:type="dxa"/>
            <w:gridSpan w:val="2"/>
            <w:tcBorders>
              <w:top w:val="single" w:sz="4" w:space="0" w:color="000000"/>
              <w:left w:val="single" w:sz="4" w:space="0" w:color="000000"/>
              <w:bottom w:val="single" w:sz="4" w:space="0" w:color="000000"/>
              <w:right w:val="single" w:sz="4" w:space="0" w:color="000000"/>
            </w:tcBorders>
          </w:tcPr>
          <w:p w14:paraId="08DAAC5D" w14:textId="44401DF3" w:rsidR="00C61AA7" w:rsidRPr="00584AE2" w:rsidRDefault="00031A7B" w:rsidP="00C61AA7">
            <w:pPr>
              <w:widowControl w:val="0"/>
              <w:autoSpaceDE w:val="0"/>
              <w:autoSpaceDN w:val="0"/>
              <w:spacing w:before="60" w:after="60" w:line="256" w:lineRule="auto"/>
              <w:ind w:left="57"/>
              <w:rPr>
                <w:highlight w:val="yellow"/>
                <w:lang w:eastAsia="en-US"/>
              </w:rPr>
            </w:pPr>
            <w:hyperlink w:anchor="Mokrejš" w:history="1">
              <w:r w:rsidR="00C61AA7" w:rsidRPr="002B12AC">
                <w:rPr>
                  <w:rStyle w:val="Hypertextovodkaz"/>
                  <w:lang w:eastAsia="en-US"/>
                </w:rPr>
                <w:t>Mokrejš</w:t>
              </w:r>
            </w:hyperlink>
          </w:p>
        </w:tc>
        <w:tc>
          <w:tcPr>
            <w:tcW w:w="1127" w:type="dxa"/>
            <w:tcBorders>
              <w:top w:val="single" w:sz="4" w:space="0" w:color="000000"/>
              <w:left w:val="single" w:sz="4" w:space="0" w:color="000000"/>
              <w:bottom w:val="single" w:sz="4" w:space="0" w:color="000000"/>
              <w:right w:val="single" w:sz="4" w:space="0" w:color="000000"/>
            </w:tcBorders>
            <w:vAlign w:val="center"/>
          </w:tcPr>
          <w:p w14:paraId="481324BB" w14:textId="66B63F91" w:rsidR="00C61AA7" w:rsidRPr="00584AE2" w:rsidRDefault="00C61AA7" w:rsidP="00C61AA7">
            <w:pPr>
              <w:pStyle w:val="TableParagraph"/>
              <w:spacing w:before="60" w:after="60" w:line="256" w:lineRule="auto"/>
              <w:ind w:left="0" w:firstLine="57"/>
              <w:rPr>
                <w:sz w:val="20"/>
                <w:szCs w:val="20"/>
                <w:highlight w:val="yellow"/>
              </w:rPr>
            </w:pPr>
            <w:r w:rsidRPr="00B42099">
              <w:rPr>
                <w:sz w:val="20"/>
                <w:szCs w:val="20"/>
              </w:rPr>
              <w:t>Pavel</w:t>
            </w:r>
          </w:p>
        </w:tc>
        <w:tc>
          <w:tcPr>
            <w:tcW w:w="1977" w:type="dxa"/>
            <w:gridSpan w:val="2"/>
            <w:tcBorders>
              <w:top w:val="single" w:sz="4" w:space="0" w:color="000000"/>
              <w:left w:val="single" w:sz="4" w:space="0" w:color="000000"/>
              <w:bottom w:val="single" w:sz="4" w:space="0" w:color="000000"/>
              <w:right w:val="single" w:sz="4" w:space="0" w:color="000000"/>
            </w:tcBorders>
          </w:tcPr>
          <w:p w14:paraId="2174F593" w14:textId="41B8D20A" w:rsidR="00C61AA7" w:rsidRPr="00584AE2" w:rsidRDefault="00C61AA7" w:rsidP="00C61AA7">
            <w:pPr>
              <w:pStyle w:val="TableParagraph"/>
              <w:spacing w:before="60" w:after="60" w:line="256" w:lineRule="auto"/>
              <w:ind w:left="57"/>
              <w:rPr>
                <w:sz w:val="20"/>
                <w:szCs w:val="20"/>
                <w:highlight w:val="yellow"/>
              </w:rPr>
            </w:pPr>
            <w:r>
              <w:rPr>
                <w:sz w:val="20"/>
                <w:szCs w:val="20"/>
              </w:rPr>
              <w:t>prof. Ing., Ph.D.</w:t>
            </w:r>
          </w:p>
        </w:tc>
        <w:tc>
          <w:tcPr>
            <w:tcW w:w="1697" w:type="dxa"/>
            <w:gridSpan w:val="3"/>
            <w:tcBorders>
              <w:top w:val="single" w:sz="4" w:space="0" w:color="000000"/>
              <w:left w:val="single" w:sz="4" w:space="0" w:color="000000"/>
              <w:bottom w:val="single" w:sz="4" w:space="0" w:color="000000"/>
              <w:right w:val="single" w:sz="4" w:space="0" w:color="000000"/>
            </w:tcBorders>
          </w:tcPr>
          <w:p w14:paraId="1EFDC180" w14:textId="303EB3F0" w:rsidR="00C61AA7" w:rsidRPr="00C05FB7" w:rsidRDefault="00C61AA7" w:rsidP="00C61AA7">
            <w:pPr>
              <w:pStyle w:val="TableParagraph"/>
              <w:spacing w:before="60" w:after="60" w:line="256" w:lineRule="auto"/>
              <w:ind w:left="57"/>
              <w:rPr>
                <w:sz w:val="20"/>
                <w:szCs w:val="20"/>
              </w:rPr>
            </w:pPr>
            <w:r w:rsidRPr="00C05FB7">
              <w:rPr>
                <w:sz w:val="20"/>
                <w:szCs w:val="20"/>
              </w:rPr>
              <w:t>pp. / 40 / N</w:t>
            </w:r>
          </w:p>
        </w:tc>
        <w:tc>
          <w:tcPr>
            <w:tcW w:w="1691" w:type="dxa"/>
            <w:gridSpan w:val="2"/>
            <w:tcBorders>
              <w:top w:val="single" w:sz="4" w:space="0" w:color="000000"/>
              <w:left w:val="single" w:sz="4" w:space="0" w:color="000000"/>
              <w:bottom w:val="single" w:sz="4" w:space="0" w:color="000000"/>
              <w:right w:val="single" w:sz="4" w:space="0" w:color="000000"/>
            </w:tcBorders>
          </w:tcPr>
          <w:p w14:paraId="07F50EB7" w14:textId="509E13E3" w:rsidR="00C61AA7" w:rsidRPr="00C05FB7" w:rsidRDefault="00C61AA7" w:rsidP="00C61AA7">
            <w:pPr>
              <w:pStyle w:val="TableParagraph"/>
              <w:spacing w:before="60" w:after="60" w:line="256" w:lineRule="auto"/>
              <w:ind w:left="57"/>
              <w:rPr>
                <w:sz w:val="20"/>
                <w:szCs w:val="20"/>
              </w:rPr>
            </w:pPr>
            <w:r w:rsidRPr="00C05FB7">
              <w:rPr>
                <w:sz w:val="20"/>
                <w:szCs w:val="20"/>
              </w:rPr>
              <w:t>pp. / 40 / N</w:t>
            </w:r>
          </w:p>
        </w:tc>
        <w:tc>
          <w:tcPr>
            <w:tcW w:w="1463" w:type="dxa"/>
            <w:gridSpan w:val="2"/>
            <w:tcBorders>
              <w:top w:val="single" w:sz="4" w:space="0" w:color="000000"/>
              <w:left w:val="single" w:sz="4" w:space="0" w:color="000000"/>
              <w:bottom w:val="single" w:sz="4" w:space="0" w:color="000000"/>
              <w:right w:val="single" w:sz="4" w:space="0" w:color="000000"/>
            </w:tcBorders>
          </w:tcPr>
          <w:p w14:paraId="5F423355" w14:textId="0777EBC6" w:rsidR="00C61AA7" w:rsidRPr="00584AE2" w:rsidRDefault="00C61AA7" w:rsidP="00C61AA7">
            <w:pPr>
              <w:pStyle w:val="TableParagraph"/>
              <w:spacing w:before="60" w:after="60" w:line="256" w:lineRule="auto"/>
              <w:ind w:left="57"/>
              <w:rPr>
                <w:sz w:val="20"/>
                <w:szCs w:val="20"/>
                <w:highlight w:val="yellow"/>
              </w:rPr>
            </w:pPr>
            <w:r w:rsidRPr="00FC13AE">
              <w:rPr>
                <w:sz w:val="20"/>
                <w:szCs w:val="20"/>
              </w:rPr>
              <w:t>PZ</w:t>
            </w:r>
          </w:p>
        </w:tc>
        <w:tc>
          <w:tcPr>
            <w:tcW w:w="980" w:type="dxa"/>
            <w:gridSpan w:val="3"/>
            <w:tcBorders>
              <w:top w:val="single" w:sz="4" w:space="0" w:color="000000"/>
              <w:left w:val="single" w:sz="4" w:space="0" w:color="000000"/>
              <w:bottom w:val="single" w:sz="4" w:space="0" w:color="000000"/>
              <w:right w:val="single" w:sz="4" w:space="0" w:color="000000"/>
            </w:tcBorders>
          </w:tcPr>
          <w:p w14:paraId="09B82E35" w14:textId="2B70EE21" w:rsidR="00C61AA7" w:rsidRPr="00584AE2" w:rsidRDefault="00C61AA7" w:rsidP="00C61AA7">
            <w:pPr>
              <w:pStyle w:val="TableParagraph"/>
              <w:spacing w:before="60" w:after="60" w:line="256" w:lineRule="auto"/>
              <w:ind w:left="57"/>
              <w:rPr>
                <w:sz w:val="20"/>
                <w:szCs w:val="20"/>
                <w:highlight w:val="yellow"/>
              </w:rPr>
            </w:pPr>
            <w:r>
              <w:rPr>
                <w:sz w:val="20"/>
                <w:szCs w:val="20"/>
              </w:rPr>
              <w:t>---</w:t>
            </w:r>
          </w:p>
        </w:tc>
      </w:tr>
      <w:tr w:rsidR="00C61AA7" w14:paraId="4EEA43EB" w14:textId="77777777" w:rsidTr="00FA4F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272" w:type="dxa"/>
            <w:gridSpan w:val="2"/>
            <w:tcBorders>
              <w:top w:val="single" w:sz="4" w:space="0" w:color="000000"/>
              <w:left w:val="single" w:sz="4" w:space="0" w:color="000000"/>
              <w:bottom w:val="single" w:sz="4" w:space="0" w:color="000000"/>
              <w:right w:val="single" w:sz="4" w:space="0" w:color="000000"/>
            </w:tcBorders>
          </w:tcPr>
          <w:p w14:paraId="3025DD94" w14:textId="704DF23A" w:rsidR="00C61AA7" w:rsidRPr="00863A87" w:rsidRDefault="00031A7B" w:rsidP="00C61AA7">
            <w:pPr>
              <w:widowControl w:val="0"/>
              <w:autoSpaceDE w:val="0"/>
              <w:autoSpaceDN w:val="0"/>
              <w:spacing w:before="60" w:after="60" w:line="256" w:lineRule="auto"/>
              <w:ind w:left="57"/>
            </w:pPr>
            <w:hyperlink w:anchor="Novák" w:history="1">
              <w:r w:rsidR="00C61AA7" w:rsidRPr="00863A87">
                <w:rPr>
                  <w:rStyle w:val="Hypertextovodkaz"/>
                </w:rPr>
                <w:t>Novák</w:t>
              </w:r>
            </w:hyperlink>
          </w:p>
        </w:tc>
        <w:tc>
          <w:tcPr>
            <w:tcW w:w="1127" w:type="dxa"/>
            <w:tcBorders>
              <w:top w:val="single" w:sz="4" w:space="0" w:color="000000"/>
              <w:left w:val="single" w:sz="4" w:space="0" w:color="000000"/>
              <w:bottom w:val="single" w:sz="4" w:space="0" w:color="000000"/>
              <w:right w:val="single" w:sz="4" w:space="0" w:color="000000"/>
            </w:tcBorders>
            <w:vAlign w:val="center"/>
          </w:tcPr>
          <w:p w14:paraId="37B256C0" w14:textId="15CE0A89" w:rsidR="00C61AA7" w:rsidRPr="00863A87" w:rsidRDefault="00C61AA7" w:rsidP="00C61AA7">
            <w:pPr>
              <w:pStyle w:val="TableParagraph"/>
              <w:spacing w:before="60" w:after="60" w:line="256" w:lineRule="auto"/>
              <w:ind w:left="0" w:firstLine="57"/>
              <w:rPr>
                <w:sz w:val="20"/>
                <w:szCs w:val="20"/>
              </w:rPr>
            </w:pPr>
            <w:r w:rsidRPr="00863A87">
              <w:rPr>
                <w:sz w:val="20"/>
                <w:szCs w:val="20"/>
              </w:rPr>
              <w:t>Petr</w:t>
            </w:r>
          </w:p>
        </w:tc>
        <w:tc>
          <w:tcPr>
            <w:tcW w:w="1977" w:type="dxa"/>
            <w:gridSpan w:val="2"/>
            <w:tcBorders>
              <w:top w:val="single" w:sz="4" w:space="0" w:color="000000"/>
              <w:left w:val="single" w:sz="4" w:space="0" w:color="000000"/>
              <w:bottom w:val="single" w:sz="4" w:space="0" w:color="000000"/>
              <w:right w:val="single" w:sz="4" w:space="0" w:color="000000"/>
            </w:tcBorders>
          </w:tcPr>
          <w:p w14:paraId="4FB6D160" w14:textId="3549A48D" w:rsidR="00C61AA7" w:rsidRPr="00863A87" w:rsidRDefault="00C61AA7" w:rsidP="00C61AA7">
            <w:pPr>
              <w:pStyle w:val="TableParagraph"/>
              <w:spacing w:before="60" w:after="60" w:line="256" w:lineRule="auto"/>
              <w:ind w:left="57"/>
              <w:rPr>
                <w:sz w:val="20"/>
                <w:szCs w:val="20"/>
              </w:rPr>
            </w:pPr>
            <w:r w:rsidRPr="00863A87">
              <w:rPr>
                <w:sz w:val="20"/>
                <w:szCs w:val="20"/>
              </w:rPr>
              <w:t>doc. Ing., Ph.D.</w:t>
            </w:r>
          </w:p>
        </w:tc>
        <w:tc>
          <w:tcPr>
            <w:tcW w:w="1697" w:type="dxa"/>
            <w:gridSpan w:val="3"/>
            <w:tcBorders>
              <w:top w:val="single" w:sz="4" w:space="0" w:color="000000"/>
              <w:left w:val="single" w:sz="4" w:space="0" w:color="000000"/>
              <w:bottom w:val="single" w:sz="4" w:space="0" w:color="000000"/>
              <w:right w:val="single" w:sz="4" w:space="0" w:color="000000"/>
            </w:tcBorders>
          </w:tcPr>
          <w:p w14:paraId="338B309C" w14:textId="011C950C" w:rsidR="00C61AA7" w:rsidRPr="00863A87" w:rsidRDefault="00C61AA7" w:rsidP="00C61AA7">
            <w:pPr>
              <w:pStyle w:val="TableParagraph"/>
              <w:spacing w:before="60" w:after="60" w:line="256" w:lineRule="auto"/>
              <w:ind w:left="57"/>
              <w:rPr>
                <w:sz w:val="20"/>
                <w:szCs w:val="20"/>
              </w:rPr>
            </w:pPr>
            <w:r w:rsidRPr="00863A87">
              <w:rPr>
                <w:sz w:val="20"/>
                <w:szCs w:val="20"/>
              </w:rPr>
              <w:t>pp. / 40 / N</w:t>
            </w:r>
          </w:p>
        </w:tc>
        <w:tc>
          <w:tcPr>
            <w:tcW w:w="1691" w:type="dxa"/>
            <w:gridSpan w:val="2"/>
            <w:tcBorders>
              <w:top w:val="single" w:sz="4" w:space="0" w:color="000000"/>
              <w:left w:val="single" w:sz="4" w:space="0" w:color="000000"/>
              <w:bottom w:val="single" w:sz="4" w:space="0" w:color="000000"/>
              <w:right w:val="single" w:sz="4" w:space="0" w:color="000000"/>
            </w:tcBorders>
          </w:tcPr>
          <w:p w14:paraId="7DD49740" w14:textId="408E985E" w:rsidR="00C61AA7" w:rsidRPr="00863A87" w:rsidRDefault="00C61AA7" w:rsidP="00C61AA7">
            <w:pPr>
              <w:pStyle w:val="TableParagraph"/>
              <w:spacing w:before="60" w:after="60" w:line="256" w:lineRule="auto"/>
              <w:ind w:left="57"/>
              <w:rPr>
                <w:sz w:val="20"/>
                <w:szCs w:val="20"/>
              </w:rPr>
            </w:pPr>
            <w:r w:rsidRPr="00863A87">
              <w:rPr>
                <w:sz w:val="20"/>
                <w:szCs w:val="20"/>
              </w:rPr>
              <w:t>---</w:t>
            </w:r>
          </w:p>
        </w:tc>
        <w:tc>
          <w:tcPr>
            <w:tcW w:w="1463" w:type="dxa"/>
            <w:gridSpan w:val="2"/>
            <w:tcBorders>
              <w:top w:val="single" w:sz="4" w:space="0" w:color="000000"/>
              <w:left w:val="single" w:sz="4" w:space="0" w:color="000000"/>
              <w:bottom w:val="single" w:sz="4" w:space="0" w:color="000000"/>
              <w:right w:val="single" w:sz="4" w:space="0" w:color="000000"/>
            </w:tcBorders>
          </w:tcPr>
          <w:p w14:paraId="5FBB767F" w14:textId="1B4D04C2" w:rsidR="00C61AA7" w:rsidRPr="00863A87" w:rsidRDefault="00C61AA7" w:rsidP="00C61AA7">
            <w:pPr>
              <w:pStyle w:val="TableParagraph"/>
              <w:spacing w:before="60" w:after="60" w:line="256" w:lineRule="auto"/>
              <w:ind w:left="57"/>
              <w:rPr>
                <w:sz w:val="20"/>
                <w:szCs w:val="20"/>
              </w:rPr>
            </w:pPr>
            <w:r w:rsidRPr="00863A87">
              <w:rPr>
                <w:sz w:val="20"/>
                <w:szCs w:val="20"/>
              </w:rPr>
              <w:t>---</w:t>
            </w:r>
          </w:p>
        </w:tc>
        <w:tc>
          <w:tcPr>
            <w:tcW w:w="980" w:type="dxa"/>
            <w:gridSpan w:val="3"/>
            <w:tcBorders>
              <w:top w:val="single" w:sz="4" w:space="0" w:color="000000"/>
              <w:left w:val="single" w:sz="4" w:space="0" w:color="000000"/>
              <w:bottom w:val="single" w:sz="4" w:space="0" w:color="000000"/>
              <w:right w:val="single" w:sz="4" w:space="0" w:color="000000"/>
            </w:tcBorders>
          </w:tcPr>
          <w:p w14:paraId="35BDD6E8" w14:textId="74BC51DB" w:rsidR="00C61AA7" w:rsidRPr="00863A87" w:rsidRDefault="00C61AA7" w:rsidP="00C61AA7">
            <w:pPr>
              <w:pStyle w:val="TableParagraph"/>
              <w:spacing w:before="60" w:after="60" w:line="256" w:lineRule="auto"/>
              <w:ind w:left="57"/>
              <w:rPr>
                <w:sz w:val="20"/>
                <w:szCs w:val="20"/>
              </w:rPr>
            </w:pPr>
            <w:r w:rsidRPr="00863A87">
              <w:rPr>
                <w:sz w:val="20"/>
                <w:szCs w:val="20"/>
              </w:rPr>
              <w:t>---</w:t>
            </w:r>
          </w:p>
        </w:tc>
      </w:tr>
      <w:tr w:rsidR="00C61AA7" w14:paraId="2A33C8B3" w14:textId="77777777" w:rsidTr="00FA4F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272" w:type="dxa"/>
            <w:gridSpan w:val="2"/>
            <w:tcBorders>
              <w:top w:val="single" w:sz="4" w:space="0" w:color="000000"/>
              <w:left w:val="single" w:sz="4" w:space="0" w:color="000000"/>
              <w:bottom w:val="single" w:sz="4" w:space="0" w:color="000000"/>
              <w:right w:val="single" w:sz="4" w:space="0" w:color="000000"/>
            </w:tcBorders>
            <w:hideMark/>
          </w:tcPr>
          <w:p w14:paraId="6DD1D076" w14:textId="3C1A91DE" w:rsidR="00C61AA7" w:rsidRPr="00863A87" w:rsidRDefault="00031A7B" w:rsidP="00C61AA7">
            <w:pPr>
              <w:widowControl w:val="0"/>
              <w:autoSpaceDE w:val="0"/>
              <w:autoSpaceDN w:val="0"/>
              <w:spacing w:before="60" w:after="60" w:line="256" w:lineRule="auto"/>
              <w:ind w:left="57"/>
              <w:rPr>
                <w:bCs/>
                <w:lang w:eastAsia="en-US"/>
              </w:rPr>
            </w:pPr>
            <w:hyperlink w:anchor="Orsavová" w:history="1">
              <w:r w:rsidR="00C61AA7" w:rsidRPr="00863A87">
                <w:rPr>
                  <w:rStyle w:val="Hypertextovodkaz"/>
                  <w:bCs/>
                  <w:lang w:eastAsia="en-US"/>
                </w:rPr>
                <w:t>Orsavová</w:t>
              </w:r>
            </w:hyperlink>
          </w:p>
        </w:tc>
        <w:tc>
          <w:tcPr>
            <w:tcW w:w="1127" w:type="dxa"/>
            <w:tcBorders>
              <w:top w:val="single" w:sz="4" w:space="0" w:color="000000"/>
              <w:left w:val="single" w:sz="4" w:space="0" w:color="000000"/>
              <w:bottom w:val="single" w:sz="4" w:space="0" w:color="000000"/>
              <w:right w:val="single" w:sz="4" w:space="0" w:color="000000"/>
            </w:tcBorders>
            <w:vAlign w:val="center"/>
          </w:tcPr>
          <w:p w14:paraId="25373CFA" w14:textId="54575463" w:rsidR="00C61AA7" w:rsidRPr="00863A87" w:rsidRDefault="00C61AA7" w:rsidP="00C61AA7">
            <w:pPr>
              <w:pStyle w:val="TableParagraph"/>
              <w:spacing w:before="60" w:after="60" w:line="256" w:lineRule="auto"/>
              <w:ind w:left="0" w:firstLine="57"/>
              <w:rPr>
                <w:sz w:val="20"/>
                <w:szCs w:val="20"/>
              </w:rPr>
            </w:pPr>
            <w:r w:rsidRPr="00863A87">
              <w:rPr>
                <w:sz w:val="20"/>
                <w:szCs w:val="20"/>
              </w:rPr>
              <w:t>Jana</w:t>
            </w:r>
          </w:p>
        </w:tc>
        <w:tc>
          <w:tcPr>
            <w:tcW w:w="1977" w:type="dxa"/>
            <w:gridSpan w:val="2"/>
            <w:tcBorders>
              <w:top w:val="single" w:sz="4" w:space="0" w:color="000000"/>
              <w:left w:val="single" w:sz="4" w:space="0" w:color="000000"/>
              <w:bottom w:val="single" w:sz="4" w:space="0" w:color="000000"/>
              <w:right w:val="single" w:sz="4" w:space="0" w:color="000000"/>
            </w:tcBorders>
            <w:hideMark/>
          </w:tcPr>
          <w:p w14:paraId="532B01D6" w14:textId="77777777" w:rsidR="00C61AA7" w:rsidRPr="00863A87" w:rsidRDefault="00C61AA7" w:rsidP="00C61AA7">
            <w:pPr>
              <w:pStyle w:val="TableParagraph"/>
              <w:spacing w:before="60" w:after="60" w:line="256" w:lineRule="auto"/>
              <w:ind w:left="57"/>
              <w:rPr>
                <w:sz w:val="20"/>
                <w:szCs w:val="20"/>
              </w:rPr>
            </w:pPr>
            <w:r w:rsidRPr="00863A87">
              <w:rPr>
                <w:sz w:val="20"/>
                <w:szCs w:val="20"/>
              </w:rPr>
              <w:t>Mgr., Ph.D.</w:t>
            </w:r>
          </w:p>
        </w:tc>
        <w:tc>
          <w:tcPr>
            <w:tcW w:w="1697" w:type="dxa"/>
            <w:gridSpan w:val="3"/>
            <w:tcBorders>
              <w:top w:val="single" w:sz="4" w:space="0" w:color="000000"/>
              <w:left w:val="single" w:sz="4" w:space="0" w:color="000000"/>
              <w:bottom w:val="single" w:sz="4" w:space="0" w:color="000000"/>
              <w:right w:val="single" w:sz="4" w:space="0" w:color="000000"/>
            </w:tcBorders>
            <w:hideMark/>
          </w:tcPr>
          <w:p w14:paraId="33F23F5E" w14:textId="77777777" w:rsidR="00C61AA7" w:rsidRPr="00863A87" w:rsidRDefault="00C61AA7" w:rsidP="00C61AA7">
            <w:pPr>
              <w:pStyle w:val="TableParagraph"/>
              <w:spacing w:before="60" w:after="60" w:line="256" w:lineRule="auto"/>
              <w:ind w:left="57"/>
              <w:rPr>
                <w:sz w:val="20"/>
                <w:szCs w:val="20"/>
              </w:rPr>
            </w:pPr>
            <w:r w:rsidRPr="00863A87">
              <w:rPr>
                <w:sz w:val="20"/>
                <w:szCs w:val="20"/>
              </w:rPr>
              <w:t>pp. / 40 / N</w:t>
            </w:r>
          </w:p>
        </w:tc>
        <w:tc>
          <w:tcPr>
            <w:tcW w:w="1691" w:type="dxa"/>
            <w:gridSpan w:val="2"/>
            <w:tcBorders>
              <w:top w:val="single" w:sz="4" w:space="0" w:color="000000"/>
              <w:left w:val="single" w:sz="4" w:space="0" w:color="000000"/>
              <w:bottom w:val="single" w:sz="4" w:space="0" w:color="000000"/>
              <w:right w:val="single" w:sz="4" w:space="0" w:color="000000"/>
            </w:tcBorders>
            <w:hideMark/>
          </w:tcPr>
          <w:p w14:paraId="6F75BDB5" w14:textId="77777777" w:rsidR="00C61AA7" w:rsidRPr="00863A87" w:rsidRDefault="00C61AA7" w:rsidP="00C61AA7">
            <w:pPr>
              <w:pStyle w:val="TableParagraph"/>
              <w:spacing w:before="60" w:after="60" w:line="256" w:lineRule="auto"/>
              <w:ind w:left="57"/>
              <w:rPr>
                <w:sz w:val="20"/>
                <w:szCs w:val="20"/>
              </w:rPr>
            </w:pPr>
            <w:r w:rsidRPr="00863A87">
              <w:rPr>
                <w:sz w:val="20"/>
                <w:szCs w:val="20"/>
              </w:rPr>
              <w:t>---</w:t>
            </w:r>
          </w:p>
        </w:tc>
        <w:tc>
          <w:tcPr>
            <w:tcW w:w="1463" w:type="dxa"/>
            <w:gridSpan w:val="2"/>
            <w:tcBorders>
              <w:top w:val="single" w:sz="4" w:space="0" w:color="000000"/>
              <w:left w:val="single" w:sz="4" w:space="0" w:color="000000"/>
              <w:bottom w:val="single" w:sz="4" w:space="0" w:color="000000"/>
              <w:right w:val="single" w:sz="4" w:space="0" w:color="000000"/>
            </w:tcBorders>
          </w:tcPr>
          <w:p w14:paraId="12FBAA50" w14:textId="6F3A0B80" w:rsidR="00C61AA7" w:rsidRPr="00863A87" w:rsidRDefault="00C61AA7" w:rsidP="00C61AA7">
            <w:pPr>
              <w:pStyle w:val="TableParagraph"/>
              <w:spacing w:before="60" w:after="60" w:line="256" w:lineRule="auto"/>
              <w:ind w:left="57"/>
              <w:rPr>
                <w:sz w:val="20"/>
                <w:szCs w:val="20"/>
              </w:rPr>
            </w:pPr>
            <w:r w:rsidRPr="00863A87">
              <w:rPr>
                <w:sz w:val="20"/>
                <w:szCs w:val="20"/>
              </w:rPr>
              <w:t>---</w:t>
            </w:r>
          </w:p>
        </w:tc>
        <w:tc>
          <w:tcPr>
            <w:tcW w:w="980" w:type="dxa"/>
            <w:gridSpan w:val="3"/>
            <w:tcBorders>
              <w:top w:val="single" w:sz="4" w:space="0" w:color="000000"/>
              <w:left w:val="single" w:sz="4" w:space="0" w:color="000000"/>
              <w:bottom w:val="single" w:sz="4" w:space="0" w:color="000000"/>
              <w:right w:val="single" w:sz="4" w:space="0" w:color="000000"/>
            </w:tcBorders>
            <w:hideMark/>
          </w:tcPr>
          <w:p w14:paraId="5BC185B8" w14:textId="77777777" w:rsidR="00C61AA7" w:rsidRPr="00863A87" w:rsidRDefault="00C61AA7" w:rsidP="00C61AA7">
            <w:pPr>
              <w:pStyle w:val="TableParagraph"/>
              <w:spacing w:before="60" w:after="60" w:line="256" w:lineRule="auto"/>
              <w:ind w:left="57"/>
              <w:rPr>
                <w:sz w:val="20"/>
                <w:szCs w:val="20"/>
              </w:rPr>
            </w:pPr>
            <w:r w:rsidRPr="00863A87">
              <w:rPr>
                <w:sz w:val="20"/>
                <w:szCs w:val="20"/>
              </w:rPr>
              <w:t>---</w:t>
            </w:r>
          </w:p>
        </w:tc>
      </w:tr>
      <w:tr w:rsidR="00C61AA7" w14:paraId="47708322" w14:textId="77777777" w:rsidTr="00FA4F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272" w:type="dxa"/>
            <w:gridSpan w:val="2"/>
            <w:tcBorders>
              <w:top w:val="single" w:sz="4" w:space="0" w:color="000000"/>
              <w:left w:val="single" w:sz="4" w:space="0" w:color="000000"/>
              <w:bottom w:val="single" w:sz="4" w:space="0" w:color="000000"/>
              <w:right w:val="single" w:sz="4" w:space="0" w:color="000000"/>
            </w:tcBorders>
            <w:hideMark/>
          </w:tcPr>
          <w:p w14:paraId="1FA7413D" w14:textId="010A305E" w:rsidR="00C61AA7" w:rsidRPr="005B3674" w:rsidRDefault="00031A7B" w:rsidP="00C61AA7">
            <w:pPr>
              <w:widowControl w:val="0"/>
              <w:autoSpaceDE w:val="0"/>
              <w:autoSpaceDN w:val="0"/>
              <w:spacing w:before="60" w:after="60" w:line="256" w:lineRule="auto"/>
              <w:ind w:left="57"/>
              <w:rPr>
                <w:bCs/>
                <w:lang w:eastAsia="en-US"/>
              </w:rPr>
            </w:pPr>
            <w:hyperlink w:anchor="Pachlová" w:history="1">
              <w:r w:rsidR="00C61AA7" w:rsidRPr="005B3674">
                <w:rPr>
                  <w:rStyle w:val="Hypertextovodkaz"/>
                  <w:bCs/>
                  <w:lang w:eastAsia="en-US"/>
                </w:rPr>
                <w:t>Pachlová</w:t>
              </w:r>
            </w:hyperlink>
          </w:p>
        </w:tc>
        <w:tc>
          <w:tcPr>
            <w:tcW w:w="1127" w:type="dxa"/>
            <w:tcBorders>
              <w:top w:val="single" w:sz="4" w:space="0" w:color="000000"/>
              <w:left w:val="single" w:sz="4" w:space="0" w:color="000000"/>
              <w:bottom w:val="single" w:sz="4" w:space="0" w:color="000000"/>
              <w:right w:val="single" w:sz="4" w:space="0" w:color="000000"/>
            </w:tcBorders>
            <w:vAlign w:val="center"/>
          </w:tcPr>
          <w:p w14:paraId="6E7E7C33" w14:textId="2F58B781" w:rsidR="00C61AA7" w:rsidRPr="005B3674" w:rsidRDefault="00C61AA7" w:rsidP="00C61AA7">
            <w:pPr>
              <w:pStyle w:val="TableParagraph"/>
              <w:spacing w:before="60" w:after="60" w:line="256" w:lineRule="auto"/>
              <w:ind w:left="0" w:firstLine="57"/>
              <w:rPr>
                <w:sz w:val="20"/>
                <w:szCs w:val="20"/>
              </w:rPr>
            </w:pPr>
            <w:r w:rsidRPr="005B3674">
              <w:rPr>
                <w:sz w:val="20"/>
                <w:szCs w:val="20"/>
              </w:rPr>
              <w:t>Vendula</w:t>
            </w:r>
          </w:p>
        </w:tc>
        <w:tc>
          <w:tcPr>
            <w:tcW w:w="1977" w:type="dxa"/>
            <w:gridSpan w:val="2"/>
            <w:tcBorders>
              <w:top w:val="single" w:sz="4" w:space="0" w:color="000000"/>
              <w:left w:val="single" w:sz="4" w:space="0" w:color="000000"/>
              <w:bottom w:val="single" w:sz="4" w:space="0" w:color="000000"/>
              <w:right w:val="single" w:sz="4" w:space="0" w:color="000000"/>
            </w:tcBorders>
            <w:hideMark/>
          </w:tcPr>
          <w:p w14:paraId="056FB5D4" w14:textId="77777777" w:rsidR="00C61AA7" w:rsidRPr="005B3674" w:rsidRDefault="00C61AA7" w:rsidP="00C61AA7">
            <w:pPr>
              <w:pStyle w:val="TableParagraph"/>
              <w:spacing w:before="60" w:after="60" w:line="256" w:lineRule="auto"/>
              <w:ind w:left="57"/>
              <w:rPr>
                <w:sz w:val="20"/>
                <w:szCs w:val="20"/>
              </w:rPr>
            </w:pPr>
            <w:r w:rsidRPr="005B3674">
              <w:rPr>
                <w:sz w:val="20"/>
                <w:szCs w:val="20"/>
              </w:rPr>
              <w:t>doc. Ing., Ph.D.</w:t>
            </w:r>
          </w:p>
        </w:tc>
        <w:tc>
          <w:tcPr>
            <w:tcW w:w="1697" w:type="dxa"/>
            <w:gridSpan w:val="3"/>
            <w:tcBorders>
              <w:top w:val="single" w:sz="4" w:space="0" w:color="000000"/>
              <w:left w:val="single" w:sz="4" w:space="0" w:color="000000"/>
              <w:bottom w:val="single" w:sz="4" w:space="0" w:color="000000"/>
              <w:right w:val="single" w:sz="4" w:space="0" w:color="000000"/>
            </w:tcBorders>
            <w:hideMark/>
          </w:tcPr>
          <w:p w14:paraId="299F3EE3" w14:textId="77777777" w:rsidR="00C61AA7" w:rsidRPr="005B3674" w:rsidRDefault="00C61AA7" w:rsidP="00C61AA7">
            <w:pPr>
              <w:pStyle w:val="TableParagraph"/>
              <w:spacing w:before="60" w:after="60" w:line="256" w:lineRule="auto"/>
              <w:ind w:left="57"/>
              <w:rPr>
                <w:sz w:val="20"/>
                <w:szCs w:val="20"/>
              </w:rPr>
            </w:pPr>
            <w:r w:rsidRPr="005B3674">
              <w:rPr>
                <w:sz w:val="20"/>
                <w:szCs w:val="20"/>
              </w:rPr>
              <w:t>pp. / 40 / N</w:t>
            </w:r>
          </w:p>
        </w:tc>
        <w:tc>
          <w:tcPr>
            <w:tcW w:w="1691" w:type="dxa"/>
            <w:gridSpan w:val="2"/>
            <w:tcBorders>
              <w:top w:val="single" w:sz="4" w:space="0" w:color="000000"/>
              <w:left w:val="single" w:sz="4" w:space="0" w:color="000000"/>
              <w:bottom w:val="single" w:sz="4" w:space="0" w:color="000000"/>
              <w:right w:val="single" w:sz="4" w:space="0" w:color="000000"/>
            </w:tcBorders>
            <w:hideMark/>
          </w:tcPr>
          <w:p w14:paraId="5D3C5F22" w14:textId="77777777" w:rsidR="00C61AA7" w:rsidRPr="005B3674" w:rsidRDefault="00C61AA7" w:rsidP="00C61AA7">
            <w:pPr>
              <w:pStyle w:val="TableParagraph"/>
              <w:spacing w:before="60" w:after="60" w:line="256" w:lineRule="auto"/>
              <w:ind w:left="57"/>
              <w:rPr>
                <w:sz w:val="20"/>
                <w:szCs w:val="20"/>
              </w:rPr>
            </w:pPr>
            <w:r w:rsidRPr="005B3674">
              <w:rPr>
                <w:sz w:val="20"/>
                <w:szCs w:val="20"/>
              </w:rPr>
              <w:t>pp. / 40 / N</w:t>
            </w:r>
          </w:p>
        </w:tc>
        <w:tc>
          <w:tcPr>
            <w:tcW w:w="1463" w:type="dxa"/>
            <w:gridSpan w:val="2"/>
            <w:tcBorders>
              <w:top w:val="single" w:sz="4" w:space="0" w:color="000000"/>
              <w:left w:val="single" w:sz="4" w:space="0" w:color="000000"/>
              <w:bottom w:val="single" w:sz="4" w:space="0" w:color="000000"/>
              <w:right w:val="single" w:sz="4" w:space="0" w:color="000000"/>
            </w:tcBorders>
          </w:tcPr>
          <w:p w14:paraId="701A7EEE" w14:textId="4EEE9E1A" w:rsidR="00C61AA7" w:rsidRPr="005B3674" w:rsidRDefault="00C61AA7" w:rsidP="00C61AA7">
            <w:pPr>
              <w:pStyle w:val="TableParagraph"/>
              <w:spacing w:before="60" w:after="60" w:line="256" w:lineRule="auto"/>
              <w:ind w:left="57"/>
              <w:rPr>
                <w:sz w:val="20"/>
                <w:szCs w:val="20"/>
              </w:rPr>
            </w:pPr>
            <w:r w:rsidRPr="005B3674">
              <w:rPr>
                <w:sz w:val="20"/>
                <w:szCs w:val="20"/>
              </w:rPr>
              <w:t>PZ</w:t>
            </w:r>
          </w:p>
        </w:tc>
        <w:tc>
          <w:tcPr>
            <w:tcW w:w="980" w:type="dxa"/>
            <w:gridSpan w:val="3"/>
            <w:tcBorders>
              <w:top w:val="single" w:sz="4" w:space="0" w:color="000000"/>
              <w:left w:val="single" w:sz="4" w:space="0" w:color="000000"/>
              <w:bottom w:val="single" w:sz="4" w:space="0" w:color="000000"/>
              <w:right w:val="single" w:sz="4" w:space="0" w:color="000000"/>
            </w:tcBorders>
            <w:hideMark/>
          </w:tcPr>
          <w:p w14:paraId="438459A9" w14:textId="77777777" w:rsidR="00C61AA7" w:rsidRPr="005B3674" w:rsidRDefault="00C61AA7" w:rsidP="00C61AA7">
            <w:pPr>
              <w:pStyle w:val="TableParagraph"/>
              <w:spacing w:before="60" w:after="60" w:line="256" w:lineRule="auto"/>
              <w:ind w:left="57"/>
              <w:rPr>
                <w:sz w:val="20"/>
                <w:szCs w:val="20"/>
              </w:rPr>
            </w:pPr>
            <w:r w:rsidRPr="005B3674">
              <w:rPr>
                <w:sz w:val="20"/>
                <w:szCs w:val="20"/>
              </w:rPr>
              <w:t>---</w:t>
            </w:r>
          </w:p>
        </w:tc>
      </w:tr>
      <w:tr w:rsidR="00C61AA7" w14:paraId="7C3261EF" w14:textId="77777777" w:rsidTr="00FA4F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272" w:type="dxa"/>
            <w:gridSpan w:val="2"/>
            <w:tcBorders>
              <w:top w:val="single" w:sz="4" w:space="0" w:color="000000"/>
              <w:left w:val="single" w:sz="4" w:space="0" w:color="000000"/>
              <w:bottom w:val="single" w:sz="4" w:space="0" w:color="000000"/>
              <w:right w:val="single" w:sz="4" w:space="0" w:color="000000"/>
            </w:tcBorders>
          </w:tcPr>
          <w:p w14:paraId="426387EB" w14:textId="07A2F90B" w:rsidR="00C61AA7" w:rsidRPr="00517212" w:rsidRDefault="00031A7B" w:rsidP="00C61AA7">
            <w:pPr>
              <w:widowControl w:val="0"/>
              <w:autoSpaceDE w:val="0"/>
              <w:autoSpaceDN w:val="0"/>
              <w:spacing w:before="60" w:after="60" w:line="256" w:lineRule="auto"/>
              <w:ind w:left="57"/>
              <w:rPr>
                <w:bCs/>
                <w:lang w:eastAsia="en-US"/>
              </w:rPr>
            </w:pPr>
            <w:hyperlink w:anchor="Pata" w:history="1">
              <w:r w:rsidR="00C61AA7" w:rsidRPr="00517212">
                <w:rPr>
                  <w:rStyle w:val="Hypertextovodkaz"/>
                  <w:bCs/>
                  <w:lang w:eastAsia="en-US"/>
                </w:rPr>
                <w:t>Pata</w:t>
              </w:r>
            </w:hyperlink>
          </w:p>
        </w:tc>
        <w:tc>
          <w:tcPr>
            <w:tcW w:w="1127" w:type="dxa"/>
            <w:tcBorders>
              <w:top w:val="single" w:sz="4" w:space="0" w:color="000000"/>
              <w:left w:val="single" w:sz="4" w:space="0" w:color="000000"/>
              <w:bottom w:val="single" w:sz="4" w:space="0" w:color="000000"/>
              <w:right w:val="single" w:sz="4" w:space="0" w:color="000000"/>
            </w:tcBorders>
            <w:vAlign w:val="center"/>
          </w:tcPr>
          <w:p w14:paraId="7F6210AB" w14:textId="2432A99B" w:rsidR="00C61AA7" w:rsidRPr="00517212" w:rsidRDefault="00C61AA7" w:rsidP="00C61AA7">
            <w:pPr>
              <w:widowControl w:val="0"/>
              <w:autoSpaceDE w:val="0"/>
              <w:autoSpaceDN w:val="0"/>
              <w:spacing w:before="60" w:after="60" w:line="256" w:lineRule="auto"/>
              <w:ind w:left="57"/>
              <w:rPr>
                <w:lang w:eastAsia="en-US"/>
              </w:rPr>
            </w:pPr>
            <w:r w:rsidRPr="00517212">
              <w:rPr>
                <w:lang w:eastAsia="en-US"/>
              </w:rPr>
              <w:t>Vladimír</w:t>
            </w:r>
          </w:p>
        </w:tc>
        <w:tc>
          <w:tcPr>
            <w:tcW w:w="1977" w:type="dxa"/>
            <w:gridSpan w:val="2"/>
            <w:tcBorders>
              <w:top w:val="single" w:sz="4" w:space="0" w:color="000000"/>
              <w:left w:val="single" w:sz="4" w:space="0" w:color="000000"/>
              <w:bottom w:val="single" w:sz="4" w:space="0" w:color="000000"/>
              <w:right w:val="single" w:sz="4" w:space="0" w:color="000000"/>
            </w:tcBorders>
          </w:tcPr>
          <w:p w14:paraId="70266934" w14:textId="4D9B4A32" w:rsidR="00C61AA7" w:rsidRPr="00517212" w:rsidRDefault="00C61AA7" w:rsidP="00C61AA7">
            <w:pPr>
              <w:pStyle w:val="TableParagraph"/>
              <w:spacing w:before="60" w:after="60" w:line="256" w:lineRule="auto"/>
              <w:ind w:left="57"/>
              <w:rPr>
                <w:sz w:val="20"/>
                <w:szCs w:val="20"/>
              </w:rPr>
            </w:pPr>
            <w:r w:rsidRPr="00517212">
              <w:rPr>
                <w:sz w:val="20"/>
                <w:szCs w:val="20"/>
              </w:rPr>
              <w:t>prof. Dr. Ing.</w:t>
            </w:r>
          </w:p>
        </w:tc>
        <w:tc>
          <w:tcPr>
            <w:tcW w:w="1697" w:type="dxa"/>
            <w:gridSpan w:val="3"/>
            <w:tcBorders>
              <w:top w:val="single" w:sz="4" w:space="0" w:color="000000"/>
              <w:left w:val="single" w:sz="4" w:space="0" w:color="000000"/>
              <w:bottom w:val="single" w:sz="4" w:space="0" w:color="000000"/>
              <w:right w:val="single" w:sz="4" w:space="0" w:color="000000"/>
            </w:tcBorders>
          </w:tcPr>
          <w:p w14:paraId="0C9EDE1D" w14:textId="7089C7FD" w:rsidR="00C61AA7" w:rsidRPr="00517212" w:rsidRDefault="00C61AA7" w:rsidP="00C61AA7">
            <w:pPr>
              <w:pStyle w:val="TableParagraph"/>
              <w:spacing w:before="60" w:after="60" w:line="256" w:lineRule="auto"/>
              <w:ind w:left="57"/>
              <w:rPr>
                <w:sz w:val="20"/>
                <w:szCs w:val="20"/>
              </w:rPr>
            </w:pPr>
            <w:r w:rsidRPr="00517212">
              <w:rPr>
                <w:sz w:val="20"/>
                <w:szCs w:val="20"/>
              </w:rPr>
              <w:t>pp. / 40 / N</w:t>
            </w:r>
          </w:p>
        </w:tc>
        <w:tc>
          <w:tcPr>
            <w:tcW w:w="1691" w:type="dxa"/>
            <w:gridSpan w:val="2"/>
            <w:tcBorders>
              <w:top w:val="single" w:sz="4" w:space="0" w:color="000000"/>
              <w:left w:val="single" w:sz="4" w:space="0" w:color="000000"/>
              <w:bottom w:val="single" w:sz="4" w:space="0" w:color="000000"/>
              <w:right w:val="single" w:sz="4" w:space="0" w:color="000000"/>
            </w:tcBorders>
          </w:tcPr>
          <w:p w14:paraId="45BBB981" w14:textId="5B6DBFFC" w:rsidR="00C61AA7" w:rsidRPr="00517212" w:rsidRDefault="00C61AA7" w:rsidP="00C61AA7">
            <w:pPr>
              <w:pStyle w:val="TableParagraph"/>
              <w:spacing w:before="60" w:after="60" w:line="256" w:lineRule="auto"/>
              <w:ind w:left="57"/>
              <w:rPr>
                <w:sz w:val="20"/>
                <w:szCs w:val="20"/>
              </w:rPr>
            </w:pPr>
            <w:r w:rsidRPr="00517212">
              <w:rPr>
                <w:sz w:val="20"/>
                <w:szCs w:val="20"/>
              </w:rPr>
              <w:t>pp. / 40 / N</w:t>
            </w:r>
          </w:p>
        </w:tc>
        <w:tc>
          <w:tcPr>
            <w:tcW w:w="1463" w:type="dxa"/>
            <w:gridSpan w:val="2"/>
            <w:tcBorders>
              <w:top w:val="single" w:sz="4" w:space="0" w:color="000000"/>
              <w:left w:val="single" w:sz="4" w:space="0" w:color="000000"/>
              <w:bottom w:val="single" w:sz="4" w:space="0" w:color="000000"/>
              <w:right w:val="single" w:sz="4" w:space="0" w:color="000000"/>
            </w:tcBorders>
          </w:tcPr>
          <w:p w14:paraId="4DC861D4" w14:textId="71151390" w:rsidR="00C61AA7" w:rsidRDefault="00C61AA7" w:rsidP="00C61AA7">
            <w:pPr>
              <w:pStyle w:val="TableParagraph"/>
              <w:spacing w:before="60" w:after="60" w:line="256" w:lineRule="auto"/>
              <w:ind w:left="57"/>
              <w:rPr>
                <w:sz w:val="20"/>
                <w:szCs w:val="20"/>
              </w:rPr>
            </w:pPr>
            <w:r>
              <w:rPr>
                <w:sz w:val="20"/>
                <w:szCs w:val="20"/>
              </w:rPr>
              <w:t>---</w:t>
            </w:r>
          </w:p>
        </w:tc>
        <w:tc>
          <w:tcPr>
            <w:tcW w:w="980" w:type="dxa"/>
            <w:gridSpan w:val="3"/>
            <w:tcBorders>
              <w:top w:val="single" w:sz="4" w:space="0" w:color="000000"/>
              <w:left w:val="single" w:sz="4" w:space="0" w:color="000000"/>
              <w:bottom w:val="single" w:sz="4" w:space="0" w:color="000000"/>
              <w:right w:val="single" w:sz="4" w:space="0" w:color="000000"/>
            </w:tcBorders>
          </w:tcPr>
          <w:p w14:paraId="1B5DE54C" w14:textId="3C901189" w:rsidR="00C61AA7" w:rsidRDefault="00C61AA7" w:rsidP="00C61AA7">
            <w:pPr>
              <w:pStyle w:val="TableParagraph"/>
              <w:spacing w:before="60" w:after="60" w:line="256" w:lineRule="auto"/>
              <w:ind w:left="57"/>
              <w:rPr>
                <w:sz w:val="20"/>
                <w:szCs w:val="20"/>
              </w:rPr>
            </w:pPr>
            <w:r>
              <w:rPr>
                <w:sz w:val="20"/>
                <w:szCs w:val="20"/>
              </w:rPr>
              <w:t>---</w:t>
            </w:r>
          </w:p>
        </w:tc>
      </w:tr>
      <w:tr w:rsidR="00C61AA7" w14:paraId="03B56ADF" w14:textId="77777777" w:rsidTr="00FA4F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272" w:type="dxa"/>
            <w:gridSpan w:val="2"/>
            <w:tcBorders>
              <w:top w:val="single" w:sz="4" w:space="0" w:color="000000"/>
              <w:left w:val="single" w:sz="4" w:space="0" w:color="000000"/>
              <w:bottom w:val="single" w:sz="4" w:space="0" w:color="000000"/>
              <w:right w:val="single" w:sz="4" w:space="0" w:color="000000"/>
            </w:tcBorders>
          </w:tcPr>
          <w:p w14:paraId="33E3F90C" w14:textId="0CE792B8" w:rsidR="00C61AA7" w:rsidRDefault="00031A7B" w:rsidP="00C61AA7">
            <w:pPr>
              <w:widowControl w:val="0"/>
              <w:autoSpaceDE w:val="0"/>
              <w:autoSpaceDN w:val="0"/>
              <w:spacing w:before="60" w:after="60" w:line="256" w:lineRule="auto"/>
              <w:ind w:left="57"/>
              <w:rPr>
                <w:lang w:eastAsia="en-US"/>
              </w:rPr>
            </w:pPr>
            <w:hyperlink w:anchor="Pecha" w:history="1">
              <w:r w:rsidR="00C61AA7" w:rsidRPr="002B12AC">
                <w:rPr>
                  <w:rStyle w:val="Hypertextovodkaz"/>
                  <w:lang w:eastAsia="en-US"/>
                </w:rPr>
                <w:t>Pecha</w:t>
              </w:r>
            </w:hyperlink>
          </w:p>
        </w:tc>
        <w:tc>
          <w:tcPr>
            <w:tcW w:w="1127" w:type="dxa"/>
            <w:tcBorders>
              <w:top w:val="single" w:sz="4" w:space="0" w:color="000000"/>
              <w:left w:val="single" w:sz="4" w:space="0" w:color="000000"/>
              <w:bottom w:val="single" w:sz="4" w:space="0" w:color="000000"/>
              <w:right w:val="single" w:sz="4" w:space="0" w:color="000000"/>
            </w:tcBorders>
            <w:vAlign w:val="center"/>
          </w:tcPr>
          <w:p w14:paraId="4BD61880" w14:textId="2972868E" w:rsidR="00C61AA7" w:rsidRDefault="00C61AA7" w:rsidP="00C61AA7">
            <w:pPr>
              <w:widowControl w:val="0"/>
              <w:autoSpaceDE w:val="0"/>
              <w:autoSpaceDN w:val="0"/>
              <w:spacing w:before="60" w:after="60" w:line="256" w:lineRule="auto"/>
              <w:ind w:left="57"/>
              <w:rPr>
                <w:lang w:eastAsia="en-US"/>
              </w:rPr>
            </w:pPr>
            <w:r>
              <w:rPr>
                <w:lang w:eastAsia="en-US"/>
              </w:rPr>
              <w:t>Jiří</w:t>
            </w:r>
          </w:p>
        </w:tc>
        <w:tc>
          <w:tcPr>
            <w:tcW w:w="1977" w:type="dxa"/>
            <w:gridSpan w:val="2"/>
            <w:tcBorders>
              <w:top w:val="single" w:sz="4" w:space="0" w:color="000000"/>
              <w:left w:val="single" w:sz="4" w:space="0" w:color="000000"/>
              <w:bottom w:val="single" w:sz="4" w:space="0" w:color="000000"/>
              <w:right w:val="single" w:sz="4" w:space="0" w:color="000000"/>
            </w:tcBorders>
          </w:tcPr>
          <w:p w14:paraId="6F76C9DA" w14:textId="20E98BC9" w:rsidR="00C61AA7" w:rsidRDefault="00C61AA7" w:rsidP="00C61AA7">
            <w:pPr>
              <w:pStyle w:val="TableParagraph"/>
              <w:spacing w:before="60" w:after="60" w:line="256" w:lineRule="auto"/>
              <w:ind w:left="57"/>
              <w:rPr>
                <w:sz w:val="20"/>
                <w:szCs w:val="20"/>
              </w:rPr>
            </w:pPr>
            <w:r>
              <w:rPr>
                <w:sz w:val="20"/>
                <w:szCs w:val="20"/>
              </w:rPr>
              <w:t>doc. Ing., Ph.D.</w:t>
            </w:r>
          </w:p>
        </w:tc>
        <w:tc>
          <w:tcPr>
            <w:tcW w:w="1697" w:type="dxa"/>
            <w:gridSpan w:val="3"/>
            <w:tcBorders>
              <w:top w:val="single" w:sz="4" w:space="0" w:color="000000"/>
              <w:left w:val="single" w:sz="4" w:space="0" w:color="000000"/>
              <w:bottom w:val="single" w:sz="4" w:space="0" w:color="000000"/>
              <w:right w:val="single" w:sz="4" w:space="0" w:color="000000"/>
            </w:tcBorders>
          </w:tcPr>
          <w:p w14:paraId="3B2AAADB" w14:textId="70CA31E3" w:rsidR="00C61AA7" w:rsidRPr="008E6C60" w:rsidRDefault="00C61AA7" w:rsidP="00C61AA7">
            <w:pPr>
              <w:pStyle w:val="TableParagraph"/>
              <w:spacing w:before="60" w:after="60" w:line="256" w:lineRule="auto"/>
              <w:ind w:left="57"/>
              <w:rPr>
                <w:sz w:val="20"/>
                <w:szCs w:val="20"/>
              </w:rPr>
            </w:pPr>
            <w:r w:rsidRPr="008E6C60">
              <w:rPr>
                <w:sz w:val="20"/>
                <w:szCs w:val="20"/>
              </w:rPr>
              <w:t>pp. / 40 / N</w:t>
            </w:r>
          </w:p>
        </w:tc>
        <w:tc>
          <w:tcPr>
            <w:tcW w:w="1691" w:type="dxa"/>
            <w:gridSpan w:val="2"/>
            <w:tcBorders>
              <w:top w:val="single" w:sz="4" w:space="0" w:color="000000"/>
              <w:left w:val="single" w:sz="4" w:space="0" w:color="000000"/>
              <w:bottom w:val="single" w:sz="4" w:space="0" w:color="000000"/>
              <w:right w:val="single" w:sz="4" w:space="0" w:color="000000"/>
            </w:tcBorders>
          </w:tcPr>
          <w:p w14:paraId="6EE9545E" w14:textId="531DC6B4" w:rsidR="00C61AA7" w:rsidRPr="008E6C60" w:rsidRDefault="00C61AA7" w:rsidP="00C61AA7">
            <w:pPr>
              <w:pStyle w:val="TableParagraph"/>
              <w:spacing w:before="60" w:after="60" w:line="256" w:lineRule="auto"/>
              <w:ind w:left="57"/>
              <w:rPr>
                <w:sz w:val="20"/>
                <w:szCs w:val="20"/>
              </w:rPr>
            </w:pPr>
            <w:r w:rsidRPr="008E6C60">
              <w:rPr>
                <w:sz w:val="20"/>
                <w:szCs w:val="20"/>
              </w:rPr>
              <w:t>---</w:t>
            </w:r>
          </w:p>
        </w:tc>
        <w:tc>
          <w:tcPr>
            <w:tcW w:w="1463" w:type="dxa"/>
            <w:gridSpan w:val="2"/>
            <w:tcBorders>
              <w:top w:val="single" w:sz="4" w:space="0" w:color="000000"/>
              <w:left w:val="single" w:sz="4" w:space="0" w:color="000000"/>
              <w:bottom w:val="single" w:sz="4" w:space="0" w:color="000000"/>
              <w:right w:val="single" w:sz="4" w:space="0" w:color="000000"/>
            </w:tcBorders>
          </w:tcPr>
          <w:p w14:paraId="08569EED" w14:textId="7F1BC0D3" w:rsidR="00C61AA7" w:rsidRDefault="00C61AA7" w:rsidP="00C61AA7">
            <w:pPr>
              <w:pStyle w:val="TableParagraph"/>
              <w:spacing w:before="60" w:after="60" w:line="256" w:lineRule="auto"/>
              <w:ind w:left="57"/>
              <w:rPr>
                <w:sz w:val="20"/>
                <w:szCs w:val="20"/>
              </w:rPr>
            </w:pPr>
            <w:r>
              <w:rPr>
                <w:sz w:val="20"/>
                <w:szCs w:val="20"/>
              </w:rPr>
              <w:t>PZ</w:t>
            </w:r>
          </w:p>
        </w:tc>
        <w:tc>
          <w:tcPr>
            <w:tcW w:w="980" w:type="dxa"/>
            <w:gridSpan w:val="3"/>
            <w:tcBorders>
              <w:top w:val="single" w:sz="4" w:space="0" w:color="000000"/>
              <w:left w:val="single" w:sz="4" w:space="0" w:color="000000"/>
              <w:bottom w:val="single" w:sz="4" w:space="0" w:color="000000"/>
              <w:right w:val="single" w:sz="4" w:space="0" w:color="000000"/>
            </w:tcBorders>
          </w:tcPr>
          <w:p w14:paraId="7E1B987A" w14:textId="7DFD79ED" w:rsidR="00C61AA7" w:rsidRDefault="00C61AA7" w:rsidP="00C61AA7">
            <w:pPr>
              <w:pStyle w:val="TableParagraph"/>
              <w:spacing w:before="60" w:after="60" w:line="256" w:lineRule="auto"/>
              <w:ind w:left="57"/>
              <w:rPr>
                <w:sz w:val="20"/>
                <w:szCs w:val="20"/>
              </w:rPr>
            </w:pPr>
            <w:r>
              <w:rPr>
                <w:sz w:val="20"/>
                <w:szCs w:val="20"/>
              </w:rPr>
              <w:t>---</w:t>
            </w:r>
          </w:p>
        </w:tc>
      </w:tr>
      <w:tr w:rsidR="00C61AA7" w14:paraId="657796F8" w14:textId="77777777" w:rsidTr="00FA4F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272" w:type="dxa"/>
            <w:gridSpan w:val="2"/>
            <w:tcBorders>
              <w:top w:val="single" w:sz="4" w:space="0" w:color="000000"/>
              <w:left w:val="single" w:sz="4" w:space="0" w:color="000000"/>
              <w:bottom w:val="single" w:sz="4" w:space="0" w:color="000000"/>
              <w:right w:val="single" w:sz="4" w:space="0" w:color="000000"/>
            </w:tcBorders>
          </w:tcPr>
          <w:p w14:paraId="61D1ABE0" w14:textId="48BBE4C3" w:rsidR="00C61AA7" w:rsidRDefault="00031A7B" w:rsidP="00C61AA7">
            <w:pPr>
              <w:widowControl w:val="0"/>
              <w:autoSpaceDE w:val="0"/>
              <w:autoSpaceDN w:val="0"/>
              <w:spacing w:before="60" w:after="60" w:line="256" w:lineRule="auto"/>
              <w:ind w:left="57"/>
              <w:rPr>
                <w:lang w:eastAsia="en-US"/>
              </w:rPr>
            </w:pPr>
            <w:hyperlink w:anchor="Pleva" w:history="1">
              <w:r w:rsidR="00C61AA7" w:rsidRPr="002B12AC">
                <w:rPr>
                  <w:rStyle w:val="Hypertextovodkaz"/>
                  <w:lang w:eastAsia="en-US"/>
                </w:rPr>
                <w:t>Pleva</w:t>
              </w:r>
            </w:hyperlink>
          </w:p>
        </w:tc>
        <w:tc>
          <w:tcPr>
            <w:tcW w:w="1127" w:type="dxa"/>
            <w:tcBorders>
              <w:top w:val="single" w:sz="4" w:space="0" w:color="000000"/>
              <w:left w:val="single" w:sz="4" w:space="0" w:color="000000"/>
              <w:bottom w:val="single" w:sz="4" w:space="0" w:color="000000"/>
              <w:right w:val="single" w:sz="4" w:space="0" w:color="000000"/>
            </w:tcBorders>
            <w:vAlign w:val="center"/>
          </w:tcPr>
          <w:p w14:paraId="43BB996D" w14:textId="2313A18B" w:rsidR="00C61AA7" w:rsidRDefault="00C61AA7" w:rsidP="00C61AA7">
            <w:pPr>
              <w:widowControl w:val="0"/>
              <w:autoSpaceDE w:val="0"/>
              <w:autoSpaceDN w:val="0"/>
              <w:spacing w:before="60" w:after="60" w:line="256" w:lineRule="auto"/>
              <w:ind w:left="57"/>
              <w:rPr>
                <w:lang w:eastAsia="en-US"/>
              </w:rPr>
            </w:pPr>
            <w:r>
              <w:rPr>
                <w:lang w:eastAsia="en-US"/>
              </w:rPr>
              <w:t>Pavel</w:t>
            </w:r>
          </w:p>
        </w:tc>
        <w:tc>
          <w:tcPr>
            <w:tcW w:w="1977" w:type="dxa"/>
            <w:gridSpan w:val="2"/>
            <w:tcBorders>
              <w:top w:val="single" w:sz="4" w:space="0" w:color="000000"/>
              <w:left w:val="single" w:sz="4" w:space="0" w:color="000000"/>
              <w:bottom w:val="single" w:sz="4" w:space="0" w:color="000000"/>
              <w:right w:val="single" w:sz="4" w:space="0" w:color="000000"/>
            </w:tcBorders>
          </w:tcPr>
          <w:p w14:paraId="0EF9B767" w14:textId="6B3CED12" w:rsidR="00C61AA7" w:rsidRDefault="00C61AA7" w:rsidP="00C61AA7">
            <w:pPr>
              <w:pStyle w:val="TableParagraph"/>
              <w:spacing w:before="60" w:after="60" w:line="256" w:lineRule="auto"/>
              <w:ind w:left="57"/>
              <w:rPr>
                <w:sz w:val="20"/>
                <w:szCs w:val="20"/>
              </w:rPr>
            </w:pPr>
            <w:r>
              <w:rPr>
                <w:sz w:val="20"/>
                <w:szCs w:val="20"/>
              </w:rPr>
              <w:t>Ing., Ph.D.</w:t>
            </w:r>
          </w:p>
        </w:tc>
        <w:tc>
          <w:tcPr>
            <w:tcW w:w="1697" w:type="dxa"/>
            <w:gridSpan w:val="3"/>
            <w:tcBorders>
              <w:top w:val="single" w:sz="4" w:space="0" w:color="000000"/>
              <w:left w:val="single" w:sz="4" w:space="0" w:color="000000"/>
              <w:bottom w:val="single" w:sz="4" w:space="0" w:color="000000"/>
              <w:right w:val="single" w:sz="4" w:space="0" w:color="000000"/>
            </w:tcBorders>
          </w:tcPr>
          <w:p w14:paraId="1CFDA4DD" w14:textId="17E8D0C5" w:rsidR="00C61AA7" w:rsidRPr="007E7461" w:rsidRDefault="00C61AA7" w:rsidP="00C61AA7">
            <w:pPr>
              <w:pStyle w:val="TableParagraph"/>
              <w:spacing w:before="60" w:after="60" w:line="256" w:lineRule="auto"/>
              <w:ind w:left="57"/>
              <w:rPr>
                <w:sz w:val="20"/>
                <w:szCs w:val="20"/>
              </w:rPr>
            </w:pPr>
            <w:r w:rsidRPr="007E7461">
              <w:rPr>
                <w:sz w:val="20"/>
                <w:szCs w:val="20"/>
              </w:rPr>
              <w:t>pp. / 40 / N</w:t>
            </w:r>
          </w:p>
        </w:tc>
        <w:tc>
          <w:tcPr>
            <w:tcW w:w="1691" w:type="dxa"/>
            <w:gridSpan w:val="2"/>
            <w:tcBorders>
              <w:top w:val="single" w:sz="4" w:space="0" w:color="000000"/>
              <w:left w:val="single" w:sz="4" w:space="0" w:color="000000"/>
              <w:bottom w:val="single" w:sz="4" w:space="0" w:color="000000"/>
              <w:right w:val="single" w:sz="4" w:space="0" w:color="000000"/>
            </w:tcBorders>
          </w:tcPr>
          <w:p w14:paraId="49AA7FD6" w14:textId="1C6AFC31" w:rsidR="00C61AA7" w:rsidRPr="007E7461" w:rsidRDefault="00C61AA7" w:rsidP="00C61AA7">
            <w:pPr>
              <w:pStyle w:val="TableParagraph"/>
              <w:spacing w:before="60" w:after="60" w:line="256" w:lineRule="auto"/>
              <w:ind w:left="57"/>
              <w:rPr>
                <w:sz w:val="20"/>
                <w:szCs w:val="20"/>
              </w:rPr>
            </w:pPr>
            <w:r w:rsidRPr="007E7461">
              <w:rPr>
                <w:sz w:val="20"/>
                <w:szCs w:val="20"/>
              </w:rPr>
              <w:t>pp. / 40 / N</w:t>
            </w:r>
          </w:p>
        </w:tc>
        <w:tc>
          <w:tcPr>
            <w:tcW w:w="1463" w:type="dxa"/>
            <w:gridSpan w:val="2"/>
            <w:tcBorders>
              <w:top w:val="single" w:sz="4" w:space="0" w:color="000000"/>
              <w:left w:val="single" w:sz="4" w:space="0" w:color="000000"/>
              <w:bottom w:val="single" w:sz="4" w:space="0" w:color="000000"/>
              <w:right w:val="single" w:sz="4" w:space="0" w:color="000000"/>
            </w:tcBorders>
          </w:tcPr>
          <w:p w14:paraId="2CF70E82" w14:textId="509C6509" w:rsidR="00C61AA7" w:rsidRDefault="00C61AA7" w:rsidP="00C61AA7">
            <w:pPr>
              <w:pStyle w:val="TableParagraph"/>
              <w:spacing w:before="60" w:after="60" w:line="256" w:lineRule="auto"/>
              <w:ind w:left="57"/>
              <w:rPr>
                <w:sz w:val="20"/>
                <w:szCs w:val="20"/>
              </w:rPr>
            </w:pPr>
            <w:r>
              <w:rPr>
                <w:sz w:val="20"/>
                <w:szCs w:val="20"/>
              </w:rPr>
              <w:t>---</w:t>
            </w:r>
          </w:p>
        </w:tc>
        <w:tc>
          <w:tcPr>
            <w:tcW w:w="980" w:type="dxa"/>
            <w:gridSpan w:val="3"/>
            <w:tcBorders>
              <w:top w:val="single" w:sz="4" w:space="0" w:color="000000"/>
              <w:left w:val="single" w:sz="4" w:space="0" w:color="000000"/>
              <w:bottom w:val="single" w:sz="4" w:space="0" w:color="000000"/>
              <w:right w:val="single" w:sz="4" w:space="0" w:color="000000"/>
            </w:tcBorders>
          </w:tcPr>
          <w:p w14:paraId="1CF45BEF" w14:textId="003B6C0B" w:rsidR="00C61AA7" w:rsidRDefault="00C61AA7" w:rsidP="00C61AA7">
            <w:pPr>
              <w:pStyle w:val="TableParagraph"/>
              <w:spacing w:before="60" w:after="60" w:line="256" w:lineRule="auto"/>
              <w:ind w:left="57"/>
              <w:rPr>
                <w:sz w:val="20"/>
                <w:szCs w:val="20"/>
              </w:rPr>
            </w:pPr>
            <w:r>
              <w:rPr>
                <w:sz w:val="20"/>
                <w:szCs w:val="20"/>
              </w:rPr>
              <w:t>---</w:t>
            </w:r>
          </w:p>
        </w:tc>
      </w:tr>
      <w:tr w:rsidR="00C61AA7" w14:paraId="55145BF1" w14:textId="77777777" w:rsidTr="00FA4F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272" w:type="dxa"/>
            <w:gridSpan w:val="2"/>
            <w:tcBorders>
              <w:top w:val="single" w:sz="4" w:space="0" w:color="000000"/>
              <w:left w:val="single" w:sz="4" w:space="0" w:color="000000"/>
              <w:bottom w:val="single" w:sz="4" w:space="0" w:color="000000"/>
              <w:right w:val="single" w:sz="4" w:space="0" w:color="000000"/>
            </w:tcBorders>
          </w:tcPr>
          <w:p w14:paraId="37E79C4F" w14:textId="7C3BF5AD" w:rsidR="00C61AA7" w:rsidRPr="004F0924" w:rsidRDefault="00031A7B" w:rsidP="00C61AA7">
            <w:pPr>
              <w:widowControl w:val="0"/>
              <w:autoSpaceDE w:val="0"/>
              <w:autoSpaceDN w:val="0"/>
              <w:spacing w:before="60" w:after="60" w:line="256" w:lineRule="auto"/>
              <w:ind w:left="57"/>
              <w:rPr>
                <w:lang w:eastAsia="en-US"/>
              </w:rPr>
            </w:pPr>
            <w:hyperlink w:anchor="Purevdorj" w:history="1">
              <w:r w:rsidR="00C61AA7" w:rsidRPr="004F0924">
                <w:rPr>
                  <w:rStyle w:val="Hypertextovodkaz"/>
                  <w:lang w:eastAsia="en-US"/>
                </w:rPr>
                <w:t>Purevdorj</w:t>
              </w:r>
            </w:hyperlink>
          </w:p>
        </w:tc>
        <w:tc>
          <w:tcPr>
            <w:tcW w:w="1127" w:type="dxa"/>
            <w:tcBorders>
              <w:top w:val="single" w:sz="4" w:space="0" w:color="000000"/>
              <w:left w:val="single" w:sz="4" w:space="0" w:color="000000"/>
              <w:bottom w:val="single" w:sz="4" w:space="0" w:color="000000"/>
              <w:right w:val="single" w:sz="4" w:space="0" w:color="000000"/>
            </w:tcBorders>
            <w:vAlign w:val="center"/>
          </w:tcPr>
          <w:p w14:paraId="4B6451F9" w14:textId="3E8DBFFC" w:rsidR="00C61AA7" w:rsidRPr="004F0924" w:rsidRDefault="00C61AA7" w:rsidP="00C61AA7">
            <w:pPr>
              <w:widowControl w:val="0"/>
              <w:autoSpaceDE w:val="0"/>
              <w:autoSpaceDN w:val="0"/>
              <w:spacing w:before="60" w:after="60" w:line="256" w:lineRule="auto"/>
              <w:ind w:left="57"/>
              <w:rPr>
                <w:lang w:eastAsia="en-US"/>
              </w:rPr>
            </w:pPr>
            <w:r w:rsidRPr="004F0924">
              <w:t>Khatantuul</w:t>
            </w:r>
          </w:p>
        </w:tc>
        <w:tc>
          <w:tcPr>
            <w:tcW w:w="1977" w:type="dxa"/>
            <w:gridSpan w:val="2"/>
            <w:tcBorders>
              <w:top w:val="single" w:sz="4" w:space="0" w:color="000000"/>
              <w:left w:val="single" w:sz="4" w:space="0" w:color="000000"/>
              <w:bottom w:val="single" w:sz="4" w:space="0" w:color="000000"/>
              <w:right w:val="single" w:sz="4" w:space="0" w:color="000000"/>
            </w:tcBorders>
          </w:tcPr>
          <w:p w14:paraId="62A99E0A" w14:textId="1B5FBBC9" w:rsidR="00C61AA7" w:rsidRPr="004F0924" w:rsidRDefault="00C61AA7" w:rsidP="00C61AA7">
            <w:pPr>
              <w:pStyle w:val="TableParagraph"/>
              <w:spacing w:before="60" w:after="60" w:line="256" w:lineRule="auto"/>
              <w:ind w:left="57"/>
              <w:rPr>
                <w:sz w:val="20"/>
                <w:szCs w:val="20"/>
              </w:rPr>
            </w:pPr>
            <w:r w:rsidRPr="004F0924">
              <w:rPr>
                <w:sz w:val="20"/>
                <w:szCs w:val="20"/>
              </w:rPr>
              <w:t>Ing., Ph.D.</w:t>
            </w:r>
          </w:p>
        </w:tc>
        <w:tc>
          <w:tcPr>
            <w:tcW w:w="1697" w:type="dxa"/>
            <w:gridSpan w:val="3"/>
            <w:tcBorders>
              <w:top w:val="single" w:sz="4" w:space="0" w:color="000000"/>
              <w:left w:val="single" w:sz="4" w:space="0" w:color="000000"/>
              <w:bottom w:val="single" w:sz="4" w:space="0" w:color="000000"/>
              <w:right w:val="single" w:sz="4" w:space="0" w:color="000000"/>
            </w:tcBorders>
          </w:tcPr>
          <w:p w14:paraId="2020C4A5" w14:textId="599DE06B" w:rsidR="00C61AA7" w:rsidRPr="004F0924" w:rsidRDefault="00C61AA7" w:rsidP="00C61AA7">
            <w:pPr>
              <w:pStyle w:val="TableParagraph"/>
              <w:spacing w:before="60" w:after="60" w:line="256" w:lineRule="auto"/>
              <w:ind w:left="57"/>
              <w:rPr>
                <w:sz w:val="20"/>
                <w:szCs w:val="20"/>
              </w:rPr>
            </w:pPr>
            <w:r w:rsidRPr="004F0924">
              <w:rPr>
                <w:sz w:val="20"/>
                <w:szCs w:val="20"/>
              </w:rPr>
              <w:t>pp. / 40 / N</w:t>
            </w:r>
          </w:p>
        </w:tc>
        <w:tc>
          <w:tcPr>
            <w:tcW w:w="1691" w:type="dxa"/>
            <w:gridSpan w:val="2"/>
            <w:tcBorders>
              <w:top w:val="single" w:sz="4" w:space="0" w:color="000000"/>
              <w:left w:val="single" w:sz="4" w:space="0" w:color="000000"/>
              <w:bottom w:val="single" w:sz="4" w:space="0" w:color="000000"/>
              <w:right w:val="single" w:sz="4" w:space="0" w:color="000000"/>
            </w:tcBorders>
          </w:tcPr>
          <w:p w14:paraId="2424ADB5" w14:textId="4F59AEE1" w:rsidR="00C61AA7" w:rsidRPr="004F0924" w:rsidRDefault="00C61AA7" w:rsidP="00C61AA7">
            <w:pPr>
              <w:pStyle w:val="TableParagraph"/>
              <w:spacing w:before="60" w:after="60" w:line="256" w:lineRule="auto"/>
              <w:ind w:left="57"/>
              <w:rPr>
                <w:sz w:val="20"/>
                <w:szCs w:val="20"/>
              </w:rPr>
            </w:pPr>
            <w:r w:rsidRPr="004F0924">
              <w:rPr>
                <w:sz w:val="20"/>
                <w:szCs w:val="20"/>
              </w:rPr>
              <w:t>pp. / 40 / N</w:t>
            </w:r>
          </w:p>
        </w:tc>
        <w:tc>
          <w:tcPr>
            <w:tcW w:w="1463" w:type="dxa"/>
            <w:gridSpan w:val="2"/>
            <w:tcBorders>
              <w:top w:val="single" w:sz="4" w:space="0" w:color="000000"/>
              <w:left w:val="single" w:sz="4" w:space="0" w:color="000000"/>
              <w:bottom w:val="single" w:sz="4" w:space="0" w:color="000000"/>
              <w:right w:val="single" w:sz="4" w:space="0" w:color="000000"/>
            </w:tcBorders>
          </w:tcPr>
          <w:p w14:paraId="2E28C256" w14:textId="57E630AE" w:rsidR="00C61AA7" w:rsidRDefault="00C61AA7" w:rsidP="00C61AA7">
            <w:pPr>
              <w:pStyle w:val="TableParagraph"/>
              <w:spacing w:before="60" w:after="60" w:line="256" w:lineRule="auto"/>
              <w:ind w:left="57"/>
              <w:rPr>
                <w:sz w:val="20"/>
                <w:szCs w:val="20"/>
              </w:rPr>
            </w:pPr>
            <w:r>
              <w:rPr>
                <w:sz w:val="20"/>
                <w:szCs w:val="20"/>
              </w:rPr>
              <w:t>PZ</w:t>
            </w:r>
          </w:p>
        </w:tc>
        <w:tc>
          <w:tcPr>
            <w:tcW w:w="980" w:type="dxa"/>
            <w:gridSpan w:val="3"/>
            <w:tcBorders>
              <w:top w:val="single" w:sz="4" w:space="0" w:color="000000"/>
              <w:left w:val="single" w:sz="4" w:space="0" w:color="000000"/>
              <w:bottom w:val="single" w:sz="4" w:space="0" w:color="000000"/>
              <w:right w:val="single" w:sz="4" w:space="0" w:color="000000"/>
            </w:tcBorders>
          </w:tcPr>
          <w:p w14:paraId="6CB41EF4" w14:textId="02AC87B0" w:rsidR="00C61AA7" w:rsidRDefault="00C61AA7" w:rsidP="00C61AA7">
            <w:pPr>
              <w:pStyle w:val="TableParagraph"/>
              <w:spacing w:before="60" w:after="60" w:line="256" w:lineRule="auto"/>
              <w:ind w:left="57"/>
              <w:rPr>
                <w:sz w:val="20"/>
                <w:szCs w:val="20"/>
              </w:rPr>
            </w:pPr>
            <w:r>
              <w:rPr>
                <w:sz w:val="20"/>
                <w:szCs w:val="20"/>
              </w:rPr>
              <w:t>---</w:t>
            </w:r>
          </w:p>
        </w:tc>
      </w:tr>
      <w:tr w:rsidR="00DF6D97" w14:paraId="0C137FC6" w14:textId="77777777" w:rsidTr="00FA4F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ins w:id="107" w:author="Natálie Honková" w:date="2025-01-14T09:09:00Z"/>
        </w:trPr>
        <w:tc>
          <w:tcPr>
            <w:tcW w:w="1272" w:type="dxa"/>
            <w:gridSpan w:val="2"/>
            <w:tcBorders>
              <w:top w:val="single" w:sz="4" w:space="0" w:color="000000"/>
              <w:left w:val="single" w:sz="4" w:space="0" w:color="000000"/>
              <w:bottom w:val="single" w:sz="4" w:space="0" w:color="000000"/>
              <w:right w:val="single" w:sz="4" w:space="0" w:color="000000"/>
            </w:tcBorders>
          </w:tcPr>
          <w:p w14:paraId="54B6D949" w14:textId="1F288E6F" w:rsidR="00DF6D97" w:rsidRDefault="0095128E" w:rsidP="00DF6D97">
            <w:pPr>
              <w:widowControl w:val="0"/>
              <w:autoSpaceDE w:val="0"/>
              <w:autoSpaceDN w:val="0"/>
              <w:spacing w:before="60" w:after="60" w:line="256" w:lineRule="auto"/>
              <w:ind w:left="57"/>
              <w:rPr>
                <w:ins w:id="108" w:author="Natálie Honková" w:date="2025-01-14T09:09:00Z"/>
              </w:rPr>
            </w:pPr>
            <w:ins w:id="109" w:author="Natálie Honková" w:date="2025-01-14T10:19:00Z">
              <w:r>
                <w:fldChar w:fldCharType="begin"/>
              </w:r>
              <w:r>
                <w:instrText xml:space="preserve"> HYPERLINK  \l "Rouchal" </w:instrText>
              </w:r>
              <w:r>
                <w:fldChar w:fldCharType="separate"/>
              </w:r>
              <w:r w:rsidR="00DF6D97" w:rsidRPr="0095128E">
                <w:rPr>
                  <w:rStyle w:val="Hypertextovodkaz"/>
                </w:rPr>
                <w:t>Rouchal</w:t>
              </w:r>
              <w:r>
                <w:fldChar w:fldCharType="end"/>
              </w:r>
            </w:ins>
          </w:p>
        </w:tc>
        <w:tc>
          <w:tcPr>
            <w:tcW w:w="1127" w:type="dxa"/>
            <w:tcBorders>
              <w:top w:val="single" w:sz="4" w:space="0" w:color="000000"/>
              <w:left w:val="single" w:sz="4" w:space="0" w:color="000000"/>
              <w:bottom w:val="single" w:sz="4" w:space="0" w:color="000000"/>
              <w:right w:val="single" w:sz="4" w:space="0" w:color="000000"/>
            </w:tcBorders>
            <w:vAlign w:val="center"/>
          </w:tcPr>
          <w:p w14:paraId="05BAB28B" w14:textId="6183B2FB" w:rsidR="00DF6D97" w:rsidRPr="004F0924" w:rsidRDefault="00DF6D97" w:rsidP="00DF6D97">
            <w:pPr>
              <w:widowControl w:val="0"/>
              <w:autoSpaceDE w:val="0"/>
              <w:autoSpaceDN w:val="0"/>
              <w:spacing w:before="60" w:after="60" w:line="256" w:lineRule="auto"/>
              <w:ind w:left="57"/>
              <w:rPr>
                <w:ins w:id="110" w:author="Natálie Honková" w:date="2025-01-14T09:09:00Z"/>
              </w:rPr>
            </w:pPr>
            <w:ins w:id="111" w:author="Natálie Honková" w:date="2025-01-14T09:10:00Z">
              <w:r>
                <w:t>Michal</w:t>
              </w:r>
            </w:ins>
          </w:p>
        </w:tc>
        <w:tc>
          <w:tcPr>
            <w:tcW w:w="1977" w:type="dxa"/>
            <w:gridSpan w:val="2"/>
            <w:tcBorders>
              <w:top w:val="single" w:sz="4" w:space="0" w:color="000000"/>
              <w:left w:val="single" w:sz="4" w:space="0" w:color="000000"/>
              <w:bottom w:val="single" w:sz="4" w:space="0" w:color="000000"/>
              <w:right w:val="single" w:sz="4" w:space="0" w:color="000000"/>
            </w:tcBorders>
          </w:tcPr>
          <w:p w14:paraId="66603CFC" w14:textId="160B3041" w:rsidR="00DF6D97" w:rsidRPr="004F0924" w:rsidRDefault="00DF6D97" w:rsidP="00DF6D97">
            <w:pPr>
              <w:pStyle w:val="TableParagraph"/>
              <w:spacing w:before="60" w:after="60" w:line="256" w:lineRule="auto"/>
              <w:ind w:left="57"/>
              <w:rPr>
                <w:ins w:id="112" w:author="Natálie Honková" w:date="2025-01-14T09:09:00Z"/>
                <w:sz w:val="20"/>
                <w:szCs w:val="20"/>
              </w:rPr>
            </w:pPr>
            <w:ins w:id="113" w:author="Natálie Honková" w:date="2025-01-14T09:10:00Z">
              <w:r>
                <w:rPr>
                  <w:sz w:val="20"/>
                  <w:szCs w:val="20"/>
                </w:rPr>
                <w:t>doc. Ing., Ph.D.</w:t>
              </w:r>
            </w:ins>
          </w:p>
        </w:tc>
        <w:tc>
          <w:tcPr>
            <w:tcW w:w="1697" w:type="dxa"/>
            <w:gridSpan w:val="3"/>
            <w:tcBorders>
              <w:top w:val="single" w:sz="4" w:space="0" w:color="000000"/>
              <w:left w:val="single" w:sz="4" w:space="0" w:color="000000"/>
              <w:bottom w:val="single" w:sz="4" w:space="0" w:color="000000"/>
              <w:right w:val="single" w:sz="4" w:space="0" w:color="000000"/>
            </w:tcBorders>
          </w:tcPr>
          <w:p w14:paraId="15107C1F" w14:textId="369923F0" w:rsidR="00DF6D97" w:rsidRPr="004F0924" w:rsidRDefault="00DF6D97" w:rsidP="00DF6D97">
            <w:pPr>
              <w:pStyle w:val="TableParagraph"/>
              <w:spacing w:before="60" w:after="60" w:line="256" w:lineRule="auto"/>
              <w:ind w:left="57"/>
              <w:rPr>
                <w:ins w:id="114" w:author="Natálie Honková" w:date="2025-01-14T09:09:00Z"/>
                <w:sz w:val="20"/>
                <w:szCs w:val="20"/>
              </w:rPr>
            </w:pPr>
            <w:ins w:id="115" w:author="Natálie Honková" w:date="2025-01-14T09:10:00Z">
              <w:r w:rsidRPr="007E7461">
                <w:rPr>
                  <w:sz w:val="20"/>
                  <w:szCs w:val="20"/>
                </w:rPr>
                <w:t>pp. / 40 / N</w:t>
              </w:r>
            </w:ins>
          </w:p>
        </w:tc>
        <w:tc>
          <w:tcPr>
            <w:tcW w:w="1691" w:type="dxa"/>
            <w:gridSpan w:val="2"/>
            <w:tcBorders>
              <w:top w:val="single" w:sz="4" w:space="0" w:color="000000"/>
              <w:left w:val="single" w:sz="4" w:space="0" w:color="000000"/>
              <w:bottom w:val="single" w:sz="4" w:space="0" w:color="000000"/>
              <w:right w:val="single" w:sz="4" w:space="0" w:color="000000"/>
            </w:tcBorders>
          </w:tcPr>
          <w:p w14:paraId="34766C4E" w14:textId="2C047944" w:rsidR="00DF6D97" w:rsidRPr="004F0924" w:rsidRDefault="00DF6D97" w:rsidP="00DF6D97">
            <w:pPr>
              <w:pStyle w:val="TableParagraph"/>
              <w:spacing w:before="60" w:after="60" w:line="256" w:lineRule="auto"/>
              <w:ind w:left="57"/>
              <w:rPr>
                <w:ins w:id="116" w:author="Natálie Honková" w:date="2025-01-14T09:09:00Z"/>
                <w:sz w:val="20"/>
                <w:szCs w:val="20"/>
              </w:rPr>
            </w:pPr>
            <w:ins w:id="117" w:author="Natálie Honková" w:date="2025-01-14T09:10:00Z">
              <w:r w:rsidRPr="007E7461">
                <w:rPr>
                  <w:sz w:val="20"/>
                  <w:szCs w:val="20"/>
                </w:rPr>
                <w:t>pp. / 40 / N</w:t>
              </w:r>
            </w:ins>
          </w:p>
        </w:tc>
        <w:tc>
          <w:tcPr>
            <w:tcW w:w="1463" w:type="dxa"/>
            <w:gridSpan w:val="2"/>
            <w:tcBorders>
              <w:top w:val="single" w:sz="4" w:space="0" w:color="000000"/>
              <w:left w:val="single" w:sz="4" w:space="0" w:color="000000"/>
              <w:bottom w:val="single" w:sz="4" w:space="0" w:color="000000"/>
              <w:right w:val="single" w:sz="4" w:space="0" w:color="000000"/>
            </w:tcBorders>
          </w:tcPr>
          <w:p w14:paraId="3E25CB45" w14:textId="12AA3EC3" w:rsidR="00DF6D97" w:rsidRDefault="00DF6D97" w:rsidP="00DF6D97">
            <w:pPr>
              <w:pStyle w:val="TableParagraph"/>
              <w:spacing w:before="60" w:after="60" w:line="256" w:lineRule="auto"/>
              <w:ind w:left="57"/>
              <w:rPr>
                <w:ins w:id="118" w:author="Natálie Honková" w:date="2025-01-14T09:09:00Z"/>
                <w:sz w:val="20"/>
                <w:szCs w:val="20"/>
              </w:rPr>
            </w:pPr>
            <w:ins w:id="119" w:author="Natálie Honková" w:date="2025-01-14T09:10:00Z">
              <w:r>
                <w:rPr>
                  <w:sz w:val="20"/>
                  <w:szCs w:val="20"/>
                </w:rPr>
                <w:t>---</w:t>
              </w:r>
            </w:ins>
          </w:p>
        </w:tc>
        <w:tc>
          <w:tcPr>
            <w:tcW w:w="980" w:type="dxa"/>
            <w:gridSpan w:val="3"/>
            <w:tcBorders>
              <w:top w:val="single" w:sz="4" w:space="0" w:color="000000"/>
              <w:left w:val="single" w:sz="4" w:space="0" w:color="000000"/>
              <w:bottom w:val="single" w:sz="4" w:space="0" w:color="000000"/>
              <w:right w:val="single" w:sz="4" w:space="0" w:color="000000"/>
            </w:tcBorders>
          </w:tcPr>
          <w:p w14:paraId="4AF3F53A" w14:textId="283688B9" w:rsidR="00DF6D97" w:rsidRDefault="00DF6D97" w:rsidP="00DF6D97">
            <w:pPr>
              <w:pStyle w:val="TableParagraph"/>
              <w:spacing w:before="60" w:after="60" w:line="256" w:lineRule="auto"/>
              <w:ind w:left="57"/>
              <w:rPr>
                <w:ins w:id="120" w:author="Natálie Honková" w:date="2025-01-14T09:09:00Z"/>
                <w:sz w:val="20"/>
                <w:szCs w:val="20"/>
              </w:rPr>
            </w:pPr>
            <w:ins w:id="121" w:author="Natálie Honková" w:date="2025-01-14T09:10:00Z">
              <w:r>
                <w:rPr>
                  <w:sz w:val="20"/>
                  <w:szCs w:val="20"/>
                </w:rPr>
                <w:t>---</w:t>
              </w:r>
            </w:ins>
          </w:p>
        </w:tc>
      </w:tr>
      <w:tr w:rsidR="00DF6D97" w14:paraId="7164F852" w14:textId="77777777" w:rsidTr="00FA4F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699"/>
        </w:trPr>
        <w:tc>
          <w:tcPr>
            <w:tcW w:w="1272" w:type="dxa"/>
            <w:gridSpan w:val="2"/>
            <w:tcBorders>
              <w:top w:val="single" w:sz="4" w:space="0" w:color="000000"/>
              <w:left w:val="single" w:sz="4" w:space="0" w:color="000000"/>
              <w:bottom w:val="single" w:sz="4" w:space="0" w:color="000000"/>
              <w:right w:val="single" w:sz="4" w:space="0" w:color="000000"/>
            </w:tcBorders>
            <w:vAlign w:val="center"/>
          </w:tcPr>
          <w:p w14:paraId="3ABFF7C0" w14:textId="570EE723" w:rsidR="00DF6D97" w:rsidRDefault="00031A7B" w:rsidP="00DF6D97">
            <w:pPr>
              <w:widowControl w:val="0"/>
              <w:autoSpaceDE w:val="0"/>
              <w:autoSpaceDN w:val="0"/>
              <w:spacing w:before="60" w:after="60" w:line="256" w:lineRule="auto"/>
              <w:ind w:left="57"/>
              <w:rPr>
                <w:lang w:eastAsia="en-US"/>
              </w:rPr>
            </w:pPr>
            <w:hyperlink w:anchor="Salek" w:history="1">
              <w:r w:rsidR="00DF6D97" w:rsidRPr="002B12AC">
                <w:rPr>
                  <w:rStyle w:val="Hypertextovodkaz"/>
                  <w:lang w:eastAsia="en-US"/>
                </w:rPr>
                <w:t>Salek</w:t>
              </w:r>
            </w:hyperlink>
          </w:p>
        </w:tc>
        <w:tc>
          <w:tcPr>
            <w:tcW w:w="1127" w:type="dxa"/>
            <w:tcBorders>
              <w:top w:val="single" w:sz="4" w:space="0" w:color="000000"/>
              <w:left w:val="single" w:sz="4" w:space="0" w:color="000000"/>
              <w:bottom w:val="single" w:sz="4" w:space="0" w:color="000000"/>
              <w:right w:val="single" w:sz="4" w:space="0" w:color="000000"/>
            </w:tcBorders>
            <w:vAlign w:val="center"/>
          </w:tcPr>
          <w:p w14:paraId="71904349" w14:textId="1B325229" w:rsidR="00DF6D97" w:rsidRDefault="00DF6D97" w:rsidP="00DF6D97">
            <w:pPr>
              <w:widowControl w:val="0"/>
              <w:autoSpaceDE w:val="0"/>
              <w:autoSpaceDN w:val="0"/>
              <w:spacing w:before="60" w:after="60" w:line="256" w:lineRule="auto"/>
              <w:ind w:left="57"/>
              <w:rPr>
                <w:lang w:eastAsia="en-US"/>
              </w:rPr>
            </w:pPr>
            <w:r>
              <w:t>Richardos Nikolaos</w:t>
            </w:r>
          </w:p>
        </w:tc>
        <w:tc>
          <w:tcPr>
            <w:tcW w:w="1977" w:type="dxa"/>
            <w:gridSpan w:val="2"/>
            <w:tcBorders>
              <w:top w:val="single" w:sz="4" w:space="0" w:color="000000"/>
              <w:left w:val="single" w:sz="4" w:space="0" w:color="000000"/>
              <w:bottom w:val="single" w:sz="4" w:space="0" w:color="000000"/>
              <w:right w:val="single" w:sz="4" w:space="0" w:color="000000"/>
            </w:tcBorders>
            <w:vAlign w:val="center"/>
          </w:tcPr>
          <w:p w14:paraId="46722CBF" w14:textId="2B555CEF" w:rsidR="00DF6D97" w:rsidRDefault="00DF6D97" w:rsidP="00DF6D97">
            <w:pPr>
              <w:pStyle w:val="TableParagraph"/>
              <w:spacing w:before="60" w:after="60" w:line="256" w:lineRule="auto"/>
              <w:ind w:left="57"/>
              <w:rPr>
                <w:sz w:val="20"/>
                <w:szCs w:val="20"/>
              </w:rPr>
            </w:pPr>
            <w:r>
              <w:rPr>
                <w:sz w:val="20"/>
                <w:szCs w:val="20"/>
              </w:rPr>
              <w:t>doc. Ing., Ph.D.</w:t>
            </w:r>
          </w:p>
        </w:tc>
        <w:tc>
          <w:tcPr>
            <w:tcW w:w="1697" w:type="dxa"/>
            <w:gridSpan w:val="3"/>
            <w:tcBorders>
              <w:top w:val="single" w:sz="4" w:space="0" w:color="000000"/>
              <w:left w:val="single" w:sz="4" w:space="0" w:color="000000"/>
              <w:bottom w:val="single" w:sz="4" w:space="0" w:color="000000"/>
              <w:right w:val="single" w:sz="4" w:space="0" w:color="000000"/>
            </w:tcBorders>
            <w:vAlign w:val="center"/>
          </w:tcPr>
          <w:p w14:paraId="252B8483" w14:textId="4C2A9366" w:rsidR="00DF6D97" w:rsidRPr="00475DE7" w:rsidRDefault="00DF6D97" w:rsidP="00DF6D97">
            <w:pPr>
              <w:pStyle w:val="TableParagraph"/>
              <w:spacing w:before="60" w:after="60" w:line="256" w:lineRule="auto"/>
              <w:ind w:left="57"/>
              <w:rPr>
                <w:sz w:val="20"/>
                <w:szCs w:val="20"/>
              </w:rPr>
            </w:pPr>
            <w:r w:rsidRPr="00475DE7">
              <w:rPr>
                <w:sz w:val="20"/>
                <w:szCs w:val="20"/>
              </w:rPr>
              <w:t>pp. / 40 / N</w:t>
            </w:r>
          </w:p>
        </w:tc>
        <w:tc>
          <w:tcPr>
            <w:tcW w:w="1691" w:type="dxa"/>
            <w:gridSpan w:val="2"/>
            <w:tcBorders>
              <w:top w:val="single" w:sz="4" w:space="0" w:color="000000"/>
              <w:left w:val="single" w:sz="4" w:space="0" w:color="000000"/>
              <w:bottom w:val="single" w:sz="4" w:space="0" w:color="000000"/>
              <w:right w:val="single" w:sz="4" w:space="0" w:color="000000"/>
            </w:tcBorders>
            <w:vAlign w:val="center"/>
          </w:tcPr>
          <w:p w14:paraId="1187695D" w14:textId="39790A2E" w:rsidR="00DF6D97" w:rsidRPr="00475DE7" w:rsidRDefault="00DF6D97" w:rsidP="00DF6D97">
            <w:pPr>
              <w:pStyle w:val="TableParagraph"/>
              <w:spacing w:before="60" w:after="60" w:line="256" w:lineRule="auto"/>
              <w:ind w:left="57"/>
              <w:rPr>
                <w:sz w:val="20"/>
                <w:szCs w:val="20"/>
              </w:rPr>
            </w:pPr>
            <w:r w:rsidRPr="00475DE7">
              <w:rPr>
                <w:sz w:val="20"/>
                <w:szCs w:val="20"/>
              </w:rPr>
              <w:t>pp. / 40 / N</w:t>
            </w:r>
          </w:p>
        </w:tc>
        <w:tc>
          <w:tcPr>
            <w:tcW w:w="1463" w:type="dxa"/>
            <w:gridSpan w:val="2"/>
            <w:tcBorders>
              <w:top w:val="single" w:sz="4" w:space="0" w:color="000000"/>
              <w:left w:val="single" w:sz="4" w:space="0" w:color="000000"/>
              <w:bottom w:val="single" w:sz="4" w:space="0" w:color="000000"/>
              <w:right w:val="single" w:sz="4" w:space="0" w:color="000000"/>
            </w:tcBorders>
            <w:vAlign w:val="center"/>
          </w:tcPr>
          <w:p w14:paraId="12E1CB1C" w14:textId="1B3E8C74" w:rsidR="00DF6D97" w:rsidRDefault="00DF6D97" w:rsidP="00DF6D97">
            <w:pPr>
              <w:pStyle w:val="TableParagraph"/>
              <w:spacing w:before="60" w:after="60" w:line="256" w:lineRule="auto"/>
              <w:ind w:left="57"/>
              <w:rPr>
                <w:sz w:val="20"/>
                <w:szCs w:val="20"/>
              </w:rPr>
            </w:pPr>
            <w:r w:rsidRPr="00946FE7">
              <w:rPr>
                <w:sz w:val="20"/>
                <w:szCs w:val="20"/>
              </w:rPr>
              <w:t>PZ</w:t>
            </w:r>
          </w:p>
        </w:tc>
        <w:tc>
          <w:tcPr>
            <w:tcW w:w="980" w:type="dxa"/>
            <w:gridSpan w:val="3"/>
            <w:tcBorders>
              <w:top w:val="single" w:sz="4" w:space="0" w:color="000000"/>
              <w:left w:val="single" w:sz="4" w:space="0" w:color="000000"/>
              <w:bottom w:val="single" w:sz="4" w:space="0" w:color="000000"/>
              <w:right w:val="single" w:sz="4" w:space="0" w:color="000000"/>
            </w:tcBorders>
            <w:vAlign w:val="center"/>
          </w:tcPr>
          <w:p w14:paraId="7B39BF18" w14:textId="795B305E" w:rsidR="00DF6D97" w:rsidRDefault="00DF6D97" w:rsidP="00DF6D97">
            <w:pPr>
              <w:pStyle w:val="TableParagraph"/>
              <w:spacing w:before="60" w:after="60" w:line="256" w:lineRule="auto"/>
              <w:ind w:left="57"/>
              <w:rPr>
                <w:sz w:val="20"/>
                <w:szCs w:val="20"/>
              </w:rPr>
            </w:pPr>
            <w:r>
              <w:rPr>
                <w:sz w:val="20"/>
                <w:szCs w:val="20"/>
              </w:rPr>
              <w:t>---</w:t>
            </w:r>
          </w:p>
        </w:tc>
      </w:tr>
      <w:tr w:rsidR="00DF6D97" w14:paraId="542DFAE8" w14:textId="77777777" w:rsidTr="00FA4F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272" w:type="dxa"/>
            <w:gridSpan w:val="2"/>
            <w:tcBorders>
              <w:top w:val="single" w:sz="4" w:space="0" w:color="000000"/>
              <w:left w:val="single" w:sz="4" w:space="0" w:color="000000"/>
              <w:bottom w:val="single" w:sz="4" w:space="0" w:color="000000"/>
              <w:right w:val="single" w:sz="4" w:space="0" w:color="000000"/>
            </w:tcBorders>
            <w:hideMark/>
          </w:tcPr>
          <w:p w14:paraId="499764B0" w14:textId="1A7A9762" w:rsidR="00DF6D97" w:rsidRDefault="00031A7B" w:rsidP="00DF6D97">
            <w:pPr>
              <w:widowControl w:val="0"/>
              <w:autoSpaceDE w:val="0"/>
              <w:autoSpaceDN w:val="0"/>
              <w:spacing w:before="60" w:after="60" w:line="256" w:lineRule="auto"/>
              <w:ind w:left="57"/>
              <w:rPr>
                <w:highlight w:val="cyan"/>
                <w:lang w:eastAsia="en-US"/>
              </w:rPr>
            </w:pPr>
            <w:hyperlink w:anchor="Sumczynski" w:history="1">
              <w:r w:rsidR="00DF6D97" w:rsidRPr="002B12AC">
                <w:rPr>
                  <w:rStyle w:val="Hypertextovodkaz"/>
                  <w:lang w:eastAsia="en-US"/>
                </w:rPr>
                <w:t>Sumczynski</w:t>
              </w:r>
            </w:hyperlink>
          </w:p>
        </w:tc>
        <w:tc>
          <w:tcPr>
            <w:tcW w:w="1127" w:type="dxa"/>
            <w:tcBorders>
              <w:top w:val="single" w:sz="4" w:space="0" w:color="000000"/>
              <w:left w:val="single" w:sz="4" w:space="0" w:color="000000"/>
              <w:bottom w:val="single" w:sz="4" w:space="0" w:color="000000"/>
              <w:right w:val="single" w:sz="4" w:space="0" w:color="000000"/>
            </w:tcBorders>
            <w:vAlign w:val="center"/>
            <w:hideMark/>
          </w:tcPr>
          <w:p w14:paraId="4FFE9A5D" w14:textId="77777777" w:rsidR="00DF6D97" w:rsidRDefault="00DF6D97" w:rsidP="00DF6D97">
            <w:pPr>
              <w:widowControl w:val="0"/>
              <w:autoSpaceDE w:val="0"/>
              <w:autoSpaceDN w:val="0"/>
              <w:spacing w:before="60" w:after="60" w:line="256" w:lineRule="auto"/>
              <w:ind w:left="57"/>
              <w:rPr>
                <w:lang w:eastAsia="en-US"/>
              </w:rPr>
            </w:pPr>
            <w:r>
              <w:rPr>
                <w:lang w:eastAsia="en-US"/>
              </w:rPr>
              <w:t>Daniela</w:t>
            </w:r>
          </w:p>
        </w:tc>
        <w:tc>
          <w:tcPr>
            <w:tcW w:w="1977" w:type="dxa"/>
            <w:gridSpan w:val="2"/>
            <w:tcBorders>
              <w:top w:val="single" w:sz="4" w:space="0" w:color="000000"/>
              <w:left w:val="single" w:sz="4" w:space="0" w:color="000000"/>
              <w:bottom w:val="single" w:sz="4" w:space="0" w:color="000000"/>
              <w:right w:val="single" w:sz="4" w:space="0" w:color="000000"/>
            </w:tcBorders>
            <w:hideMark/>
          </w:tcPr>
          <w:p w14:paraId="7574C73C" w14:textId="77777777" w:rsidR="00DF6D97" w:rsidRDefault="00DF6D97" w:rsidP="00DF6D97">
            <w:pPr>
              <w:pStyle w:val="TableParagraph"/>
              <w:spacing w:before="60" w:after="60" w:line="256" w:lineRule="auto"/>
              <w:ind w:left="57"/>
              <w:rPr>
                <w:sz w:val="20"/>
                <w:szCs w:val="20"/>
              </w:rPr>
            </w:pPr>
            <w:r>
              <w:rPr>
                <w:sz w:val="20"/>
                <w:szCs w:val="20"/>
              </w:rPr>
              <w:t>doc. Ing., Ph.D.</w:t>
            </w:r>
          </w:p>
        </w:tc>
        <w:tc>
          <w:tcPr>
            <w:tcW w:w="1697" w:type="dxa"/>
            <w:gridSpan w:val="3"/>
            <w:tcBorders>
              <w:top w:val="single" w:sz="4" w:space="0" w:color="000000"/>
              <w:left w:val="single" w:sz="4" w:space="0" w:color="000000"/>
              <w:bottom w:val="single" w:sz="4" w:space="0" w:color="000000"/>
              <w:right w:val="single" w:sz="4" w:space="0" w:color="000000"/>
            </w:tcBorders>
            <w:hideMark/>
          </w:tcPr>
          <w:p w14:paraId="1C0C46C1" w14:textId="77777777" w:rsidR="00DF6D97" w:rsidRPr="00AF3956" w:rsidRDefault="00DF6D97" w:rsidP="00DF6D97">
            <w:pPr>
              <w:pStyle w:val="TableParagraph"/>
              <w:spacing w:before="60" w:after="60" w:line="256" w:lineRule="auto"/>
              <w:ind w:left="57"/>
              <w:rPr>
                <w:sz w:val="20"/>
                <w:szCs w:val="20"/>
              </w:rPr>
            </w:pPr>
            <w:r w:rsidRPr="00AF3956">
              <w:rPr>
                <w:sz w:val="20"/>
                <w:szCs w:val="20"/>
              </w:rPr>
              <w:t>pp. / 40 / N</w:t>
            </w:r>
          </w:p>
        </w:tc>
        <w:tc>
          <w:tcPr>
            <w:tcW w:w="1691" w:type="dxa"/>
            <w:gridSpan w:val="2"/>
            <w:tcBorders>
              <w:top w:val="single" w:sz="4" w:space="0" w:color="000000"/>
              <w:left w:val="single" w:sz="4" w:space="0" w:color="000000"/>
              <w:bottom w:val="single" w:sz="4" w:space="0" w:color="000000"/>
              <w:right w:val="single" w:sz="4" w:space="0" w:color="000000"/>
            </w:tcBorders>
            <w:hideMark/>
          </w:tcPr>
          <w:p w14:paraId="1E031AA1" w14:textId="77777777" w:rsidR="00DF6D97" w:rsidRPr="00AF3956" w:rsidRDefault="00DF6D97" w:rsidP="00DF6D97">
            <w:pPr>
              <w:pStyle w:val="TableParagraph"/>
              <w:spacing w:before="60" w:after="60" w:line="256" w:lineRule="auto"/>
              <w:ind w:left="57"/>
              <w:rPr>
                <w:sz w:val="20"/>
                <w:szCs w:val="20"/>
              </w:rPr>
            </w:pPr>
            <w:r w:rsidRPr="00AF3956">
              <w:rPr>
                <w:sz w:val="20"/>
                <w:szCs w:val="20"/>
              </w:rPr>
              <w:t>pp. / 40 / N</w:t>
            </w:r>
          </w:p>
        </w:tc>
        <w:tc>
          <w:tcPr>
            <w:tcW w:w="1463" w:type="dxa"/>
            <w:gridSpan w:val="2"/>
            <w:tcBorders>
              <w:top w:val="single" w:sz="4" w:space="0" w:color="000000"/>
              <w:left w:val="single" w:sz="4" w:space="0" w:color="000000"/>
              <w:bottom w:val="single" w:sz="4" w:space="0" w:color="000000"/>
              <w:right w:val="single" w:sz="4" w:space="0" w:color="000000"/>
            </w:tcBorders>
          </w:tcPr>
          <w:p w14:paraId="78215506" w14:textId="73431993" w:rsidR="00DF6D97" w:rsidRDefault="00DF6D97" w:rsidP="00DF6D97">
            <w:pPr>
              <w:pStyle w:val="TableParagraph"/>
              <w:spacing w:before="60" w:after="60" w:line="256" w:lineRule="auto"/>
              <w:ind w:left="57"/>
              <w:rPr>
                <w:sz w:val="20"/>
                <w:szCs w:val="20"/>
              </w:rPr>
            </w:pPr>
            <w:r>
              <w:rPr>
                <w:sz w:val="20"/>
                <w:szCs w:val="20"/>
              </w:rPr>
              <w:t>PZ</w:t>
            </w:r>
          </w:p>
        </w:tc>
        <w:tc>
          <w:tcPr>
            <w:tcW w:w="980" w:type="dxa"/>
            <w:gridSpan w:val="3"/>
            <w:tcBorders>
              <w:top w:val="single" w:sz="4" w:space="0" w:color="000000"/>
              <w:left w:val="single" w:sz="4" w:space="0" w:color="000000"/>
              <w:bottom w:val="single" w:sz="4" w:space="0" w:color="000000"/>
              <w:right w:val="single" w:sz="4" w:space="0" w:color="000000"/>
            </w:tcBorders>
            <w:hideMark/>
          </w:tcPr>
          <w:p w14:paraId="31C7AC69" w14:textId="77777777" w:rsidR="00DF6D97" w:rsidRDefault="00DF6D97" w:rsidP="00DF6D97">
            <w:pPr>
              <w:pStyle w:val="TableParagraph"/>
              <w:spacing w:before="60" w:after="60" w:line="256" w:lineRule="auto"/>
              <w:ind w:left="57"/>
              <w:rPr>
                <w:sz w:val="20"/>
                <w:szCs w:val="20"/>
              </w:rPr>
            </w:pPr>
            <w:r>
              <w:rPr>
                <w:sz w:val="20"/>
                <w:szCs w:val="20"/>
              </w:rPr>
              <w:t>---</w:t>
            </w:r>
          </w:p>
        </w:tc>
      </w:tr>
      <w:tr w:rsidR="00DF6D97" w14:paraId="25EA8076" w14:textId="77777777" w:rsidTr="00FA4F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hRule="exact" w:val="340"/>
        </w:trPr>
        <w:tc>
          <w:tcPr>
            <w:tcW w:w="1272" w:type="dxa"/>
            <w:gridSpan w:val="2"/>
            <w:tcBorders>
              <w:top w:val="single" w:sz="4" w:space="0" w:color="000000"/>
              <w:left w:val="single" w:sz="4" w:space="0" w:color="000000"/>
              <w:bottom w:val="single" w:sz="4" w:space="0" w:color="000000"/>
              <w:right w:val="single" w:sz="4" w:space="0" w:color="000000"/>
            </w:tcBorders>
            <w:hideMark/>
          </w:tcPr>
          <w:p w14:paraId="02FF6A0E" w14:textId="4A0B22BD" w:rsidR="00DF6D97" w:rsidRDefault="00031A7B" w:rsidP="00DF6D97">
            <w:pPr>
              <w:widowControl w:val="0"/>
              <w:autoSpaceDE w:val="0"/>
              <w:autoSpaceDN w:val="0"/>
              <w:spacing w:before="60" w:after="60" w:line="256" w:lineRule="auto"/>
              <w:ind w:left="57"/>
              <w:rPr>
                <w:lang w:eastAsia="en-US"/>
              </w:rPr>
            </w:pPr>
            <w:hyperlink w:anchor="Šerá" w:history="1">
              <w:r w:rsidR="00DF6D97" w:rsidRPr="008306FF">
                <w:rPr>
                  <w:rStyle w:val="Hypertextovodkaz"/>
                  <w:lang w:eastAsia="en-US"/>
                </w:rPr>
                <w:t>Šerá</w:t>
              </w:r>
            </w:hyperlink>
          </w:p>
        </w:tc>
        <w:tc>
          <w:tcPr>
            <w:tcW w:w="1127" w:type="dxa"/>
            <w:tcBorders>
              <w:top w:val="single" w:sz="4" w:space="0" w:color="000000"/>
              <w:left w:val="single" w:sz="4" w:space="0" w:color="000000"/>
              <w:bottom w:val="single" w:sz="4" w:space="0" w:color="000000"/>
              <w:right w:val="single" w:sz="4" w:space="0" w:color="000000"/>
            </w:tcBorders>
            <w:vAlign w:val="center"/>
            <w:hideMark/>
          </w:tcPr>
          <w:p w14:paraId="1B945169" w14:textId="0224BEBE" w:rsidR="00DF6D97" w:rsidRDefault="00DF6D97" w:rsidP="00DF6D97">
            <w:pPr>
              <w:widowControl w:val="0"/>
              <w:autoSpaceDE w:val="0"/>
              <w:autoSpaceDN w:val="0"/>
              <w:spacing w:before="60" w:after="60" w:line="256" w:lineRule="auto"/>
              <w:ind w:left="57"/>
              <w:rPr>
                <w:lang w:eastAsia="en-US"/>
              </w:rPr>
            </w:pPr>
            <w:r>
              <w:rPr>
                <w:lang w:eastAsia="en-US"/>
              </w:rPr>
              <w:t>Jana</w:t>
            </w:r>
          </w:p>
        </w:tc>
        <w:tc>
          <w:tcPr>
            <w:tcW w:w="1977" w:type="dxa"/>
            <w:gridSpan w:val="2"/>
            <w:tcBorders>
              <w:top w:val="single" w:sz="4" w:space="0" w:color="000000"/>
              <w:left w:val="single" w:sz="4" w:space="0" w:color="000000"/>
              <w:bottom w:val="single" w:sz="4" w:space="0" w:color="000000"/>
              <w:right w:val="single" w:sz="4" w:space="0" w:color="000000"/>
            </w:tcBorders>
            <w:hideMark/>
          </w:tcPr>
          <w:p w14:paraId="2403F713" w14:textId="77777777" w:rsidR="00DF6D97" w:rsidRDefault="00DF6D97" w:rsidP="00DF6D97">
            <w:pPr>
              <w:pStyle w:val="TableParagraph"/>
              <w:spacing w:before="60" w:after="60" w:line="256" w:lineRule="auto"/>
              <w:ind w:left="57"/>
              <w:rPr>
                <w:sz w:val="20"/>
                <w:szCs w:val="20"/>
              </w:rPr>
            </w:pPr>
            <w:r>
              <w:rPr>
                <w:sz w:val="20"/>
                <w:szCs w:val="20"/>
              </w:rPr>
              <w:t>Ing., Ph.D.</w:t>
            </w:r>
          </w:p>
        </w:tc>
        <w:tc>
          <w:tcPr>
            <w:tcW w:w="1697" w:type="dxa"/>
            <w:gridSpan w:val="3"/>
            <w:tcBorders>
              <w:top w:val="single" w:sz="4" w:space="0" w:color="000000"/>
              <w:left w:val="single" w:sz="4" w:space="0" w:color="000000"/>
              <w:bottom w:val="single" w:sz="4" w:space="0" w:color="000000"/>
              <w:right w:val="single" w:sz="4" w:space="0" w:color="000000"/>
            </w:tcBorders>
            <w:hideMark/>
          </w:tcPr>
          <w:p w14:paraId="472A5AC9" w14:textId="10992656" w:rsidR="00DF6D97" w:rsidRPr="008306FF" w:rsidRDefault="00DF6D97" w:rsidP="00DF6D97">
            <w:pPr>
              <w:pStyle w:val="TableParagraph"/>
              <w:spacing w:before="60" w:after="60" w:line="256" w:lineRule="auto"/>
              <w:ind w:left="57"/>
              <w:rPr>
                <w:sz w:val="20"/>
                <w:szCs w:val="20"/>
              </w:rPr>
            </w:pPr>
            <w:r w:rsidRPr="008306FF">
              <w:rPr>
                <w:sz w:val="20"/>
                <w:szCs w:val="20"/>
              </w:rPr>
              <w:t xml:space="preserve">pp. / </w:t>
            </w:r>
            <w:r>
              <w:rPr>
                <w:sz w:val="20"/>
                <w:szCs w:val="20"/>
              </w:rPr>
              <w:t>40</w:t>
            </w:r>
            <w:r w:rsidRPr="008306FF">
              <w:rPr>
                <w:sz w:val="20"/>
                <w:szCs w:val="20"/>
              </w:rPr>
              <w:t xml:space="preserve"> / N</w:t>
            </w:r>
          </w:p>
        </w:tc>
        <w:tc>
          <w:tcPr>
            <w:tcW w:w="1691" w:type="dxa"/>
            <w:gridSpan w:val="2"/>
            <w:tcBorders>
              <w:top w:val="single" w:sz="4" w:space="0" w:color="000000"/>
              <w:left w:val="single" w:sz="4" w:space="0" w:color="000000"/>
              <w:bottom w:val="single" w:sz="4" w:space="0" w:color="000000"/>
              <w:right w:val="single" w:sz="4" w:space="0" w:color="000000"/>
            </w:tcBorders>
            <w:hideMark/>
          </w:tcPr>
          <w:p w14:paraId="3EE9A46A" w14:textId="34059BC0" w:rsidR="00DF6D97" w:rsidRPr="008306FF" w:rsidRDefault="00DF6D97" w:rsidP="00DF6D97">
            <w:pPr>
              <w:pStyle w:val="TableParagraph"/>
              <w:spacing w:before="60" w:after="60" w:line="256" w:lineRule="auto"/>
              <w:ind w:left="57"/>
              <w:rPr>
                <w:sz w:val="20"/>
                <w:szCs w:val="20"/>
              </w:rPr>
            </w:pPr>
            <w:r w:rsidRPr="008306FF">
              <w:rPr>
                <w:sz w:val="20"/>
                <w:szCs w:val="20"/>
              </w:rPr>
              <w:t xml:space="preserve">pp. / </w:t>
            </w:r>
            <w:r>
              <w:rPr>
                <w:sz w:val="20"/>
                <w:szCs w:val="20"/>
              </w:rPr>
              <w:t>40</w:t>
            </w:r>
            <w:r w:rsidRPr="008306FF">
              <w:rPr>
                <w:sz w:val="20"/>
                <w:szCs w:val="20"/>
              </w:rPr>
              <w:t xml:space="preserve"> / N</w:t>
            </w:r>
          </w:p>
        </w:tc>
        <w:tc>
          <w:tcPr>
            <w:tcW w:w="1463" w:type="dxa"/>
            <w:gridSpan w:val="2"/>
            <w:tcBorders>
              <w:top w:val="single" w:sz="4" w:space="0" w:color="000000"/>
              <w:left w:val="single" w:sz="4" w:space="0" w:color="000000"/>
              <w:bottom w:val="single" w:sz="4" w:space="0" w:color="000000"/>
              <w:right w:val="single" w:sz="4" w:space="0" w:color="000000"/>
            </w:tcBorders>
          </w:tcPr>
          <w:p w14:paraId="245556B8" w14:textId="28DCC430" w:rsidR="00DF6D97" w:rsidRDefault="00DF6D97" w:rsidP="00DF6D97">
            <w:pPr>
              <w:pStyle w:val="TableParagraph"/>
              <w:spacing w:before="60" w:after="60" w:line="256" w:lineRule="auto"/>
              <w:ind w:left="57"/>
              <w:rPr>
                <w:sz w:val="20"/>
                <w:szCs w:val="20"/>
              </w:rPr>
            </w:pPr>
            <w:r>
              <w:rPr>
                <w:sz w:val="20"/>
                <w:szCs w:val="20"/>
              </w:rPr>
              <w:t>---</w:t>
            </w:r>
          </w:p>
        </w:tc>
        <w:tc>
          <w:tcPr>
            <w:tcW w:w="980" w:type="dxa"/>
            <w:gridSpan w:val="3"/>
            <w:tcBorders>
              <w:top w:val="single" w:sz="4" w:space="0" w:color="000000"/>
              <w:left w:val="single" w:sz="4" w:space="0" w:color="000000"/>
              <w:bottom w:val="single" w:sz="4" w:space="0" w:color="000000"/>
              <w:right w:val="single" w:sz="4" w:space="0" w:color="000000"/>
            </w:tcBorders>
            <w:hideMark/>
          </w:tcPr>
          <w:p w14:paraId="78EC8D02" w14:textId="77777777" w:rsidR="00DF6D97" w:rsidRDefault="00DF6D97" w:rsidP="00DF6D97">
            <w:pPr>
              <w:pStyle w:val="TableParagraph"/>
              <w:spacing w:before="60" w:after="60" w:line="256" w:lineRule="auto"/>
              <w:ind w:left="57"/>
              <w:rPr>
                <w:sz w:val="20"/>
                <w:szCs w:val="20"/>
              </w:rPr>
            </w:pPr>
            <w:r>
              <w:rPr>
                <w:sz w:val="20"/>
                <w:szCs w:val="20"/>
              </w:rPr>
              <w:t>---</w:t>
            </w:r>
          </w:p>
        </w:tc>
      </w:tr>
    </w:tbl>
    <w:p w14:paraId="48585AF5" w14:textId="4F2C511F" w:rsidR="00C16F6C" w:rsidRPr="00801686" w:rsidRDefault="00C16F6C" w:rsidP="00801686">
      <w:pPr>
        <w:pStyle w:val="Odstavecseseznamem"/>
        <w:spacing w:before="60"/>
        <w:ind w:left="0" w:right="-567"/>
        <w:jc w:val="both"/>
        <w:rPr>
          <w:sz w:val="19"/>
          <w:szCs w:val="19"/>
        </w:rPr>
      </w:pPr>
      <w:r w:rsidRPr="00801686">
        <w:rPr>
          <w:sz w:val="19"/>
          <w:szCs w:val="19"/>
        </w:rPr>
        <w:t>* pp. – pracovní poměr; 40</w:t>
      </w:r>
      <w:r w:rsidR="00BD5462">
        <w:rPr>
          <w:sz w:val="19"/>
          <w:szCs w:val="19"/>
        </w:rPr>
        <w:t xml:space="preserve"> (</w:t>
      </w:r>
      <w:r w:rsidR="00C75209">
        <w:rPr>
          <w:sz w:val="19"/>
          <w:szCs w:val="19"/>
        </w:rPr>
        <w:t>20</w:t>
      </w:r>
      <w:r w:rsidR="00BD5462">
        <w:rPr>
          <w:sz w:val="19"/>
          <w:szCs w:val="19"/>
        </w:rPr>
        <w:t>)</w:t>
      </w:r>
      <w:r w:rsidRPr="00801686">
        <w:rPr>
          <w:sz w:val="19"/>
          <w:szCs w:val="19"/>
        </w:rPr>
        <w:t xml:space="preserve"> – rozsah v hod/</w:t>
      </w:r>
      <w:proofErr w:type="spellStart"/>
      <w:r w:rsidRPr="00801686">
        <w:rPr>
          <w:sz w:val="19"/>
          <w:szCs w:val="19"/>
        </w:rPr>
        <w:t>týd</w:t>
      </w:r>
      <w:proofErr w:type="spellEnd"/>
      <w:r w:rsidRPr="00801686">
        <w:rPr>
          <w:sz w:val="19"/>
          <w:szCs w:val="19"/>
        </w:rPr>
        <w:t>; N – doba neurčitá</w:t>
      </w:r>
    </w:p>
    <w:p w14:paraId="00A63A9B" w14:textId="77777777" w:rsidR="00C16F6C" w:rsidRDefault="00C16F6C" w:rsidP="00C16F6C"/>
    <w:p w14:paraId="0F37A7A8" w14:textId="77777777" w:rsidR="00C16F6C" w:rsidRDefault="00C16F6C">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4"/>
        <w:gridCol w:w="67"/>
        <w:gridCol w:w="759"/>
        <w:gridCol w:w="1855"/>
        <w:gridCol w:w="380"/>
        <w:gridCol w:w="185"/>
        <w:gridCol w:w="281"/>
        <w:gridCol w:w="989"/>
        <w:gridCol w:w="706"/>
        <w:gridCol w:w="123"/>
        <w:gridCol w:w="695"/>
        <w:gridCol w:w="706"/>
        <w:gridCol w:w="706"/>
      </w:tblGrid>
      <w:tr w:rsidR="00EC195B" w14:paraId="42E8AD07" w14:textId="77777777" w:rsidTr="00982FBC">
        <w:tc>
          <w:tcPr>
            <w:tcW w:w="9956" w:type="dxa"/>
            <w:gridSpan w:val="13"/>
            <w:tcBorders>
              <w:bottom w:val="double" w:sz="4" w:space="0" w:color="auto"/>
            </w:tcBorders>
            <w:shd w:val="clear" w:color="auto" w:fill="BDD6EE"/>
          </w:tcPr>
          <w:p w14:paraId="5E356ECE" w14:textId="77777777" w:rsidR="00EC195B" w:rsidRDefault="00EC195B" w:rsidP="00982FBC">
            <w:pPr>
              <w:jc w:val="both"/>
              <w:rPr>
                <w:b/>
                <w:sz w:val="28"/>
              </w:rPr>
            </w:pPr>
            <w:r>
              <w:rPr>
                <w:b/>
                <w:sz w:val="28"/>
              </w:rPr>
              <w:lastRenderedPageBreak/>
              <w:t>C-I – Personální zabezpečení</w:t>
            </w:r>
          </w:p>
        </w:tc>
      </w:tr>
      <w:tr w:rsidR="00EC195B" w14:paraId="3937E898" w14:textId="77777777" w:rsidTr="00982FBC">
        <w:tc>
          <w:tcPr>
            <w:tcW w:w="2518" w:type="dxa"/>
            <w:tcBorders>
              <w:top w:val="double" w:sz="4" w:space="0" w:color="auto"/>
            </w:tcBorders>
            <w:shd w:val="clear" w:color="auto" w:fill="F7CAAC"/>
          </w:tcPr>
          <w:p w14:paraId="7342B75D" w14:textId="77777777" w:rsidR="00EC195B" w:rsidRDefault="00EC195B" w:rsidP="00982FBC">
            <w:pPr>
              <w:jc w:val="both"/>
              <w:rPr>
                <w:b/>
              </w:rPr>
            </w:pPr>
            <w:r>
              <w:rPr>
                <w:b/>
              </w:rPr>
              <w:t>Vysoká škola</w:t>
            </w:r>
          </w:p>
        </w:tc>
        <w:tc>
          <w:tcPr>
            <w:tcW w:w="7438" w:type="dxa"/>
            <w:gridSpan w:val="12"/>
          </w:tcPr>
          <w:p w14:paraId="6181521C" w14:textId="77777777" w:rsidR="00EC195B" w:rsidRDefault="00EC195B" w:rsidP="00982FBC">
            <w:pPr>
              <w:jc w:val="both"/>
            </w:pPr>
            <w:r>
              <w:t>Univerzita Tomáše Bati ve Zlíně</w:t>
            </w:r>
          </w:p>
        </w:tc>
      </w:tr>
      <w:tr w:rsidR="00EC195B" w14:paraId="4DDD73F2" w14:textId="77777777" w:rsidTr="00982FBC">
        <w:tc>
          <w:tcPr>
            <w:tcW w:w="2518" w:type="dxa"/>
            <w:shd w:val="clear" w:color="auto" w:fill="F7CAAC"/>
          </w:tcPr>
          <w:p w14:paraId="30E2E2B1" w14:textId="77777777" w:rsidR="00EC195B" w:rsidRDefault="00EC195B" w:rsidP="00982FBC">
            <w:pPr>
              <w:jc w:val="both"/>
              <w:rPr>
                <w:b/>
              </w:rPr>
            </w:pPr>
            <w:r>
              <w:rPr>
                <w:b/>
              </w:rPr>
              <w:t>Součást vysoké školy</w:t>
            </w:r>
          </w:p>
        </w:tc>
        <w:tc>
          <w:tcPr>
            <w:tcW w:w="7438" w:type="dxa"/>
            <w:gridSpan w:val="12"/>
          </w:tcPr>
          <w:p w14:paraId="0B1F611E" w14:textId="77777777" w:rsidR="00EC195B" w:rsidRDefault="00EC195B" w:rsidP="00982FBC">
            <w:pPr>
              <w:jc w:val="both"/>
            </w:pPr>
            <w:r>
              <w:t>Fakulta technologická</w:t>
            </w:r>
          </w:p>
        </w:tc>
      </w:tr>
      <w:tr w:rsidR="00EC195B" w14:paraId="6FD284D7" w14:textId="77777777" w:rsidTr="00982FBC">
        <w:tc>
          <w:tcPr>
            <w:tcW w:w="2518" w:type="dxa"/>
            <w:shd w:val="clear" w:color="auto" w:fill="F7CAAC"/>
          </w:tcPr>
          <w:p w14:paraId="43B5DFA8" w14:textId="77777777" w:rsidR="00EC195B" w:rsidRDefault="00EC195B" w:rsidP="00982FBC">
            <w:pPr>
              <w:jc w:val="both"/>
              <w:rPr>
                <w:b/>
              </w:rPr>
            </w:pPr>
            <w:r>
              <w:rPr>
                <w:b/>
              </w:rPr>
              <w:t>Název studijního programu</w:t>
            </w:r>
          </w:p>
        </w:tc>
        <w:tc>
          <w:tcPr>
            <w:tcW w:w="7438" w:type="dxa"/>
            <w:gridSpan w:val="12"/>
          </w:tcPr>
          <w:p w14:paraId="33521A95" w14:textId="39A11072" w:rsidR="00EC195B" w:rsidRDefault="00EC195B" w:rsidP="00982FBC">
            <w:pPr>
              <w:jc w:val="both"/>
            </w:pPr>
            <w:r>
              <w:t>Potravinářské biotechnologie a aplikovaná mikrobiologie</w:t>
            </w:r>
          </w:p>
        </w:tc>
      </w:tr>
      <w:tr w:rsidR="00EC195B" w14:paraId="510FFB5B" w14:textId="77777777" w:rsidTr="00982FBC">
        <w:tc>
          <w:tcPr>
            <w:tcW w:w="2518" w:type="dxa"/>
            <w:shd w:val="clear" w:color="auto" w:fill="F7CAAC"/>
          </w:tcPr>
          <w:p w14:paraId="7A3F2D94" w14:textId="77777777" w:rsidR="00EC195B" w:rsidRDefault="00EC195B" w:rsidP="00982FBC">
            <w:pPr>
              <w:jc w:val="both"/>
              <w:rPr>
                <w:b/>
              </w:rPr>
            </w:pPr>
            <w:r>
              <w:rPr>
                <w:b/>
              </w:rPr>
              <w:t>Jméno a příjmení</w:t>
            </w:r>
          </w:p>
        </w:tc>
        <w:tc>
          <w:tcPr>
            <w:tcW w:w="4536" w:type="dxa"/>
            <w:gridSpan w:val="7"/>
          </w:tcPr>
          <w:p w14:paraId="64C4822C" w14:textId="77777777" w:rsidR="00EC195B" w:rsidRPr="002005AC" w:rsidRDefault="00EC195B" w:rsidP="00982FBC">
            <w:pPr>
              <w:jc w:val="both"/>
              <w:rPr>
                <w:b/>
                <w:bCs/>
              </w:rPr>
            </w:pPr>
            <w:bookmarkStart w:id="122" w:name="Bučková"/>
            <w:bookmarkEnd w:id="122"/>
            <w:r>
              <w:rPr>
                <w:b/>
                <w:bCs/>
              </w:rPr>
              <w:t>Martina Bučková</w:t>
            </w:r>
          </w:p>
        </w:tc>
        <w:tc>
          <w:tcPr>
            <w:tcW w:w="709" w:type="dxa"/>
            <w:shd w:val="clear" w:color="auto" w:fill="F7CAAC"/>
          </w:tcPr>
          <w:p w14:paraId="61C2B21E" w14:textId="77777777" w:rsidR="00EC195B" w:rsidRDefault="00EC195B" w:rsidP="00982FBC">
            <w:pPr>
              <w:jc w:val="both"/>
              <w:rPr>
                <w:b/>
              </w:rPr>
            </w:pPr>
            <w:r>
              <w:rPr>
                <w:b/>
              </w:rPr>
              <w:t>Tituly</w:t>
            </w:r>
          </w:p>
        </w:tc>
        <w:tc>
          <w:tcPr>
            <w:tcW w:w="2193" w:type="dxa"/>
            <w:gridSpan w:val="4"/>
          </w:tcPr>
          <w:p w14:paraId="05380477" w14:textId="77777777" w:rsidR="00EC195B" w:rsidRDefault="00EC195B" w:rsidP="00982FBC">
            <w:pPr>
              <w:jc w:val="both"/>
            </w:pPr>
            <w:r>
              <w:t>Mgr., Ph.D.</w:t>
            </w:r>
          </w:p>
        </w:tc>
      </w:tr>
      <w:tr w:rsidR="00EC195B" w14:paraId="74641F42" w14:textId="77777777" w:rsidTr="00982FBC">
        <w:tc>
          <w:tcPr>
            <w:tcW w:w="2518" w:type="dxa"/>
            <w:shd w:val="clear" w:color="auto" w:fill="F7CAAC"/>
          </w:tcPr>
          <w:p w14:paraId="6D2ABFC0" w14:textId="77777777" w:rsidR="00EC195B" w:rsidRDefault="00EC195B" w:rsidP="00982FBC">
            <w:pPr>
              <w:jc w:val="both"/>
              <w:rPr>
                <w:b/>
              </w:rPr>
            </w:pPr>
            <w:r>
              <w:rPr>
                <w:b/>
              </w:rPr>
              <w:t>Rok narození</w:t>
            </w:r>
          </w:p>
        </w:tc>
        <w:tc>
          <w:tcPr>
            <w:tcW w:w="829" w:type="dxa"/>
            <w:gridSpan w:val="2"/>
          </w:tcPr>
          <w:p w14:paraId="1C0B25F5" w14:textId="77777777" w:rsidR="00EC195B" w:rsidRDefault="00EC195B" w:rsidP="00982FBC">
            <w:pPr>
              <w:jc w:val="both"/>
            </w:pPr>
            <w:r>
              <w:t>1974</w:t>
            </w:r>
          </w:p>
        </w:tc>
        <w:tc>
          <w:tcPr>
            <w:tcW w:w="1864" w:type="dxa"/>
            <w:shd w:val="clear" w:color="auto" w:fill="F7CAAC"/>
          </w:tcPr>
          <w:p w14:paraId="72BBEF8F" w14:textId="77777777" w:rsidR="00EC195B" w:rsidRDefault="00EC195B" w:rsidP="00982FBC">
            <w:pPr>
              <w:jc w:val="both"/>
              <w:rPr>
                <w:b/>
              </w:rPr>
            </w:pPr>
            <w:r>
              <w:rPr>
                <w:b/>
              </w:rPr>
              <w:t>typ vztahu k VŠ</w:t>
            </w:r>
          </w:p>
        </w:tc>
        <w:tc>
          <w:tcPr>
            <w:tcW w:w="849" w:type="dxa"/>
            <w:gridSpan w:val="3"/>
          </w:tcPr>
          <w:p w14:paraId="2EE22CB3" w14:textId="77777777" w:rsidR="00EC195B" w:rsidRPr="009F6B55" w:rsidRDefault="00EC195B" w:rsidP="00982FBC">
            <w:pPr>
              <w:jc w:val="both"/>
            </w:pPr>
            <w:r w:rsidRPr="009F6B55">
              <w:t>pp.</w:t>
            </w:r>
          </w:p>
        </w:tc>
        <w:tc>
          <w:tcPr>
            <w:tcW w:w="994" w:type="dxa"/>
            <w:shd w:val="clear" w:color="auto" w:fill="F7CAAC"/>
          </w:tcPr>
          <w:p w14:paraId="35D98A4C" w14:textId="77777777" w:rsidR="00EC195B" w:rsidRPr="009F6B55" w:rsidRDefault="00EC195B" w:rsidP="00982FBC">
            <w:pPr>
              <w:jc w:val="both"/>
              <w:rPr>
                <w:b/>
              </w:rPr>
            </w:pPr>
            <w:r w:rsidRPr="009F6B55">
              <w:rPr>
                <w:b/>
              </w:rPr>
              <w:t>rozsah</w:t>
            </w:r>
          </w:p>
        </w:tc>
        <w:tc>
          <w:tcPr>
            <w:tcW w:w="709" w:type="dxa"/>
          </w:tcPr>
          <w:p w14:paraId="759B5315" w14:textId="77777777" w:rsidR="00EC195B" w:rsidRPr="009F6B55" w:rsidRDefault="00EC195B" w:rsidP="00982FBC">
            <w:pPr>
              <w:jc w:val="both"/>
            </w:pPr>
            <w:r w:rsidRPr="009F6B55">
              <w:t>40</w:t>
            </w:r>
          </w:p>
        </w:tc>
        <w:tc>
          <w:tcPr>
            <w:tcW w:w="775" w:type="dxa"/>
            <w:gridSpan w:val="2"/>
            <w:shd w:val="clear" w:color="auto" w:fill="F7CAAC"/>
          </w:tcPr>
          <w:p w14:paraId="62CF45C9" w14:textId="77777777" w:rsidR="00EC195B" w:rsidRPr="009F6B55" w:rsidRDefault="00EC195B" w:rsidP="00982FBC">
            <w:pPr>
              <w:jc w:val="both"/>
              <w:rPr>
                <w:b/>
              </w:rPr>
            </w:pPr>
            <w:r w:rsidRPr="009F6B55">
              <w:rPr>
                <w:b/>
              </w:rPr>
              <w:t>do kdy</w:t>
            </w:r>
          </w:p>
        </w:tc>
        <w:tc>
          <w:tcPr>
            <w:tcW w:w="1418" w:type="dxa"/>
            <w:gridSpan w:val="2"/>
          </w:tcPr>
          <w:p w14:paraId="44B52548" w14:textId="77777777" w:rsidR="00EC195B" w:rsidRPr="009F6B55" w:rsidRDefault="00EC195B" w:rsidP="00982FBC">
            <w:pPr>
              <w:jc w:val="both"/>
            </w:pPr>
            <w:r w:rsidRPr="009F6B55">
              <w:t>N</w:t>
            </w:r>
          </w:p>
        </w:tc>
      </w:tr>
      <w:tr w:rsidR="00EC195B" w14:paraId="12EA64B3" w14:textId="77777777" w:rsidTr="00982FBC">
        <w:tc>
          <w:tcPr>
            <w:tcW w:w="5211" w:type="dxa"/>
            <w:gridSpan w:val="4"/>
            <w:shd w:val="clear" w:color="auto" w:fill="F7CAAC"/>
          </w:tcPr>
          <w:p w14:paraId="40101A97" w14:textId="77777777" w:rsidR="00EC195B" w:rsidRDefault="00EC195B" w:rsidP="00982FBC">
            <w:pPr>
              <w:jc w:val="both"/>
              <w:rPr>
                <w:b/>
              </w:rPr>
            </w:pPr>
            <w:r>
              <w:rPr>
                <w:b/>
              </w:rPr>
              <w:t>Typ vztahu na součásti VŠ, která uskutečňuje st. program</w:t>
            </w:r>
          </w:p>
        </w:tc>
        <w:tc>
          <w:tcPr>
            <w:tcW w:w="849" w:type="dxa"/>
            <w:gridSpan w:val="3"/>
          </w:tcPr>
          <w:p w14:paraId="44D8F72F" w14:textId="77777777" w:rsidR="00EC195B" w:rsidRPr="009F6B55" w:rsidRDefault="00EC195B" w:rsidP="00982FBC">
            <w:pPr>
              <w:jc w:val="both"/>
            </w:pPr>
            <w:r w:rsidRPr="009F6B55">
              <w:t>pp.</w:t>
            </w:r>
          </w:p>
        </w:tc>
        <w:tc>
          <w:tcPr>
            <w:tcW w:w="994" w:type="dxa"/>
            <w:shd w:val="clear" w:color="auto" w:fill="F7CAAC"/>
          </w:tcPr>
          <w:p w14:paraId="528FA83B" w14:textId="77777777" w:rsidR="00EC195B" w:rsidRPr="009F6B55" w:rsidRDefault="00EC195B" w:rsidP="00982FBC">
            <w:pPr>
              <w:jc w:val="both"/>
              <w:rPr>
                <w:b/>
              </w:rPr>
            </w:pPr>
            <w:r w:rsidRPr="009F6B55">
              <w:rPr>
                <w:b/>
              </w:rPr>
              <w:t>rozsah</w:t>
            </w:r>
          </w:p>
        </w:tc>
        <w:tc>
          <w:tcPr>
            <w:tcW w:w="709" w:type="dxa"/>
          </w:tcPr>
          <w:p w14:paraId="6C35B752" w14:textId="77777777" w:rsidR="00EC195B" w:rsidRPr="009F6B55" w:rsidRDefault="00EC195B" w:rsidP="00982FBC">
            <w:pPr>
              <w:jc w:val="both"/>
            </w:pPr>
            <w:r w:rsidRPr="009F6B55">
              <w:t>40</w:t>
            </w:r>
          </w:p>
        </w:tc>
        <w:tc>
          <w:tcPr>
            <w:tcW w:w="775" w:type="dxa"/>
            <w:gridSpan w:val="2"/>
            <w:shd w:val="clear" w:color="auto" w:fill="F7CAAC"/>
          </w:tcPr>
          <w:p w14:paraId="63C6C776" w14:textId="77777777" w:rsidR="00EC195B" w:rsidRPr="009F6B55" w:rsidRDefault="00EC195B" w:rsidP="00982FBC">
            <w:pPr>
              <w:jc w:val="both"/>
              <w:rPr>
                <w:b/>
              </w:rPr>
            </w:pPr>
            <w:r w:rsidRPr="009F6B55">
              <w:rPr>
                <w:b/>
              </w:rPr>
              <w:t>do kdy</w:t>
            </w:r>
          </w:p>
        </w:tc>
        <w:tc>
          <w:tcPr>
            <w:tcW w:w="1418" w:type="dxa"/>
            <w:gridSpan w:val="2"/>
          </w:tcPr>
          <w:p w14:paraId="5BDEF1AD" w14:textId="77777777" w:rsidR="00EC195B" w:rsidRPr="009F6B55" w:rsidRDefault="00EC195B" w:rsidP="00982FBC">
            <w:pPr>
              <w:jc w:val="both"/>
            </w:pPr>
            <w:r w:rsidRPr="009F6B55">
              <w:t>N</w:t>
            </w:r>
          </w:p>
        </w:tc>
      </w:tr>
      <w:tr w:rsidR="00EC195B" w14:paraId="07ED6A27" w14:textId="77777777" w:rsidTr="00982FBC">
        <w:tc>
          <w:tcPr>
            <w:tcW w:w="6060" w:type="dxa"/>
            <w:gridSpan w:val="7"/>
            <w:shd w:val="clear" w:color="auto" w:fill="F7CAAC"/>
          </w:tcPr>
          <w:p w14:paraId="4525DB41" w14:textId="3A5499F2" w:rsidR="00EC195B" w:rsidRDefault="00B00931" w:rsidP="00982FBC">
            <w:pPr>
              <w:jc w:val="both"/>
            </w:pPr>
            <w:r>
              <w:rPr>
                <w:b/>
              </w:rPr>
              <w:t>Další</w:t>
            </w:r>
            <w:r w:rsidR="00EC195B">
              <w:rPr>
                <w:b/>
              </w:rPr>
              <w:t xml:space="preserve"> současná působení jako akademický pracovník na jiných VŠ</w:t>
            </w:r>
          </w:p>
        </w:tc>
        <w:tc>
          <w:tcPr>
            <w:tcW w:w="1703" w:type="dxa"/>
            <w:gridSpan w:val="2"/>
            <w:shd w:val="clear" w:color="auto" w:fill="F7CAAC"/>
          </w:tcPr>
          <w:p w14:paraId="5859173E" w14:textId="77777777" w:rsidR="00EC195B" w:rsidRDefault="00EC195B" w:rsidP="00982FBC">
            <w:pPr>
              <w:jc w:val="both"/>
              <w:rPr>
                <w:b/>
              </w:rPr>
            </w:pPr>
            <w:r>
              <w:rPr>
                <w:b/>
              </w:rPr>
              <w:t xml:space="preserve">typ </w:t>
            </w:r>
            <w:proofErr w:type="spellStart"/>
            <w:r>
              <w:rPr>
                <w:b/>
              </w:rPr>
              <w:t>prac</w:t>
            </w:r>
            <w:proofErr w:type="spellEnd"/>
            <w:r>
              <w:rPr>
                <w:b/>
              </w:rPr>
              <w:t>. vztahu</w:t>
            </w:r>
          </w:p>
        </w:tc>
        <w:tc>
          <w:tcPr>
            <w:tcW w:w="2193" w:type="dxa"/>
            <w:gridSpan w:val="4"/>
            <w:shd w:val="clear" w:color="auto" w:fill="F7CAAC"/>
          </w:tcPr>
          <w:p w14:paraId="6CDD7C10" w14:textId="77777777" w:rsidR="00EC195B" w:rsidRDefault="00EC195B" w:rsidP="00982FBC">
            <w:pPr>
              <w:jc w:val="both"/>
              <w:rPr>
                <w:b/>
              </w:rPr>
            </w:pPr>
            <w:r>
              <w:rPr>
                <w:b/>
              </w:rPr>
              <w:t>rozsah</w:t>
            </w:r>
          </w:p>
        </w:tc>
      </w:tr>
      <w:tr w:rsidR="00EC195B" w14:paraId="132E4AA1" w14:textId="77777777" w:rsidTr="00982FBC">
        <w:tc>
          <w:tcPr>
            <w:tcW w:w="6060" w:type="dxa"/>
            <w:gridSpan w:val="7"/>
          </w:tcPr>
          <w:p w14:paraId="3A0E02DB" w14:textId="77777777" w:rsidR="00EC195B" w:rsidRDefault="00EC195B" w:rsidP="00982FBC">
            <w:pPr>
              <w:jc w:val="both"/>
            </w:pPr>
            <w:r>
              <w:t>---</w:t>
            </w:r>
          </w:p>
        </w:tc>
        <w:tc>
          <w:tcPr>
            <w:tcW w:w="1703" w:type="dxa"/>
            <w:gridSpan w:val="2"/>
          </w:tcPr>
          <w:p w14:paraId="4690573C" w14:textId="77777777" w:rsidR="00EC195B" w:rsidRDefault="00EC195B" w:rsidP="00982FBC">
            <w:pPr>
              <w:jc w:val="both"/>
            </w:pPr>
            <w:r>
              <w:t>---</w:t>
            </w:r>
          </w:p>
        </w:tc>
        <w:tc>
          <w:tcPr>
            <w:tcW w:w="2193" w:type="dxa"/>
            <w:gridSpan w:val="4"/>
          </w:tcPr>
          <w:p w14:paraId="2A6F842C" w14:textId="77777777" w:rsidR="00EC195B" w:rsidRDefault="00EC195B" w:rsidP="00982FBC">
            <w:pPr>
              <w:jc w:val="both"/>
            </w:pPr>
            <w:r>
              <w:t>---</w:t>
            </w:r>
          </w:p>
        </w:tc>
      </w:tr>
      <w:tr w:rsidR="00EC195B" w14:paraId="7A01B1C1" w14:textId="77777777" w:rsidTr="00982FBC">
        <w:tc>
          <w:tcPr>
            <w:tcW w:w="6060" w:type="dxa"/>
            <w:gridSpan w:val="7"/>
          </w:tcPr>
          <w:p w14:paraId="71F1B044" w14:textId="77777777" w:rsidR="00EC195B" w:rsidRDefault="00EC195B" w:rsidP="00982FBC">
            <w:pPr>
              <w:jc w:val="both"/>
            </w:pPr>
          </w:p>
        </w:tc>
        <w:tc>
          <w:tcPr>
            <w:tcW w:w="1703" w:type="dxa"/>
            <w:gridSpan w:val="2"/>
          </w:tcPr>
          <w:p w14:paraId="6004203B" w14:textId="77777777" w:rsidR="00EC195B" w:rsidRDefault="00EC195B" w:rsidP="00982FBC">
            <w:pPr>
              <w:jc w:val="both"/>
            </w:pPr>
          </w:p>
        </w:tc>
        <w:tc>
          <w:tcPr>
            <w:tcW w:w="2193" w:type="dxa"/>
            <w:gridSpan w:val="4"/>
          </w:tcPr>
          <w:p w14:paraId="19555745" w14:textId="77777777" w:rsidR="00EC195B" w:rsidRDefault="00EC195B" w:rsidP="00982FBC">
            <w:pPr>
              <w:jc w:val="both"/>
            </w:pPr>
          </w:p>
        </w:tc>
      </w:tr>
      <w:tr w:rsidR="00EC195B" w14:paraId="48E19243" w14:textId="77777777" w:rsidTr="00982FBC">
        <w:tc>
          <w:tcPr>
            <w:tcW w:w="9956" w:type="dxa"/>
            <w:gridSpan w:val="13"/>
            <w:shd w:val="clear" w:color="auto" w:fill="F7CAAC"/>
          </w:tcPr>
          <w:p w14:paraId="2E0D2217" w14:textId="77777777" w:rsidR="00EC195B" w:rsidRDefault="00EC195B" w:rsidP="00982FBC">
            <w:pPr>
              <w:jc w:val="both"/>
            </w:pPr>
            <w:r>
              <w:rPr>
                <w:b/>
              </w:rPr>
              <w:t>Předměty příslušného studijního programu a způsob zapojení do jejich výuky, příp. další zapojení do uskutečňování studijního programu</w:t>
            </w:r>
          </w:p>
        </w:tc>
      </w:tr>
      <w:tr w:rsidR="00EC195B" w14:paraId="725734A3" w14:textId="77777777" w:rsidTr="00054080">
        <w:trPr>
          <w:trHeight w:val="344"/>
        </w:trPr>
        <w:tc>
          <w:tcPr>
            <w:tcW w:w="9956" w:type="dxa"/>
            <w:gridSpan w:val="13"/>
            <w:tcBorders>
              <w:top w:val="nil"/>
            </w:tcBorders>
          </w:tcPr>
          <w:p w14:paraId="0AD6ED38" w14:textId="14C694FB" w:rsidR="00EC195B" w:rsidRPr="003429EF" w:rsidRDefault="00054080" w:rsidP="00054080">
            <w:pPr>
              <w:spacing w:before="120" w:after="120"/>
              <w:jc w:val="both"/>
            </w:pPr>
            <w:r>
              <w:t>Výživa a stravování člověka</w:t>
            </w:r>
            <w:r w:rsidR="00946FE7">
              <w:t xml:space="preserve"> (</w:t>
            </w:r>
            <w:proofErr w:type="gramStart"/>
            <w:r w:rsidR="00946FE7">
              <w:t>100%</w:t>
            </w:r>
            <w:proofErr w:type="gramEnd"/>
            <w:r w:rsidR="00946FE7">
              <w:t xml:space="preserve"> p)</w:t>
            </w:r>
          </w:p>
        </w:tc>
      </w:tr>
      <w:tr w:rsidR="00EC195B" w14:paraId="7A0A0441" w14:textId="77777777" w:rsidTr="00982FBC">
        <w:trPr>
          <w:trHeight w:val="340"/>
        </w:trPr>
        <w:tc>
          <w:tcPr>
            <w:tcW w:w="9956" w:type="dxa"/>
            <w:gridSpan w:val="13"/>
            <w:tcBorders>
              <w:top w:val="nil"/>
            </w:tcBorders>
            <w:shd w:val="clear" w:color="auto" w:fill="FBD4B4"/>
          </w:tcPr>
          <w:p w14:paraId="168B535E" w14:textId="75CE2376" w:rsidR="00EC195B" w:rsidRPr="002827C6" w:rsidRDefault="00C66BD9" w:rsidP="00982FBC">
            <w:pPr>
              <w:jc w:val="both"/>
              <w:rPr>
                <w:b/>
              </w:rPr>
            </w:pPr>
            <w:r w:rsidRPr="002827C6">
              <w:rPr>
                <w:b/>
              </w:rPr>
              <w:t>Zapojení</w:t>
            </w:r>
            <w:r w:rsidR="00EC195B" w:rsidRPr="002827C6">
              <w:rPr>
                <w:b/>
              </w:rPr>
              <w:t xml:space="preserve"> do výuky v dalších studijních programech na téže vysoké škole (pouze u garantů ZT a PZ předmětů)</w:t>
            </w:r>
          </w:p>
        </w:tc>
      </w:tr>
      <w:tr w:rsidR="00EC195B" w14:paraId="751F182F" w14:textId="77777777" w:rsidTr="00982FBC">
        <w:trPr>
          <w:trHeight w:val="340"/>
        </w:trPr>
        <w:tc>
          <w:tcPr>
            <w:tcW w:w="2585" w:type="dxa"/>
            <w:gridSpan w:val="2"/>
            <w:tcBorders>
              <w:top w:val="nil"/>
            </w:tcBorders>
          </w:tcPr>
          <w:p w14:paraId="6D5219E9" w14:textId="77777777" w:rsidR="00EC195B" w:rsidRPr="002827C6" w:rsidRDefault="00EC195B" w:rsidP="00982FBC">
            <w:pPr>
              <w:jc w:val="both"/>
              <w:rPr>
                <w:b/>
              </w:rPr>
            </w:pPr>
            <w:r w:rsidRPr="002827C6">
              <w:rPr>
                <w:b/>
              </w:rPr>
              <w:t>Název studijního předmětu</w:t>
            </w:r>
          </w:p>
        </w:tc>
        <w:tc>
          <w:tcPr>
            <w:tcW w:w="2626" w:type="dxa"/>
            <w:gridSpan w:val="2"/>
            <w:tcBorders>
              <w:top w:val="nil"/>
            </w:tcBorders>
          </w:tcPr>
          <w:p w14:paraId="01B8F9DB" w14:textId="77777777" w:rsidR="00EC195B" w:rsidRPr="002827C6" w:rsidRDefault="00EC195B" w:rsidP="00982FBC">
            <w:pPr>
              <w:jc w:val="both"/>
              <w:rPr>
                <w:b/>
              </w:rPr>
            </w:pPr>
            <w:r w:rsidRPr="002827C6">
              <w:rPr>
                <w:b/>
              </w:rPr>
              <w:t>Název studijního programu</w:t>
            </w:r>
          </w:p>
        </w:tc>
        <w:tc>
          <w:tcPr>
            <w:tcW w:w="567" w:type="dxa"/>
            <w:gridSpan w:val="2"/>
            <w:tcBorders>
              <w:top w:val="nil"/>
            </w:tcBorders>
          </w:tcPr>
          <w:p w14:paraId="305603ED" w14:textId="77777777" w:rsidR="00EC195B" w:rsidRPr="002827C6" w:rsidRDefault="00EC195B" w:rsidP="00982FBC">
            <w:pPr>
              <w:jc w:val="both"/>
              <w:rPr>
                <w:b/>
              </w:rPr>
            </w:pPr>
            <w:r w:rsidRPr="002827C6">
              <w:rPr>
                <w:b/>
              </w:rPr>
              <w:t>Sem.</w:t>
            </w:r>
          </w:p>
        </w:tc>
        <w:tc>
          <w:tcPr>
            <w:tcW w:w="2109" w:type="dxa"/>
            <w:gridSpan w:val="4"/>
            <w:tcBorders>
              <w:top w:val="nil"/>
            </w:tcBorders>
          </w:tcPr>
          <w:p w14:paraId="6EE16BDF" w14:textId="77777777" w:rsidR="00EC195B" w:rsidRPr="002827C6" w:rsidRDefault="00EC195B" w:rsidP="00982FBC">
            <w:pPr>
              <w:jc w:val="both"/>
              <w:rPr>
                <w:b/>
              </w:rPr>
            </w:pPr>
            <w:r w:rsidRPr="002827C6">
              <w:rPr>
                <w:b/>
              </w:rPr>
              <w:t>Role ve výuce daného předmětu</w:t>
            </w:r>
          </w:p>
        </w:tc>
        <w:tc>
          <w:tcPr>
            <w:tcW w:w="2069" w:type="dxa"/>
            <w:gridSpan w:val="3"/>
            <w:tcBorders>
              <w:top w:val="nil"/>
            </w:tcBorders>
          </w:tcPr>
          <w:p w14:paraId="58F43382" w14:textId="77777777" w:rsidR="00EC195B" w:rsidRDefault="00EC195B" w:rsidP="00982FBC">
            <w:pPr>
              <w:jc w:val="both"/>
              <w:rPr>
                <w:b/>
              </w:rPr>
            </w:pPr>
            <w:r>
              <w:rPr>
                <w:b/>
              </w:rPr>
              <w:t>(</w:t>
            </w:r>
            <w:r w:rsidRPr="00F20AEF">
              <w:rPr>
                <w:b/>
                <w:i/>
                <w:iCs/>
              </w:rPr>
              <w:t>nepovinný údaj</w:t>
            </w:r>
            <w:r w:rsidRPr="00F20AEF">
              <w:rPr>
                <w:b/>
              </w:rPr>
              <w:t>)</w:t>
            </w:r>
            <w:r>
              <w:rPr>
                <w:b/>
              </w:rPr>
              <w:t xml:space="preserve"> </w:t>
            </w:r>
          </w:p>
          <w:p w14:paraId="2B68F8D7" w14:textId="77777777" w:rsidR="00EC195B" w:rsidRPr="002827C6" w:rsidRDefault="00EC195B" w:rsidP="00982FBC">
            <w:pPr>
              <w:jc w:val="both"/>
              <w:rPr>
                <w:b/>
              </w:rPr>
            </w:pPr>
            <w:r w:rsidRPr="002827C6">
              <w:rPr>
                <w:b/>
              </w:rPr>
              <w:t>Počet hodin za semestr</w:t>
            </w:r>
          </w:p>
        </w:tc>
      </w:tr>
      <w:tr w:rsidR="00EC195B" w14:paraId="449278BA" w14:textId="77777777" w:rsidTr="00982FBC">
        <w:trPr>
          <w:trHeight w:val="284"/>
        </w:trPr>
        <w:tc>
          <w:tcPr>
            <w:tcW w:w="2585" w:type="dxa"/>
            <w:gridSpan w:val="2"/>
            <w:tcBorders>
              <w:top w:val="nil"/>
            </w:tcBorders>
            <w:vAlign w:val="center"/>
          </w:tcPr>
          <w:p w14:paraId="44EFB93C" w14:textId="758C1EE8" w:rsidR="00EC195B" w:rsidRPr="00421A3B" w:rsidRDefault="00EC195B" w:rsidP="00982FBC"/>
        </w:tc>
        <w:tc>
          <w:tcPr>
            <w:tcW w:w="2626" w:type="dxa"/>
            <w:gridSpan w:val="2"/>
            <w:tcBorders>
              <w:top w:val="nil"/>
            </w:tcBorders>
            <w:vAlign w:val="center"/>
          </w:tcPr>
          <w:p w14:paraId="19593822" w14:textId="256D84CB" w:rsidR="00EC195B" w:rsidRPr="00461AFF" w:rsidRDefault="00EC195B" w:rsidP="00982FBC">
            <w:pPr>
              <w:rPr>
                <w:color w:val="FF0000"/>
              </w:rPr>
            </w:pPr>
          </w:p>
        </w:tc>
        <w:tc>
          <w:tcPr>
            <w:tcW w:w="567" w:type="dxa"/>
            <w:gridSpan w:val="2"/>
            <w:tcBorders>
              <w:top w:val="nil"/>
            </w:tcBorders>
          </w:tcPr>
          <w:p w14:paraId="3C01632D" w14:textId="5114C8F0" w:rsidR="00EC195B" w:rsidRPr="00461AFF" w:rsidRDefault="00EC195B" w:rsidP="00982FBC">
            <w:pPr>
              <w:rPr>
                <w:color w:val="FF0000"/>
              </w:rPr>
            </w:pPr>
          </w:p>
        </w:tc>
        <w:tc>
          <w:tcPr>
            <w:tcW w:w="2109" w:type="dxa"/>
            <w:gridSpan w:val="4"/>
            <w:tcBorders>
              <w:top w:val="nil"/>
            </w:tcBorders>
            <w:vAlign w:val="center"/>
          </w:tcPr>
          <w:p w14:paraId="1C46836D" w14:textId="588DC03D" w:rsidR="00EC195B" w:rsidRPr="00960DAE" w:rsidRDefault="00EC195B" w:rsidP="00982FBC"/>
        </w:tc>
        <w:tc>
          <w:tcPr>
            <w:tcW w:w="2069" w:type="dxa"/>
            <w:gridSpan w:val="3"/>
            <w:tcBorders>
              <w:top w:val="nil"/>
            </w:tcBorders>
            <w:vAlign w:val="center"/>
          </w:tcPr>
          <w:p w14:paraId="582CAA6A" w14:textId="77777777" w:rsidR="00EC195B" w:rsidRPr="00461AFF" w:rsidRDefault="00EC195B" w:rsidP="00982FBC">
            <w:pPr>
              <w:rPr>
                <w:color w:val="FF0000"/>
              </w:rPr>
            </w:pPr>
          </w:p>
        </w:tc>
      </w:tr>
      <w:tr w:rsidR="00EC195B" w14:paraId="65F2636D" w14:textId="77777777" w:rsidTr="00982FBC">
        <w:trPr>
          <w:trHeight w:val="284"/>
        </w:trPr>
        <w:tc>
          <w:tcPr>
            <w:tcW w:w="2585" w:type="dxa"/>
            <w:gridSpan w:val="2"/>
            <w:tcBorders>
              <w:top w:val="nil"/>
            </w:tcBorders>
            <w:vAlign w:val="center"/>
          </w:tcPr>
          <w:p w14:paraId="422E57B4" w14:textId="359C0094" w:rsidR="00EC195B" w:rsidRPr="00421A3B" w:rsidRDefault="00EC195B" w:rsidP="00982FBC"/>
        </w:tc>
        <w:tc>
          <w:tcPr>
            <w:tcW w:w="2626" w:type="dxa"/>
            <w:gridSpan w:val="2"/>
            <w:tcBorders>
              <w:top w:val="nil"/>
            </w:tcBorders>
            <w:vAlign w:val="center"/>
          </w:tcPr>
          <w:p w14:paraId="06E76FF5" w14:textId="176FC317" w:rsidR="00EC195B" w:rsidRPr="002E04C0" w:rsidRDefault="00EC195B" w:rsidP="00982FBC"/>
        </w:tc>
        <w:tc>
          <w:tcPr>
            <w:tcW w:w="567" w:type="dxa"/>
            <w:gridSpan w:val="2"/>
            <w:tcBorders>
              <w:top w:val="nil"/>
            </w:tcBorders>
            <w:vAlign w:val="center"/>
          </w:tcPr>
          <w:p w14:paraId="77BEBC21" w14:textId="327040B9" w:rsidR="00EC195B" w:rsidRPr="002E04C0" w:rsidRDefault="00EC195B" w:rsidP="00982FBC"/>
        </w:tc>
        <w:tc>
          <w:tcPr>
            <w:tcW w:w="2109" w:type="dxa"/>
            <w:gridSpan w:val="4"/>
            <w:tcBorders>
              <w:top w:val="nil"/>
            </w:tcBorders>
            <w:vAlign w:val="center"/>
          </w:tcPr>
          <w:p w14:paraId="6B442BAE" w14:textId="1B8AAF35" w:rsidR="00EC195B" w:rsidRPr="00960DAE" w:rsidRDefault="00EC195B" w:rsidP="00982FBC"/>
        </w:tc>
        <w:tc>
          <w:tcPr>
            <w:tcW w:w="2069" w:type="dxa"/>
            <w:gridSpan w:val="3"/>
            <w:tcBorders>
              <w:top w:val="nil"/>
            </w:tcBorders>
            <w:vAlign w:val="center"/>
          </w:tcPr>
          <w:p w14:paraId="314CAF6B" w14:textId="77777777" w:rsidR="00EC195B" w:rsidRPr="00461AFF" w:rsidRDefault="00EC195B" w:rsidP="00982FBC">
            <w:pPr>
              <w:rPr>
                <w:color w:val="FF0000"/>
              </w:rPr>
            </w:pPr>
          </w:p>
        </w:tc>
      </w:tr>
      <w:tr w:rsidR="00EC195B" w14:paraId="5F83D589" w14:textId="77777777" w:rsidTr="00982FBC">
        <w:tc>
          <w:tcPr>
            <w:tcW w:w="9956" w:type="dxa"/>
            <w:gridSpan w:val="13"/>
            <w:shd w:val="clear" w:color="auto" w:fill="F7CAAC"/>
          </w:tcPr>
          <w:p w14:paraId="47E2B699" w14:textId="77777777" w:rsidR="00EC195B" w:rsidRDefault="00EC195B" w:rsidP="00982FBC">
            <w:pPr>
              <w:jc w:val="both"/>
            </w:pPr>
            <w:r>
              <w:rPr>
                <w:b/>
              </w:rPr>
              <w:t xml:space="preserve">Údaje o vzdělání na VŠ </w:t>
            </w:r>
          </w:p>
        </w:tc>
      </w:tr>
      <w:tr w:rsidR="00EC195B" w14:paraId="2A08B9DA" w14:textId="77777777" w:rsidTr="00982FBC">
        <w:trPr>
          <w:trHeight w:val="329"/>
        </w:trPr>
        <w:tc>
          <w:tcPr>
            <w:tcW w:w="9956" w:type="dxa"/>
            <w:gridSpan w:val="13"/>
          </w:tcPr>
          <w:p w14:paraId="5FA3CD52" w14:textId="77777777" w:rsidR="00EC195B" w:rsidRDefault="00EC195B" w:rsidP="003F5F22">
            <w:pPr>
              <w:spacing w:before="120" w:after="120"/>
              <w:jc w:val="both"/>
              <w:rPr>
                <w:b/>
              </w:rPr>
            </w:pPr>
            <w:r w:rsidRPr="00641AA3">
              <w:rPr>
                <w:rFonts w:eastAsia="Calibri"/>
              </w:rPr>
              <w:t xml:space="preserve">2005: UTB Zlín, FT, </w:t>
            </w:r>
            <w:r w:rsidRPr="00EF406C">
              <w:rPr>
                <w:rFonts w:eastAsia="Calibri"/>
              </w:rPr>
              <w:t xml:space="preserve">SP Chemie a technologie materiálů, </w:t>
            </w:r>
            <w:r w:rsidRPr="00EF406C">
              <w:rPr>
                <w:bCs/>
              </w:rPr>
              <w:t>obor Technologie makromolekulárních látek, Ph.D.</w:t>
            </w:r>
          </w:p>
        </w:tc>
      </w:tr>
      <w:tr w:rsidR="00EC195B" w14:paraId="329EB5A5" w14:textId="77777777" w:rsidTr="00982FBC">
        <w:tc>
          <w:tcPr>
            <w:tcW w:w="9956" w:type="dxa"/>
            <w:gridSpan w:val="13"/>
            <w:shd w:val="clear" w:color="auto" w:fill="F7CAAC"/>
          </w:tcPr>
          <w:p w14:paraId="2BCEABB9" w14:textId="3E9D3868" w:rsidR="00EC195B" w:rsidRDefault="00C66BD9" w:rsidP="00982FBC">
            <w:pPr>
              <w:jc w:val="both"/>
              <w:rPr>
                <w:b/>
              </w:rPr>
            </w:pPr>
            <w:r>
              <w:rPr>
                <w:b/>
              </w:rPr>
              <w:t>Údaje</w:t>
            </w:r>
            <w:r w:rsidR="00EC195B">
              <w:rPr>
                <w:b/>
              </w:rPr>
              <w:t xml:space="preserve"> o odborném působení od absolvování VŠ</w:t>
            </w:r>
          </w:p>
        </w:tc>
      </w:tr>
      <w:tr w:rsidR="00EC195B" w14:paraId="321C32FB" w14:textId="77777777" w:rsidTr="00982FBC">
        <w:trPr>
          <w:trHeight w:val="1090"/>
        </w:trPr>
        <w:tc>
          <w:tcPr>
            <w:tcW w:w="9956" w:type="dxa"/>
            <w:gridSpan w:val="13"/>
          </w:tcPr>
          <w:p w14:paraId="0DAB41D4" w14:textId="77777777" w:rsidR="00EC195B" w:rsidRDefault="00EC195B" w:rsidP="00982FBC">
            <w:pPr>
              <w:spacing w:before="120" w:after="60"/>
              <w:jc w:val="both"/>
            </w:pPr>
            <w:r w:rsidRPr="003475F3">
              <w:rPr>
                <w:rFonts w:eastAsia="Calibri"/>
              </w:rPr>
              <w:t xml:space="preserve">2020 – dosud: UTB Zlín, FT, Ústav analýzy a chemie potravin, akademický pracovník </w:t>
            </w:r>
            <w:r w:rsidRPr="003475F3">
              <w:t>(pp.)</w:t>
            </w:r>
          </w:p>
          <w:p w14:paraId="7E090F0B" w14:textId="77777777" w:rsidR="00EC195B" w:rsidRPr="003475F3" w:rsidRDefault="00EC195B" w:rsidP="00982FBC">
            <w:pPr>
              <w:spacing w:before="60" w:after="60"/>
              <w:jc w:val="both"/>
            </w:pPr>
            <w:proofErr w:type="gramStart"/>
            <w:r w:rsidRPr="003475F3">
              <w:rPr>
                <w:rFonts w:eastAsia="Calibri"/>
              </w:rPr>
              <w:t>2011 – 2020</w:t>
            </w:r>
            <w:proofErr w:type="gramEnd"/>
            <w:r w:rsidRPr="003475F3">
              <w:rPr>
                <w:rFonts w:eastAsia="Calibri"/>
              </w:rPr>
              <w:t xml:space="preserve">: UTB Zlín, FT, Ústav technologie potravin, akademický pracovník </w:t>
            </w:r>
            <w:r w:rsidRPr="003475F3">
              <w:t>(pp.)</w:t>
            </w:r>
          </w:p>
          <w:p w14:paraId="3C931F91" w14:textId="77777777" w:rsidR="00EC195B" w:rsidRPr="003475F3" w:rsidRDefault="00EC195B" w:rsidP="00982FBC">
            <w:pPr>
              <w:spacing w:before="60" w:after="60"/>
              <w:jc w:val="both"/>
              <w:rPr>
                <w:rFonts w:eastAsia="Calibri"/>
              </w:rPr>
            </w:pPr>
            <w:proofErr w:type="gramStart"/>
            <w:r w:rsidRPr="003475F3">
              <w:rPr>
                <w:rFonts w:eastAsia="Calibri"/>
              </w:rPr>
              <w:t>2005 – 2011</w:t>
            </w:r>
            <w:proofErr w:type="gramEnd"/>
            <w:r w:rsidRPr="003475F3">
              <w:rPr>
                <w:rFonts w:eastAsia="Calibri"/>
              </w:rPr>
              <w:t xml:space="preserve">: Výzkumný ústav vodohospodářský T. G. Masaryka, </w:t>
            </w:r>
            <w:proofErr w:type="spellStart"/>
            <w:r w:rsidRPr="003475F3">
              <w:rPr>
                <w:rFonts w:eastAsia="Calibri"/>
              </w:rPr>
              <w:t>v.v.i</w:t>
            </w:r>
            <w:proofErr w:type="spellEnd"/>
            <w:r w:rsidRPr="003475F3">
              <w:rPr>
                <w:rFonts w:eastAsia="Calibri"/>
              </w:rPr>
              <w:t xml:space="preserve">. Praha, koordinátor pro mezilaboratorní porovnávání zkoušek </w:t>
            </w:r>
            <w:r w:rsidRPr="003475F3">
              <w:t>(pp.)</w:t>
            </w:r>
          </w:p>
          <w:p w14:paraId="732EE034" w14:textId="77777777" w:rsidR="00EC195B" w:rsidRPr="003475F3" w:rsidRDefault="00EC195B" w:rsidP="00982FBC">
            <w:pPr>
              <w:spacing w:before="60" w:after="60"/>
              <w:jc w:val="both"/>
              <w:rPr>
                <w:rFonts w:eastAsia="Calibri"/>
              </w:rPr>
            </w:pPr>
            <w:proofErr w:type="gramStart"/>
            <w:r w:rsidRPr="003475F3">
              <w:rPr>
                <w:rFonts w:eastAsia="Calibri"/>
              </w:rPr>
              <w:t>2004 – 2005</w:t>
            </w:r>
            <w:proofErr w:type="gramEnd"/>
            <w:r w:rsidRPr="003475F3">
              <w:rPr>
                <w:rFonts w:eastAsia="Calibri"/>
              </w:rPr>
              <w:t xml:space="preserve">: HACH LANGE s.r.o., regionální zástupce pro prodej laboratorní a procesní techniky </w:t>
            </w:r>
            <w:r w:rsidRPr="003475F3">
              <w:t>(pp.)</w:t>
            </w:r>
          </w:p>
          <w:p w14:paraId="685C259F" w14:textId="77777777" w:rsidR="00EC195B" w:rsidRPr="009B6AE3" w:rsidRDefault="00EC195B" w:rsidP="00982FBC">
            <w:pPr>
              <w:spacing w:before="60" w:after="120"/>
              <w:jc w:val="both"/>
              <w:rPr>
                <w:color w:val="FF0000"/>
              </w:rPr>
            </w:pPr>
            <w:proofErr w:type="gramStart"/>
            <w:r w:rsidRPr="00641AA3">
              <w:rPr>
                <w:rFonts w:eastAsia="Calibri"/>
              </w:rPr>
              <w:t>2001 – 2004</w:t>
            </w:r>
            <w:proofErr w:type="gramEnd"/>
            <w:r w:rsidRPr="00641AA3">
              <w:rPr>
                <w:rFonts w:eastAsia="Calibri"/>
              </w:rPr>
              <w:t xml:space="preserve">: </w:t>
            </w:r>
            <w:proofErr w:type="spellStart"/>
            <w:r w:rsidRPr="00641AA3">
              <w:rPr>
                <w:rFonts w:eastAsia="Calibri"/>
              </w:rPr>
              <w:t>Earth</w:t>
            </w:r>
            <w:proofErr w:type="spellEnd"/>
            <w:r w:rsidRPr="00641AA3">
              <w:rPr>
                <w:rFonts w:eastAsia="Calibri"/>
              </w:rPr>
              <w:t xml:space="preserve"> </w:t>
            </w:r>
            <w:proofErr w:type="spellStart"/>
            <w:r w:rsidRPr="00641AA3">
              <w:rPr>
                <w:rFonts w:eastAsia="Calibri"/>
              </w:rPr>
              <w:t>Resources</w:t>
            </w:r>
            <w:proofErr w:type="spellEnd"/>
            <w:r w:rsidRPr="00641AA3">
              <w:rPr>
                <w:rFonts w:eastAsia="Calibri"/>
              </w:rPr>
              <w:t xml:space="preserve">, s.r.o., regionální zástupce pro prodej laboratorní </w:t>
            </w:r>
            <w:r w:rsidRPr="003475F3">
              <w:rPr>
                <w:rFonts w:eastAsia="Calibri"/>
              </w:rPr>
              <w:t xml:space="preserve">techniky </w:t>
            </w:r>
            <w:r w:rsidRPr="003475F3">
              <w:t>(pp.)</w:t>
            </w:r>
          </w:p>
        </w:tc>
      </w:tr>
      <w:tr w:rsidR="00EC195B" w14:paraId="7236C80C" w14:textId="77777777" w:rsidTr="00982FBC">
        <w:trPr>
          <w:trHeight w:val="250"/>
        </w:trPr>
        <w:tc>
          <w:tcPr>
            <w:tcW w:w="9956" w:type="dxa"/>
            <w:gridSpan w:val="13"/>
            <w:shd w:val="clear" w:color="auto" w:fill="F7CAAC"/>
          </w:tcPr>
          <w:p w14:paraId="7EDCA870" w14:textId="5857FD68" w:rsidR="00EC195B" w:rsidRDefault="00BC0238" w:rsidP="00982FBC">
            <w:pPr>
              <w:jc w:val="both"/>
            </w:pPr>
            <w:r>
              <w:rPr>
                <w:b/>
              </w:rPr>
              <w:t>Zkušenosti</w:t>
            </w:r>
            <w:r w:rsidR="00EC195B">
              <w:rPr>
                <w:b/>
              </w:rPr>
              <w:t xml:space="preserve"> s vedením kvalifikačních a rigorózních prací</w:t>
            </w:r>
          </w:p>
        </w:tc>
      </w:tr>
      <w:tr w:rsidR="00EC195B" w14:paraId="74C0F4BC" w14:textId="77777777" w:rsidTr="00982FBC">
        <w:trPr>
          <w:trHeight w:val="371"/>
        </w:trPr>
        <w:tc>
          <w:tcPr>
            <w:tcW w:w="9956" w:type="dxa"/>
            <w:gridSpan w:val="13"/>
          </w:tcPr>
          <w:p w14:paraId="3AA55BD6" w14:textId="4BD6DC1A" w:rsidR="00EC195B" w:rsidRDefault="00EC195B" w:rsidP="00982FBC">
            <w:pPr>
              <w:spacing w:before="120" w:after="120"/>
              <w:jc w:val="both"/>
            </w:pPr>
            <w:r>
              <w:t xml:space="preserve">Počet obhájených prací, které vyučující vedl v období </w:t>
            </w:r>
            <w:proofErr w:type="gramStart"/>
            <w:r w:rsidR="00282AE5">
              <w:t>2015 – 2024</w:t>
            </w:r>
            <w:proofErr w:type="gramEnd"/>
            <w:r w:rsidRPr="003475F3">
              <w:t xml:space="preserve">: </w:t>
            </w:r>
            <w:r w:rsidRPr="00915AC4">
              <w:rPr>
                <w:b/>
                <w:bCs/>
              </w:rPr>
              <w:t>9</w:t>
            </w:r>
            <w:r w:rsidRPr="00915AC4">
              <w:t xml:space="preserve"> BP, </w:t>
            </w:r>
            <w:r w:rsidRPr="00915AC4">
              <w:rPr>
                <w:b/>
                <w:bCs/>
              </w:rPr>
              <w:t>8</w:t>
            </w:r>
            <w:r w:rsidRPr="00915AC4">
              <w:t xml:space="preserve"> DP.</w:t>
            </w:r>
          </w:p>
        </w:tc>
      </w:tr>
      <w:tr w:rsidR="00EC195B" w14:paraId="4326FA3E" w14:textId="77777777" w:rsidTr="00982FBC">
        <w:trPr>
          <w:cantSplit/>
        </w:trPr>
        <w:tc>
          <w:tcPr>
            <w:tcW w:w="3347" w:type="dxa"/>
            <w:gridSpan w:val="3"/>
            <w:tcBorders>
              <w:top w:val="single" w:sz="12" w:space="0" w:color="auto"/>
            </w:tcBorders>
            <w:shd w:val="clear" w:color="auto" w:fill="F7CAAC"/>
          </w:tcPr>
          <w:p w14:paraId="2979C1E4" w14:textId="77777777" w:rsidR="00EC195B" w:rsidRDefault="00EC195B" w:rsidP="00982FBC">
            <w:pPr>
              <w:jc w:val="both"/>
            </w:pPr>
            <w:r>
              <w:rPr>
                <w:b/>
              </w:rPr>
              <w:t xml:space="preserve">Obor habilitačního řízení </w:t>
            </w:r>
          </w:p>
        </w:tc>
        <w:tc>
          <w:tcPr>
            <w:tcW w:w="2245" w:type="dxa"/>
            <w:gridSpan w:val="2"/>
            <w:tcBorders>
              <w:top w:val="single" w:sz="12" w:space="0" w:color="auto"/>
            </w:tcBorders>
            <w:shd w:val="clear" w:color="auto" w:fill="F7CAAC"/>
          </w:tcPr>
          <w:p w14:paraId="3F100964" w14:textId="77777777" w:rsidR="00EC195B" w:rsidRDefault="00EC195B" w:rsidP="00982FBC">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654518B1" w14:textId="77777777" w:rsidR="00EC195B" w:rsidRDefault="00EC195B" w:rsidP="00982FBC">
            <w:pPr>
              <w:jc w:val="both"/>
            </w:pPr>
            <w:r>
              <w:rPr>
                <w:b/>
              </w:rPr>
              <w:t>Řízení konáno na VŠ</w:t>
            </w:r>
          </w:p>
        </w:tc>
        <w:tc>
          <w:tcPr>
            <w:tcW w:w="2116" w:type="dxa"/>
            <w:gridSpan w:val="3"/>
            <w:tcBorders>
              <w:top w:val="single" w:sz="12" w:space="0" w:color="auto"/>
              <w:left w:val="single" w:sz="12" w:space="0" w:color="auto"/>
            </w:tcBorders>
            <w:shd w:val="clear" w:color="auto" w:fill="F7CAAC"/>
          </w:tcPr>
          <w:p w14:paraId="26D13690" w14:textId="4EAB7BBC" w:rsidR="00EC195B" w:rsidRDefault="00BC0238" w:rsidP="00982FBC">
            <w:pPr>
              <w:jc w:val="both"/>
              <w:rPr>
                <w:b/>
              </w:rPr>
            </w:pPr>
            <w:r>
              <w:rPr>
                <w:b/>
              </w:rPr>
              <w:t>Ohlasy publikací</w:t>
            </w:r>
          </w:p>
        </w:tc>
      </w:tr>
      <w:tr w:rsidR="00EC195B" w14:paraId="27C1C4FC" w14:textId="77777777" w:rsidTr="009E40D6">
        <w:trPr>
          <w:cantSplit/>
        </w:trPr>
        <w:tc>
          <w:tcPr>
            <w:tcW w:w="3347" w:type="dxa"/>
            <w:gridSpan w:val="3"/>
            <w:vAlign w:val="center"/>
          </w:tcPr>
          <w:p w14:paraId="495B04C0" w14:textId="77777777" w:rsidR="00EC195B" w:rsidRDefault="00EC195B" w:rsidP="009E40D6">
            <w:pPr>
              <w:spacing w:before="60" w:after="60"/>
            </w:pPr>
            <w:r>
              <w:t>---</w:t>
            </w:r>
          </w:p>
        </w:tc>
        <w:tc>
          <w:tcPr>
            <w:tcW w:w="2245" w:type="dxa"/>
            <w:gridSpan w:val="2"/>
            <w:vAlign w:val="center"/>
          </w:tcPr>
          <w:p w14:paraId="43D206A0" w14:textId="77777777" w:rsidR="00EC195B" w:rsidRDefault="00EC195B" w:rsidP="009E40D6">
            <w:pPr>
              <w:spacing w:before="60" w:after="60"/>
            </w:pPr>
            <w:r>
              <w:t>---</w:t>
            </w:r>
          </w:p>
        </w:tc>
        <w:tc>
          <w:tcPr>
            <w:tcW w:w="2248" w:type="dxa"/>
            <w:gridSpan w:val="5"/>
            <w:tcBorders>
              <w:right w:val="single" w:sz="12" w:space="0" w:color="auto"/>
            </w:tcBorders>
            <w:vAlign w:val="center"/>
          </w:tcPr>
          <w:p w14:paraId="6B550FE6" w14:textId="77777777" w:rsidR="00EC195B" w:rsidRDefault="00EC195B" w:rsidP="009E40D6">
            <w:pPr>
              <w:spacing w:before="60" w:after="60"/>
            </w:pPr>
            <w:r>
              <w:t>---</w:t>
            </w:r>
          </w:p>
        </w:tc>
        <w:tc>
          <w:tcPr>
            <w:tcW w:w="698" w:type="dxa"/>
            <w:tcBorders>
              <w:left w:val="single" w:sz="12" w:space="0" w:color="auto"/>
            </w:tcBorders>
            <w:shd w:val="clear" w:color="auto" w:fill="F7CAAC"/>
            <w:vAlign w:val="center"/>
          </w:tcPr>
          <w:p w14:paraId="394FDA59" w14:textId="77777777" w:rsidR="00EC195B" w:rsidRPr="00BF40E7" w:rsidRDefault="00EC195B" w:rsidP="009E40D6">
            <w:proofErr w:type="spellStart"/>
            <w:r w:rsidRPr="00BF40E7">
              <w:rPr>
                <w:b/>
              </w:rPr>
              <w:t>WoS</w:t>
            </w:r>
            <w:proofErr w:type="spellEnd"/>
          </w:p>
        </w:tc>
        <w:tc>
          <w:tcPr>
            <w:tcW w:w="709" w:type="dxa"/>
            <w:shd w:val="clear" w:color="auto" w:fill="F7CAAC"/>
            <w:vAlign w:val="center"/>
          </w:tcPr>
          <w:p w14:paraId="47786278" w14:textId="77777777" w:rsidR="00EC195B" w:rsidRPr="00BF40E7" w:rsidRDefault="00EC195B" w:rsidP="009E40D6">
            <w:pPr>
              <w:rPr>
                <w:sz w:val="18"/>
              </w:rPr>
            </w:pPr>
            <w:proofErr w:type="spellStart"/>
            <w:r w:rsidRPr="00BF40E7">
              <w:rPr>
                <w:b/>
                <w:sz w:val="18"/>
              </w:rPr>
              <w:t>Scopus</w:t>
            </w:r>
            <w:proofErr w:type="spellEnd"/>
          </w:p>
        </w:tc>
        <w:tc>
          <w:tcPr>
            <w:tcW w:w="709" w:type="dxa"/>
            <w:shd w:val="clear" w:color="auto" w:fill="F7CAAC"/>
            <w:vAlign w:val="center"/>
          </w:tcPr>
          <w:p w14:paraId="70668323" w14:textId="77777777" w:rsidR="00EC195B" w:rsidRPr="00BF40E7" w:rsidRDefault="00EC195B" w:rsidP="009E40D6">
            <w:r w:rsidRPr="00BF40E7">
              <w:rPr>
                <w:b/>
                <w:sz w:val="18"/>
              </w:rPr>
              <w:t>ostatní</w:t>
            </w:r>
          </w:p>
        </w:tc>
      </w:tr>
      <w:tr w:rsidR="00EC195B" w14:paraId="40EA6629" w14:textId="77777777" w:rsidTr="00982FBC">
        <w:trPr>
          <w:cantSplit/>
          <w:trHeight w:val="70"/>
        </w:trPr>
        <w:tc>
          <w:tcPr>
            <w:tcW w:w="3347" w:type="dxa"/>
            <w:gridSpan w:val="3"/>
            <w:shd w:val="clear" w:color="auto" w:fill="F7CAAC"/>
          </w:tcPr>
          <w:p w14:paraId="4FAEC758" w14:textId="77777777" w:rsidR="00EC195B" w:rsidRDefault="00EC195B" w:rsidP="00982FBC">
            <w:pPr>
              <w:jc w:val="both"/>
            </w:pPr>
            <w:r>
              <w:rPr>
                <w:b/>
              </w:rPr>
              <w:t>Obor jmenovacího řízení</w:t>
            </w:r>
          </w:p>
        </w:tc>
        <w:tc>
          <w:tcPr>
            <w:tcW w:w="2245" w:type="dxa"/>
            <w:gridSpan w:val="2"/>
            <w:shd w:val="clear" w:color="auto" w:fill="F7CAAC"/>
          </w:tcPr>
          <w:p w14:paraId="7F2265F6" w14:textId="77777777" w:rsidR="00EC195B" w:rsidRDefault="00EC195B" w:rsidP="00982FBC">
            <w:pPr>
              <w:jc w:val="both"/>
            </w:pPr>
            <w:r>
              <w:rPr>
                <w:b/>
              </w:rPr>
              <w:t>Rok udělení hodnosti</w:t>
            </w:r>
          </w:p>
        </w:tc>
        <w:tc>
          <w:tcPr>
            <w:tcW w:w="2248" w:type="dxa"/>
            <w:gridSpan w:val="5"/>
            <w:tcBorders>
              <w:right w:val="single" w:sz="12" w:space="0" w:color="auto"/>
            </w:tcBorders>
            <w:shd w:val="clear" w:color="auto" w:fill="F7CAAC"/>
          </w:tcPr>
          <w:p w14:paraId="65AE9D41" w14:textId="77777777" w:rsidR="00EC195B" w:rsidRDefault="00EC195B" w:rsidP="00982FBC">
            <w:pPr>
              <w:jc w:val="both"/>
            </w:pPr>
            <w:r>
              <w:rPr>
                <w:b/>
              </w:rPr>
              <w:t>Řízení konáno na VŠ</w:t>
            </w:r>
          </w:p>
        </w:tc>
        <w:tc>
          <w:tcPr>
            <w:tcW w:w="698" w:type="dxa"/>
            <w:tcBorders>
              <w:left w:val="single" w:sz="12" w:space="0" w:color="auto"/>
            </w:tcBorders>
          </w:tcPr>
          <w:p w14:paraId="76D3AF6F" w14:textId="217AA429" w:rsidR="00EC195B" w:rsidRPr="00BF40E7" w:rsidRDefault="00EC195B" w:rsidP="00982FBC">
            <w:pPr>
              <w:jc w:val="center"/>
              <w:rPr>
                <w:b/>
              </w:rPr>
            </w:pPr>
            <w:r w:rsidRPr="00BF40E7">
              <w:rPr>
                <w:b/>
              </w:rPr>
              <w:t>5</w:t>
            </w:r>
            <w:r w:rsidR="00CC1E0D" w:rsidRPr="00BF40E7">
              <w:rPr>
                <w:b/>
              </w:rPr>
              <w:t>5</w:t>
            </w:r>
          </w:p>
        </w:tc>
        <w:tc>
          <w:tcPr>
            <w:tcW w:w="709" w:type="dxa"/>
          </w:tcPr>
          <w:p w14:paraId="31FE39F3" w14:textId="35381224" w:rsidR="00EC195B" w:rsidRPr="00BF40E7" w:rsidRDefault="00915AC4" w:rsidP="00982FBC">
            <w:pPr>
              <w:jc w:val="center"/>
              <w:rPr>
                <w:b/>
              </w:rPr>
            </w:pPr>
            <w:r w:rsidRPr="00BF40E7">
              <w:rPr>
                <w:b/>
              </w:rPr>
              <w:t>90</w:t>
            </w:r>
          </w:p>
        </w:tc>
        <w:tc>
          <w:tcPr>
            <w:tcW w:w="709" w:type="dxa"/>
          </w:tcPr>
          <w:p w14:paraId="0101E63D" w14:textId="77777777" w:rsidR="00EC195B" w:rsidRPr="00BF40E7" w:rsidRDefault="00EC195B" w:rsidP="00982FBC">
            <w:pPr>
              <w:jc w:val="both"/>
              <w:rPr>
                <w:b/>
              </w:rPr>
            </w:pPr>
            <w:proofErr w:type="spellStart"/>
            <w:r w:rsidRPr="00BF40E7">
              <w:rPr>
                <w:b/>
                <w:sz w:val="18"/>
                <w:szCs w:val="18"/>
              </w:rPr>
              <w:t>neevid</w:t>
            </w:r>
            <w:proofErr w:type="spellEnd"/>
            <w:r w:rsidRPr="00BF40E7">
              <w:rPr>
                <w:b/>
                <w:sz w:val="18"/>
                <w:szCs w:val="18"/>
              </w:rPr>
              <w:t>.</w:t>
            </w:r>
          </w:p>
        </w:tc>
      </w:tr>
      <w:tr w:rsidR="00EC195B" w14:paraId="7DF8ADE7" w14:textId="77777777" w:rsidTr="00982FBC">
        <w:trPr>
          <w:trHeight w:val="205"/>
        </w:trPr>
        <w:tc>
          <w:tcPr>
            <w:tcW w:w="3347" w:type="dxa"/>
            <w:gridSpan w:val="3"/>
            <w:vAlign w:val="center"/>
          </w:tcPr>
          <w:p w14:paraId="7B5E0EFB" w14:textId="77777777" w:rsidR="00EC195B" w:rsidRDefault="00EC195B" w:rsidP="00982FBC">
            <w:r>
              <w:t>---</w:t>
            </w:r>
          </w:p>
        </w:tc>
        <w:tc>
          <w:tcPr>
            <w:tcW w:w="2245" w:type="dxa"/>
            <w:gridSpan w:val="2"/>
            <w:vAlign w:val="center"/>
          </w:tcPr>
          <w:p w14:paraId="6271A18D" w14:textId="77777777" w:rsidR="00EC195B" w:rsidRDefault="00EC195B" w:rsidP="00982FBC">
            <w:r>
              <w:t>---</w:t>
            </w:r>
          </w:p>
        </w:tc>
        <w:tc>
          <w:tcPr>
            <w:tcW w:w="2248" w:type="dxa"/>
            <w:gridSpan w:val="5"/>
            <w:tcBorders>
              <w:right w:val="single" w:sz="12" w:space="0" w:color="auto"/>
            </w:tcBorders>
            <w:vAlign w:val="center"/>
          </w:tcPr>
          <w:p w14:paraId="3C4F8D7E" w14:textId="77777777" w:rsidR="00EC195B" w:rsidRDefault="00EC195B" w:rsidP="00982FBC">
            <w:r>
              <w:t>---</w:t>
            </w:r>
          </w:p>
        </w:tc>
        <w:tc>
          <w:tcPr>
            <w:tcW w:w="1407" w:type="dxa"/>
            <w:gridSpan w:val="2"/>
            <w:tcBorders>
              <w:left w:val="single" w:sz="12" w:space="0" w:color="auto"/>
            </w:tcBorders>
            <w:shd w:val="clear" w:color="auto" w:fill="FBD4B4"/>
            <w:vAlign w:val="center"/>
          </w:tcPr>
          <w:p w14:paraId="52F3EA7F" w14:textId="77777777" w:rsidR="00EC195B" w:rsidRPr="00BF40E7" w:rsidRDefault="00EC195B" w:rsidP="00982FBC">
            <w:pPr>
              <w:jc w:val="both"/>
              <w:rPr>
                <w:b/>
                <w:sz w:val="18"/>
              </w:rPr>
            </w:pPr>
            <w:r w:rsidRPr="00BF40E7">
              <w:rPr>
                <w:b/>
                <w:sz w:val="18"/>
              </w:rPr>
              <w:t xml:space="preserve">H-index </w:t>
            </w:r>
            <w:proofErr w:type="spellStart"/>
            <w:r w:rsidRPr="00BF40E7">
              <w:rPr>
                <w:b/>
                <w:sz w:val="18"/>
              </w:rPr>
              <w:t>WoS</w:t>
            </w:r>
            <w:proofErr w:type="spellEnd"/>
            <w:r w:rsidRPr="00BF40E7">
              <w:rPr>
                <w:b/>
                <w:sz w:val="18"/>
              </w:rPr>
              <w:t>/</w:t>
            </w:r>
            <w:proofErr w:type="spellStart"/>
            <w:r w:rsidRPr="00BF40E7">
              <w:rPr>
                <w:b/>
                <w:sz w:val="18"/>
              </w:rPr>
              <w:t>Scopus</w:t>
            </w:r>
            <w:proofErr w:type="spellEnd"/>
          </w:p>
        </w:tc>
        <w:tc>
          <w:tcPr>
            <w:tcW w:w="709" w:type="dxa"/>
            <w:shd w:val="clear" w:color="auto" w:fill="auto"/>
            <w:vAlign w:val="center"/>
          </w:tcPr>
          <w:p w14:paraId="7277EE2A" w14:textId="281DE0E3" w:rsidR="00EC195B" w:rsidRPr="00BF40E7" w:rsidRDefault="00BF40E7" w:rsidP="00982FBC">
            <w:pPr>
              <w:jc w:val="center"/>
              <w:rPr>
                <w:b/>
              </w:rPr>
            </w:pPr>
            <w:r w:rsidRPr="00BF40E7">
              <w:rPr>
                <w:b/>
              </w:rPr>
              <w:t>3</w:t>
            </w:r>
            <w:r w:rsidR="00EC195B" w:rsidRPr="00BF40E7">
              <w:rPr>
                <w:b/>
              </w:rPr>
              <w:t>/</w:t>
            </w:r>
            <w:r w:rsidRPr="00BF40E7">
              <w:rPr>
                <w:b/>
              </w:rPr>
              <w:t>5</w:t>
            </w:r>
          </w:p>
        </w:tc>
      </w:tr>
      <w:tr w:rsidR="00EC195B" w14:paraId="1C3E5AE1" w14:textId="77777777" w:rsidTr="00982FBC">
        <w:tc>
          <w:tcPr>
            <w:tcW w:w="9956" w:type="dxa"/>
            <w:gridSpan w:val="13"/>
            <w:shd w:val="clear" w:color="auto" w:fill="F7CAAC"/>
          </w:tcPr>
          <w:p w14:paraId="48345F71" w14:textId="5E693F05" w:rsidR="00EC195B" w:rsidRDefault="00802340" w:rsidP="00982FBC">
            <w:pPr>
              <w:jc w:val="both"/>
              <w:rPr>
                <w:b/>
              </w:rPr>
            </w:pPr>
            <w:r>
              <w:rPr>
                <w:b/>
              </w:rPr>
              <w:t>Přehled</w:t>
            </w:r>
            <w:r w:rsidR="00EC195B">
              <w:rPr>
                <w:b/>
              </w:rPr>
              <w:t xml:space="preserve"> o nejvýznamnější publikační a další tvůrčí činnosti nebo další profesní činnosti u odborníků z praxe vztahující se k zabezpečovaným předmětům </w:t>
            </w:r>
          </w:p>
        </w:tc>
      </w:tr>
      <w:tr w:rsidR="00EC195B" w14:paraId="513BD067" w14:textId="77777777" w:rsidTr="00613BAF">
        <w:trPr>
          <w:trHeight w:val="628"/>
        </w:trPr>
        <w:tc>
          <w:tcPr>
            <w:tcW w:w="9956" w:type="dxa"/>
            <w:gridSpan w:val="13"/>
          </w:tcPr>
          <w:p w14:paraId="5A279529" w14:textId="1477F10D" w:rsidR="00B44E62" w:rsidRPr="00B44E62" w:rsidRDefault="00B44E62" w:rsidP="00B44E62">
            <w:pPr>
              <w:tabs>
                <w:tab w:val="left" w:pos="567"/>
              </w:tabs>
              <w:spacing w:before="120" w:after="120"/>
              <w:jc w:val="both"/>
            </w:pPr>
            <w:r w:rsidRPr="00CE0E2B">
              <w:t xml:space="preserve">VALŠÍKOVÁ-FREY, M., MLČEK, J., </w:t>
            </w:r>
            <w:r w:rsidRPr="00CE0E2B">
              <w:rPr>
                <w:b/>
              </w:rPr>
              <w:t>BUČKOVÁ, M.</w:t>
            </w:r>
            <w:r w:rsidRPr="00CE0E2B">
              <w:t xml:space="preserve"> </w:t>
            </w:r>
            <w:r w:rsidRPr="00CE0E2B">
              <w:rPr>
                <w:b/>
              </w:rPr>
              <w:t>(</w:t>
            </w:r>
            <w:proofErr w:type="gramStart"/>
            <w:r w:rsidRPr="00CE0E2B">
              <w:rPr>
                <w:b/>
              </w:rPr>
              <w:t>20%</w:t>
            </w:r>
            <w:proofErr w:type="gramEnd"/>
            <w:r w:rsidRPr="00CE0E2B">
              <w:rPr>
                <w:b/>
              </w:rPr>
              <w:t>)</w:t>
            </w:r>
            <w:r w:rsidRPr="00CE0E2B">
              <w:rPr>
                <w:bCs/>
              </w:rPr>
              <w:t>,</w:t>
            </w:r>
            <w:r w:rsidRPr="00CE0E2B">
              <w:t xml:space="preserve"> ADÁMKOVÁ, A., ADÁMEK, M., JURÍKOVÁ, T.: Influence </w:t>
            </w:r>
            <w:proofErr w:type="spellStart"/>
            <w:r w:rsidRPr="00CE0E2B">
              <w:t>of</w:t>
            </w:r>
            <w:proofErr w:type="spellEnd"/>
            <w:r w:rsidRPr="00CE0E2B">
              <w:t xml:space="preserve"> </w:t>
            </w:r>
            <w:proofErr w:type="spellStart"/>
            <w:r w:rsidRPr="00CE0E2B">
              <w:t>varieties</w:t>
            </w:r>
            <w:proofErr w:type="spellEnd"/>
            <w:r w:rsidRPr="00CE0E2B">
              <w:t xml:space="preserve"> and </w:t>
            </w:r>
            <w:proofErr w:type="spellStart"/>
            <w:r w:rsidRPr="00CE0E2B">
              <w:t>mulching</w:t>
            </w:r>
            <w:proofErr w:type="spellEnd"/>
            <w:r w:rsidRPr="00CE0E2B">
              <w:t xml:space="preserve"> on </w:t>
            </w:r>
            <w:proofErr w:type="spellStart"/>
            <w:r w:rsidRPr="00CE0E2B">
              <w:t>the</w:t>
            </w:r>
            <w:proofErr w:type="spellEnd"/>
            <w:r w:rsidRPr="00CE0E2B">
              <w:t xml:space="preserve"> </w:t>
            </w:r>
            <w:proofErr w:type="spellStart"/>
            <w:r w:rsidRPr="00CE0E2B">
              <w:t>quality</w:t>
            </w:r>
            <w:proofErr w:type="spellEnd"/>
            <w:r w:rsidRPr="00CE0E2B">
              <w:t xml:space="preserve"> and </w:t>
            </w:r>
            <w:proofErr w:type="spellStart"/>
            <w:r w:rsidRPr="00CE0E2B">
              <w:t>quantity</w:t>
            </w:r>
            <w:proofErr w:type="spellEnd"/>
            <w:r w:rsidRPr="00CE0E2B">
              <w:t xml:space="preserve"> </w:t>
            </w:r>
            <w:proofErr w:type="spellStart"/>
            <w:r w:rsidRPr="00CE0E2B">
              <w:t>of</w:t>
            </w:r>
            <w:proofErr w:type="spellEnd"/>
            <w:r w:rsidRPr="00CE0E2B">
              <w:t xml:space="preserve"> </w:t>
            </w:r>
            <w:proofErr w:type="spellStart"/>
            <w:r w:rsidRPr="00CE0E2B">
              <w:t>vegetable</w:t>
            </w:r>
            <w:proofErr w:type="spellEnd"/>
            <w:r w:rsidRPr="00CE0E2B">
              <w:t xml:space="preserve"> </w:t>
            </w:r>
            <w:proofErr w:type="spellStart"/>
            <w:r w:rsidRPr="00CE0E2B">
              <w:t>pepper</w:t>
            </w:r>
            <w:proofErr w:type="spellEnd"/>
            <w:r w:rsidRPr="00CE0E2B">
              <w:t xml:space="preserve"> </w:t>
            </w:r>
            <w:proofErr w:type="spellStart"/>
            <w:r w:rsidRPr="00CE0E2B">
              <w:t>yield</w:t>
            </w:r>
            <w:proofErr w:type="spellEnd"/>
            <w:r w:rsidRPr="00CE0E2B">
              <w:t>. </w:t>
            </w:r>
            <w:proofErr w:type="spellStart"/>
            <w:r w:rsidRPr="00CE0E2B">
              <w:rPr>
                <w:i/>
                <w:iCs/>
                <w:bdr w:val="none" w:sz="0" w:space="0" w:color="auto" w:frame="1"/>
              </w:rPr>
              <w:t>Horticulturae</w:t>
            </w:r>
            <w:proofErr w:type="spellEnd"/>
            <w:r w:rsidRPr="00CE0E2B">
              <w:t xml:space="preserve"> 8(11), </w:t>
            </w:r>
            <w:r w:rsidR="00D7586A" w:rsidRPr="00CE0E2B">
              <w:t xml:space="preserve">1035, </w:t>
            </w:r>
            <w:r w:rsidRPr="00CE0E2B">
              <w:rPr>
                <w:b/>
                <w:bCs/>
              </w:rPr>
              <w:t>2022</w:t>
            </w:r>
            <w:r w:rsidRPr="00CE0E2B">
              <w:t>. ISSN 2311-7524. Dostupné z: </w:t>
            </w:r>
            <w:hyperlink r:id="rId52" w:history="1">
              <w:r w:rsidRPr="00CE0E2B">
                <w:rPr>
                  <w:rStyle w:val="Hypertextovodkaz"/>
                </w:rPr>
                <w:t>https://www.mdpi.com/2311-7524/8/11/1035</w:t>
              </w:r>
            </w:hyperlink>
            <w:r w:rsidRPr="00CE0E2B">
              <w:t>.</w:t>
            </w:r>
            <w:r w:rsidR="00CE0E2B" w:rsidRPr="00CE0E2B">
              <w:t xml:space="preserve"> </w:t>
            </w:r>
            <w:r w:rsidR="00CE0E2B" w:rsidRPr="00CE0E2B">
              <w:rPr>
                <w:lang w:val="en-GB"/>
              </w:rPr>
              <w:t>Jimp (Q1)</w:t>
            </w:r>
          </w:p>
          <w:p w14:paraId="1F3121A3" w14:textId="58AF5A49" w:rsidR="00EC195B" w:rsidRDefault="00EC195B" w:rsidP="00B44E62">
            <w:pPr>
              <w:tabs>
                <w:tab w:val="left" w:pos="567"/>
              </w:tabs>
              <w:spacing w:before="120" w:after="120"/>
              <w:jc w:val="both"/>
              <w:rPr>
                <w:lang w:val="en-GB"/>
              </w:rPr>
            </w:pPr>
            <w:r w:rsidRPr="005E2EC5">
              <w:t xml:space="preserve">MLČEK, J., ADÁMEK, M., ADÁMKOVÁ, A., MATYÁŠ, J., </w:t>
            </w:r>
            <w:r w:rsidRPr="005E2EC5">
              <w:rPr>
                <w:b/>
              </w:rPr>
              <w:t>BUČKOVÁ, M.</w:t>
            </w:r>
            <w:r w:rsidRPr="005E2EC5">
              <w:t xml:space="preserve"> </w:t>
            </w:r>
            <w:r w:rsidRPr="005E2EC5">
              <w:rPr>
                <w:b/>
              </w:rPr>
              <w:t>(</w:t>
            </w:r>
            <w:proofErr w:type="gramStart"/>
            <w:r w:rsidRPr="005E2EC5">
              <w:rPr>
                <w:b/>
              </w:rPr>
              <w:t>5%</w:t>
            </w:r>
            <w:proofErr w:type="gramEnd"/>
            <w:r w:rsidRPr="005E2EC5">
              <w:rPr>
                <w:b/>
              </w:rPr>
              <w:t>)</w:t>
            </w:r>
            <w:r w:rsidRPr="005E2EC5">
              <w:t xml:space="preserve">, MRÁZKOVÁ, M., VÍCHA, R., VYCHODIL, R., KNÍŽKOVÁ, I., VOLEK, Z.: </w:t>
            </w:r>
            <w:proofErr w:type="spellStart"/>
            <w:r w:rsidRPr="005E2EC5">
              <w:t>Feed</w:t>
            </w:r>
            <w:proofErr w:type="spellEnd"/>
            <w:r w:rsidRPr="005E2EC5">
              <w:t xml:space="preserve"> </w:t>
            </w:r>
            <w:proofErr w:type="spellStart"/>
            <w:r w:rsidRPr="005E2EC5">
              <w:t>parameters</w:t>
            </w:r>
            <w:proofErr w:type="spellEnd"/>
            <w:r w:rsidRPr="005E2EC5">
              <w:t xml:space="preserve"> </w:t>
            </w:r>
            <w:proofErr w:type="spellStart"/>
            <w:r w:rsidRPr="005E2EC5">
              <w:t>influencing</w:t>
            </w:r>
            <w:proofErr w:type="spellEnd"/>
            <w:r w:rsidRPr="005E2EC5">
              <w:t xml:space="preserve"> </w:t>
            </w:r>
            <w:proofErr w:type="spellStart"/>
            <w:r w:rsidRPr="005E2EC5">
              <w:t>the</w:t>
            </w:r>
            <w:proofErr w:type="spellEnd"/>
            <w:r w:rsidRPr="005E2EC5">
              <w:t xml:space="preserve"> </w:t>
            </w:r>
            <w:proofErr w:type="spellStart"/>
            <w:r w:rsidRPr="005E2EC5">
              <w:t>breeding</w:t>
            </w:r>
            <w:proofErr w:type="spellEnd"/>
            <w:r w:rsidRPr="005E2EC5">
              <w:t xml:space="preserve"> </w:t>
            </w:r>
            <w:proofErr w:type="spellStart"/>
            <w:r w:rsidRPr="005E2EC5">
              <w:t>of</w:t>
            </w:r>
            <w:proofErr w:type="spellEnd"/>
            <w:r w:rsidRPr="005E2EC5">
              <w:t xml:space="preserve"> </w:t>
            </w:r>
            <w:proofErr w:type="spellStart"/>
            <w:r w:rsidRPr="005E2EC5">
              <w:t>mealworms</w:t>
            </w:r>
            <w:proofErr w:type="spellEnd"/>
            <w:r w:rsidRPr="005E2EC5">
              <w:t xml:space="preserve"> (</w:t>
            </w:r>
            <w:proofErr w:type="spellStart"/>
            <w:r w:rsidRPr="005E2EC5">
              <w:t>Tenebrio</w:t>
            </w:r>
            <w:proofErr w:type="spellEnd"/>
            <w:r w:rsidRPr="005E2EC5">
              <w:t xml:space="preserve"> </w:t>
            </w:r>
            <w:proofErr w:type="spellStart"/>
            <w:r w:rsidRPr="005E2EC5">
              <w:t>molitor</w:t>
            </w:r>
            <w:proofErr w:type="spellEnd"/>
            <w:r w:rsidRPr="005E2EC5">
              <w:t xml:space="preserve">). </w:t>
            </w:r>
            <w:r w:rsidRPr="00C62392">
              <w:rPr>
                <w:i/>
                <w:lang w:val="en-GB"/>
              </w:rPr>
              <w:t>Sustainability (Switzerland)</w:t>
            </w:r>
            <w:r>
              <w:rPr>
                <w:i/>
                <w:lang w:val="en-GB"/>
              </w:rPr>
              <w:t xml:space="preserve"> </w:t>
            </w:r>
            <w:r w:rsidRPr="00F12375">
              <w:rPr>
                <w:lang w:val="en-GB"/>
              </w:rPr>
              <w:t>13</w:t>
            </w:r>
            <w:r>
              <w:rPr>
                <w:lang w:val="en-GB"/>
              </w:rPr>
              <w:t>(</w:t>
            </w:r>
            <w:r w:rsidRPr="00F12375">
              <w:rPr>
                <w:lang w:val="en-GB"/>
              </w:rPr>
              <w:t>23</w:t>
            </w:r>
            <w:r>
              <w:rPr>
                <w:lang w:val="en-GB"/>
              </w:rPr>
              <w:t>),</w:t>
            </w:r>
            <w:r w:rsidRPr="00F12375">
              <w:rPr>
                <w:lang w:val="en-GB"/>
              </w:rPr>
              <w:t xml:space="preserve"> </w:t>
            </w:r>
            <w:r>
              <w:rPr>
                <w:lang w:val="en-GB"/>
              </w:rPr>
              <w:t xml:space="preserve">12992, </w:t>
            </w:r>
            <w:r w:rsidRPr="00C62392">
              <w:rPr>
                <w:b/>
                <w:lang w:val="en-GB"/>
              </w:rPr>
              <w:t>2021</w:t>
            </w:r>
            <w:r w:rsidRPr="003475F3">
              <w:rPr>
                <w:bCs/>
                <w:lang w:val="en-GB"/>
              </w:rPr>
              <w:t xml:space="preserve">. </w:t>
            </w:r>
            <w:r w:rsidRPr="00F12375">
              <w:rPr>
                <w:lang w:val="en-GB"/>
              </w:rPr>
              <w:t xml:space="preserve">ISSN 2071-1050. </w:t>
            </w:r>
            <w:hyperlink r:id="rId53" w:history="1">
              <w:r w:rsidRPr="002C6CBE">
                <w:rPr>
                  <w:rStyle w:val="Hypertextovodkaz"/>
                </w:rPr>
                <w:t>https://doi.org/10.3390/su132312992</w:t>
              </w:r>
            </w:hyperlink>
            <w:r>
              <w:t xml:space="preserve">. </w:t>
            </w:r>
            <w:r>
              <w:rPr>
                <w:lang w:val="en-GB"/>
              </w:rPr>
              <w:t>Jimp (Q2)</w:t>
            </w:r>
          </w:p>
          <w:p w14:paraId="3AE43106" w14:textId="52D23B93" w:rsidR="00EC195B" w:rsidRDefault="00EC195B" w:rsidP="00B44E62">
            <w:pPr>
              <w:tabs>
                <w:tab w:val="left" w:pos="567"/>
              </w:tabs>
              <w:spacing w:before="120" w:after="120"/>
              <w:jc w:val="both"/>
              <w:rPr>
                <w:lang w:val="en-GB"/>
              </w:rPr>
            </w:pPr>
            <w:r w:rsidRPr="00402BDA">
              <w:rPr>
                <w:lang w:val="en-GB"/>
              </w:rPr>
              <w:t>ADÁMEK, M</w:t>
            </w:r>
            <w:r>
              <w:rPr>
                <w:lang w:val="en-GB"/>
              </w:rPr>
              <w:t>.</w:t>
            </w:r>
            <w:r w:rsidRPr="00402BDA">
              <w:rPr>
                <w:lang w:val="en-GB"/>
              </w:rPr>
              <w:t xml:space="preserve">, MLČEK, </w:t>
            </w:r>
            <w:r>
              <w:rPr>
                <w:lang w:val="en-GB"/>
              </w:rPr>
              <w:t xml:space="preserve">J., </w:t>
            </w:r>
            <w:r w:rsidRPr="00402BDA">
              <w:rPr>
                <w:lang w:val="en-GB"/>
              </w:rPr>
              <w:t xml:space="preserve">ADÁMKOVÁ, </w:t>
            </w:r>
            <w:r>
              <w:rPr>
                <w:lang w:val="en-GB"/>
              </w:rPr>
              <w:t xml:space="preserve">A., MIŠUREC, V.G., ORSAVOVÁ, J., </w:t>
            </w:r>
            <w:r w:rsidRPr="00C62392">
              <w:rPr>
                <w:b/>
                <w:lang w:val="en-GB"/>
              </w:rPr>
              <w:t>BUČKOVÁ, M.</w:t>
            </w:r>
            <w:r>
              <w:rPr>
                <w:b/>
                <w:lang w:val="en-GB"/>
              </w:rPr>
              <w:t xml:space="preserve"> (6%)</w:t>
            </w:r>
            <w:r w:rsidRPr="003475F3">
              <w:rPr>
                <w:bCs/>
                <w:lang w:val="en-GB"/>
              </w:rPr>
              <w:t>,</w:t>
            </w:r>
            <w:r>
              <w:rPr>
                <w:lang w:val="en-GB"/>
              </w:rPr>
              <w:t xml:space="preserve"> BÚRAN, M., PLÁŠKOVÁ, A., KOUŘIMSKÁ, L</w:t>
            </w:r>
            <w:r w:rsidRPr="00402BDA">
              <w:rPr>
                <w:lang w:val="en-GB"/>
              </w:rPr>
              <w:t>.</w:t>
            </w:r>
            <w:r>
              <w:rPr>
                <w:lang w:val="en-GB"/>
              </w:rPr>
              <w:t>:</w:t>
            </w:r>
            <w:r w:rsidRPr="00402BDA">
              <w:rPr>
                <w:lang w:val="en-GB"/>
              </w:rPr>
              <w:t xml:space="preserve"> Basil – a comparison of the total phenolic content and antioxidant activity in selected cultivars.</w:t>
            </w:r>
            <w:r w:rsidR="007512DA">
              <w:rPr>
                <w:lang w:val="en-GB"/>
              </w:rPr>
              <w:t xml:space="preserve"> </w:t>
            </w:r>
            <w:proofErr w:type="spellStart"/>
            <w:r w:rsidRPr="00C62392">
              <w:rPr>
                <w:i/>
                <w:lang w:val="en-GB"/>
              </w:rPr>
              <w:t>Potravinarstvo</w:t>
            </w:r>
            <w:proofErr w:type="spellEnd"/>
            <w:r w:rsidRPr="00C62392">
              <w:rPr>
                <w:i/>
                <w:lang w:val="en-GB"/>
              </w:rPr>
              <w:t xml:space="preserve"> Slovak Journal of Food Sciences</w:t>
            </w:r>
            <w:r>
              <w:rPr>
                <w:i/>
                <w:lang w:val="en-GB"/>
              </w:rPr>
              <w:t xml:space="preserve"> </w:t>
            </w:r>
            <w:r w:rsidRPr="00402BDA">
              <w:rPr>
                <w:lang w:val="en-GB"/>
              </w:rPr>
              <w:t>15, 445-452</w:t>
            </w:r>
            <w:r>
              <w:rPr>
                <w:lang w:val="en-GB"/>
              </w:rPr>
              <w:t xml:space="preserve">, </w:t>
            </w:r>
            <w:r w:rsidRPr="00C62392">
              <w:rPr>
                <w:b/>
                <w:lang w:val="en-GB"/>
              </w:rPr>
              <w:t>2021</w:t>
            </w:r>
            <w:r w:rsidRPr="00402BDA">
              <w:rPr>
                <w:lang w:val="en-GB"/>
              </w:rPr>
              <w:t xml:space="preserve">. ISSN 1337-0960. </w:t>
            </w:r>
            <w:hyperlink r:id="rId54" w:history="1">
              <w:r w:rsidRPr="002C6CBE">
                <w:rPr>
                  <w:rStyle w:val="Hypertextovodkaz"/>
                </w:rPr>
                <w:t>https://doi.org/10.5219/1623</w:t>
              </w:r>
            </w:hyperlink>
            <w:r w:rsidRPr="002C6CBE">
              <w:t>.</w:t>
            </w:r>
            <w:r>
              <w:t xml:space="preserve"> </w:t>
            </w:r>
            <w:r>
              <w:rPr>
                <w:lang w:val="en-GB"/>
              </w:rPr>
              <w:t>JSC (Q3)</w:t>
            </w:r>
          </w:p>
          <w:p w14:paraId="5F397F9B" w14:textId="77777777" w:rsidR="00EC195B" w:rsidRDefault="00EC195B" w:rsidP="00B44E62">
            <w:pPr>
              <w:tabs>
                <w:tab w:val="left" w:pos="567"/>
              </w:tabs>
              <w:spacing w:before="120" w:after="120"/>
              <w:jc w:val="both"/>
              <w:rPr>
                <w:lang w:val="en-GB"/>
              </w:rPr>
            </w:pPr>
            <w:r w:rsidRPr="00402BDA">
              <w:rPr>
                <w:lang w:val="en-GB"/>
              </w:rPr>
              <w:t>AD</w:t>
            </w:r>
            <w:r>
              <w:rPr>
                <w:lang w:val="en-GB"/>
              </w:rPr>
              <w:t>Á</w:t>
            </w:r>
            <w:r w:rsidRPr="00402BDA">
              <w:rPr>
                <w:lang w:val="en-GB"/>
              </w:rPr>
              <w:t>MEK, M</w:t>
            </w:r>
            <w:r>
              <w:rPr>
                <w:lang w:val="en-GB"/>
              </w:rPr>
              <w:t xml:space="preserve">., </w:t>
            </w:r>
            <w:r w:rsidRPr="00402BDA">
              <w:rPr>
                <w:lang w:val="en-GB"/>
              </w:rPr>
              <w:t>AD</w:t>
            </w:r>
            <w:r>
              <w:rPr>
                <w:lang w:val="en-GB"/>
              </w:rPr>
              <w:t>Á</w:t>
            </w:r>
            <w:r w:rsidRPr="00402BDA">
              <w:rPr>
                <w:lang w:val="en-GB"/>
              </w:rPr>
              <w:t>MKOV</w:t>
            </w:r>
            <w:r>
              <w:rPr>
                <w:lang w:val="en-GB"/>
              </w:rPr>
              <w:t>Á</w:t>
            </w:r>
            <w:r w:rsidRPr="00402BDA">
              <w:rPr>
                <w:lang w:val="en-GB"/>
              </w:rPr>
              <w:t xml:space="preserve">, </w:t>
            </w:r>
            <w:r>
              <w:rPr>
                <w:lang w:val="en-GB"/>
              </w:rPr>
              <w:t xml:space="preserve">A., </w:t>
            </w:r>
            <w:r w:rsidRPr="00402BDA">
              <w:rPr>
                <w:lang w:val="en-GB"/>
              </w:rPr>
              <w:t>ML</w:t>
            </w:r>
            <w:r>
              <w:rPr>
                <w:lang w:val="en-GB"/>
              </w:rPr>
              <w:t>Č</w:t>
            </w:r>
            <w:r w:rsidRPr="00402BDA">
              <w:rPr>
                <w:lang w:val="en-GB"/>
              </w:rPr>
              <w:t xml:space="preserve">EK, </w:t>
            </w:r>
            <w:r>
              <w:rPr>
                <w:lang w:val="en-GB"/>
              </w:rPr>
              <w:t xml:space="preserve">J., VOJÁČKOVÁ, K., FAMĚRA, O., BÚRAN, M., HLOBILOVÁ, V., </w:t>
            </w:r>
            <w:r w:rsidRPr="00C62392">
              <w:rPr>
                <w:b/>
                <w:lang w:val="en-GB"/>
              </w:rPr>
              <w:t>BUČKOVÁ, M.</w:t>
            </w:r>
            <w:r>
              <w:rPr>
                <w:b/>
                <w:lang w:val="en-GB"/>
              </w:rPr>
              <w:t xml:space="preserve"> (5%)</w:t>
            </w:r>
            <w:r w:rsidRPr="00925F10">
              <w:rPr>
                <w:bCs/>
                <w:lang w:val="en-GB"/>
              </w:rPr>
              <w:t>,</w:t>
            </w:r>
            <w:r>
              <w:rPr>
                <w:lang w:val="en-GB"/>
              </w:rPr>
              <w:t xml:space="preserve"> BAROŇ, M., SOCHOR, J</w:t>
            </w:r>
            <w:r w:rsidRPr="00402BDA">
              <w:rPr>
                <w:lang w:val="en-GB"/>
              </w:rPr>
              <w:t>.</w:t>
            </w:r>
            <w:r>
              <w:rPr>
                <w:lang w:val="en-GB"/>
              </w:rPr>
              <w:t>:</w:t>
            </w:r>
            <w:r w:rsidRPr="00402BDA">
              <w:rPr>
                <w:lang w:val="en-GB"/>
              </w:rPr>
              <w:t xml:space="preserve"> Sensor </w:t>
            </w:r>
            <w:r>
              <w:rPr>
                <w:lang w:val="en-GB"/>
              </w:rPr>
              <w:t>s</w:t>
            </w:r>
            <w:r w:rsidRPr="00402BDA">
              <w:rPr>
                <w:lang w:val="en-GB"/>
              </w:rPr>
              <w:t xml:space="preserve">ystems for </w:t>
            </w:r>
            <w:r>
              <w:rPr>
                <w:lang w:val="en-GB"/>
              </w:rPr>
              <w:t>d</w:t>
            </w:r>
            <w:r w:rsidRPr="00402BDA">
              <w:rPr>
                <w:lang w:val="en-GB"/>
              </w:rPr>
              <w:t xml:space="preserve">etecting </w:t>
            </w:r>
            <w:r>
              <w:rPr>
                <w:lang w:val="en-GB"/>
              </w:rPr>
              <w:t>d</w:t>
            </w:r>
            <w:r w:rsidRPr="00402BDA">
              <w:rPr>
                <w:lang w:val="en-GB"/>
              </w:rPr>
              <w:t xml:space="preserve">ough </w:t>
            </w:r>
            <w:r>
              <w:rPr>
                <w:lang w:val="en-GB"/>
              </w:rPr>
              <w:t>p</w:t>
            </w:r>
            <w:r w:rsidRPr="00402BDA">
              <w:rPr>
                <w:lang w:val="en-GB"/>
              </w:rPr>
              <w:t xml:space="preserve">roperties </w:t>
            </w:r>
            <w:r>
              <w:rPr>
                <w:lang w:val="en-GB"/>
              </w:rPr>
              <w:t>f</w:t>
            </w:r>
            <w:r w:rsidRPr="00402BDA">
              <w:rPr>
                <w:lang w:val="en-GB"/>
              </w:rPr>
              <w:t xml:space="preserve">ortified with </w:t>
            </w:r>
            <w:r>
              <w:rPr>
                <w:lang w:val="en-GB"/>
              </w:rPr>
              <w:t>g</w:t>
            </w:r>
            <w:r w:rsidRPr="00402BDA">
              <w:rPr>
                <w:lang w:val="en-GB"/>
              </w:rPr>
              <w:t xml:space="preserve">rape </w:t>
            </w:r>
            <w:r>
              <w:rPr>
                <w:lang w:val="en-GB"/>
              </w:rPr>
              <w:t>p</w:t>
            </w:r>
            <w:r w:rsidRPr="00402BDA">
              <w:rPr>
                <w:lang w:val="en-GB"/>
              </w:rPr>
              <w:t xml:space="preserve">omace and </w:t>
            </w:r>
            <w:r>
              <w:rPr>
                <w:lang w:val="en-GB"/>
              </w:rPr>
              <w:t>m</w:t>
            </w:r>
            <w:r w:rsidRPr="00402BDA">
              <w:rPr>
                <w:lang w:val="en-GB"/>
              </w:rPr>
              <w:t xml:space="preserve">ealworm </w:t>
            </w:r>
            <w:r>
              <w:rPr>
                <w:lang w:val="en-GB"/>
              </w:rPr>
              <w:t>p</w:t>
            </w:r>
            <w:r w:rsidRPr="00402BDA">
              <w:rPr>
                <w:lang w:val="en-GB"/>
              </w:rPr>
              <w:t xml:space="preserve">owders. </w:t>
            </w:r>
            <w:r w:rsidRPr="00C62392">
              <w:rPr>
                <w:i/>
                <w:lang w:val="en-GB"/>
              </w:rPr>
              <w:t>Sensors</w:t>
            </w:r>
            <w:r>
              <w:rPr>
                <w:lang w:val="en-GB"/>
              </w:rPr>
              <w:t xml:space="preserve"> 20(12), 3569, </w:t>
            </w:r>
            <w:r w:rsidRPr="00C62392">
              <w:rPr>
                <w:b/>
                <w:lang w:val="en-GB"/>
              </w:rPr>
              <w:t>2020</w:t>
            </w:r>
            <w:r>
              <w:rPr>
                <w:lang w:val="en-GB"/>
              </w:rPr>
              <w:t xml:space="preserve">. </w:t>
            </w:r>
            <w:r w:rsidRPr="00402BDA">
              <w:rPr>
                <w:lang w:val="en-GB"/>
              </w:rPr>
              <w:t xml:space="preserve">ISSN 1424-8220. </w:t>
            </w:r>
            <w:hyperlink r:id="rId55" w:history="1">
              <w:r w:rsidRPr="002C6CBE">
                <w:rPr>
                  <w:rStyle w:val="Hypertextovodkaz"/>
                </w:rPr>
                <w:t>https://doi.org/10.3390/s20123569</w:t>
              </w:r>
            </w:hyperlink>
            <w:r>
              <w:rPr>
                <w:lang w:val="en-GB"/>
              </w:rPr>
              <w:t>. Jimp (Q2)</w:t>
            </w:r>
          </w:p>
          <w:p w14:paraId="4B9FEC5F" w14:textId="58674B19" w:rsidR="00EC195B" w:rsidRPr="00641AA3" w:rsidRDefault="00EC195B" w:rsidP="00CE0E2B">
            <w:pPr>
              <w:tabs>
                <w:tab w:val="left" w:pos="567"/>
              </w:tabs>
              <w:spacing w:before="120" w:after="120"/>
              <w:jc w:val="both"/>
            </w:pPr>
            <w:r w:rsidRPr="00F12375">
              <w:rPr>
                <w:lang w:val="en-GB"/>
              </w:rPr>
              <w:t>VOJÁČKOVÁ, K</w:t>
            </w:r>
            <w:r>
              <w:rPr>
                <w:lang w:val="en-GB"/>
              </w:rPr>
              <w:t>.</w:t>
            </w:r>
            <w:r w:rsidRPr="00F12375">
              <w:rPr>
                <w:lang w:val="en-GB"/>
              </w:rPr>
              <w:t>, MLČEK</w:t>
            </w:r>
            <w:r>
              <w:rPr>
                <w:lang w:val="en-GB"/>
              </w:rPr>
              <w:t>, J.</w:t>
            </w:r>
            <w:r w:rsidRPr="00F12375">
              <w:rPr>
                <w:lang w:val="en-GB"/>
              </w:rPr>
              <w:t>, ŠKROVÁNKOVÁ,</w:t>
            </w:r>
            <w:r>
              <w:rPr>
                <w:lang w:val="en-GB"/>
              </w:rPr>
              <w:t xml:space="preserve"> S., ADÁMKOVÁ, A., ADÁMEK, M., ORSAVOVÁ, J., </w:t>
            </w:r>
            <w:r w:rsidRPr="00C62392">
              <w:rPr>
                <w:b/>
                <w:lang w:val="en-GB"/>
              </w:rPr>
              <w:t>BUČKOVÁ, M.</w:t>
            </w:r>
            <w:r>
              <w:rPr>
                <w:lang w:val="en-GB"/>
              </w:rPr>
              <w:t xml:space="preserve"> </w:t>
            </w:r>
            <w:r w:rsidRPr="00C62392">
              <w:rPr>
                <w:b/>
                <w:lang w:val="en-GB"/>
              </w:rPr>
              <w:t>(5%)</w:t>
            </w:r>
            <w:r w:rsidRPr="00925F10">
              <w:rPr>
                <w:bCs/>
                <w:lang w:val="en-GB"/>
              </w:rPr>
              <w:t>,</w:t>
            </w:r>
            <w:r>
              <w:rPr>
                <w:lang w:val="en-GB"/>
              </w:rPr>
              <w:t xml:space="preserve"> FIC, V., KOUŘIMSKÁ, L., BÚRAN, M.:</w:t>
            </w:r>
            <w:r w:rsidRPr="00F12375">
              <w:rPr>
                <w:lang w:val="en-GB"/>
              </w:rPr>
              <w:t xml:space="preserve"> Biologically active compounds contained in grape pomace. </w:t>
            </w:r>
            <w:proofErr w:type="spellStart"/>
            <w:r w:rsidRPr="00C62392">
              <w:rPr>
                <w:i/>
                <w:lang w:val="en-GB"/>
              </w:rPr>
              <w:lastRenderedPageBreak/>
              <w:t>Potravinarstvo</w:t>
            </w:r>
            <w:proofErr w:type="spellEnd"/>
            <w:r w:rsidRPr="00C62392">
              <w:rPr>
                <w:i/>
                <w:lang w:val="en-GB"/>
              </w:rPr>
              <w:t xml:space="preserve"> Slovak Journal of Food Sciences</w:t>
            </w:r>
            <w:r>
              <w:rPr>
                <w:lang w:val="en-GB"/>
              </w:rPr>
              <w:t xml:space="preserve"> </w:t>
            </w:r>
            <w:r w:rsidRPr="00F12375">
              <w:rPr>
                <w:lang w:val="en-GB"/>
              </w:rPr>
              <w:t>14, 854-861</w:t>
            </w:r>
            <w:r>
              <w:rPr>
                <w:lang w:val="en-GB"/>
              </w:rPr>
              <w:t xml:space="preserve">, </w:t>
            </w:r>
            <w:r w:rsidRPr="00C62392">
              <w:rPr>
                <w:b/>
                <w:lang w:val="en-GB"/>
              </w:rPr>
              <w:t>2020</w:t>
            </w:r>
            <w:r>
              <w:rPr>
                <w:lang w:val="en-GB"/>
              </w:rPr>
              <w:t>.</w:t>
            </w:r>
            <w:r w:rsidRPr="00F12375">
              <w:rPr>
                <w:lang w:val="en-GB"/>
              </w:rPr>
              <w:t xml:space="preserve"> ISSN 1337-0960.</w:t>
            </w:r>
            <w:r>
              <w:rPr>
                <w:lang w:val="en-GB"/>
              </w:rPr>
              <w:t xml:space="preserve"> </w:t>
            </w:r>
            <w:hyperlink r:id="rId56" w:history="1">
              <w:r w:rsidRPr="002C6CBE">
                <w:rPr>
                  <w:rStyle w:val="Hypertextovodkaz"/>
                </w:rPr>
                <w:t>https://doi.org/10.5219/1433</w:t>
              </w:r>
            </w:hyperlink>
            <w:r>
              <w:t xml:space="preserve">. </w:t>
            </w:r>
            <w:r>
              <w:rPr>
                <w:lang w:val="en-GB"/>
              </w:rPr>
              <w:t xml:space="preserve">JSC (Q3) </w:t>
            </w:r>
          </w:p>
        </w:tc>
      </w:tr>
      <w:tr w:rsidR="00EC195B" w14:paraId="48186661" w14:textId="77777777" w:rsidTr="00982FBC">
        <w:trPr>
          <w:trHeight w:val="218"/>
        </w:trPr>
        <w:tc>
          <w:tcPr>
            <w:tcW w:w="9956" w:type="dxa"/>
            <w:gridSpan w:val="13"/>
            <w:shd w:val="clear" w:color="auto" w:fill="F7CAAC"/>
          </w:tcPr>
          <w:p w14:paraId="7EB6DBBA" w14:textId="49FB758B" w:rsidR="00EC195B" w:rsidRDefault="00336343" w:rsidP="00982FBC">
            <w:pPr>
              <w:rPr>
                <w:b/>
              </w:rPr>
            </w:pPr>
            <w:r>
              <w:rPr>
                <w:b/>
              </w:rPr>
              <w:lastRenderedPageBreak/>
              <w:t>Působení v zahraničí</w:t>
            </w:r>
          </w:p>
        </w:tc>
      </w:tr>
      <w:tr w:rsidR="00EC195B" w14:paraId="3FBA4074" w14:textId="77777777" w:rsidTr="00982FBC">
        <w:trPr>
          <w:trHeight w:val="328"/>
        </w:trPr>
        <w:tc>
          <w:tcPr>
            <w:tcW w:w="9956" w:type="dxa"/>
            <w:gridSpan w:val="13"/>
          </w:tcPr>
          <w:p w14:paraId="6B1C8229" w14:textId="77777777" w:rsidR="00EC195B" w:rsidRDefault="00EC195B" w:rsidP="006729C9">
            <w:pPr>
              <w:spacing w:before="60" w:after="60"/>
              <w:rPr>
                <w:b/>
              </w:rPr>
            </w:pPr>
            <w:r>
              <w:t>---</w:t>
            </w:r>
          </w:p>
        </w:tc>
      </w:tr>
      <w:tr w:rsidR="00EC195B" w14:paraId="189B2528" w14:textId="77777777" w:rsidTr="00982FBC">
        <w:trPr>
          <w:cantSplit/>
          <w:trHeight w:val="470"/>
        </w:trPr>
        <w:tc>
          <w:tcPr>
            <w:tcW w:w="2518" w:type="dxa"/>
            <w:shd w:val="clear" w:color="auto" w:fill="F7CAAC"/>
          </w:tcPr>
          <w:p w14:paraId="674768CC" w14:textId="77777777" w:rsidR="00EC195B" w:rsidRDefault="00EC195B" w:rsidP="00982FBC">
            <w:pPr>
              <w:jc w:val="both"/>
              <w:rPr>
                <w:b/>
              </w:rPr>
            </w:pPr>
            <w:r>
              <w:rPr>
                <w:b/>
              </w:rPr>
              <w:t xml:space="preserve">Podpis </w:t>
            </w:r>
          </w:p>
        </w:tc>
        <w:tc>
          <w:tcPr>
            <w:tcW w:w="4536" w:type="dxa"/>
            <w:gridSpan w:val="7"/>
          </w:tcPr>
          <w:p w14:paraId="398C3EF7" w14:textId="77777777" w:rsidR="00EC195B" w:rsidRDefault="00EC195B" w:rsidP="00982FBC">
            <w:pPr>
              <w:jc w:val="both"/>
            </w:pPr>
          </w:p>
        </w:tc>
        <w:tc>
          <w:tcPr>
            <w:tcW w:w="786" w:type="dxa"/>
            <w:gridSpan w:val="2"/>
            <w:shd w:val="clear" w:color="auto" w:fill="F7CAAC"/>
          </w:tcPr>
          <w:p w14:paraId="54584FF0" w14:textId="77777777" w:rsidR="00EC195B" w:rsidRDefault="00EC195B" w:rsidP="00982FBC">
            <w:pPr>
              <w:jc w:val="both"/>
            </w:pPr>
            <w:r>
              <w:rPr>
                <w:b/>
              </w:rPr>
              <w:t>datum</w:t>
            </w:r>
          </w:p>
        </w:tc>
        <w:tc>
          <w:tcPr>
            <w:tcW w:w="2116" w:type="dxa"/>
            <w:gridSpan w:val="3"/>
          </w:tcPr>
          <w:p w14:paraId="5AFF8B98" w14:textId="77777777" w:rsidR="00EC195B" w:rsidRDefault="00EC195B" w:rsidP="00982FBC">
            <w:pPr>
              <w:jc w:val="both"/>
            </w:pPr>
          </w:p>
        </w:tc>
      </w:tr>
    </w:tbl>
    <w:p w14:paraId="43C7AC9A" w14:textId="77777777" w:rsidR="00EC195B" w:rsidRDefault="00EC195B">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5"/>
        <w:gridCol w:w="67"/>
        <w:gridCol w:w="758"/>
        <w:gridCol w:w="1855"/>
        <w:gridCol w:w="379"/>
        <w:gridCol w:w="185"/>
        <w:gridCol w:w="281"/>
        <w:gridCol w:w="989"/>
        <w:gridCol w:w="706"/>
        <w:gridCol w:w="124"/>
        <w:gridCol w:w="695"/>
        <w:gridCol w:w="706"/>
        <w:gridCol w:w="706"/>
      </w:tblGrid>
      <w:tr w:rsidR="00EC195B" w14:paraId="0C3B0C59" w14:textId="77777777" w:rsidTr="00982FBC">
        <w:tc>
          <w:tcPr>
            <w:tcW w:w="9956" w:type="dxa"/>
            <w:gridSpan w:val="13"/>
            <w:tcBorders>
              <w:bottom w:val="double" w:sz="4" w:space="0" w:color="auto"/>
            </w:tcBorders>
            <w:shd w:val="clear" w:color="auto" w:fill="BDD6EE"/>
          </w:tcPr>
          <w:p w14:paraId="1FE0C039" w14:textId="77777777" w:rsidR="00EC195B" w:rsidRDefault="00EC195B" w:rsidP="00982FBC">
            <w:pPr>
              <w:jc w:val="both"/>
              <w:rPr>
                <w:b/>
                <w:sz w:val="28"/>
              </w:rPr>
            </w:pPr>
            <w:bookmarkStart w:id="123" w:name="_Hlk126157353"/>
            <w:r>
              <w:rPr>
                <w:b/>
                <w:sz w:val="28"/>
              </w:rPr>
              <w:lastRenderedPageBreak/>
              <w:t>C-I – Personální zabezpečení</w:t>
            </w:r>
          </w:p>
        </w:tc>
      </w:tr>
      <w:tr w:rsidR="00EC195B" w14:paraId="4DFD20D7" w14:textId="77777777" w:rsidTr="00CB1EE1">
        <w:tc>
          <w:tcPr>
            <w:tcW w:w="2505" w:type="dxa"/>
            <w:tcBorders>
              <w:top w:val="double" w:sz="4" w:space="0" w:color="auto"/>
            </w:tcBorders>
            <w:shd w:val="clear" w:color="auto" w:fill="F7CAAC"/>
          </w:tcPr>
          <w:p w14:paraId="50556A4E" w14:textId="77777777" w:rsidR="00EC195B" w:rsidRDefault="00EC195B" w:rsidP="00982FBC">
            <w:pPr>
              <w:jc w:val="both"/>
              <w:rPr>
                <w:b/>
              </w:rPr>
            </w:pPr>
            <w:r>
              <w:rPr>
                <w:b/>
              </w:rPr>
              <w:t>Vysoká škola</w:t>
            </w:r>
          </w:p>
        </w:tc>
        <w:tc>
          <w:tcPr>
            <w:tcW w:w="7451" w:type="dxa"/>
            <w:gridSpan w:val="12"/>
          </w:tcPr>
          <w:p w14:paraId="77DC001C" w14:textId="77777777" w:rsidR="00EC195B" w:rsidRDefault="00EC195B" w:rsidP="00982FBC">
            <w:pPr>
              <w:jc w:val="both"/>
            </w:pPr>
            <w:r>
              <w:t>Univerzita Tomáše Bati ve Zlíně</w:t>
            </w:r>
          </w:p>
        </w:tc>
      </w:tr>
      <w:tr w:rsidR="00EC195B" w14:paraId="1B1F51EC" w14:textId="77777777" w:rsidTr="00CB1EE1">
        <w:tc>
          <w:tcPr>
            <w:tcW w:w="2505" w:type="dxa"/>
            <w:shd w:val="clear" w:color="auto" w:fill="F7CAAC"/>
          </w:tcPr>
          <w:p w14:paraId="02E1BCE3" w14:textId="77777777" w:rsidR="00EC195B" w:rsidRDefault="00EC195B" w:rsidP="00982FBC">
            <w:pPr>
              <w:jc w:val="both"/>
              <w:rPr>
                <w:b/>
              </w:rPr>
            </w:pPr>
            <w:r>
              <w:rPr>
                <w:b/>
              </w:rPr>
              <w:t>Součást vysoké školy</w:t>
            </w:r>
          </w:p>
        </w:tc>
        <w:tc>
          <w:tcPr>
            <w:tcW w:w="7451" w:type="dxa"/>
            <w:gridSpan w:val="12"/>
          </w:tcPr>
          <w:p w14:paraId="29180FB5" w14:textId="77777777" w:rsidR="00EC195B" w:rsidRDefault="00EC195B" w:rsidP="00982FBC">
            <w:pPr>
              <w:jc w:val="both"/>
            </w:pPr>
            <w:r>
              <w:t>Fakulta technologická</w:t>
            </w:r>
          </w:p>
        </w:tc>
      </w:tr>
      <w:tr w:rsidR="00EC195B" w14:paraId="343A8ED2" w14:textId="77777777" w:rsidTr="00CB1EE1">
        <w:tc>
          <w:tcPr>
            <w:tcW w:w="2505" w:type="dxa"/>
            <w:shd w:val="clear" w:color="auto" w:fill="F7CAAC"/>
          </w:tcPr>
          <w:p w14:paraId="1B9699F0" w14:textId="77777777" w:rsidR="00EC195B" w:rsidRDefault="00EC195B" w:rsidP="00982FBC">
            <w:pPr>
              <w:jc w:val="both"/>
              <w:rPr>
                <w:b/>
              </w:rPr>
            </w:pPr>
            <w:r>
              <w:rPr>
                <w:b/>
              </w:rPr>
              <w:t>Název studijního programu</w:t>
            </w:r>
          </w:p>
        </w:tc>
        <w:tc>
          <w:tcPr>
            <w:tcW w:w="7451" w:type="dxa"/>
            <w:gridSpan w:val="12"/>
          </w:tcPr>
          <w:p w14:paraId="7B9C3F6F" w14:textId="7300B7C2" w:rsidR="00EC195B" w:rsidRDefault="00EC195B" w:rsidP="00982FBC">
            <w:pPr>
              <w:jc w:val="both"/>
            </w:pPr>
            <w:r>
              <w:t>Potravinářské biotechnologie a aplikovaná mikrobiologie</w:t>
            </w:r>
          </w:p>
        </w:tc>
      </w:tr>
      <w:tr w:rsidR="00EC195B" w14:paraId="5283F6C0" w14:textId="77777777" w:rsidTr="00CB1EE1">
        <w:tc>
          <w:tcPr>
            <w:tcW w:w="2505" w:type="dxa"/>
            <w:shd w:val="clear" w:color="auto" w:fill="F7CAAC"/>
          </w:tcPr>
          <w:p w14:paraId="4585CDC1" w14:textId="77777777" w:rsidR="00EC195B" w:rsidRDefault="00EC195B" w:rsidP="00982FBC">
            <w:pPr>
              <w:jc w:val="both"/>
              <w:rPr>
                <w:b/>
              </w:rPr>
            </w:pPr>
            <w:r>
              <w:rPr>
                <w:b/>
              </w:rPr>
              <w:t>Jméno a příjmení</w:t>
            </w:r>
          </w:p>
        </w:tc>
        <w:tc>
          <w:tcPr>
            <w:tcW w:w="4514" w:type="dxa"/>
            <w:gridSpan w:val="7"/>
          </w:tcPr>
          <w:p w14:paraId="3933392F" w14:textId="77777777" w:rsidR="00EC195B" w:rsidRPr="002005AC" w:rsidRDefault="00EC195B" w:rsidP="00982FBC">
            <w:pPr>
              <w:jc w:val="both"/>
              <w:rPr>
                <w:b/>
                <w:bCs/>
              </w:rPr>
            </w:pPr>
            <w:bookmarkStart w:id="124" w:name="Buňková"/>
            <w:bookmarkEnd w:id="124"/>
            <w:r>
              <w:rPr>
                <w:b/>
                <w:bCs/>
              </w:rPr>
              <w:t>Leona Buňková</w:t>
            </w:r>
          </w:p>
        </w:tc>
        <w:tc>
          <w:tcPr>
            <w:tcW w:w="706" w:type="dxa"/>
            <w:shd w:val="clear" w:color="auto" w:fill="F7CAAC"/>
          </w:tcPr>
          <w:p w14:paraId="7D259244" w14:textId="77777777" w:rsidR="00EC195B" w:rsidRDefault="00EC195B" w:rsidP="00982FBC">
            <w:pPr>
              <w:jc w:val="both"/>
              <w:rPr>
                <w:b/>
              </w:rPr>
            </w:pPr>
            <w:r>
              <w:rPr>
                <w:b/>
              </w:rPr>
              <w:t>Tituly</w:t>
            </w:r>
          </w:p>
        </w:tc>
        <w:tc>
          <w:tcPr>
            <w:tcW w:w="2231" w:type="dxa"/>
            <w:gridSpan w:val="4"/>
          </w:tcPr>
          <w:p w14:paraId="256944DF" w14:textId="77777777" w:rsidR="00EC195B" w:rsidRDefault="00EC195B" w:rsidP="00982FBC">
            <w:pPr>
              <w:jc w:val="both"/>
            </w:pPr>
            <w:r>
              <w:t>prof. RNDr., Ph.D.</w:t>
            </w:r>
          </w:p>
        </w:tc>
      </w:tr>
      <w:tr w:rsidR="00EC195B" w14:paraId="4723E9E2" w14:textId="77777777" w:rsidTr="00CB1EE1">
        <w:tc>
          <w:tcPr>
            <w:tcW w:w="2505" w:type="dxa"/>
            <w:shd w:val="clear" w:color="auto" w:fill="F7CAAC"/>
          </w:tcPr>
          <w:p w14:paraId="2B9E187D" w14:textId="77777777" w:rsidR="00EC195B" w:rsidRDefault="00EC195B" w:rsidP="00982FBC">
            <w:pPr>
              <w:jc w:val="both"/>
              <w:rPr>
                <w:b/>
              </w:rPr>
            </w:pPr>
            <w:r>
              <w:rPr>
                <w:b/>
              </w:rPr>
              <w:t>Rok narození</w:t>
            </w:r>
          </w:p>
        </w:tc>
        <w:tc>
          <w:tcPr>
            <w:tcW w:w="825" w:type="dxa"/>
            <w:gridSpan w:val="2"/>
          </w:tcPr>
          <w:p w14:paraId="6B1E4D19" w14:textId="77777777" w:rsidR="00EC195B" w:rsidRDefault="00EC195B" w:rsidP="00982FBC">
            <w:pPr>
              <w:jc w:val="both"/>
            </w:pPr>
            <w:r>
              <w:t>1974</w:t>
            </w:r>
          </w:p>
        </w:tc>
        <w:tc>
          <w:tcPr>
            <w:tcW w:w="1855" w:type="dxa"/>
            <w:shd w:val="clear" w:color="auto" w:fill="F7CAAC"/>
          </w:tcPr>
          <w:p w14:paraId="0480A22F" w14:textId="77777777" w:rsidR="00EC195B" w:rsidRDefault="00EC195B" w:rsidP="00982FBC">
            <w:pPr>
              <w:jc w:val="both"/>
              <w:rPr>
                <w:b/>
              </w:rPr>
            </w:pPr>
            <w:r>
              <w:rPr>
                <w:b/>
              </w:rPr>
              <w:t>typ vztahu k VŠ</w:t>
            </w:r>
          </w:p>
        </w:tc>
        <w:tc>
          <w:tcPr>
            <w:tcW w:w="845" w:type="dxa"/>
            <w:gridSpan w:val="3"/>
          </w:tcPr>
          <w:p w14:paraId="55DAA057" w14:textId="77777777" w:rsidR="00EC195B" w:rsidRPr="002868C1" w:rsidRDefault="00EC195B" w:rsidP="00982FBC">
            <w:pPr>
              <w:jc w:val="both"/>
            </w:pPr>
            <w:r w:rsidRPr="002868C1">
              <w:t>pp.</w:t>
            </w:r>
          </w:p>
        </w:tc>
        <w:tc>
          <w:tcPr>
            <w:tcW w:w="989" w:type="dxa"/>
            <w:shd w:val="clear" w:color="auto" w:fill="F7CAAC"/>
          </w:tcPr>
          <w:p w14:paraId="3F461D72" w14:textId="77777777" w:rsidR="00EC195B" w:rsidRPr="002868C1" w:rsidRDefault="00EC195B" w:rsidP="00982FBC">
            <w:pPr>
              <w:jc w:val="both"/>
              <w:rPr>
                <w:b/>
              </w:rPr>
            </w:pPr>
            <w:r w:rsidRPr="002868C1">
              <w:rPr>
                <w:b/>
              </w:rPr>
              <w:t>rozsah</w:t>
            </w:r>
          </w:p>
        </w:tc>
        <w:tc>
          <w:tcPr>
            <w:tcW w:w="706" w:type="dxa"/>
          </w:tcPr>
          <w:p w14:paraId="7FE47135" w14:textId="77777777" w:rsidR="00EC195B" w:rsidRPr="002868C1" w:rsidRDefault="00EC195B" w:rsidP="00982FBC">
            <w:pPr>
              <w:jc w:val="both"/>
            </w:pPr>
            <w:r w:rsidRPr="002868C1">
              <w:t>40</w:t>
            </w:r>
          </w:p>
        </w:tc>
        <w:tc>
          <w:tcPr>
            <w:tcW w:w="819" w:type="dxa"/>
            <w:gridSpan w:val="2"/>
            <w:shd w:val="clear" w:color="auto" w:fill="F7CAAC"/>
          </w:tcPr>
          <w:p w14:paraId="79D7F370" w14:textId="77777777" w:rsidR="00EC195B" w:rsidRPr="002868C1" w:rsidRDefault="00EC195B" w:rsidP="00982FBC">
            <w:pPr>
              <w:jc w:val="both"/>
              <w:rPr>
                <w:b/>
              </w:rPr>
            </w:pPr>
            <w:r w:rsidRPr="002868C1">
              <w:rPr>
                <w:b/>
              </w:rPr>
              <w:t>do kdy</w:t>
            </w:r>
          </w:p>
        </w:tc>
        <w:tc>
          <w:tcPr>
            <w:tcW w:w="1412" w:type="dxa"/>
            <w:gridSpan w:val="2"/>
          </w:tcPr>
          <w:p w14:paraId="6CA3132F" w14:textId="77777777" w:rsidR="00EC195B" w:rsidRPr="002868C1" w:rsidRDefault="00EC195B" w:rsidP="00982FBC">
            <w:pPr>
              <w:jc w:val="both"/>
            </w:pPr>
            <w:r w:rsidRPr="002868C1">
              <w:t>N</w:t>
            </w:r>
          </w:p>
        </w:tc>
      </w:tr>
      <w:tr w:rsidR="00EC195B" w14:paraId="6E600EFF" w14:textId="77777777" w:rsidTr="00CB1EE1">
        <w:tc>
          <w:tcPr>
            <w:tcW w:w="5185" w:type="dxa"/>
            <w:gridSpan w:val="4"/>
            <w:shd w:val="clear" w:color="auto" w:fill="F7CAAC"/>
          </w:tcPr>
          <w:p w14:paraId="47D06E06" w14:textId="77777777" w:rsidR="00EC195B" w:rsidRDefault="00EC195B" w:rsidP="00982FBC">
            <w:pPr>
              <w:jc w:val="both"/>
              <w:rPr>
                <w:b/>
              </w:rPr>
            </w:pPr>
            <w:r>
              <w:rPr>
                <w:b/>
              </w:rPr>
              <w:t>Typ vztahu na součásti VŠ, která uskutečňuje st. program</w:t>
            </w:r>
          </w:p>
        </w:tc>
        <w:tc>
          <w:tcPr>
            <w:tcW w:w="845" w:type="dxa"/>
            <w:gridSpan w:val="3"/>
          </w:tcPr>
          <w:p w14:paraId="2219BDBD" w14:textId="77777777" w:rsidR="00EC195B" w:rsidRPr="002868C1" w:rsidRDefault="00EC195B" w:rsidP="00982FBC">
            <w:pPr>
              <w:jc w:val="both"/>
            </w:pPr>
            <w:r w:rsidRPr="002868C1">
              <w:t>pp.</w:t>
            </w:r>
          </w:p>
        </w:tc>
        <w:tc>
          <w:tcPr>
            <w:tcW w:w="989" w:type="dxa"/>
            <w:shd w:val="clear" w:color="auto" w:fill="F7CAAC"/>
          </w:tcPr>
          <w:p w14:paraId="5090C22B" w14:textId="77777777" w:rsidR="00EC195B" w:rsidRPr="002868C1" w:rsidRDefault="00EC195B" w:rsidP="00982FBC">
            <w:pPr>
              <w:jc w:val="both"/>
              <w:rPr>
                <w:b/>
              </w:rPr>
            </w:pPr>
            <w:r w:rsidRPr="002868C1">
              <w:rPr>
                <w:b/>
              </w:rPr>
              <w:t>rozsah</w:t>
            </w:r>
          </w:p>
        </w:tc>
        <w:tc>
          <w:tcPr>
            <w:tcW w:w="706" w:type="dxa"/>
          </w:tcPr>
          <w:p w14:paraId="5C75C289" w14:textId="77777777" w:rsidR="00EC195B" w:rsidRPr="002868C1" w:rsidRDefault="00EC195B" w:rsidP="00982FBC">
            <w:pPr>
              <w:jc w:val="both"/>
            </w:pPr>
            <w:r w:rsidRPr="002868C1">
              <w:t>40</w:t>
            </w:r>
          </w:p>
        </w:tc>
        <w:tc>
          <w:tcPr>
            <w:tcW w:w="819" w:type="dxa"/>
            <w:gridSpan w:val="2"/>
            <w:shd w:val="clear" w:color="auto" w:fill="F7CAAC"/>
          </w:tcPr>
          <w:p w14:paraId="2CB4F696" w14:textId="77777777" w:rsidR="00EC195B" w:rsidRPr="002868C1" w:rsidRDefault="00EC195B" w:rsidP="00982FBC">
            <w:pPr>
              <w:jc w:val="both"/>
              <w:rPr>
                <w:b/>
              </w:rPr>
            </w:pPr>
            <w:r w:rsidRPr="002868C1">
              <w:rPr>
                <w:b/>
              </w:rPr>
              <w:t>do kdy</w:t>
            </w:r>
          </w:p>
        </w:tc>
        <w:tc>
          <w:tcPr>
            <w:tcW w:w="1412" w:type="dxa"/>
            <w:gridSpan w:val="2"/>
          </w:tcPr>
          <w:p w14:paraId="356492CA" w14:textId="77777777" w:rsidR="00EC195B" w:rsidRPr="002868C1" w:rsidRDefault="00EC195B" w:rsidP="00982FBC">
            <w:pPr>
              <w:jc w:val="both"/>
            </w:pPr>
            <w:r w:rsidRPr="002868C1">
              <w:t>N</w:t>
            </w:r>
          </w:p>
        </w:tc>
      </w:tr>
      <w:tr w:rsidR="00EC195B" w14:paraId="792851F4" w14:textId="77777777" w:rsidTr="00CB1EE1">
        <w:tc>
          <w:tcPr>
            <w:tcW w:w="6030" w:type="dxa"/>
            <w:gridSpan w:val="7"/>
            <w:shd w:val="clear" w:color="auto" w:fill="F7CAAC"/>
          </w:tcPr>
          <w:p w14:paraId="762C2EA4" w14:textId="09013473" w:rsidR="00EC195B" w:rsidRDefault="00B00931" w:rsidP="00982FBC">
            <w:pPr>
              <w:jc w:val="both"/>
            </w:pPr>
            <w:r>
              <w:rPr>
                <w:b/>
              </w:rPr>
              <w:t>Další</w:t>
            </w:r>
            <w:r w:rsidR="00EC195B">
              <w:rPr>
                <w:b/>
              </w:rPr>
              <w:t xml:space="preserve"> současná působení jako akademický pracovník na jiných VŠ</w:t>
            </w:r>
          </w:p>
        </w:tc>
        <w:tc>
          <w:tcPr>
            <w:tcW w:w="1695" w:type="dxa"/>
            <w:gridSpan w:val="2"/>
            <w:shd w:val="clear" w:color="auto" w:fill="F7CAAC"/>
          </w:tcPr>
          <w:p w14:paraId="180639E6" w14:textId="77777777" w:rsidR="00EC195B" w:rsidRDefault="00EC195B" w:rsidP="00982FBC">
            <w:pPr>
              <w:jc w:val="both"/>
              <w:rPr>
                <w:b/>
              </w:rPr>
            </w:pPr>
            <w:r>
              <w:rPr>
                <w:b/>
              </w:rPr>
              <w:t xml:space="preserve">typ </w:t>
            </w:r>
            <w:proofErr w:type="spellStart"/>
            <w:r>
              <w:rPr>
                <w:b/>
              </w:rPr>
              <w:t>prac</w:t>
            </w:r>
            <w:proofErr w:type="spellEnd"/>
            <w:r>
              <w:rPr>
                <w:b/>
              </w:rPr>
              <w:t>. vztahu</w:t>
            </w:r>
          </w:p>
        </w:tc>
        <w:tc>
          <w:tcPr>
            <w:tcW w:w="2231" w:type="dxa"/>
            <w:gridSpan w:val="4"/>
            <w:shd w:val="clear" w:color="auto" w:fill="F7CAAC"/>
          </w:tcPr>
          <w:p w14:paraId="41E7EAD2" w14:textId="77777777" w:rsidR="00EC195B" w:rsidRDefault="00EC195B" w:rsidP="00982FBC">
            <w:pPr>
              <w:jc w:val="both"/>
              <w:rPr>
                <w:b/>
              </w:rPr>
            </w:pPr>
            <w:r>
              <w:rPr>
                <w:b/>
              </w:rPr>
              <w:t>rozsah</w:t>
            </w:r>
          </w:p>
        </w:tc>
      </w:tr>
      <w:tr w:rsidR="00EC195B" w14:paraId="1EC848D5" w14:textId="77777777" w:rsidTr="00CB1EE1">
        <w:tc>
          <w:tcPr>
            <w:tcW w:w="6030" w:type="dxa"/>
            <w:gridSpan w:val="7"/>
          </w:tcPr>
          <w:p w14:paraId="1ADCEB6A" w14:textId="77777777" w:rsidR="00EC195B" w:rsidRDefault="00EC195B" w:rsidP="00982FBC">
            <w:pPr>
              <w:jc w:val="both"/>
            </w:pPr>
            <w:r>
              <w:t>---</w:t>
            </w:r>
          </w:p>
        </w:tc>
        <w:tc>
          <w:tcPr>
            <w:tcW w:w="1695" w:type="dxa"/>
            <w:gridSpan w:val="2"/>
          </w:tcPr>
          <w:p w14:paraId="283FF908" w14:textId="77777777" w:rsidR="00EC195B" w:rsidRDefault="00EC195B" w:rsidP="00982FBC">
            <w:pPr>
              <w:jc w:val="both"/>
            </w:pPr>
            <w:r>
              <w:t>---</w:t>
            </w:r>
          </w:p>
        </w:tc>
        <w:tc>
          <w:tcPr>
            <w:tcW w:w="2231" w:type="dxa"/>
            <w:gridSpan w:val="4"/>
          </w:tcPr>
          <w:p w14:paraId="3941723C" w14:textId="77777777" w:rsidR="00EC195B" w:rsidRDefault="00EC195B" w:rsidP="00982FBC">
            <w:pPr>
              <w:jc w:val="both"/>
            </w:pPr>
            <w:r>
              <w:t>---</w:t>
            </w:r>
          </w:p>
        </w:tc>
      </w:tr>
      <w:tr w:rsidR="00EC195B" w14:paraId="1E6B3D33" w14:textId="77777777" w:rsidTr="00CB1EE1">
        <w:tc>
          <w:tcPr>
            <w:tcW w:w="6030" w:type="dxa"/>
            <w:gridSpan w:val="7"/>
          </w:tcPr>
          <w:p w14:paraId="049ECF7A" w14:textId="77777777" w:rsidR="00EC195B" w:rsidRDefault="00EC195B" w:rsidP="00982FBC">
            <w:pPr>
              <w:jc w:val="both"/>
            </w:pPr>
          </w:p>
        </w:tc>
        <w:tc>
          <w:tcPr>
            <w:tcW w:w="1695" w:type="dxa"/>
            <w:gridSpan w:val="2"/>
          </w:tcPr>
          <w:p w14:paraId="5B8A225B" w14:textId="77777777" w:rsidR="00EC195B" w:rsidRDefault="00EC195B" w:rsidP="00982FBC">
            <w:pPr>
              <w:jc w:val="both"/>
            </w:pPr>
          </w:p>
        </w:tc>
        <w:tc>
          <w:tcPr>
            <w:tcW w:w="2231" w:type="dxa"/>
            <w:gridSpan w:val="4"/>
          </w:tcPr>
          <w:p w14:paraId="5D54EF3F" w14:textId="77777777" w:rsidR="00EC195B" w:rsidRDefault="00EC195B" w:rsidP="00982FBC">
            <w:pPr>
              <w:jc w:val="both"/>
            </w:pPr>
          </w:p>
        </w:tc>
      </w:tr>
      <w:tr w:rsidR="00EC195B" w14:paraId="082CEFFF" w14:textId="77777777" w:rsidTr="00982FBC">
        <w:tc>
          <w:tcPr>
            <w:tcW w:w="9956" w:type="dxa"/>
            <w:gridSpan w:val="13"/>
            <w:shd w:val="clear" w:color="auto" w:fill="F7CAAC"/>
          </w:tcPr>
          <w:p w14:paraId="131783EE" w14:textId="77777777" w:rsidR="00EC195B" w:rsidRDefault="00EC195B" w:rsidP="00982FBC">
            <w:pPr>
              <w:jc w:val="both"/>
            </w:pPr>
            <w:r>
              <w:rPr>
                <w:b/>
              </w:rPr>
              <w:t>Předměty příslušného studijního programu a způsob zapojení do jejich výuky, příp. další zapojení do uskutečňování studijního programu</w:t>
            </w:r>
          </w:p>
        </w:tc>
      </w:tr>
      <w:tr w:rsidR="00EC195B" w14:paraId="72DEC086" w14:textId="77777777" w:rsidTr="00982FBC">
        <w:trPr>
          <w:trHeight w:val="414"/>
        </w:trPr>
        <w:tc>
          <w:tcPr>
            <w:tcW w:w="9956" w:type="dxa"/>
            <w:gridSpan w:val="13"/>
            <w:tcBorders>
              <w:top w:val="nil"/>
            </w:tcBorders>
          </w:tcPr>
          <w:p w14:paraId="346ED042" w14:textId="6E73C5D4" w:rsidR="00054080" w:rsidRDefault="00054080" w:rsidP="00054080">
            <w:pPr>
              <w:spacing w:before="120" w:after="60"/>
              <w:jc w:val="both"/>
            </w:pPr>
            <w:r w:rsidRPr="00946FE7">
              <w:rPr>
                <w:b/>
                <w:bCs/>
              </w:rPr>
              <w:t>Analýza mikroorganizmů a jejich produktů</w:t>
            </w:r>
            <w:r w:rsidR="00946FE7">
              <w:t xml:space="preserve"> (</w:t>
            </w:r>
            <w:proofErr w:type="gramStart"/>
            <w:r w:rsidR="00946FE7">
              <w:t>50%</w:t>
            </w:r>
            <w:proofErr w:type="gramEnd"/>
            <w:r w:rsidR="00946FE7">
              <w:t xml:space="preserve"> p)</w:t>
            </w:r>
          </w:p>
          <w:p w14:paraId="3CE7C61D" w14:textId="15015E1D" w:rsidR="00054080" w:rsidRDefault="00054080" w:rsidP="00054080">
            <w:pPr>
              <w:spacing w:before="60" w:after="60"/>
              <w:jc w:val="both"/>
            </w:pPr>
            <w:r w:rsidRPr="00946FE7">
              <w:rPr>
                <w:b/>
                <w:bCs/>
              </w:rPr>
              <w:t>Diplomová práce</w:t>
            </w:r>
            <w:r w:rsidR="00946FE7" w:rsidRPr="00946FE7">
              <w:t xml:space="preserve"> (</w:t>
            </w:r>
            <w:proofErr w:type="gramStart"/>
            <w:r w:rsidR="00946FE7" w:rsidRPr="00946FE7">
              <w:t>100%</w:t>
            </w:r>
            <w:proofErr w:type="gramEnd"/>
            <w:r w:rsidR="00946FE7" w:rsidRPr="00946FE7">
              <w:t xml:space="preserve"> s, garant předmětu, jeden z vedoucích DP)</w:t>
            </w:r>
          </w:p>
          <w:p w14:paraId="70844BC9" w14:textId="47BA26BD" w:rsidR="00CD6BD4" w:rsidRPr="00946FE7" w:rsidRDefault="00CD6BD4" w:rsidP="00054080">
            <w:pPr>
              <w:spacing w:before="60" w:after="60"/>
              <w:jc w:val="both"/>
            </w:pPr>
            <w:r>
              <w:t xml:space="preserve">Individuální projekt </w:t>
            </w:r>
            <w:r w:rsidR="00B24A2F">
              <w:t xml:space="preserve">I, </w:t>
            </w:r>
            <w:r>
              <w:t>II (</w:t>
            </w:r>
            <w:proofErr w:type="gramStart"/>
            <w:r>
              <w:t>100%</w:t>
            </w:r>
            <w:proofErr w:type="gramEnd"/>
            <w:r>
              <w:t xml:space="preserve"> </w:t>
            </w:r>
            <w:r w:rsidR="00B24A2F">
              <w:t>s</w:t>
            </w:r>
            <w:r w:rsidR="00D0619C">
              <w:t xml:space="preserve">, </w:t>
            </w:r>
            <w:r w:rsidR="00D0619C" w:rsidRPr="00946FE7">
              <w:t>garant předmětu</w:t>
            </w:r>
            <w:r w:rsidR="00B17073">
              <w:t>, jeden z vedoucích individuálních projektů</w:t>
            </w:r>
            <w:r>
              <w:t>)</w:t>
            </w:r>
          </w:p>
          <w:p w14:paraId="15CF9477" w14:textId="4A526682" w:rsidR="00054080" w:rsidRDefault="00054080" w:rsidP="00CD6BD4">
            <w:pPr>
              <w:spacing w:before="60" w:after="60"/>
              <w:jc w:val="both"/>
            </w:pPr>
            <w:r w:rsidRPr="00946FE7">
              <w:rPr>
                <w:b/>
                <w:bCs/>
              </w:rPr>
              <w:t>Prevence zneužití biotechnologických aplikací</w:t>
            </w:r>
            <w:r w:rsidR="00946FE7">
              <w:t xml:space="preserve"> (</w:t>
            </w:r>
            <w:proofErr w:type="gramStart"/>
            <w:r w:rsidR="00946FE7">
              <w:t>100%</w:t>
            </w:r>
            <w:proofErr w:type="gramEnd"/>
            <w:r w:rsidR="00946FE7">
              <w:t xml:space="preserve"> p)</w:t>
            </w:r>
          </w:p>
          <w:p w14:paraId="3EFFB565" w14:textId="480159CD" w:rsidR="00054080" w:rsidRPr="002827C6" w:rsidRDefault="00054080" w:rsidP="00054080">
            <w:pPr>
              <w:spacing w:before="60" w:after="120"/>
              <w:jc w:val="both"/>
            </w:pPr>
            <w:r w:rsidRPr="00946FE7">
              <w:rPr>
                <w:b/>
                <w:bCs/>
              </w:rPr>
              <w:t>Využití mikroorganizmů v</w:t>
            </w:r>
            <w:r w:rsidR="00946FE7" w:rsidRPr="00946FE7">
              <w:rPr>
                <w:b/>
                <w:bCs/>
              </w:rPr>
              <w:t> </w:t>
            </w:r>
            <w:r w:rsidRPr="00946FE7">
              <w:rPr>
                <w:b/>
                <w:bCs/>
              </w:rPr>
              <w:t>biotechnologiích</w:t>
            </w:r>
            <w:r w:rsidR="00946FE7">
              <w:t xml:space="preserve"> (</w:t>
            </w:r>
            <w:proofErr w:type="gramStart"/>
            <w:r w:rsidR="00946FE7">
              <w:t>100%</w:t>
            </w:r>
            <w:proofErr w:type="gramEnd"/>
            <w:r w:rsidR="00946FE7">
              <w:t xml:space="preserve"> p)</w:t>
            </w:r>
          </w:p>
        </w:tc>
      </w:tr>
      <w:tr w:rsidR="00EC195B" w14:paraId="441D506E" w14:textId="77777777" w:rsidTr="00982FBC">
        <w:trPr>
          <w:trHeight w:val="340"/>
        </w:trPr>
        <w:tc>
          <w:tcPr>
            <w:tcW w:w="9956" w:type="dxa"/>
            <w:gridSpan w:val="13"/>
            <w:tcBorders>
              <w:top w:val="nil"/>
            </w:tcBorders>
            <w:shd w:val="clear" w:color="auto" w:fill="FBD4B4"/>
          </w:tcPr>
          <w:p w14:paraId="668CD6E7" w14:textId="39F9D114" w:rsidR="00EC195B" w:rsidRPr="002827C6" w:rsidRDefault="00826E6E" w:rsidP="00982FBC">
            <w:pPr>
              <w:jc w:val="both"/>
              <w:rPr>
                <w:b/>
              </w:rPr>
            </w:pPr>
            <w:r w:rsidRPr="002827C6">
              <w:rPr>
                <w:b/>
              </w:rPr>
              <w:t>Zapojení</w:t>
            </w:r>
            <w:r w:rsidR="00EC195B" w:rsidRPr="002827C6">
              <w:rPr>
                <w:b/>
              </w:rPr>
              <w:t xml:space="preserve"> do výuky v dalších studijních programech na téže vysoké škole (pouze u garantů ZT a PZ předmětů)</w:t>
            </w:r>
          </w:p>
        </w:tc>
      </w:tr>
      <w:tr w:rsidR="00EC195B" w14:paraId="370236B5" w14:textId="77777777" w:rsidTr="00CB1EE1">
        <w:trPr>
          <w:trHeight w:val="340"/>
        </w:trPr>
        <w:tc>
          <w:tcPr>
            <w:tcW w:w="2572" w:type="dxa"/>
            <w:gridSpan w:val="2"/>
            <w:tcBorders>
              <w:top w:val="nil"/>
            </w:tcBorders>
          </w:tcPr>
          <w:p w14:paraId="33A3771C" w14:textId="77777777" w:rsidR="00EC195B" w:rsidRPr="002827C6" w:rsidRDefault="00EC195B" w:rsidP="00982FBC">
            <w:pPr>
              <w:jc w:val="both"/>
              <w:rPr>
                <w:b/>
              </w:rPr>
            </w:pPr>
            <w:r w:rsidRPr="002827C6">
              <w:rPr>
                <w:b/>
              </w:rPr>
              <w:t>Název studijního předmětu</w:t>
            </w:r>
          </w:p>
        </w:tc>
        <w:tc>
          <w:tcPr>
            <w:tcW w:w="2613" w:type="dxa"/>
            <w:gridSpan w:val="2"/>
            <w:tcBorders>
              <w:top w:val="nil"/>
            </w:tcBorders>
          </w:tcPr>
          <w:p w14:paraId="211D3D46" w14:textId="77777777" w:rsidR="00EC195B" w:rsidRPr="002827C6" w:rsidRDefault="00EC195B" w:rsidP="00982FBC">
            <w:pPr>
              <w:jc w:val="both"/>
              <w:rPr>
                <w:b/>
              </w:rPr>
            </w:pPr>
            <w:r w:rsidRPr="002827C6">
              <w:rPr>
                <w:b/>
              </w:rPr>
              <w:t>Název studijního programu</w:t>
            </w:r>
          </w:p>
        </w:tc>
        <w:tc>
          <w:tcPr>
            <w:tcW w:w="564" w:type="dxa"/>
            <w:gridSpan w:val="2"/>
            <w:tcBorders>
              <w:top w:val="nil"/>
            </w:tcBorders>
          </w:tcPr>
          <w:p w14:paraId="79C46092" w14:textId="77777777" w:rsidR="00EC195B" w:rsidRPr="002827C6" w:rsidRDefault="00EC195B" w:rsidP="00982FBC">
            <w:pPr>
              <w:jc w:val="both"/>
              <w:rPr>
                <w:b/>
              </w:rPr>
            </w:pPr>
            <w:r w:rsidRPr="002827C6">
              <w:rPr>
                <w:b/>
              </w:rPr>
              <w:t>Sem.</w:t>
            </w:r>
          </w:p>
        </w:tc>
        <w:tc>
          <w:tcPr>
            <w:tcW w:w="2100" w:type="dxa"/>
            <w:gridSpan w:val="4"/>
            <w:tcBorders>
              <w:top w:val="nil"/>
            </w:tcBorders>
          </w:tcPr>
          <w:p w14:paraId="7DB9BF71" w14:textId="77777777" w:rsidR="00EC195B" w:rsidRPr="002827C6" w:rsidRDefault="00EC195B" w:rsidP="00982FBC">
            <w:pPr>
              <w:jc w:val="both"/>
              <w:rPr>
                <w:b/>
              </w:rPr>
            </w:pPr>
            <w:r w:rsidRPr="002827C6">
              <w:rPr>
                <w:b/>
              </w:rPr>
              <w:t>Role ve výuce daného předmětu</w:t>
            </w:r>
          </w:p>
        </w:tc>
        <w:tc>
          <w:tcPr>
            <w:tcW w:w="2107" w:type="dxa"/>
            <w:gridSpan w:val="3"/>
            <w:tcBorders>
              <w:top w:val="nil"/>
            </w:tcBorders>
          </w:tcPr>
          <w:p w14:paraId="59F23C5F" w14:textId="77777777" w:rsidR="00EC195B" w:rsidRDefault="00EC195B" w:rsidP="00982FBC">
            <w:pPr>
              <w:jc w:val="both"/>
              <w:rPr>
                <w:b/>
              </w:rPr>
            </w:pPr>
            <w:r>
              <w:rPr>
                <w:b/>
              </w:rPr>
              <w:t>(</w:t>
            </w:r>
            <w:r w:rsidRPr="00F20AEF">
              <w:rPr>
                <w:b/>
                <w:i/>
                <w:iCs/>
              </w:rPr>
              <w:t>nepovinný údaj</w:t>
            </w:r>
            <w:r w:rsidRPr="00F20AEF">
              <w:rPr>
                <w:b/>
              </w:rPr>
              <w:t>)</w:t>
            </w:r>
            <w:r>
              <w:rPr>
                <w:b/>
              </w:rPr>
              <w:t xml:space="preserve"> </w:t>
            </w:r>
          </w:p>
          <w:p w14:paraId="3D02FF20" w14:textId="77777777" w:rsidR="00EC195B" w:rsidRPr="002827C6" w:rsidRDefault="00EC195B" w:rsidP="00982FBC">
            <w:pPr>
              <w:jc w:val="both"/>
              <w:rPr>
                <w:b/>
              </w:rPr>
            </w:pPr>
            <w:r w:rsidRPr="002827C6">
              <w:rPr>
                <w:b/>
              </w:rPr>
              <w:t>Počet hodin za semestr</w:t>
            </w:r>
          </w:p>
        </w:tc>
      </w:tr>
      <w:tr w:rsidR="00037A7A" w14:paraId="70FF3F6D" w14:textId="77777777" w:rsidTr="00CB1EE1">
        <w:trPr>
          <w:trHeight w:val="285"/>
        </w:trPr>
        <w:tc>
          <w:tcPr>
            <w:tcW w:w="2572" w:type="dxa"/>
            <w:gridSpan w:val="2"/>
            <w:tcBorders>
              <w:top w:val="nil"/>
            </w:tcBorders>
            <w:vAlign w:val="center"/>
          </w:tcPr>
          <w:p w14:paraId="6AF98D8D" w14:textId="146170AF" w:rsidR="00037A7A" w:rsidRPr="00775605" w:rsidRDefault="00037A7A" w:rsidP="00775605">
            <w:proofErr w:type="spellStart"/>
            <w:r w:rsidRPr="00775605">
              <w:t>Bioanalytické</w:t>
            </w:r>
            <w:proofErr w:type="spellEnd"/>
            <w:r w:rsidRPr="00775605">
              <w:t xml:space="preserve"> metody</w:t>
            </w:r>
          </w:p>
        </w:tc>
        <w:tc>
          <w:tcPr>
            <w:tcW w:w="2613" w:type="dxa"/>
            <w:gridSpan w:val="2"/>
            <w:tcBorders>
              <w:top w:val="nil"/>
            </w:tcBorders>
            <w:vAlign w:val="center"/>
          </w:tcPr>
          <w:p w14:paraId="43AAFE31" w14:textId="77777777" w:rsidR="00037A7A" w:rsidRPr="00775605" w:rsidRDefault="00037A7A" w:rsidP="00775605">
            <w:r w:rsidRPr="00775605">
              <w:t xml:space="preserve">Bc Technologie a hodnocení potravin </w:t>
            </w:r>
          </w:p>
          <w:p w14:paraId="02B84539" w14:textId="11E66F40" w:rsidR="00037A7A" w:rsidRPr="00775605" w:rsidRDefault="00037A7A" w:rsidP="00775605">
            <w:r w:rsidRPr="00775605">
              <w:t>– Potravinářské biotechnologie a aplikovaná mikrobiologie</w:t>
            </w:r>
          </w:p>
        </w:tc>
        <w:tc>
          <w:tcPr>
            <w:tcW w:w="564" w:type="dxa"/>
            <w:gridSpan w:val="2"/>
            <w:tcBorders>
              <w:top w:val="nil"/>
            </w:tcBorders>
            <w:vAlign w:val="center"/>
          </w:tcPr>
          <w:p w14:paraId="72445DDE" w14:textId="42AA3CE3" w:rsidR="00037A7A" w:rsidRPr="00775605" w:rsidRDefault="00037A7A" w:rsidP="00775605">
            <w:r w:rsidRPr="00775605">
              <w:t>2/LS</w:t>
            </w:r>
          </w:p>
        </w:tc>
        <w:tc>
          <w:tcPr>
            <w:tcW w:w="2100" w:type="dxa"/>
            <w:gridSpan w:val="4"/>
            <w:tcBorders>
              <w:top w:val="nil"/>
            </w:tcBorders>
            <w:vAlign w:val="center"/>
          </w:tcPr>
          <w:p w14:paraId="43D1F667" w14:textId="37C0BE43" w:rsidR="00037A7A" w:rsidRPr="00775605" w:rsidRDefault="00037A7A" w:rsidP="00775605">
            <w:r w:rsidRPr="00775605">
              <w:t>Přednášející </w:t>
            </w:r>
          </w:p>
        </w:tc>
        <w:tc>
          <w:tcPr>
            <w:tcW w:w="2107" w:type="dxa"/>
            <w:gridSpan w:val="3"/>
            <w:tcBorders>
              <w:top w:val="nil"/>
            </w:tcBorders>
            <w:vAlign w:val="center"/>
          </w:tcPr>
          <w:p w14:paraId="68E6956C" w14:textId="77777777" w:rsidR="00037A7A" w:rsidRPr="00775605" w:rsidRDefault="00037A7A" w:rsidP="00775605"/>
        </w:tc>
      </w:tr>
      <w:tr w:rsidR="00037A7A" w14:paraId="70142B6B" w14:textId="77777777" w:rsidTr="00CB1EE1">
        <w:trPr>
          <w:trHeight w:val="284"/>
        </w:trPr>
        <w:tc>
          <w:tcPr>
            <w:tcW w:w="2572" w:type="dxa"/>
            <w:gridSpan w:val="2"/>
            <w:tcBorders>
              <w:top w:val="nil"/>
            </w:tcBorders>
            <w:vAlign w:val="center"/>
          </w:tcPr>
          <w:p w14:paraId="0B3127B8" w14:textId="2BA9E5F7" w:rsidR="00037A7A" w:rsidRPr="00775605" w:rsidRDefault="00037A7A" w:rsidP="00775605">
            <w:r w:rsidRPr="00775605">
              <w:t>Cytologie a morfologie mikroorganismů</w:t>
            </w:r>
          </w:p>
        </w:tc>
        <w:tc>
          <w:tcPr>
            <w:tcW w:w="2613" w:type="dxa"/>
            <w:gridSpan w:val="2"/>
            <w:tcBorders>
              <w:top w:val="nil"/>
            </w:tcBorders>
            <w:vAlign w:val="center"/>
          </w:tcPr>
          <w:p w14:paraId="7050B913" w14:textId="77777777" w:rsidR="00037A7A" w:rsidRPr="00775605" w:rsidRDefault="00037A7A" w:rsidP="00775605">
            <w:r w:rsidRPr="00775605">
              <w:t xml:space="preserve">Bc Technologie a hodnocení potravin </w:t>
            </w:r>
          </w:p>
          <w:p w14:paraId="63D91466" w14:textId="77777777" w:rsidR="00037A7A" w:rsidRPr="00775605" w:rsidRDefault="00037A7A" w:rsidP="00775605">
            <w:r w:rsidRPr="00775605">
              <w:t>– Potravinářské biotechnologie a aplikovaná mikrobiologie</w:t>
            </w:r>
          </w:p>
          <w:p w14:paraId="77CD7FB4" w14:textId="19F068B2" w:rsidR="00037A7A" w:rsidRPr="00775605" w:rsidRDefault="00037A7A" w:rsidP="00775605">
            <w:r w:rsidRPr="00775605">
              <w:t>– Technologie potravin</w:t>
            </w:r>
          </w:p>
        </w:tc>
        <w:tc>
          <w:tcPr>
            <w:tcW w:w="564" w:type="dxa"/>
            <w:gridSpan w:val="2"/>
            <w:tcBorders>
              <w:top w:val="nil"/>
            </w:tcBorders>
            <w:vAlign w:val="center"/>
          </w:tcPr>
          <w:p w14:paraId="21A90FA2" w14:textId="4401550D" w:rsidR="00037A7A" w:rsidRPr="00775605" w:rsidRDefault="00037A7A" w:rsidP="00775605">
            <w:r w:rsidRPr="00775605">
              <w:t>2/LS</w:t>
            </w:r>
          </w:p>
        </w:tc>
        <w:tc>
          <w:tcPr>
            <w:tcW w:w="2100" w:type="dxa"/>
            <w:gridSpan w:val="4"/>
            <w:tcBorders>
              <w:top w:val="nil"/>
            </w:tcBorders>
            <w:vAlign w:val="center"/>
          </w:tcPr>
          <w:p w14:paraId="6DC97B69" w14:textId="4F38D9EC" w:rsidR="00037A7A" w:rsidRPr="00775605" w:rsidRDefault="00037A7A" w:rsidP="00775605">
            <w:r w:rsidRPr="00775605">
              <w:t>Garant, Přednášející</w:t>
            </w:r>
            <w:r w:rsidRPr="00775605">
              <w:rPr>
                <w:highlight w:val="red"/>
              </w:rPr>
              <w:t xml:space="preserve"> </w:t>
            </w:r>
          </w:p>
        </w:tc>
        <w:tc>
          <w:tcPr>
            <w:tcW w:w="2107" w:type="dxa"/>
            <w:gridSpan w:val="3"/>
            <w:tcBorders>
              <w:top w:val="nil"/>
            </w:tcBorders>
            <w:vAlign w:val="center"/>
          </w:tcPr>
          <w:p w14:paraId="659068DF" w14:textId="77777777" w:rsidR="00037A7A" w:rsidRPr="00775605" w:rsidRDefault="00037A7A" w:rsidP="00775605"/>
        </w:tc>
      </w:tr>
      <w:tr w:rsidR="00037A7A" w:rsidDel="00852DF2" w14:paraId="7F5CC8AA" w14:textId="1F5EAFCE" w:rsidTr="00CB1EE1">
        <w:trPr>
          <w:trHeight w:val="284"/>
          <w:del w:id="125" w:author="Natálie Honková" w:date="2025-01-14T08:53:00Z"/>
        </w:trPr>
        <w:tc>
          <w:tcPr>
            <w:tcW w:w="2572" w:type="dxa"/>
            <w:gridSpan w:val="2"/>
            <w:tcBorders>
              <w:top w:val="nil"/>
            </w:tcBorders>
            <w:vAlign w:val="center"/>
          </w:tcPr>
          <w:p w14:paraId="003E8D83" w14:textId="3BF7F3C9" w:rsidR="00037A7A" w:rsidRPr="00775605" w:rsidDel="00852DF2" w:rsidRDefault="00037A7A" w:rsidP="00775605">
            <w:pPr>
              <w:rPr>
                <w:del w:id="126" w:author="Natálie Honková" w:date="2025-01-14T08:53:00Z"/>
              </w:rPr>
            </w:pPr>
            <w:del w:id="127" w:author="Natálie Honková" w:date="2025-01-14T08:53:00Z">
              <w:r w:rsidRPr="00775605" w:rsidDel="00852DF2">
                <w:delText>Environmentální biologie</w:delText>
              </w:r>
            </w:del>
          </w:p>
        </w:tc>
        <w:tc>
          <w:tcPr>
            <w:tcW w:w="2613" w:type="dxa"/>
            <w:gridSpan w:val="2"/>
            <w:tcBorders>
              <w:top w:val="nil"/>
            </w:tcBorders>
            <w:vAlign w:val="center"/>
          </w:tcPr>
          <w:p w14:paraId="0B16A3EC" w14:textId="493EE8A8" w:rsidR="00037A7A" w:rsidRPr="00775605" w:rsidDel="00852DF2" w:rsidRDefault="00037A7A" w:rsidP="00775605">
            <w:pPr>
              <w:rPr>
                <w:del w:id="128" w:author="Natálie Honková" w:date="2025-01-14T08:53:00Z"/>
              </w:rPr>
            </w:pPr>
            <w:del w:id="129" w:author="Natálie Honková" w:date="2025-01-14T08:53:00Z">
              <w:r w:rsidRPr="00775605" w:rsidDel="00852DF2">
                <w:delText xml:space="preserve">Bc Materiály a technologie </w:delText>
              </w:r>
            </w:del>
          </w:p>
          <w:p w14:paraId="7AC77D6E" w14:textId="2A465EE6" w:rsidR="00037A7A" w:rsidRPr="00775605" w:rsidDel="00852DF2" w:rsidRDefault="00037A7A" w:rsidP="00775605">
            <w:pPr>
              <w:rPr>
                <w:del w:id="130" w:author="Natálie Honková" w:date="2025-01-14T08:53:00Z"/>
              </w:rPr>
            </w:pPr>
            <w:del w:id="131" w:author="Natálie Honková" w:date="2025-01-14T08:53:00Z">
              <w:r w:rsidRPr="00775605" w:rsidDel="00852DF2">
                <w:delText>– Ochrana životního prostředí</w:delText>
              </w:r>
            </w:del>
          </w:p>
        </w:tc>
        <w:tc>
          <w:tcPr>
            <w:tcW w:w="564" w:type="dxa"/>
            <w:gridSpan w:val="2"/>
            <w:tcBorders>
              <w:top w:val="nil"/>
            </w:tcBorders>
            <w:vAlign w:val="center"/>
          </w:tcPr>
          <w:p w14:paraId="5223D08F" w14:textId="4565ECFB" w:rsidR="00037A7A" w:rsidRPr="00775605" w:rsidDel="00852DF2" w:rsidRDefault="00037A7A" w:rsidP="00775605">
            <w:pPr>
              <w:rPr>
                <w:del w:id="132" w:author="Natálie Honková" w:date="2025-01-14T08:53:00Z"/>
              </w:rPr>
            </w:pPr>
            <w:del w:id="133" w:author="Natálie Honková" w:date="2025-01-14T08:53:00Z">
              <w:r w:rsidRPr="00775605" w:rsidDel="00852DF2">
                <w:delText>1/LS</w:delText>
              </w:r>
            </w:del>
          </w:p>
        </w:tc>
        <w:tc>
          <w:tcPr>
            <w:tcW w:w="2100" w:type="dxa"/>
            <w:gridSpan w:val="4"/>
            <w:tcBorders>
              <w:top w:val="nil"/>
            </w:tcBorders>
            <w:vAlign w:val="center"/>
          </w:tcPr>
          <w:p w14:paraId="4304DFE1" w14:textId="47F0BA24" w:rsidR="00037A7A" w:rsidRPr="00775605" w:rsidDel="00852DF2" w:rsidRDefault="00037A7A" w:rsidP="00775605">
            <w:pPr>
              <w:rPr>
                <w:del w:id="134" w:author="Natálie Honková" w:date="2025-01-14T08:53:00Z"/>
              </w:rPr>
            </w:pPr>
            <w:del w:id="135" w:author="Natálie Honková" w:date="2025-01-14T08:53:00Z">
              <w:r w:rsidRPr="00775605" w:rsidDel="00852DF2">
                <w:delText>Přednášející </w:delText>
              </w:r>
            </w:del>
          </w:p>
        </w:tc>
        <w:tc>
          <w:tcPr>
            <w:tcW w:w="2107" w:type="dxa"/>
            <w:gridSpan w:val="3"/>
            <w:tcBorders>
              <w:top w:val="nil"/>
            </w:tcBorders>
            <w:vAlign w:val="center"/>
          </w:tcPr>
          <w:p w14:paraId="2D0DA417" w14:textId="7921C3BA" w:rsidR="00037A7A" w:rsidRPr="00775605" w:rsidDel="00852DF2" w:rsidRDefault="00037A7A" w:rsidP="00775605">
            <w:pPr>
              <w:rPr>
                <w:del w:id="136" w:author="Natálie Honková" w:date="2025-01-14T08:53:00Z"/>
              </w:rPr>
            </w:pPr>
          </w:p>
        </w:tc>
      </w:tr>
      <w:tr w:rsidR="00037A7A" w14:paraId="522F0D5A" w14:textId="77777777" w:rsidTr="00CB1EE1">
        <w:trPr>
          <w:trHeight w:val="284"/>
        </w:trPr>
        <w:tc>
          <w:tcPr>
            <w:tcW w:w="2572" w:type="dxa"/>
            <w:gridSpan w:val="2"/>
            <w:tcBorders>
              <w:top w:val="nil"/>
            </w:tcBorders>
            <w:vAlign w:val="center"/>
          </w:tcPr>
          <w:p w14:paraId="6C96BC7F" w14:textId="711E7C01" w:rsidR="00037A7A" w:rsidRPr="00775605" w:rsidRDefault="00037A7A" w:rsidP="00775605">
            <w:r w:rsidRPr="00775605">
              <w:t>Kultivační techniky a biotechnologické aplikace</w:t>
            </w:r>
          </w:p>
        </w:tc>
        <w:tc>
          <w:tcPr>
            <w:tcW w:w="2613" w:type="dxa"/>
            <w:gridSpan w:val="2"/>
            <w:tcBorders>
              <w:top w:val="nil"/>
            </w:tcBorders>
            <w:vAlign w:val="center"/>
          </w:tcPr>
          <w:p w14:paraId="36A4720B" w14:textId="77777777" w:rsidR="00037A7A" w:rsidRPr="00775605" w:rsidRDefault="00037A7A" w:rsidP="00775605">
            <w:r w:rsidRPr="00775605">
              <w:t xml:space="preserve">Bc Technologie a hodnocení potravin </w:t>
            </w:r>
          </w:p>
          <w:p w14:paraId="6DCA4F8B" w14:textId="5DB7F2C0" w:rsidR="00037A7A" w:rsidRPr="00775605" w:rsidRDefault="00037A7A" w:rsidP="00775605">
            <w:r w:rsidRPr="00775605">
              <w:t>– Potravinářské biotechnologie a aplikovaná mikrobiologie</w:t>
            </w:r>
          </w:p>
        </w:tc>
        <w:tc>
          <w:tcPr>
            <w:tcW w:w="564" w:type="dxa"/>
            <w:gridSpan w:val="2"/>
            <w:tcBorders>
              <w:top w:val="nil"/>
            </w:tcBorders>
            <w:vAlign w:val="center"/>
          </w:tcPr>
          <w:p w14:paraId="055A67A2" w14:textId="1A435CE4" w:rsidR="00037A7A" w:rsidRPr="00775605" w:rsidRDefault="00037A7A" w:rsidP="00775605">
            <w:r w:rsidRPr="00775605">
              <w:t>3/ZS</w:t>
            </w:r>
          </w:p>
        </w:tc>
        <w:tc>
          <w:tcPr>
            <w:tcW w:w="2100" w:type="dxa"/>
            <w:gridSpan w:val="4"/>
            <w:tcBorders>
              <w:top w:val="nil"/>
            </w:tcBorders>
            <w:vAlign w:val="center"/>
          </w:tcPr>
          <w:p w14:paraId="7846671F" w14:textId="2C42F716" w:rsidR="00037A7A" w:rsidRPr="00775605" w:rsidRDefault="00037A7A" w:rsidP="00775605">
            <w:r w:rsidRPr="00775605">
              <w:t>Garant, Přednášející, Vede seminář</w:t>
            </w:r>
          </w:p>
        </w:tc>
        <w:tc>
          <w:tcPr>
            <w:tcW w:w="2107" w:type="dxa"/>
            <w:gridSpan w:val="3"/>
            <w:tcBorders>
              <w:top w:val="nil"/>
            </w:tcBorders>
            <w:vAlign w:val="center"/>
          </w:tcPr>
          <w:p w14:paraId="3FEF1616" w14:textId="77777777" w:rsidR="00037A7A" w:rsidRPr="00775605" w:rsidRDefault="00037A7A" w:rsidP="00775605"/>
        </w:tc>
      </w:tr>
      <w:tr w:rsidR="00037A7A" w:rsidDel="00852DF2" w14:paraId="202EB9EA" w14:textId="7791F38C" w:rsidTr="00CB1EE1">
        <w:trPr>
          <w:trHeight w:val="284"/>
          <w:del w:id="137" w:author="Natálie Honková" w:date="2025-01-14T08:53:00Z"/>
        </w:trPr>
        <w:tc>
          <w:tcPr>
            <w:tcW w:w="2572" w:type="dxa"/>
            <w:gridSpan w:val="2"/>
            <w:tcBorders>
              <w:top w:val="nil"/>
            </w:tcBorders>
            <w:vAlign w:val="center"/>
          </w:tcPr>
          <w:p w14:paraId="72201AD9" w14:textId="104D843F" w:rsidR="00037A7A" w:rsidRPr="00775605" w:rsidDel="00852DF2" w:rsidRDefault="00037A7A" w:rsidP="00775605">
            <w:pPr>
              <w:rPr>
                <w:del w:id="138" w:author="Natálie Honková" w:date="2025-01-14T08:53:00Z"/>
              </w:rPr>
            </w:pPr>
            <w:del w:id="139" w:author="Natálie Honková" w:date="2025-01-14T08:53:00Z">
              <w:r w:rsidRPr="00775605" w:rsidDel="00852DF2">
                <w:delText>Mikrobiologické prostředí obuvi</w:delText>
              </w:r>
            </w:del>
          </w:p>
        </w:tc>
        <w:tc>
          <w:tcPr>
            <w:tcW w:w="2613" w:type="dxa"/>
            <w:gridSpan w:val="2"/>
            <w:tcBorders>
              <w:top w:val="nil"/>
            </w:tcBorders>
            <w:vAlign w:val="center"/>
          </w:tcPr>
          <w:p w14:paraId="02DC9FD9" w14:textId="421B936F" w:rsidR="00037A7A" w:rsidRPr="00775605" w:rsidDel="00852DF2" w:rsidRDefault="00037A7A" w:rsidP="00775605">
            <w:pPr>
              <w:rPr>
                <w:del w:id="140" w:author="Natálie Honková" w:date="2025-01-14T08:53:00Z"/>
              </w:rPr>
            </w:pPr>
            <w:del w:id="141" w:author="Natálie Honková" w:date="2025-01-14T08:53:00Z">
              <w:r w:rsidRPr="00775605" w:rsidDel="00852DF2">
                <w:delText xml:space="preserve">Bc Materiály a technologie </w:delText>
              </w:r>
            </w:del>
          </w:p>
          <w:p w14:paraId="54B2D8EA" w14:textId="47B47908" w:rsidR="00037A7A" w:rsidRPr="00775605" w:rsidDel="00852DF2" w:rsidRDefault="00037A7A" w:rsidP="00775605">
            <w:pPr>
              <w:rPr>
                <w:del w:id="142" w:author="Natálie Honková" w:date="2025-01-14T08:53:00Z"/>
              </w:rPr>
            </w:pPr>
            <w:del w:id="143" w:author="Natálie Honková" w:date="2025-01-14T08:53:00Z">
              <w:r w:rsidRPr="00775605" w:rsidDel="00852DF2">
                <w:delText>– Výroba a konstrukce obuvi</w:delText>
              </w:r>
            </w:del>
          </w:p>
        </w:tc>
        <w:tc>
          <w:tcPr>
            <w:tcW w:w="564" w:type="dxa"/>
            <w:gridSpan w:val="2"/>
            <w:tcBorders>
              <w:top w:val="nil"/>
            </w:tcBorders>
            <w:vAlign w:val="center"/>
          </w:tcPr>
          <w:p w14:paraId="6C385A01" w14:textId="5408A598" w:rsidR="00037A7A" w:rsidRPr="00775605" w:rsidDel="00852DF2" w:rsidRDefault="00037A7A" w:rsidP="00775605">
            <w:pPr>
              <w:rPr>
                <w:del w:id="144" w:author="Natálie Honková" w:date="2025-01-14T08:53:00Z"/>
              </w:rPr>
            </w:pPr>
            <w:del w:id="145" w:author="Natálie Honková" w:date="2025-01-14T08:53:00Z">
              <w:r w:rsidRPr="00775605" w:rsidDel="00852DF2">
                <w:delText>3/ZS</w:delText>
              </w:r>
            </w:del>
          </w:p>
        </w:tc>
        <w:tc>
          <w:tcPr>
            <w:tcW w:w="2100" w:type="dxa"/>
            <w:gridSpan w:val="4"/>
            <w:tcBorders>
              <w:top w:val="nil"/>
            </w:tcBorders>
            <w:vAlign w:val="center"/>
          </w:tcPr>
          <w:p w14:paraId="48E1BFC4" w14:textId="6ACE0598" w:rsidR="00037A7A" w:rsidRPr="00775605" w:rsidDel="00852DF2" w:rsidRDefault="00037A7A" w:rsidP="00775605">
            <w:pPr>
              <w:rPr>
                <w:del w:id="146" w:author="Natálie Honková" w:date="2025-01-14T08:53:00Z"/>
              </w:rPr>
            </w:pPr>
            <w:del w:id="147" w:author="Natálie Honková" w:date="2025-01-14T08:53:00Z">
              <w:r w:rsidRPr="00775605" w:rsidDel="00852DF2">
                <w:delText>Garant</w:delText>
              </w:r>
              <w:r w:rsidR="00F01AED" w:rsidDel="00852DF2">
                <w:delText>, Přednášející</w:delText>
              </w:r>
            </w:del>
          </w:p>
        </w:tc>
        <w:tc>
          <w:tcPr>
            <w:tcW w:w="2107" w:type="dxa"/>
            <w:gridSpan w:val="3"/>
            <w:tcBorders>
              <w:top w:val="nil"/>
            </w:tcBorders>
            <w:vAlign w:val="center"/>
          </w:tcPr>
          <w:p w14:paraId="17868F28" w14:textId="7CB99B91" w:rsidR="00037A7A" w:rsidRPr="00775605" w:rsidDel="00852DF2" w:rsidRDefault="00037A7A" w:rsidP="00775605">
            <w:pPr>
              <w:rPr>
                <w:del w:id="148" w:author="Natálie Honková" w:date="2025-01-14T08:53:00Z"/>
              </w:rPr>
            </w:pPr>
          </w:p>
        </w:tc>
      </w:tr>
      <w:tr w:rsidR="00037A7A" w14:paraId="5BE75257" w14:textId="77777777" w:rsidTr="00CB1EE1">
        <w:trPr>
          <w:trHeight w:val="284"/>
        </w:trPr>
        <w:tc>
          <w:tcPr>
            <w:tcW w:w="2572" w:type="dxa"/>
            <w:gridSpan w:val="2"/>
            <w:tcBorders>
              <w:top w:val="nil"/>
            </w:tcBorders>
            <w:vAlign w:val="center"/>
          </w:tcPr>
          <w:p w14:paraId="0017B91C" w14:textId="3ABABC25" w:rsidR="00037A7A" w:rsidRPr="00775605" w:rsidRDefault="00037A7A" w:rsidP="00775605">
            <w:r w:rsidRPr="00775605">
              <w:t>Mikrobiologie potravin</w:t>
            </w:r>
          </w:p>
        </w:tc>
        <w:tc>
          <w:tcPr>
            <w:tcW w:w="2613" w:type="dxa"/>
            <w:gridSpan w:val="2"/>
            <w:tcBorders>
              <w:top w:val="nil"/>
            </w:tcBorders>
            <w:vAlign w:val="center"/>
          </w:tcPr>
          <w:p w14:paraId="29250991" w14:textId="6A645ADC" w:rsidR="00037A7A" w:rsidRPr="00775605" w:rsidRDefault="00037A7A" w:rsidP="00775605">
            <w:proofErr w:type="spellStart"/>
            <w:r w:rsidRPr="00775605">
              <w:t>NMgr</w:t>
            </w:r>
            <w:proofErr w:type="spellEnd"/>
            <w:r w:rsidRPr="00775605">
              <w:t xml:space="preserve"> Technologie potravin</w:t>
            </w:r>
          </w:p>
        </w:tc>
        <w:tc>
          <w:tcPr>
            <w:tcW w:w="564" w:type="dxa"/>
            <w:gridSpan w:val="2"/>
            <w:tcBorders>
              <w:top w:val="nil"/>
            </w:tcBorders>
            <w:vAlign w:val="center"/>
          </w:tcPr>
          <w:p w14:paraId="0CECC178" w14:textId="0F4AC7E9" w:rsidR="00037A7A" w:rsidRPr="00775605" w:rsidRDefault="00037A7A" w:rsidP="00775605">
            <w:r w:rsidRPr="00775605">
              <w:t>1/ZS</w:t>
            </w:r>
          </w:p>
        </w:tc>
        <w:tc>
          <w:tcPr>
            <w:tcW w:w="2100" w:type="dxa"/>
            <w:gridSpan w:val="4"/>
            <w:tcBorders>
              <w:top w:val="nil"/>
            </w:tcBorders>
            <w:vAlign w:val="center"/>
          </w:tcPr>
          <w:p w14:paraId="71C6C5C6" w14:textId="3AD52E8F" w:rsidR="00037A7A" w:rsidRPr="00775605" w:rsidRDefault="00037A7A" w:rsidP="00775605">
            <w:r w:rsidRPr="00775605">
              <w:t>Garant, Přednášející, Vede seminář</w:t>
            </w:r>
          </w:p>
        </w:tc>
        <w:tc>
          <w:tcPr>
            <w:tcW w:w="2107" w:type="dxa"/>
            <w:gridSpan w:val="3"/>
            <w:tcBorders>
              <w:top w:val="nil"/>
            </w:tcBorders>
            <w:vAlign w:val="center"/>
          </w:tcPr>
          <w:p w14:paraId="719E2B12" w14:textId="77777777" w:rsidR="00037A7A" w:rsidRPr="00775605" w:rsidRDefault="00037A7A" w:rsidP="00775605"/>
        </w:tc>
      </w:tr>
      <w:tr w:rsidR="00037A7A" w:rsidDel="00852DF2" w14:paraId="612A6E47" w14:textId="65BC0814" w:rsidTr="00CB1EE1">
        <w:trPr>
          <w:trHeight w:val="284"/>
          <w:del w:id="149" w:author="Natálie Honková" w:date="2025-01-14T08:54:00Z"/>
        </w:trPr>
        <w:tc>
          <w:tcPr>
            <w:tcW w:w="2572" w:type="dxa"/>
            <w:gridSpan w:val="2"/>
            <w:tcBorders>
              <w:top w:val="nil"/>
            </w:tcBorders>
            <w:vAlign w:val="center"/>
          </w:tcPr>
          <w:p w14:paraId="06DD11D6" w14:textId="6EB4080F" w:rsidR="00037A7A" w:rsidRPr="00775605" w:rsidDel="00852DF2" w:rsidRDefault="00037A7A" w:rsidP="00775605">
            <w:pPr>
              <w:rPr>
                <w:del w:id="150" w:author="Natálie Honková" w:date="2025-01-14T08:54:00Z"/>
              </w:rPr>
            </w:pPr>
            <w:del w:id="151" w:author="Natálie Honková" w:date="2025-01-14T08:54:00Z">
              <w:r w:rsidRPr="00775605" w:rsidDel="00852DF2">
                <w:delText>Molekulární biologie</w:delText>
              </w:r>
            </w:del>
          </w:p>
        </w:tc>
        <w:tc>
          <w:tcPr>
            <w:tcW w:w="2613" w:type="dxa"/>
            <w:gridSpan w:val="2"/>
            <w:tcBorders>
              <w:top w:val="nil"/>
            </w:tcBorders>
            <w:vAlign w:val="center"/>
          </w:tcPr>
          <w:p w14:paraId="06A7219F" w14:textId="7F7FEC85" w:rsidR="00037A7A" w:rsidRPr="00775605" w:rsidDel="00852DF2" w:rsidRDefault="00037A7A" w:rsidP="00775605">
            <w:pPr>
              <w:rPr>
                <w:del w:id="152" w:author="Natálie Honková" w:date="2025-01-14T08:54:00Z"/>
              </w:rPr>
            </w:pPr>
            <w:del w:id="153" w:author="Natálie Honková" w:date="2025-01-14T08:54:00Z">
              <w:r w:rsidRPr="00775605" w:rsidDel="00852DF2">
                <w:delText xml:space="preserve">Bc Technologie a hodnocení potravin </w:delText>
              </w:r>
            </w:del>
          </w:p>
          <w:p w14:paraId="54C18510" w14:textId="77E13B9D" w:rsidR="00037A7A" w:rsidRPr="00775605" w:rsidDel="00852DF2" w:rsidRDefault="00037A7A" w:rsidP="00775605">
            <w:pPr>
              <w:rPr>
                <w:del w:id="154" w:author="Natálie Honková" w:date="2025-01-14T08:54:00Z"/>
              </w:rPr>
            </w:pPr>
            <w:del w:id="155" w:author="Natálie Honková" w:date="2025-01-14T08:54:00Z">
              <w:r w:rsidRPr="00775605" w:rsidDel="00852DF2">
                <w:delText>– Potravinářské biotechnologie a aplikovaná mikrobiologie</w:delText>
              </w:r>
            </w:del>
          </w:p>
          <w:p w14:paraId="1F1A8869" w14:textId="60E4ACBC" w:rsidR="00037A7A" w:rsidRPr="00775605" w:rsidDel="00852DF2" w:rsidRDefault="00037A7A" w:rsidP="00775605">
            <w:pPr>
              <w:rPr>
                <w:del w:id="156" w:author="Natálie Honková" w:date="2025-01-14T08:54:00Z"/>
              </w:rPr>
            </w:pPr>
            <w:del w:id="157" w:author="Natálie Honková" w:date="2025-01-14T08:54:00Z">
              <w:r w:rsidRPr="00775605" w:rsidDel="00852DF2">
                <w:delText>NMgr Environmentální inženýrství</w:delText>
              </w:r>
            </w:del>
          </w:p>
          <w:p w14:paraId="57EFF691" w14:textId="4AAF0706" w:rsidR="00037A7A" w:rsidRPr="00775605" w:rsidDel="00852DF2" w:rsidRDefault="00037A7A" w:rsidP="00775605">
            <w:pPr>
              <w:rPr>
                <w:del w:id="158" w:author="Natálie Honková" w:date="2025-01-14T08:54:00Z"/>
              </w:rPr>
            </w:pPr>
            <w:del w:id="159" w:author="Natálie Honková" w:date="2025-01-14T08:54:00Z">
              <w:r w:rsidRPr="00775605" w:rsidDel="00852DF2">
                <w:delText>NMgr Chemie potravin a bioaktivních látek</w:delText>
              </w:r>
            </w:del>
          </w:p>
          <w:p w14:paraId="6A01FBBB" w14:textId="0F43438F" w:rsidR="00037A7A" w:rsidRPr="00775605" w:rsidDel="00852DF2" w:rsidRDefault="00037A7A" w:rsidP="00775605">
            <w:pPr>
              <w:rPr>
                <w:del w:id="160" w:author="Natálie Honková" w:date="2025-01-14T08:54:00Z"/>
              </w:rPr>
            </w:pPr>
            <w:del w:id="161" w:author="Natálie Honková" w:date="2025-01-14T08:54:00Z">
              <w:r w:rsidRPr="00775605" w:rsidDel="00852DF2">
                <w:delText>NMgr Technologie potravin</w:delText>
              </w:r>
            </w:del>
          </w:p>
        </w:tc>
        <w:tc>
          <w:tcPr>
            <w:tcW w:w="564" w:type="dxa"/>
            <w:gridSpan w:val="2"/>
            <w:tcBorders>
              <w:top w:val="nil"/>
            </w:tcBorders>
          </w:tcPr>
          <w:p w14:paraId="6C7B0D72" w14:textId="2A19EEFA" w:rsidR="00037A7A" w:rsidRPr="00775605" w:rsidDel="00852DF2" w:rsidRDefault="00037A7A" w:rsidP="00775605">
            <w:pPr>
              <w:rPr>
                <w:del w:id="162" w:author="Natálie Honková" w:date="2025-01-14T08:54:00Z"/>
              </w:rPr>
            </w:pPr>
            <w:del w:id="163" w:author="Natálie Honková" w:date="2025-01-14T08:54:00Z">
              <w:r w:rsidRPr="00775605" w:rsidDel="00852DF2">
                <w:delText>2/LS</w:delText>
              </w:r>
            </w:del>
          </w:p>
          <w:p w14:paraId="47BFC3E7" w14:textId="3FF1B1AE" w:rsidR="00037A7A" w:rsidRPr="00775605" w:rsidDel="00852DF2" w:rsidRDefault="00037A7A" w:rsidP="00775605">
            <w:pPr>
              <w:rPr>
                <w:del w:id="164" w:author="Natálie Honková" w:date="2025-01-14T08:54:00Z"/>
              </w:rPr>
            </w:pPr>
          </w:p>
          <w:p w14:paraId="22CB4791" w14:textId="363A3747" w:rsidR="00037A7A" w:rsidRPr="00775605" w:rsidDel="00852DF2" w:rsidRDefault="00037A7A" w:rsidP="00775605">
            <w:pPr>
              <w:rPr>
                <w:del w:id="165" w:author="Natálie Honková" w:date="2025-01-14T08:54:00Z"/>
              </w:rPr>
            </w:pPr>
          </w:p>
          <w:p w14:paraId="6B854690" w14:textId="72677B2D" w:rsidR="00037A7A" w:rsidRPr="00775605" w:rsidDel="00852DF2" w:rsidRDefault="00037A7A" w:rsidP="00775605">
            <w:pPr>
              <w:rPr>
                <w:del w:id="166" w:author="Natálie Honková" w:date="2025-01-14T08:54:00Z"/>
              </w:rPr>
            </w:pPr>
          </w:p>
          <w:p w14:paraId="72F0E7B0" w14:textId="06ED6C21" w:rsidR="00037A7A" w:rsidRPr="00775605" w:rsidDel="00852DF2" w:rsidRDefault="00037A7A" w:rsidP="00775605">
            <w:pPr>
              <w:rPr>
                <w:del w:id="167" w:author="Natálie Honková" w:date="2025-01-14T08:54:00Z"/>
              </w:rPr>
            </w:pPr>
          </w:p>
          <w:p w14:paraId="69232F97" w14:textId="5E19CDA8" w:rsidR="00037A7A" w:rsidRPr="00775605" w:rsidDel="00852DF2" w:rsidRDefault="00037A7A" w:rsidP="00775605">
            <w:pPr>
              <w:rPr>
                <w:del w:id="168" w:author="Natálie Honková" w:date="2025-01-14T08:54:00Z"/>
              </w:rPr>
            </w:pPr>
            <w:del w:id="169" w:author="Natálie Honková" w:date="2025-01-14T08:54:00Z">
              <w:r w:rsidRPr="00775605" w:rsidDel="00852DF2">
                <w:delText>1/LS</w:delText>
              </w:r>
            </w:del>
          </w:p>
        </w:tc>
        <w:tc>
          <w:tcPr>
            <w:tcW w:w="2100" w:type="dxa"/>
            <w:gridSpan w:val="4"/>
            <w:tcBorders>
              <w:top w:val="nil"/>
            </w:tcBorders>
            <w:vAlign w:val="center"/>
          </w:tcPr>
          <w:p w14:paraId="05E59AF6" w14:textId="016E7DCE" w:rsidR="00037A7A" w:rsidRPr="00775605" w:rsidDel="00852DF2" w:rsidRDefault="00037A7A" w:rsidP="00775605">
            <w:pPr>
              <w:rPr>
                <w:del w:id="170" w:author="Natálie Honková" w:date="2025-01-14T08:54:00Z"/>
              </w:rPr>
            </w:pPr>
            <w:del w:id="171" w:author="Natálie Honková" w:date="2025-01-14T08:54:00Z">
              <w:r w:rsidRPr="00775605" w:rsidDel="00852DF2">
                <w:delText>Garant, Přednášející</w:delText>
              </w:r>
            </w:del>
          </w:p>
        </w:tc>
        <w:tc>
          <w:tcPr>
            <w:tcW w:w="2107" w:type="dxa"/>
            <w:gridSpan w:val="3"/>
            <w:tcBorders>
              <w:top w:val="nil"/>
            </w:tcBorders>
            <w:vAlign w:val="center"/>
          </w:tcPr>
          <w:p w14:paraId="54768072" w14:textId="06DCF552" w:rsidR="00037A7A" w:rsidRPr="00775605" w:rsidDel="00852DF2" w:rsidRDefault="00037A7A" w:rsidP="00775605">
            <w:pPr>
              <w:rPr>
                <w:del w:id="172" w:author="Natálie Honková" w:date="2025-01-14T08:54:00Z"/>
              </w:rPr>
            </w:pPr>
          </w:p>
        </w:tc>
      </w:tr>
      <w:tr w:rsidR="00037A7A" w14:paraId="7C19B353" w14:textId="77777777" w:rsidTr="00CB1EE1">
        <w:trPr>
          <w:trHeight w:val="284"/>
        </w:trPr>
        <w:tc>
          <w:tcPr>
            <w:tcW w:w="2572" w:type="dxa"/>
            <w:gridSpan w:val="2"/>
            <w:tcBorders>
              <w:top w:val="nil"/>
            </w:tcBorders>
            <w:vAlign w:val="center"/>
          </w:tcPr>
          <w:p w14:paraId="0E400476" w14:textId="77777777" w:rsidR="00037A7A" w:rsidRPr="00775605" w:rsidRDefault="00037A7A" w:rsidP="00775605">
            <w:r w:rsidRPr="00775605">
              <w:br/>
              <w:t>Obecná mikrobiologie</w:t>
            </w:r>
          </w:p>
          <w:p w14:paraId="33D583F8" w14:textId="77777777" w:rsidR="00037A7A" w:rsidRPr="00775605" w:rsidRDefault="00037A7A" w:rsidP="00775605"/>
        </w:tc>
        <w:tc>
          <w:tcPr>
            <w:tcW w:w="2613" w:type="dxa"/>
            <w:gridSpan w:val="2"/>
            <w:tcBorders>
              <w:top w:val="nil"/>
            </w:tcBorders>
            <w:vAlign w:val="center"/>
          </w:tcPr>
          <w:p w14:paraId="6600C9FC" w14:textId="77777777" w:rsidR="00037A7A" w:rsidRPr="00775605" w:rsidRDefault="00037A7A" w:rsidP="00775605">
            <w:r w:rsidRPr="00775605">
              <w:t xml:space="preserve">Bc Technologie a hodnocení potravin </w:t>
            </w:r>
          </w:p>
          <w:p w14:paraId="4751B8B7" w14:textId="77777777" w:rsidR="00037A7A" w:rsidRPr="00775605" w:rsidRDefault="00037A7A" w:rsidP="00775605">
            <w:r w:rsidRPr="00775605">
              <w:t xml:space="preserve">Bc Materiály a technologie </w:t>
            </w:r>
          </w:p>
          <w:p w14:paraId="21348355" w14:textId="25281B19" w:rsidR="00037A7A" w:rsidRPr="00775605" w:rsidRDefault="00037A7A" w:rsidP="00775605">
            <w:r w:rsidRPr="00775605">
              <w:t>– Ochrana životního prostředí</w:t>
            </w:r>
          </w:p>
        </w:tc>
        <w:tc>
          <w:tcPr>
            <w:tcW w:w="564" w:type="dxa"/>
            <w:gridSpan w:val="2"/>
            <w:tcBorders>
              <w:top w:val="nil"/>
            </w:tcBorders>
          </w:tcPr>
          <w:p w14:paraId="54111BF5" w14:textId="77777777" w:rsidR="00037A7A" w:rsidRPr="00775605" w:rsidRDefault="00037A7A" w:rsidP="00775605">
            <w:r w:rsidRPr="00775605">
              <w:t>2/ZS</w:t>
            </w:r>
          </w:p>
          <w:p w14:paraId="2F6A6A7C" w14:textId="77777777" w:rsidR="00037A7A" w:rsidRPr="00775605" w:rsidRDefault="00037A7A" w:rsidP="00775605"/>
          <w:p w14:paraId="769F1D3B" w14:textId="2083E0C7" w:rsidR="00037A7A" w:rsidRPr="00775605" w:rsidRDefault="00037A7A" w:rsidP="00775605">
            <w:r w:rsidRPr="00775605">
              <w:t>3/ZS</w:t>
            </w:r>
          </w:p>
        </w:tc>
        <w:tc>
          <w:tcPr>
            <w:tcW w:w="2100" w:type="dxa"/>
            <w:gridSpan w:val="4"/>
            <w:tcBorders>
              <w:top w:val="nil"/>
            </w:tcBorders>
            <w:vAlign w:val="center"/>
          </w:tcPr>
          <w:p w14:paraId="513159F7" w14:textId="517E579C" w:rsidR="00037A7A" w:rsidRPr="00775605" w:rsidRDefault="00037A7A" w:rsidP="00775605">
            <w:r w:rsidRPr="00775605">
              <w:t>Garant, Přednášející, Vede seminář</w:t>
            </w:r>
          </w:p>
        </w:tc>
        <w:tc>
          <w:tcPr>
            <w:tcW w:w="2107" w:type="dxa"/>
            <w:gridSpan w:val="3"/>
            <w:tcBorders>
              <w:top w:val="nil"/>
            </w:tcBorders>
            <w:vAlign w:val="center"/>
          </w:tcPr>
          <w:p w14:paraId="6D554A8B" w14:textId="77777777" w:rsidR="00037A7A" w:rsidRPr="00775605" w:rsidRDefault="00037A7A" w:rsidP="00775605"/>
        </w:tc>
      </w:tr>
      <w:tr w:rsidR="00037A7A" w14:paraId="3EABE80D" w14:textId="77777777" w:rsidTr="003F5F22">
        <w:trPr>
          <w:trHeight w:val="284"/>
        </w:trPr>
        <w:tc>
          <w:tcPr>
            <w:tcW w:w="2572" w:type="dxa"/>
            <w:gridSpan w:val="2"/>
            <w:tcBorders>
              <w:top w:val="nil"/>
              <w:bottom w:val="single" w:sz="4" w:space="0" w:color="auto"/>
            </w:tcBorders>
            <w:vAlign w:val="center"/>
          </w:tcPr>
          <w:p w14:paraId="5925D974" w14:textId="06C82C6F" w:rsidR="00037A7A" w:rsidRPr="00775605" w:rsidRDefault="00037A7A" w:rsidP="00775605">
            <w:r w:rsidRPr="00775605">
              <w:t>Oborový seminář</w:t>
            </w:r>
          </w:p>
        </w:tc>
        <w:tc>
          <w:tcPr>
            <w:tcW w:w="2613" w:type="dxa"/>
            <w:gridSpan w:val="2"/>
            <w:tcBorders>
              <w:top w:val="nil"/>
              <w:bottom w:val="single" w:sz="4" w:space="0" w:color="auto"/>
            </w:tcBorders>
            <w:vAlign w:val="center"/>
          </w:tcPr>
          <w:p w14:paraId="3E8DFD5A" w14:textId="77777777" w:rsidR="00037A7A" w:rsidRPr="00775605" w:rsidRDefault="00037A7A" w:rsidP="00775605">
            <w:proofErr w:type="spellStart"/>
            <w:r w:rsidRPr="00775605">
              <w:t>NMgr</w:t>
            </w:r>
            <w:proofErr w:type="spellEnd"/>
            <w:r w:rsidRPr="00775605">
              <w:t xml:space="preserve"> Environmentální inženýrství</w:t>
            </w:r>
          </w:p>
          <w:p w14:paraId="683D4514" w14:textId="77777777" w:rsidR="00037A7A" w:rsidRPr="00775605" w:rsidRDefault="00037A7A" w:rsidP="00775605">
            <w:r w:rsidRPr="00775605">
              <w:t xml:space="preserve">Bc Materiály a technologie </w:t>
            </w:r>
          </w:p>
          <w:p w14:paraId="1C141999" w14:textId="118FF2E0" w:rsidR="00037A7A" w:rsidRPr="00775605" w:rsidRDefault="00037A7A" w:rsidP="00775605">
            <w:r w:rsidRPr="00775605">
              <w:t>– Ochrana životního prostředí</w:t>
            </w:r>
          </w:p>
        </w:tc>
        <w:tc>
          <w:tcPr>
            <w:tcW w:w="564" w:type="dxa"/>
            <w:gridSpan w:val="2"/>
            <w:tcBorders>
              <w:top w:val="nil"/>
              <w:bottom w:val="single" w:sz="4" w:space="0" w:color="auto"/>
            </w:tcBorders>
          </w:tcPr>
          <w:p w14:paraId="76FCB047" w14:textId="77777777" w:rsidR="00037A7A" w:rsidRPr="00775605" w:rsidRDefault="00037A7A" w:rsidP="00775605">
            <w:r w:rsidRPr="00775605">
              <w:t>1/LS</w:t>
            </w:r>
          </w:p>
          <w:p w14:paraId="57038DDA" w14:textId="77777777" w:rsidR="00037A7A" w:rsidRPr="00775605" w:rsidRDefault="00037A7A" w:rsidP="00775605">
            <w:r w:rsidRPr="00775605">
              <w:t>2/LS</w:t>
            </w:r>
          </w:p>
          <w:p w14:paraId="4A26CFFC" w14:textId="3E65B9FD" w:rsidR="00037A7A" w:rsidRPr="00775605" w:rsidRDefault="00037A7A" w:rsidP="00775605">
            <w:r w:rsidRPr="00775605">
              <w:t>2/LS</w:t>
            </w:r>
          </w:p>
        </w:tc>
        <w:tc>
          <w:tcPr>
            <w:tcW w:w="2100" w:type="dxa"/>
            <w:gridSpan w:val="4"/>
            <w:tcBorders>
              <w:top w:val="nil"/>
              <w:bottom w:val="single" w:sz="4" w:space="0" w:color="auto"/>
            </w:tcBorders>
            <w:vAlign w:val="center"/>
          </w:tcPr>
          <w:p w14:paraId="4E05C260" w14:textId="23E010D9" w:rsidR="00037A7A" w:rsidRPr="00775605" w:rsidRDefault="00037A7A" w:rsidP="00775605">
            <w:r w:rsidRPr="00775605">
              <w:t>Vede seminář</w:t>
            </w:r>
          </w:p>
        </w:tc>
        <w:tc>
          <w:tcPr>
            <w:tcW w:w="2107" w:type="dxa"/>
            <w:gridSpan w:val="3"/>
            <w:tcBorders>
              <w:top w:val="nil"/>
              <w:bottom w:val="single" w:sz="4" w:space="0" w:color="auto"/>
            </w:tcBorders>
            <w:vAlign w:val="center"/>
          </w:tcPr>
          <w:p w14:paraId="4DFEAFD2" w14:textId="77777777" w:rsidR="00037A7A" w:rsidRPr="00775605" w:rsidRDefault="00037A7A" w:rsidP="00775605"/>
        </w:tc>
      </w:tr>
      <w:tr w:rsidR="00037A7A" w14:paraId="0B157E7F" w14:textId="77777777" w:rsidTr="003F5F22">
        <w:trPr>
          <w:trHeight w:val="284"/>
        </w:trPr>
        <w:tc>
          <w:tcPr>
            <w:tcW w:w="2572" w:type="dxa"/>
            <w:gridSpan w:val="2"/>
            <w:tcBorders>
              <w:top w:val="single" w:sz="4" w:space="0" w:color="auto"/>
            </w:tcBorders>
            <w:vAlign w:val="center"/>
          </w:tcPr>
          <w:p w14:paraId="63F20F9D" w14:textId="4EAED33D" w:rsidR="00037A7A" w:rsidRPr="00775605" w:rsidRDefault="00037A7A" w:rsidP="00775605">
            <w:r w:rsidRPr="00775605">
              <w:t>Potravinářská mikrobiologie</w:t>
            </w:r>
          </w:p>
        </w:tc>
        <w:tc>
          <w:tcPr>
            <w:tcW w:w="2613" w:type="dxa"/>
            <w:gridSpan w:val="2"/>
            <w:tcBorders>
              <w:top w:val="single" w:sz="4" w:space="0" w:color="auto"/>
            </w:tcBorders>
            <w:vAlign w:val="center"/>
          </w:tcPr>
          <w:p w14:paraId="584DF285" w14:textId="79FCE2D3" w:rsidR="00037A7A" w:rsidRPr="00775605" w:rsidRDefault="00037A7A" w:rsidP="00775605">
            <w:r w:rsidRPr="00775605">
              <w:t xml:space="preserve">Bc Technologie a hodnocení potravin </w:t>
            </w:r>
          </w:p>
        </w:tc>
        <w:tc>
          <w:tcPr>
            <w:tcW w:w="564" w:type="dxa"/>
            <w:gridSpan w:val="2"/>
            <w:tcBorders>
              <w:top w:val="single" w:sz="4" w:space="0" w:color="auto"/>
            </w:tcBorders>
            <w:vAlign w:val="center"/>
          </w:tcPr>
          <w:p w14:paraId="415DB527" w14:textId="320D9D94" w:rsidR="00037A7A" w:rsidRPr="00775605" w:rsidRDefault="00037A7A" w:rsidP="00775605">
            <w:r w:rsidRPr="00775605">
              <w:t>3/ZS</w:t>
            </w:r>
          </w:p>
        </w:tc>
        <w:tc>
          <w:tcPr>
            <w:tcW w:w="2100" w:type="dxa"/>
            <w:gridSpan w:val="4"/>
            <w:tcBorders>
              <w:top w:val="single" w:sz="4" w:space="0" w:color="auto"/>
            </w:tcBorders>
            <w:vAlign w:val="center"/>
          </w:tcPr>
          <w:p w14:paraId="42FB7508" w14:textId="27895016" w:rsidR="00037A7A" w:rsidRPr="00775605" w:rsidRDefault="00037A7A" w:rsidP="00775605">
            <w:r w:rsidRPr="00775605">
              <w:t>Garant, Přednášející </w:t>
            </w:r>
          </w:p>
        </w:tc>
        <w:tc>
          <w:tcPr>
            <w:tcW w:w="2107" w:type="dxa"/>
            <w:gridSpan w:val="3"/>
            <w:tcBorders>
              <w:top w:val="single" w:sz="4" w:space="0" w:color="auto"/>
            </w:tcBorders>
            <w:vAlign w:val="center"/>
          </w:tcPr>
          <w:p w14:paraId="43C581E8" w14:textId="77777777" w:rsidR="00037A7A" w:rsidRPr="00775605" w:rsidRDefault="00037A7A" w:rsidP="00775605"/>
        </w:tc>
      </w:tr>
      <w:tr w:rsidR="00037A7A" w14:paraId="02B6053A" w14:textId="77777777" w:rsidTr="00CB1EE1">
        <w:trPr>
          <w:trHeight w:val="284"/>
        </w:trPr>
        <w:tc>
          <w:tcPr>
            <w:tcW w:w="2572" w:type="dxa"/>
            <w:gridSpan w:val="2"/>
            <w:tcBorders>
              <w:top w:val="nil"/>
            </w:tcBorders>
            <w:vAlign w:val="center"/>
          </w:tcPr>
          <w:p w14:paraId="52A2801D" w14:textId="6B437948" w:rsidR="00037A7A" w:rsidRPr="00775605" w:rsidRDefault="00037A7A" w:rsidP="00775605">
            <w:r w:rsidRPr="00775605">
              <w:t>Tradiční a průmyslové biotechnologie</w:t>
            </w:r>
          </w:p>
        </w:tc>
        <w:tc>
          <w:tcPr>
            <w:tcW w:w="2613" w:type="dxa"/>
            <w:gridSpan w:val="2"/>
            <w:tcBorders>
              <w:top w:val="nil"/>
            </w:tcBorders>
            <w:vAlign w:val="center"/>
          </w:tcPr>
          <w:p w14:paraId="455E33F8" w14:textId="77777777" w:rsidR="00037A7A" w:rsidRPr="00775605" w:rsidRDefault="00037A7A" w:rsidP="00775605">
            <w:r w:rsidRPr="00775605">
              <w:t xml:space="preserve">Bc Technologie a hodnocení potravin </w:t>
            </w:r>
          </w:p>
          <w:p w14:paraId="3F19B84B" w14:textId="4919FAAB" w:rsidR="004262B1" w:rsidRPr="00775605" w:rsidRDefault="00037A7A" w:rsidP="00775605">
            <w:r w:rsidRPr="00775605">
              <w:t>– Potravinářské biotechnologie a aplikovaná mikrobiologie</w:t>
            </w:r>
          </w:p>
        </w:tc>
        <w:tc>
          <w:tcPr>
            <w:tcW w:w="564" w:type="dxa"/>
            <w:gridSpan w:val="2"/>
            <w:tcBorders>
              <w:top w:val="nil"/>
            </w:tcBorders>
            <w:vAlign w:val="center"/>
          </w:tcPr>
          <w:p w14:paraId="58BFF454" w14:textId="40ECE382" w:rsidR="00037A7A" w:rsidRPr="00775605" w:rsidRDefault="00037A7A" w:rsidP="00775605">
            <w:r w:rsidRPr="00775605">
              <w:t>3/ZS</w:t>
            </w:r>
          </w:p>
        </w:tc>
        <w:tc>
          <w:tcPr>
            <w:tcW w:w="2100" w:type="dxa"/>
            <w:gridSpan w:val="4"/>
            <w:tcBorders>
              <w:top w:val="nil"/>
            </w:tcBorders>
            <w:vAlign w:val="center"/>
          </w:tcPr>
          <w:p w14:paraId="570D279C" w14:textId="7CEA7AE1" w:rsidR="00037A7A" w:rsidRPr="00775605" w:rsidRDefault="00037A7A" w:rsidP="00775605">
            <w:r w:rsidRPr="00775605">
              <w:t>Garant, Přednášející, Vede seminář</w:t>
            </w:r>
          </w:p>
        </w:tc>
        <w:tc>
          <w:tcPr>
            <w:tcW w:w="2107" w:type="dxa"/>
            <w:gridSpan w:val="3"/>
            <w:tcBorders>
              <w:top w:val="nil"/>
            </w:tcBorders>
            <w:vAlign w:val="center"/>
          </w:tcPr>
          <w:p w14:paraId="2EB5777F" w14:textId="77777777" w:rsidR="00037A7A" w:rsidRPr="00775605" w:rsidRDefault="00037A7A" w:rsidP="00775605"/>
        </w:tc>
      </w:tr>
      <w:tr w:rsidR="00EC195B" w14:paraId="3BEE5994" w14:textId="77777777" w:rsidTr="00982FBC">
        <w:tc>
          <w:tcPr>
            <w:tcW w:w="9956" w:type="dxa"/>
            <w:gridSpan w:val="13"/>
            <w:shd w:val="clear" w:color="auto" w:fill="F7CAAC"/>
          </w:tcPr>
          <w:p w14:paraId="50D2A41A" w14:textId="77777777" w:rsidR="00EC195B" w:rsidRDefault="00EC195B" w:rsidP="00982FBC">
            <w:pPr>
              <w:jc w:val="both"/>
            </w:pPr>
            <w:r>
              <w:rPr>
                <w:b/>
              </w:rPr>
              <w:t xml:space="preserve">Údaje o vzdělání na VŠ </w:t>
            </w:r>
          </w:p>
        </w:tc>
      </w:tr>
      <w:tr w:rsidR="00EC195B" w14:paraId="17029502" w14:textId="77777777" w:rsidTr="00982FBC">
        <w:trPr>
          <w:trHeight w:val="329"/>
        </w:trPr>
        <w:tc>
          <w:tcPr>
            <w:tcW w:w="9956" w:type="dxa"/>
            <w:gridSpan w:val="13"/>
          </w:tcPr>
          <w:p w14:paraId="41EF5E54" w14:textId="77777777" w:rsidR="00EC195B" w:rsidRDefault="00EC195B" w:rsidP="00982FBC">
            <w:pPr>
              <w:spacing w:before="120" w:after="120"/>
              <w:jc w:val="both"/>
              <w:rPr>
                <w:b/>
              </w:rPr>
            </w:pPr>
            <w:r w:rsidRPr="00CF00CE">
              <w:t>2004: MU Brno, PF, SP Biologie, obor Mikrobiologie, Ph.D.</w:t>
            </w:r>
          </w:p>
        </w:tc>
      </w:tr>
      <w:tr w:rsidR="00EC195B" w14:paraId="03CF574C" w14:textId="77777777" w:rsidTr="00982FBC">
        <w:tc>
          <w:tcPr>
            <w:tcW w:w="9956" w:type="dxa"/>
            <w:gridSpan w:val="13"/>
            <w:shd w:val="clear" w:color="auto" w:fill="F7CAAC"/>
          </w:tcPr>
          <w:p w14:paraId="591B350F" w14:textId="25082636" w:rsidR="00EC195B" w:rsidRDefault="0092097A" w:rsidP="00982FBC">
            <w:pPr>
              <w:jc w:val="both"/>
              <w:rPr>
                <w:b/>
              </w:rPr>
            </w:pPr>
            <w:r>
              <w:rPr>
                <w:b/>
              </w:rPr>
              <w:t>Údaje</w:t>
            </w:r>
            <w:r w:rsidR="00EC195B">
              <w:rPr>
                <w:b/>
              </w:rPr>
              <w:t xml:space="preserve"> o odborném působení od absolvování VŠ</w:t>
            </w:r>
          </w:p>
        </w:tc>
      </w:tr>
      <w:tr w:rsidR="00EC195B" w14:paraId="7D808758" w14:textId="77777777" w:rsidTr="00982FBC">
        <w:trPr>
          <w:trHeight w:val="300"/>
        </w:trPr>
        <w:tc>
          <w:tcPr>
            <w:tcW w:w="9956" w:type="dxa"/>
            <w:gridSpan w:val="13"/>
          </w:tcPr>
          <w:p w14:paraId="4CFAB579" w14:textId="77777777" w:rsidR="00EC195B" w:rsidRDefault="00EC195B" w:rsidP="00982FBC">
            <w:pPr>
              <w:spacing w:before="120" w:after="120"/>
              <w:jc w:val="both"/>
            </w:pPr>
            <w:r w:rsidRPr="00CF00CE">
              <w:t>2004 – dosud: UTB Zlín, FT, odborný asistent, od r. 2010 docent</w:t>
            </w:r>
            <w:r>
              <w:t xml:space="preserve">, od r. 2021 profesor </w:t>
            </w:r>
            <w:r w:rsidRPr="00A802AC">
              <w:t>(pp.)</w:t>
            </w:r>
          </w:p>
          <w:p w14:paraId="5E65D9F3" w14:textId="77777777" w:rsidR="00E05F5C" w:rsidRPr="00FA4FEE" w:rsidRDefault="00E05F5C" w:rsidP="00982FBC">
            <w:pPr>
              <w:spacing w:before="120" w:after="120"/>
              <w:jc w:val="both"/>
              <w:rPr>
                <w:sz w:val="10"/>
                <w:szCs w:val="10"/>
              </w:rPr>
            </w:pPr>
          </w:p>
          <w:p w14:paraId="4910CD81" w14:textId="03885424" w:rsidR="00EC195B" w:rsidRDefault="00EC195B" w:rsidP="00EC195B">
            <w:pPr>
              <w:spacing w:before="120" w:after="60"/>
              <w:jc w:val="both"/>
            </w:pPr>
            <w:r w:rsidRPr="002500A9">
              <w:rPr>
                <w:u w:val="single"/>
              </w:rPr>
              <w:t>Přehled garantovaných SP (SO) za posledních 10 let:</w:t>
            </w:r>
            <w:r>
              <w:t xml:space="preserve"> </w:t>
            </w:r>
          </w:p>
          <w:p w14:paraId="44549FBA" w14:textId="45450A50" w:rsidR="00072F4E" w:rsidRPr="009B6AE3" w:rsidRDefault="002500A9" w:rsidP="00CB1EE1">
            <w:pPr>
              <w:spacing w:before="60" w:after="120"/>
              <w:jc w:val="both"/>
              <w:rPr>
                <w:color w:val="FF0000"/>
              </w:rPr>
            </w:pPr>
            <w:r>
              <w:t xml:space="preserve">2019 – dosud: UTB Zlín, FT, doktorský SP Chemie a technologie potravin, SO Technologie potravin </w:t>
            </w:r>
          </w:p>
        </w:tc>
      </w:tr>
      <w:tr w:rsidR="00EC195B" w14:paraId="7F0F2459" w14:textId="77777777" w:rsidTr="00982FBC">
        <w:trPr>
          <w:trHeight w:val="250"/>
        </w:trPr>
        <w:tc>
          <w:tcPr>
            <w:tcW w:w="9956" w:type="dxa"/>
            <w:gridSpan w:val="13"/>
            <w:shd w:val="clear" w:color="auto" w:fill="F7CAAC"/>
          </w:tcPr>
          <w:p w14:paraId="46D546EF" w14:textId="383241CF" w:rsidR="00EC195B" w:rsidRDefault="00BC0238" w:rsidP="00982FBC">
            <w:pPr>
              <w:jc w:val="both"/>
            </w:pPr>
            <w:r>
              <w:rPr>
                <w:b/>
              </w:rPr>
              <w:lastRenderedPageBreak/>
              <w:t xml:space="preserve">Zkušenosti </w:t>
            </w:r>
            <w:r w:rsidR="00EC195B">
              <w:rPr>
                <w:b/>
              </w:rPr>
              <w:t>s vedením kvalifikačních a rigorózních prací</w:t>
            </w:r>
          </w:p>
        </w:tc>
      </w:tr>
      <w:tr w:rsidR="00EC195B" w14:paraId="29A2F372" w14:textId="77777777" w:rsidTr="00982FBC">
        <w:trPr>
          <w:trHeight w:val="371"/>
        </w:trPr>
        <w:tc>
          <w:tcPr>
            <w:tcW w:w="9956" w:type="dxa"/>
            <w:gridSpan w:val="13"/>
          </w:tcPr>
          <w:p w14:paraId="02F26F42" w14:textId="01384AA2" w:rsidR="00EC195B" w:rsidRDefault="00EC195B" w:rsidP="00982FBC">
            <w:pPr>
              <w:spacing w:before="120" w:after="120"/>
              <w:jc w:val="both"/>
            </w:pPr>
            <w:r>
              <w:t xml:space="preserve">Počet obhájených prací, které vyučující vedl v období </w:t>
            </w:r>
            <w:proofErr w:type="gramStart"/>
            <w:r w:rsidR="00282AE5">
              <w:t>2015 – 2024</w:t>
            </w:r>
            <w:proofErr w:type="gramEnd"/>
            <w:r w:rsidRPr="00354424">
              <w:t xml:space="preserve">: </w:t>
            </w:r>
            <w:r w:rsidRPr="00354424">
              <w:rPr>
                <w:b/>
              </w:rPr>
              <w:t>3</w:t>
            </w:r>
            <w:r w:rsidR="004E2A6C" w:rsidRPr="00354424">
              <w:rPr>
                <w:b/>
              </w:rPr>
              <w:t>2</w:t>
            </w:r>
            <w:r w:rsidRPr="00354424">
              <w:rPr>
                <w:b/>
              </w:rPr>
              <w:t xml:space="preserve"> </w:t>
            </w:r>
            <w:r w:rsidRPr="00354424">
              <w:t xml:space="preserve">BP, </w:t>
            </w:r>
            <w:r w:rsidRPr="00354424">
              <w:rPr>
                <w:b/>
              </w:rPr>
              <w:t>3</w:t>
            </w:r>
            <w:r w:rsidR="004E2A6C" w:rsidRPr="00354424">
              <w:rPr>
                <w:b/>
              </w:rPr>
              <w:t>5</w:t>
            </w:r>
            <w:r w:rsidRPr="00354424">
              <w:t xml:space="preserve"> DP, </w:t>
            </w:r>
            <w:r w:rsidR="00F01AED">
              <w:rPr>
                <w:b/>
              </w:rPr>
              <w:t>5</w:t>
            </w:r>
            <w:r w:rsidRPr="00354424">
              <w:t xml:space="preserve"> </w:t>
            </w:r>
            <w:proofErr w:type="spellStart"/>
            <w:r w:rsidRPr="00354424">
              <w:t>DisP</w:t>
            </w:r>
            <w:proofErr w:type="spellEnd"/>
            <w:r w:rsidRPr="00354424">
              <w:t>.</w:t>
            </w:r>
          </w:p>
        </w:tc>
      </w:tr>
      <w:tr w:rsidR="00EC195B" w14:paraId="40A7BD6B" w14:textId="77777777" w:rsidTr="00CB1EE1">
        <w:trPr>
          <w:cantSplit/>
        </w:trPr>
        <w:tc>
          <w:tcPr>
            <w:tcW w:w="3330" w:type="dxa"/>
            <w:gridSpan w:val="3"/>
            <w:tcBorders>
              <w:top w:val="single" w:sz="12" w:space="0" w:color="auto"/>
            </w:tcBorders>
            <w:shd w:val="clear" w:color="auto" w:fill="F7CAAC"/>
          </w:tcPr>
          <w:p w14:paraId="6B62264B" w14:textId="77777777" w:rsidR="00EC195B" w:rsidRDefault="00EC195B" w:rsidP="00982FBC">
            <w:pPr>
              <w:jc w:val="both"/>
            </w:pPr>
            <w:r>
              <w:rPr>
                <w:b/>
              </w:rPr>
              <w:t xml:space="preserve">Obor habilitačního řízení </w:t>
            </w:r>
          </w:p>
        </w:tc>
        <w:tc>
          <w:tcPr>
            <w:tcW w:w="2234" w:type="dxa"/>
            <w:gridSpan w:val="2"/>
            <w:tcBorders>
              <w:top w:val="single" w:sz="12" w:space="0" w:color="auto"/>
            </w:tcBorders>
            <w:shd w:val="clear" w:color="auto" w:fill="F7CAAC"/>
          </w:tcPr>
          <w:p w14:paraId="2F63FFD6" w14:textId="77777777" w:rsidR="00EC195B" w:rsidRDefault="00EC195B" w:rsidP="00982FBC">
            <w:pPr>
              <w:jc w:val="both"/>
            </w:pPr>
            <w:r>
              <w:rPr>
                <w:b/>
              </w:rPr>
              <w:t>Rok udělení hodnosti</w:t>
            </w:r>
          </w:p>
        </w:tc>
        <w:tc>
          <w:tcPr>
            <w:tcW w:w="2285" w:type="dxa"/>
            <w:gridSpan w:val="5"/>
            <w:tcBorders>
              <w:top w:val="single" w:sz="12" w:space="0" w:color="auto"/>
              <w:right w:val="single" w:sz="12" w:space="0" w:color="auto"/>
            </w:tcBorders>
            <w:shd w:val="clear" w:color="auto" w:fill="F7CAAC"/>
          </w:tcPr>
          <w:p w14:paraId="2A5A807F" w14:textId="77777777" w:rsidR="00EC195B" w:rsidRDefault="00EC195B" w:rsidP="00982FBC">
            <w:pPr>
              <w:jc w:val="both"/>
            </w:pPr>
            <w:r>
              <w:rPr>
                <w:b/>
              </w:rPr>
              <w:t>Řízení konáno na VŠ</w:t>
            </w:r>
          </w:p>
        </w:tc>
        <w:tc>
          <w:tcPr>
            <w:tcW w:w="2107" w:type="dxa"/>
            <w:gridSpan w:val="3"/>
            <w:tcBorders>
              <w:top w:val="single" w:sz="12" w:space="0" w:color="auto"/>
              <w:left w:val="single" w:sz="12" w:space="0" w:color="auto"/>
            </w:tcBorders>
            <w:shd w:val="clear" w:color="auto" w:fill="F7CAAC"/>
          </w:tcPr>
          <w:p w14:paraId="6D00541D" w14:textId="05D6D864" w:rsidR="00EC195B" w:rsidRDefault="00BC0238" w:rsidP="00982FBC">
            <w:pPr>
              <w:jc w:val="both"/>
              <w:rPr>
                <w:b/>
              </w:rPr>
            </w:pPr>
            <w:r>
              <w:rPr>
                <w:b/>
              </w:rPr>
              <w:t>Ohlasy publikací</w:t>
            </w:r>
          </w:p>
        </w:tc>
      </w:tr>
      <w:tr w:rsidR="00EC195B" w14:paraId="03D00236" w14:textId="77777777" w:rsidTr="00CB1EE1">
        <w:trPr>
          <w:cantSplit/>
        </w:trPr>
        <w:tc>
          <w:tcPr>
            <w:tcW w:w="3330" w:type="dxa"/>
            <w:gridSpan w:val="3"/>
            <w:vAlign w:val="center"/>
          </w:tcPr>
          <w:p w14:paraId="7E1A8676" w14:textId="77777777" w:rsidR="00EC195B" w:rsidRDefault="00EC195B" w:rsidP="009E40D6">
            <w:pPr>
              <w:spacing w:before="60" w:after="60"/>
            </w:pPr>
            <w:r w:rsidRPr="00CF00CE">
              <w:t>Biotechnologie</w:t>
            </w:r>
          </w:p>
        </w:tc>
        <w:tc>
          <w:tcPr>
            <w:tcW w:w="2234" w:type="dxa"/>
            <w:gridSpan w:val="2"/>
            <w:vAlign w:val="center"/>
          </w:tcPr>
          <w:p w14:paraId="5AA55FD7" w14:textId="77777777" w:rsidR="00EC195B" w:rsidRDefault="00EC195B" w:rsidP="009E40D6">
            <w:pPr>
              <w:spacing w:before="60" w:after="60"/>
            </w:pPr>
            <w:r w:rsidRPr="00CF00CE">
              <w:t>2010</w:t>
            </w:r>
          </w:p>
        </w:tc>
        <w:tc>
          <w:tcPr>
            <w:tcW w:w="2285" w:type="dxa"/>
            <w:gridSpan w:val="5"/>
            <w:tcBorders>
              <w:right w:val="single" w:sz="12" w:space="0" w:color="auto"/>
            </w:tcBorders>
            <w:vAlign w:val="center"/>
          </w:tcPr>
          <w:p w14:paraId="155AA86E" w14:textId="77777777" w:rsidR="00EC195B" w:rsidRDefault="00EC195B" w:rsidP="009E40D6">
            <w:pPr>
              <w:spacing w:before="60" w:after="60"/>
            </w:pPr>
            <w:r w:rsidRPr="00CF00CE">
              <w:rPr>
                <w:rFonts w:eastAsia="Calibri"/>
              </w:rPr>
              <w:t>SPU Nitra, SR</w:t>
            </w:r>
          </w:p>
        </w:tc>
        <w:tc>
          <w:tcPr>
            <w:tcW w:w="695" w:type="dxa"/>
            <w:tcBorders>
              <w:left w:val="single" w:sz="12" w:space="0" w:color="auto"/>
            </w:tcBorders>
            <w:shd w:val="clear" w:color="auto" w:fill="F7CAAC"/>
            <w:vAlign w:val="center"/>
          </w:tcPr>
          <w:p w14:paraId="51FC37F6" w14:textId="77777777" w:rsidR="00EC195B" w:rsidRPr="00F01AED" w:rsidRDefault="00EC195B" w:rsidP="009E40D6">
            <w:proofErr w:type="spellStart"/>
            <w:r w:rsidRPr="00F01AED">
              <w:rPr>
                <w:b/>
              </w:rPr>
              <w:t>WoS</w:t>
            </w:r>
            <w:proofErr w:type="spellEnd"/>
          </w:p>
        </w:tc>
        <w:tc>
          <w:tcPr>
            <w:tcW w:w="706" w:type="dxa"/>
            <w:shd w:val="clear" w:color="auto" w:fill="F7CAAC"/>
            <w:vAlign w:val="center"/>
          </w:tcPr>
          <w:p w14:paraId="53FBB474" w14:textId="77777777" w:rsidR="00EC195B" w:rsidRPr="00F01AED" w:rsidRDefault="00EC195B" w:rsidP="009E40D6">
            <w:pPr>
              <w:rPr>
                <w:sz w:val="18"/>
              </w:rPr>
            </w:pPr>
            <w:proofErr w:type="spellStart"/>
            <w:r w:rsidRPr="00F01AED">
              <w:rPr>
                <w:b/>
                <w:sz w:val="18"/>
              </w:rPr>
              <w:t>Scopus</w:t>
            </w:r>
            <w:proofErr w:type="spellEnd"/>
          </w:p>
        </w:tc>
        <w:tc>
          <w:tcPr>
            <w:tcW w:w="706" w:type="dxa"/>
            <w:shd w:val="clear" w:color="auto" w:fill="F7CAAC"/>
            <w:vAlign w:val="center"/>
          </w:tcPr>
          <w:p w14:paraId="7A46A90B" w14:textId="77777777" w:rsidR="00EC195B" w:rsidRPr="00F01AED" w:rsidRDefault="00EC195B" w:rsidP="009E40D6">
            <w:r w:rsidRPr="00F01AED">
              <w:rPr>
                <w:b/>
                <w:sz w:val="18"/>
              </w:rPr>
              <w:t>ostatní</w:t>
            </w:r>
          </w:p>
        </w:tc>
      </w:tr>
      <w:tr w:rsidR="00EC195B" w14:paraId="6DB186F8" w14:textId="77777777" w:rsidTr="00CB1EE1">
        <w:trPr>
          <w:cantSplit/>
          <w:trHeight w:val="70"/>
        </w:trPr>
        <w:tc>
          <w:tcPr>
            <w:tcW w:w="3330" w:type="dxa"/>
            <w:gridSpan w:val="3"/>
            <w:shd w:val="clear" w:color="auto" w:fill="F7CAAC"/>
          </w:tcPr>
          <w:p w14:paraId="5DF184CB" w14:textId="77777777" w:rsidR="00EC195B" w:rsidRDefault="00EC195B" w:rsidP="00982FBC">
            <w:pPr>
              <w:jc w:val="both"/>
            </w:pPr>
            <w:r>
              <w:rPr>
                <w:b/>
              </w:rPr>
              <w:t>Obor jmenovacího řízení</w:t>
            </w:r>
          </w:p>
        </w:tc>
        <w:tc>
          <w:tcPr>
            <w:tcW w:w="2234" w:type="dxa"/>
            <w:gridSpan w:val="2"/>
            <w:shd w:val="clear" w:color="auto" w:fill="F7CAAC"/>
          </w:tcPr>
          <w:p w14:paraId="15803BE9" w14:textId="77777777" w:rsidR="00EC195B" w:rsidRDefault="00EC195B" w:rsidP="00982FBC">
            <w:pPr>
              <w:jc w:val="both"/>
            </w:pPr>
            <w:r>
              <w:rPr>
                <w:b/>
              </w:rPr>
              <w:t>Rok udělení hodnosti</w:t>
            </w:r>
          </w:p>
        </w:tc>
        <w:tc>
          <w:tcPr>
            <w:tcW w:w="2285" w:type="dxa"/>
            <w:gridSpan w:val="5"/>
            <w:tcBorders>
              <w:right w:val="single" w:sz="12" w:space="0" w:color="auto"/>
            </w:tcBorders>
            <w:shd w:val="clear" w:color="auto" w:fill="F7CAAC"/>
          </w:tcPr>
          <w:p w14:paraId="73871D27" w14:textId="77777777" w:rsidR="00EC195B" w:rsidRDefault="00EC195B" w:rsidP="00982FBC">
            <w:pPr>
              <w:jc w:val="both"/>
            </w:pPr>
            <w:r>
              <w:rPr>
                <w:b/>
              </w:rPr>
              <w:t>Řízení konáno na VŠ</w:t>
            </w:r>
          </w:p>
        </w:tc>
        <w:tc>
          <w:tcPr>
            <w:tcW w:w="695" w:type="dxa"/>
            <w:tcBorders>
              <w:left w:val="single" w:sz="12" w:space="0" w:color="auto"/>
            </w:tcBorders>
          </w:tcPr>
          <w:p w14:paraId="21765443" w14:textId="5CB7B5D9" w:rsidR="00EC195B" w:rsidRPr="00F01AED" w:rsidRDefault="00C934D4" w:rsidP="00982FBC">
            <w:pPr>
              <w:jc w:val="center"/>
              <w:rPr>
                <w:b/>
              </w:rPr>
            </w:pPr>
            <w:r w:rsidRPr="00F01AED">
              <w:rPr>
                <w:b/>
              </w:rPr>
              <w:t>1</w:t>
            </w:r>
            <w:r w:rsidR="00F01AED" w:rsidRPr="00F01AED">
              <w:rPr>
                <w:b/>
              </w:rPr>
              <w:t>245</w:t>
            </w:r>
          </w:p>
        </w:tc>
        <w:tc>
          <w:tcPr>
            <w:tcW w:w="706" w:type="dxa"/>
          </w:tcPr>
          <w:p w14:paraId="538B41D1" w14:textId="20EC21AB" w:rsidR="00EC195B" w:rsidRPr="00F01AED" w:rsidRDefault="006A1FE5" w:rsidP="00982FBC">
            <w:pPr>
              <w:jc w:val="center"/>
              <w:rPr>
                <w:b/>
              </w:rPr>
            </w:pPr>
            <w:r w:rsidRPr="00F01AED">
              <w:rPr>
                <w:b/>
              </w:rPr>
              <w:t>1</w:t>
            </w:r>
            <w:r w:rsidR="00F01AED" w:rsidRPr="00F01AED">
              <w:rPr>
                <w:b/>
              </w:rPr>
              <w:t>404</w:t>
            </w:r>
          </w:p>
        </w:tc>
        <w:tc>
          <w:tcPr>
            <w:tcW w:w="706" w:type="dxa"/>
          </w:tcPr>
          <w:p w14:paraId="2068C09A" w14:textId="77777777" w:rsidR="00EC195B" w:rsidRPr="00F01AED" w:rsidRDefault="00EC195B" w:rsidP="00982FBC">
            <w:pPr>
              <w:jc w:val="both"/>
              <w:rPr>
                <w:b/>
                <w:sz w:val="18"/>
                <w:szCs w:val="18"/>
              </w:rPr>
            </w:pPr>
            <w:proofErr w:type="spellStart"/>
            <w:r w:rsidRPr="00F01AED">
              <w:rPr>
                <w:b/>
                <w:sz w:val="18"/>
                <w:szCs w:val="18"/>
              </w:rPr>
              <w:t>neevid</w:t>
            </w:r>
            <w:proofErr w:type="spellEnd"/>
            <w:r w:rsidRPr="00F01AED">
              <w:rPr>
                <w:b/>
                <w:sz w:val="18"/>
                <w:szCs w:val="18"/>
              </w:rPr>
              <w:t>.</w:t>
            </w:r>
          </w:p>
        </w:tc>
      </w:tr>
      <w:tr w:rsidR="00EC195B" w14:paraId="28D080DE" w14:textId="77777777" w:rsidTr="00CB1EE1">
        <w:trPr>
          <w:trHeight w:val="205"/>
        </w:trPr>
        <w:tc>
          <w:tcPr>
            <w:tcW w:w="3330" w:type="dxa"/>
            <w:gridSpan w:val="3"/>
            <w:vAlign w:val="center"/>
          </w:tcPr>
          <w:p w14:paraId="4E93CCAE" w14:textId="77777777" w:rsidR="00EC195B" w:rsidRDefault="00EC195B" w:rsidP="00982FBC">
            <w:r w:rsidRPr="00AD2B66">
              <w:t>Technologie potravin</w:t>
            </w:r>
          </w:p>
        </w:tc>
        <w:tc>
          <w:tcPr>
            <w:tcW w:w="2234" w:type="dxa"/>
            <w:gridSpan w:val="2"/>
            <w:vAlign w:val="center"/>
          </w:tcPr>
          <w:p w14:paraId="17202154" w14:textId="77777777" w:rsidR="00EC195B" w:rsidRDefault="00EC195B" w:rsidP="00982FBC">
            <w:r w:rsidRPr="00AD2B66">
              <w:t>2021</w:t>
            </w:r>
          </w:p>
        </w:tc>
        <w:tc>
          <w:tcPr>
            <w:tcW w:w="2285" w:type="dxa"/>
            <w:gridSpan w:val="5"/>
            <w:tcBorders>
              <w:right w:val="single" w:sz="12" w:space="0" w:color="auto"/>
            </w:tcBorders>
            <w:vAlign w:val="center"/>
          </w:tcPr>
          <w:p w14:paraId="46AB5F7E" w14:textId="77777777" w:rsidR="00EC195B" w:rsidRDefault="00EC195B" w:rsidP="00982FBC">
            <w:r w:rsidRPr="00AD2B66">
              <w:t>UTB Zlín</w:t>
            </w:r>
          </w:p>
        </w:tc>
        <w:tc>
          <w:tcPr>
            <w:tcW w:w="1401" w:type="dxa"/>
            <w:gridSpan w:val="2"/>
            <w:tcBorders>
              <w:left w:val="single" w:sz="12" w:space="0" w:color="auto"/>
            </w:tcBorders>
            <w:shd w:val="clear" w:color="auto" w:fill="FBD4B4"/>
            <w:vAlign w:val="center"/>
          </w:tcPr>
          <w:p w14:paraId="377B45A8" w14:textId="77777777" w:rsidR="00EC195B" w:rsidRPr="00F01AED" w:rsidRDefault="00EC195B" w:rsidP="00982FBC">
            <w:pPr>
              <w:jc w:val="both"/>
              <w:rPr>
                <w:b/>
                <w:sz w:val="18"/>
              </w:rPr>
            </w:pPr>
            <w:r w:rsidRPr="00F01AED">
              <w:rPr>
                <w:b/>
                <w:sz w:val="18"/>
              </w:rPr>
              <w:t xml:space="preserve">H-index </w:t>
            </w:r>
            <w:proofErr w:type="spellStart"/>
            <w:r w:rsidRPr="00F01AED">
              <w:rPr>
                <w:b/>
                <w:sz w:val="18"/>
              </w:rPr>
              <w:t>WoS</w:t>
            </w:r>
            <w:proofErr w:type="spellEnd"/>
            <w:r w:rsidRPr="00F01AED">
              <w:rPr>
                <w:b/>
                <w:sz w:val="18"/>
              </w:rPr>
              <w:t>/</w:t>
            </w:r>
            <w:proofErr w:type="spellStart"/>
            <w:r w:rsidRPr="00F01AED">
              <w:rPr>
                <w:b/>
                <w:sz w:val="18"/>
              </w:rPr>
              <w:t>Scopus</w:t>
            </w:r>
            <w:proofErr w:type="spellEnd"/>
          </w:p>
        </w:tc>
        <w:tc>
          <w:tcPr>
            <w:tcW w:w="706" w:type="dxa"/>
            <w:vAlign w:val="center"/>
          </w:tcPr>
          <w:p w14:paraId="0F2C128E" w14:textId="587485AB" w:rsidR="00EC195B" w:rsidRPr="00F01AED" w:rsidRDefault="00C934D4" w:rsidP="00982FBC">
            <w:pPr>
              <w:jc w:val="center"/>
              <w:rPr>
                <w:b/>
              </w:rPr>
            </w:pPr>
            <w:r w:rsidRPr="00F01AED">
              <w:rPr>
                <w:b/>
              </w:rPr>
              <w:t>2</w:t>
            </w:r>
            <w:r w:rsidR="00F01AED" w:rsidRPr="00F01AED">
              <w:rPr>
                <w:b/>
              </w:rPr>
              <w:t>1</w:t>
            </w:r>
            <w:r w:rsidR="00EC195B" w:rsidRPr="00F01AED">
              <w:rPr>
                <w:b/>
              </w:rPr>
              <w:t>/</w:t>
            </w:r>
            <w:r w:rsidR="006A1FE5" w:rsidRPr="00F01AED">
              <w:rPr>
                <w:b/>
              </w:rPr>
              <w:t>2</w:t>
            </w:r>
            <w:r w:rsidR="00F01AED" w:rsidRPr="00F01AED">
              <w:rPr>
                <w:b/>
              </w:rPr>
              <w:t>2</w:t>
            </w:r>
          </w:p>
        </w:tc>
      </w:tr>
      <w:tr w:rsidR="00EC195B" w14:paraId="4B52AC8F" w14:textId="77777777" w:rsidTr="00982FBC">
        <w:tc>
          <w:tcPr>
            <w:tcW w:w="9956" w:type="dxa"/>
            <w:gridSpan w:val="13"/>
            <w:shd w:val="clear" w:color="auto" w:fill="F7CAAC"/>
          </w:tcPr>
          <w:p w14:paraId="61EC8FBA" w14:textId="12BACD53" w:rsidR="00EC195B" w:rsidRDefault="00802340" w:rsidP="00982FBC">
            <w:pPr>
              <w:jc w:val="both"/>
              <w:rPr>
                <w:b/>
              </w:rPr>
            </w:pPr>
            <w:r>
              <w:rPr>
                <w:b/>
              </w:rPr>
              <w:t>Přehled</w:t>
            </w:r>
            <w:r w:rsidR="00EC195B">
              <w:rPr>
                <w:b/>
              </w:rPr>
              <w:t xml:space="preserve"> o nejvýznamnější publikační a další tvůrčí činnosti nebo další profesní činnosti u odborníků z praxe vztahující se k zabezpečovaným předmětům </w:t>
            </w:r>
          </w:p>
        </w:tc>
      </w:tr>
      <w:tr w:rsidR="00EC195B" w14:paraId="67B48EAD" w14:textId="77777777" w:rsidTr="00982FBC">
        <w:trPr>
          <w:trHeight w:val="2347"/>
        </w:trPr>
        <w:tc>
          <w:tcPr>
            <w:tcW w:w="9956" w:type="dxa"/>
            <w:gridSpan w:val="13"/>
          </w:tcPr>
          <w:p w14:paraId="3E9084C2" w14:textId="1AB29FBB" w:rsidR="00F466FD" w:rsidRPr="00F466FD" w:rsidRDefault="00F466FD" w:rsidP="00982FBC">
            <w:pPr>
              <w:spacing w:before="120" w:after="120"/>
              <w:jc w:val="both"/>
              <w:rPr>
                <w:lang w:val="en-US"/>
              </w:rPr>
            </w:pPr>
            <w:r w:rsidRPr="00F466FD">
              <w:rPr>
                <w:color w:val="242424"/>
                <w:shd w:val="clear" w:color="auto" w:fill="FFFFFF"/>
              </w:rPr>
              <w:t>KLEMENTOVÁ, L., PUREVDORJ, K., BUTOR, I., JANČOVÁ, P., BÁBKOVÁ, D., BUŇKA, F., </w:t>
            </w:r>
            <w:bookmarkStart w:id="173" w:name="_Hlk187737337"/>
            <w:r w:rsidRPr="00F466FD">
              <w:rPr>
                <w:b/>
                <w:bCs/>
                <w:color w:val="242424"/>
                <w:shd w:val="clear" w:color="auto" w:fill="FFFFFF"/>
              </w:rPr>
              <w:t>BUŇKOVÁ</w:t>
            </w:r>
            <w:bookmarkEnd w:id="173"/>
            <w:r w:rsidRPr="00F466FD">
              <w:rPr>
                <w:b/>
                <w:bCs/>
                <w:color w:val="242424"/>
                <w:shd w:val="clear" w:color="auto" w:fill="FFFFFF"/>
              </w:rPr>
              <w:t>, L.</w:t>
            </w:r>
            <w:r w:rsidRPr="00F466FD">
              <w:rPr>
                <w:color w:val="242424"/>
                <w:shd w:val="clear" w:color="auto" w:fill="FFFFFF"/>
              </w:rPr>
              <w:t> </w:t>
            </w:r>
            <w:r w:rsidRPr="00F466FD">
              <w:rPr>
                <w:b/>
                <w:bCs/>
                <w:color w:val="242424"/>
                <w:shd w:val="clear" w:color="auto" w:fill="FFFFFF"/>
              </w:rPr>
              <w:t>(</w:t>
            </w:r>
            <w:proofErr w:type="gramStart"/>
            <w:r w:rsidRPr="00F466FD">
              <w:rPr>
                <w:b/>
                <w:bCs/>
                <w:color w:val="242424"/>
                <w:shd w:val="clear" w:color="auto" w:fill="FFFFFF"/>
              </w:rPr>
              <w:t>25%</w:t>
            </w:r>
            <w:proofErr w:type="gramEnd"/>
            <w:r w:rsidRPr="00F466FD">
              <w:rPr>
                <w:b/>
                <w:bCs/>
                <w:color w:val="242424"/>
                <w:shd w:val="clear" w:color="auto" w:fill="FFFFFF"/>
              </w:rPr>
              <w:t>)</w:t>
            </w:r>
            <w:r>
              <w:rPr>
                <w:color w:val="242424"/>
                <w:shd w:val="clear" w:color="auto" w:fill="FFFFFF"/>
              </w:rPr>
              <w:t xml:space="preserve">: </w:t>
            </w:r>
            <w:proofErr w:type="spellStart"/>
            <w:r w:rsidRPr="00F466FD">
              <w:rPr>
                <w:color w:val="242424"/>
                <w:shd w:val="clear" w:color="auto" w:fill="FFFFFF"/>
              </w:rPr>
              <w:t>Reduction</w:t>
            </w:r>
            <w:proofErr w:type="spellEnd"/>
            <w:r w:rsidRPr="00F466FD">
              <w:rPr>
                <w:color w:val="242424"/>
                <w:shd w:val="clear" w:color="auto" w:fill="FFFFFF"/>
              </w:rPr>
              <w:t xml:space="preserve"> </w:t>
            </w:r>
            <w:proofErr w:type="spellStart"/>
            <w:r w:rsidRPr="00F466FD">
              <w:rPr>
                <w:color w:val="242424"/>
                <w:shd w:val="clear" w:color="auto" w:fill="FFFFFF"/>
              </w:rPr>
              <w:t>of</w:t>
            </w:r>
            <w:proofErr w:type="spellEnd"/>
            <w:r w:rsidRPr="00F466FD">
              <w:rPr>
                <w:color w:val="242424"/>
                <w:shd w:val="clear" w:color="auto" w:fill="FFFFFF"/>
              </w:rPr>
              <w:t xml:space="preserve"> histamine, putrescine and </w:t>
            </w:r>
            <w:proofErr w:type="spellStart"/>
            <w:r w:rsidRPr="00F466FD">
              <w:rPr>
                <w:color w:val="242424"/>
                <w:shd w:val="clear" w:color="auto" w:fill="FFFFFF"/>
              </w:rPr>
              <w:t>cadaverine</w:t>
            </w:r>
            <w:proofErr w:type="spellEnd"/>
            <w:r w:rsidRPr="00F466FD">
              <w:rPr>
                <w:color w:val="242424"/>
                <w:shd w:val="clear" w:color="auto" w:fill="FFFFFF"/>
              </w:rPr>
              <w:t xml:space="preserve"> by </w:t>
            </w:r>
            <w:proofErr w:type="spellStart"/>
            <w:r w:rsidRPr="00F466FD">
              <w:rPr>
                <w:color w:val="242424"/>
                <w:shd w:val="clear" w:color="auto" w:fill="FFFFFF"/>
              </w:rPr>
              <w:t>the</w:t>
            </w:r>
            <w:proofErr w:type="spellEnd"/>
            <w:r w:rsidRPr="00F466FD">
              <w:rPr>
                <w:color w:val="242424"/>
                <w:shd w:val="clear" w:color="auto" w:fill="FFFFFF"/>
              </w:rPr>
              <w:t xml:space="preserve"> </w:t>
            </w:r>
            <w:proofErr w:type="spellStart"/>
            <w:r w:rsidRPr="00F466FD">
              <w:rPr>
                <w:color w:val="242424"/>
                <w:shd w:val="clear" w:color="auto" w:fill="FFFFFF"/>
              </w:rPr>
              <w:t>bacteria</w:t>
            </w:r>
            <w:proofErr w:type="spellEnd"/>
            <w:r w:rsidRPr="00F466FD">
              <w:rPr>
                <w:color w:val="242424"/>
                <w:shd w:val="clear" w:color="auto" w:fill="FFFFFF"/>
              </w:rPr>
              <w:t> </w:t>
            </w:r>
            <w:proofErr w:type="spellStart"/>
            <w:r w:rsidRPr="00F466FD">
              <w:rPr>
                <w:i/>
                <w:iCs/>
                <w:color w:val="242424"/>
                <w:shd w:val="clear" w:color="auto" w:fill="FFFFFF"/>
              </w:rPr>
              <w:t>Lacticaseibacillus</w:t>
            </w:r>
            <w:proofErr w:type="spellEnd"/>
            <w:r w:rsidRPr="00F466FD">
              <w:rPr>
                <w:i/>
                <w:iCs/>
                <w:color w:val="242424"/>
                <w:shd w:val="clear" w:color="auto" w:fill="FFFFFF"/>
              </w:rPr>
              <w:t xml:space="preserve"> </w:t>
            </w:r>
            <w:proofErr w:type="spellStart"/>
            <w:r w:rsidRPr="00F466FD">
              <w:rPr>
                <w:i/>
                <w:iCs/>
                <w:color w:val="242424"/>
                <w:shd w:val="clear" w:color="auto" w:fill="FFFFFF"/>
              </w:rPr>
              <w:t>casei</w:t>
            </w:r>
            <w:proofErr w:type="spellEnd"/>
            <w:r w:rsidRPr="00F466FD">
              <w:rPr>
                <w:i/>
                <w:iCs/>
                <w:color w:val="242424"/>
                <w:shd w:val="clear" w:color="auto" w:fill="FFFFFF"/>
              </w:rPr>
              <w:t> </w:t>
            </w:r>
            <w:proofErr w:type="spellStart"/>
            <w:r w:rsidRPr="00F466FD">
              <w:rPr>
                <w:color w:val="242424"/>
                <w:shd w:val="clear" w:color="auto" w:fill="FFFFFF"/>
              </w:rPr>
              <w:t>depending</w:t>
            </w:r>
            <w:proofErr w:type="spellEnd"/>
            <w:r w:rsidRPr="00F466FD">
              <w:rPr>
                <w:color w:val="242424"/>
                <w:shd w:val="clear" w:color="auto" w:fill="FFFFFF"/>
              </w:rPr>
              <w:t xml:space="preserve"> on </w:t>
            </w:r>
            <w:proofErr w:type="spellStart"/>
            <w:r w:rsidRPr="00F466FD">
              <w:rPr>
                <w:color w:val="242424"/>
                <w:shd w:val="clear" w:color="auto" w:fill="FFFFFF"/>
              </w:rPr>
              <w:t>selected</w:t>
            </w:r>
            <w:proofErr w:type="spellEnd"/>
            <w:r w:rsidRPr="00F466FD">
              <w:rPr>
                <w:color w:val="242424"/>
                <w:shd w:val="clear" w:color="auto" w:fill="FFFFFF"/>
              </w:rPr>
              <w:t xml:space="preserve"> </w:t>
            </w:r>
            <w:proofErr w:type="spellStart"/>
            <w:r w:rsidRPr="00F466FD">
              <w:rPr>
                <w:color w:val="242424"/>
                <w:shd w:val="clear" w:color="auto" w:fill="FFFFFF"/>
              </w:rPr>
              <w:t>factors</w:t>
            </w:r>
            <w:proofErr w:type="spellEnd"/>
            <w:r w:rsidRPr="00F466FD">
              <w:rPr>
                <w:color w:val="242424"/>
                <w:shd w:val="clear" w:color="auto" w:fill="FFFFFF"/>
              </w:rPr>
              <w:t xml:space="preserve"> in </w:t>
            </w:r>
            <w:proofErr w:type="spellStart"/>
            <w:r w:rsidRPr="00F466FD">
              <w:rPr>
                <w:color w:val="242424"/>
                <w:shd w:val="clear" w:color="auto" w:fill="FFFFFF"/>
              </w:rPr>
              <w:t>the</w:t>
            </w:r>
            <w:proofErr w:type="spellEnd"/>
            <w:r w:rsidRPr="00F466FD">
              <w:rPr>
                <w:color w:val="242424"/>
                <w:shd w:val="clear" w:color="auto" w:fill="FFFFFF"/>
              </w:rPr>
              <w:t xml:space="preserve"> </w:t>
            </w:r>
            <w:proofErr w:type="spellStart"/>
            <w:r w:rsidRPr="00F466FD">
              <w:rPr>
                <w:color w:val="242424"/>
                <w:shd w:val="clear" w:color="auto" w:fill="FFFFFF"/>
              </w:rPr>
              <w:t>real</w:t>
            </w:r>
            <w:proofErr w:type="spellEnd"/>
            <w:r w:rsidRPr="00F466FD">
              <w:rPr>
                <w:color w:val="242424"/>
                <w:shd w:val="clear" w:color="auto" w:fill="FFFFFF"/>
              </w:rPr>
              <w:t xml:space="preserve"> </w:t>
            </w:r>
            <w:proofErr w:type="spellStart"/>
            <w:r w:rsidRPr="00F466FD">
              <w:rPr>
                <w:color w:val="242424"/>
                <w:shd w:val="clear" w:color="auto" w:fill="FFFFFF"/>
              </w:rPr>
              <w:t>condition</w:t>
            </w:r>
            <w:proofErr w:type="spellEnd"/>
            <w:r w:rsidRPr="00F466FD">
              <w:rPr>
                <w:color w:val="242424"/>
                <w:shd w:val="clear" w:color="auto" w:fill="FFFFFF"/>
              </w:rPr>
              <w:t xml:space="preserve"> </w:t>
            </w:r>
            <w:proofErr w:type="spellStart"/>
            <w:r w:rsidRPr="00F466FD">
              <w:rPr>
                <w:color w:val="242424"/>
                <w:shd w:val="clear" w:color="auto" w:fill="FFFFFF"/>
              </w:rPr>
              <w:t>of</w:t>
            </w:r>
            <w:proofErr w:type="spellEnd"/>
            <w:r w:rsidRPr="00F466FD">
              <w:rPr>
                <w:color w:val="242424"/>
                <w:shd w:val="clear" w:color="auto" w:fill="FFFFFF"/>
              </w:rPr>
              <w:t xml:space="preserve"> </w:t>
            </w:r>
            <w:proofErr w:type="spellStart"/>
            <w:r w:rsidRPr="00F466FD">
              <w:rPr>
                <w:color w:val="242424"/>
                <w:shd w:val="clear" w:color="auto" w:fill="FFFFFF"/>
              </w:rPr>
              <w:t>the</w:t>
            </w:r>
            <w:proofErr w:type="spellEnd"/>
            <w:r w:rsidRPr="00F466FD">
              <w:rPr>
                <w:color w:val="242424"/>
                <w:shd w:val="clear" w:color="auto" w:fill="FFFFFF"/>
              </w:rPr>
              <w:t xml:space="preserve"> </w:t>
            </w:r>
            <w:proofErr w:type="spellStart"/>
            <w:r w:rsidRPr="00F466FD">
              <w:rPr>
                <w:color w:val="242424"/>
                <w:shd w:val="clear" w:color="auto" w:fill="FFFFFF"/>
              </w:rPr>
              <w:t>dairy</w:t>
            </w:r>
            <w:proofErr w:type="spellEnd"/>
            <w:r w:rsidRPr="00F466FD">
              <w:rPr>
                <w:color w:val="242424"/>
                <w:shd w:val="clear" w:color="auto" w:fill="FFFFFF"/>
              </w:rPr>
              <w:t xml:space="preserve"> </w:t>
            </w:r>
            <w:proofErr w:type="spellStart"/>
            <w:r w:rsidRPr="00F466FD">
              <w:rPr>
                <w:color w:val="242424"/>
                <w:shd w:val="clear" w:color="auto" w:fill="FFFFFF"/>
              </w:rPr>
              <w:t>product</w:t>
            </w:r>
            <w:proofErr w:type="spellEnd"/>
            <w:r w:rsidRPr="00F466FD">
              <w:rPr>
                <w:color w:val="242424"/>
                <w:shd w:val="clear" w:color="auto" w:fill="FFFFFF"/>
              </w:rPr>
              <w:t>. </w:t>
            </w:r>
            <w:r w:rsidRPr="00F466FD">
              <w:rPr>
                <w:i/>
                <w:iCs/>
                <w:color w:val="242424"/>
                <w:shd w:val="clear" w:color="auto" w:fill="FFFFFF"/>
              </w:rPr>
              <w:t xml:space="preserve">Food </w:t>
            </w:r>
            <w:proofErr w:type="spellStart"/>
            <w:r w:rsidRPr="00F466FD">
              <w:rPr>
                <w:i/>
                <w:iCs/>
                <w:color w:val="242424"/>
                <w:shd w:val="clear" w:color="auto" w:fill="FFFFFF"/>
              </w:rPr>
              <w:t>Microbiology</w:t>
            </w:r>
            <w:proofErr w:type="spellEnd"/>
            <w:r>
              <w:rPr>
                <w:i/>
                <w:iCs/>
                <w:color w:val="242424"/>
                <w:shd w:val="clear" w:color="auto" w:fill="FFFFFF"/>
              </w:rPr>
              <w:t xml:space="preserve"> </w:t>
            </w:r>
            <w:r w:rsidRPr="00F466FD">
              <w:rPr>
                <w:color w:val="242424"/>
                <w:shd w:val="clear" w:color="auto" w:fill="FFFFFF"/>
              </w:rPr>
              <w:t>117</w:t>
            </w:r>
            <w:r>
              <w:rPr>
                <w:color w:val="242424"/>
                <w:shd w:val="clear" w:color="auto" w:fill="FFFFFF"/>
              </w:rPr>
              <w:t xml:space="preserve">, </w:t>
            </w:r>
            <w:proofErr w:type="spellStart"/>
            <w:r>
              <w:rPr>
                <w:color w:val="242424"/>
                <w:shd w:val="clear" w:color="auto" w:fill="FFFFFF"/>
              </w:rPr>
              <w:t>Article</w:t>
            </w:r>
            <w:proofErr w:type="spellEnd"/>
            <w:r>
              <w:rPr>
                <w:color w:val="242424"/>
                <w:shd w:val="clear" w:color="auto" w:fill="FFFFFF"/>
              </w:rPr>
              <w:t xml:space="preserve"> </w:t>
            </w:r>
            <w:proofErr w:type="spellStart"/>
            <w:r>
              <w:rPr>
                <w:color w:val="242424"/>
                <w:shd w:val="clear" w:color="auto" w:fill="FFFFFF"/>
              </w:rPr>
              <w:t>Number</w:t>
            </w:r>
            <w:proofErr w:type="spellEnd"/>
            <w:r>
              <w:rPr>
                <w:color w:val="242424"/>
                <w:shd w:val="clear" w:color="auto" w:fill="FFFFFF"/>
              </w:rPr>
              <w:t xml:space="preserve"> </w:t>
            </w:r>
            <w:r w:rsidRPr="00F466FD">
              <w:rPr>
                <w:color w:val="242424"/>
                <w:shd w:val="clear" w:color="auto" w:fill="FFFFFF"/>
              </w:rPr>
              <w:t>104391</w:t>
            </w:r>
            <w:r>
              <w:rPr>
                <w:color w:val="242424"/>
                <w:shd w:val="clear" w:color="auto" w:fill="FFFFFF"/>
              </w:rPr>
              <w:t xml:space="preserve">, </w:t>
            </w:r>
            <w:r w:rsidRPr="00F466FD">
              <w:rPr>
                <w:b/>
                <w:bCs/>
                <w:color w:val="242424"/>
                <w:shd w:val="clear" w:color="auto" w:fill="FFFFFF"/>
              </w:rPr>
              <w:t>2024</w:t>
            </w:r>
            <w:r w:rsidRPr="00F466FD">
              <w:rPr>
                <w:color w:val="242424"/>
                <w:shd w:val="clear" w:color="auto" w:fill="FFFFFF"/>
              </w:rPr>
              <w:t xml:space="preserve">. ISSN 0740-0020. </w:t>
            </w:r>
            <w:r>
              <w:rPr>
                <w:lang w:val="en-US"/>
              </w:rPr>
              <w:t>Jimp (Q1)</w:t>
            </w:r>
          </w:p>
          <w:p w14:paraId="3DB2C98F" w14:textId="43E836F1" w:rsidR="00EC195B" w:rsidRDefault="00EC195B" w:rsidP="00982FBC">
            <w:pPr>
              <w:spacing w:before="120" w:after="120"/>
              <w:jc w:val="both"/>
              <w:rPr>
                <w:lang w:val="en-US"/>
              </w:rPr>
            </w:pPr>
            <w:r w:rsidRPr="003515D5">
              <w:rPr>
                <w:lang w:val="en-US"/>
              </w:rPr>
              <w:t xml:space="preserve">PUREVDORJ, K., </w:t>
            </w:r>
            <w:r w:rsidRPr="003515D5">
              <w:rPr>
                <w:b/>
                <w:lang w:val="en-US"/>
              </w:rPr>
              <w:t>BUŇKOVÁ, L.</w:t>
            </w:r>
            <w:r>
              <w:rPr>
                <w:b/>
                <w:lang w:val="en-US"/>
              </w:rPr>
              <w:t xml:space="preserve"> (30%)</w:t>
            </w:r>
            <w:r w:rsidRPr="003515D5">
              <w:rPr>
                <w:lang w:val="en-US"/>
              </w:rPr>
              <w:t>, DLABAJOVÁ, A., ČECHOVÁ, E., PACHLOVÁ, V., BUŇKA, F.</w:t>
            </w:r>
            <w:r>
              <w:rPr>
                <w:lang w:val="en-US"/>
              </w:rPr>
              <w:t xml:space="preserve">: </w:t>
            </w:r>
            <w:r w:rsidRPr="003515D5">
              <w:rPr>
                <w:lang w:val="en-US"/>
              </w:rPr>
              <w:t xml:space="preserve">The impact of cell-free supernatants of </w:t>
            </w:r>
            <w:r w:rsidRPr="003515D5">
              <w:rPr>
                <w:i/>
                <w:lang w:val="en-US"/>
              </w:rPr>
              <w:t>Lactococcus lactis</w:t>
            </w:r>
            <w:r w:rsidRPr="003515D5">
              <w:rPr>
                <w:lang w:val="en-US"/>
              </w:rPr>
              <w:t xml:space="preserve"> subsp. </w:t>
            </w:r>
            <w:r w:rsidRPr="003515D5">
              <w:rPr>
                <w:i/>
                <w:lang w:val="en-US"/>
              </w:rPr>
              <w:t>lactis</w:t>
            </w:r>
            <w:r w:rsidRPr="003515D5">
              <w:rPr>
                <w:lang w:val="en-US"/>
              </w:rPr>
              <w:t xml:space="preserve"> strains on the tyramine formation of </w:t>
            </w:r>
            <w:r w:rsidRPr="003515D5">
              <w:rPr>
                <w:i/>
                <w:lang w:val="en-US"/>
              </w:rPr>
              <w:t>Lactobacillus</w:t>
            </w:r>
            <w:r w:rsidRPr="003515D5">
              <w:rPr>
                <w:lang w:val="en-US"/>
              </w:rPr>
              <w:t xml:space="preserve"> and </w:t>
            </w:r>
            <w:proofErr w:type="spellStart"/>
            <w:r w:rsidRPr="003515D5">
              <w:rPr>
                <w:i/>
                <w:lang w:val="en-US"/>
              </w:rPr>
              <w:t>Lactiplantibacillus</w:t>
            </w:r>
            <w:proofErr w:type="spellEnd"/>
            <w:r w:rsidRPr="003515D5">
              <w:rPr>
                <w:lang w:val="en-US"/>
              </w:rPr>
              <w:t xml:space="preserve"> strains isolated from cheese and beer. </w:t>
            </w:r>
            <w:r w:rsidRPr="003515D5">
              <w:rPr>
                <w:i/>
                <w:lang w:val="en-US"/>
              </w:rPr>
              <w:t>Food Microbiology</w:t>
            </w:r>
            <w:r>
              <w:rPr>
                <w:i/>
                <w:lang w:val="en-US"/>
              </w:rPr>
              <w:t xml:space="preserve"> </w:t>
            </w:r>
            <w:r w:rsidRPr="003515D5">
              <w:rPr>
                <w:lang w:val="en-US"/>
              </w:rPr>
              <w:t>99, Article Number</w:t>
            </w:r>
            <w:r>
              <w:rPr>
                <w:lang w:val="en-US"/>
              </w:rPr>
              <w:t xml:space="preserve"> </w:t>
            </w:r>
            <w:r w:rsidRPr="003515D5">
              <w:rPr>
                <w:lang w:val="en-US"/>
              </w:rPr>
              <w:t>103813</w:t>
            </w:r>
            <w:r>
              <w:rPr>
                <w:lang w:val="en-US"/>
              </w:rPr>
              <w:t xml:space="preserve">, </w:t>
            </w:r>
            <w:r w:rsidRPr="003515D5">
              <w:rPr>
                <w:b/>
                <w:lang w:val="en-US"/>
              </w:rPr>
              <w:t>2021</w:t>
            </w:r>
            <w:r w:rsidRPr="003515D5">
              <w:rPr>
                <w:lang w:val="en-US"/>
              </w:rPr>
              <w:t>. ISSN 0740-0020</w:t>
            </w:r>
            <w:r>
              <w:rPr>
                <w:lang w:val="en-US"/>
              </w:rPr>
              <w:t>. Jimp (Q1)</w:t>
            </w:r>
          </w:p>
          <w:p w14:paraId="0EEB441A" w14:textId="05951116" w:rsidR="00EC195B" w:rsidRPr="00A91D1E" w:rsidRDefault="00EC195B" w:rsidP="00982FBC">
            <w:pPr>
              <w:spacing w:before="120" w:after="120"/>
              <w:jc w:val="both"/>
              <w:rPr>
                <w:lang w:val="en-US"/>
              </w:rPr>
            </w:pPr>
            <w:r w:rsidRPr="003515D5">
              <w:rPr>
                <w:lang w:val="en-US"/>
              </w:rPr>
              <w:t>ADÁMEK, R., PACHLOVÁ, V., SALEK</w:t>
            </w:r>
            <w:r w:rsidR="001B150B">
              <w:rPr>
                <w:lang w:val="en-US"/>
              </w:rPr>
              <w:t>,</w:t>
            </w:r>
            <w:r w:rsidRPr="003515D5">
              <w:rPr>
                <w:lang w:val="en-US"/>
              </w:rPr>
              <w:t xml:space="preserve"> R.N., NĚMEČKOVÁ, I., BUŇKA, F., </w:t>
            </w:r>
            <w:r w:rsidRPr="003515D5">
              <w:rPr>
                <w:b/>
                <w:lang w:val="en-US"/>
              </w:rPr>
              <w:t>BUŇKOVÁ, L</w:t>
            </w:r>
            <w:r w:rsidRPr="00A802AC">
              <w:rPr>
                <w:b/>
                <w:bCs/>
                <w:lang w:val="en-US"/>
              </w:rPr>
              <w:t>.</w:t>
            </w:r>
            <w:r>
              <w:rPr>
                <w:lang w:val="en-US"/>
              </w:rPr>
              <w:t xml:space="preserve"> </w:t>
            </w:r>
            <w:r w:rsidRPr="003515D5">
              <w:rPr>
                <w:b/>
                <w:lang w:val="en-US"/>
              </w:rPr>
              <w:t>(15%)</w:t>
            </w:r>
            <w:r w:rsidRPr="00A802AC">
              <w:rPr>
                <w:bCs/>
                <w:lang w:val="en-US"/>
              </w:rPr>
              <w:t>:</w:t>
            </w:r>
            <w:r w:rsidRPr="003515D5">
              <w:rPr>
                <w:b/>
                <w:lang w:val="en-US"/>
              </w:rPr>
              <w:t xml:space="preserve"> </w:t>
            </w:r>
            <w:r w:rsidRPr="003515D5">
              <w:rPr>
                <w:lang w:val="en-US"/>
              </w:rPr>
              <w:t xml:space="preserve">Reduction of biogenic amine content in Dutch-type cheese as affected by the applied adjunct culture. </w:t>
            </w:r>
            <w:r w:rsidRPr="003515D5">
              <w:rPr>
                <w:i/>
                <w:lang w:val="en-US"/>
              </w:rPr>
              <w:t>LWT – Food Science and Technology</w:t>
            </w:r>
            <w:r>
              <w:rPr>
                <w:i/>
                <w:lang w:val="en-US"/>
              </w:rPr>
              <w:t xml:space="preserve"> </w:t>
            </w:r>
            <w:r w:rsidRPr="003515D5">
              <w:rPr>
                <w:lang w:val="en-US"/>
              </w:rPr>
              <w:t>152</w:t>
            </w:r>
            <w:r>
              <w:rPr>
                <w:lang w:val="en-US"/>
              </w:rPr>
              <w:t xml:space="preserve">, </w:t>
            </w:r>
            <w:r w:rsidRPr="003515D5">
              <w:rPr>
                <w:lang w:val="en-US"/>
              </w:rPr>
              <w:t>Article Number</w:t>
            </w:r>
            <w:r>
              <w:rPr>
                <w:lang w:val="en-US"/>
              </w:rPr>
              <w:t xml:space="preserve"> </w:t>
            </w:r>
            <w:r w:rsidRPr="003515D5">
              <w:rPr>
                <w:lang w:val="en-US"/>
              </w:rPr>
              <w:t>112397</w:t>
            </w:r>
            <w:r>
              <w:rPr>
                <w:lang w:val="en-US"/>
              </w:rPr>
              <w:t xml:space="preserve">, </w:t>
            </w:r>
            <w:r w:rsidRPr="00A802AC">
              <w:rPr>
                <w:b/>
                <w:bCs/>
                <w:lang w:val="en-US"/>
              </w:rPr>
              <w:t>2021</w:t>
            </w:r>
            <w:r w:rsidRPr="003515D5">
              <w:rPr>
                <w:lang w:val="en-US"/>
              </w:rPr>
              <w:t>. ISSN 0023-6438.</w:t>
            </w:r>
            <w:r>
              <w:rPr>
                <w:lang w:val="en-US"/>
              </w:rPr>
              <w:t xml:space="preserve"> Jimp (Q1)</w:t>
            </w:r>
          </w:p>
          <w:p w14:paraId="72A0420E" w14:textId="77777777" w:rsidR="00EC195B" w:rsidRDefault="00EC195B" w:rsidP="00982FBC">
            <w:pPr>
              <w:spacing w:before="120" w:after="120"/>
              <w:jc w:val="both"/>
              <w:rPr>
                <w:lang w:val="en-US"/>
              </w:rPr>
            </w:pPr>
            <w:r>
              <w:rPr>
                <w:lang w:val="en-US"/>
              </w:rPr>
              <w:t xml:space="preserve">PIŠTĚKOVÁ, H., JANČOVÁ, P., BERČÍKOVÁ, L., BUŇKA, F., SOKOLOVÁ, I., ŠOPÍK, T., MARŠÁLKOVÁ, K., PACHECO de AMARAL, O.M.R., </w:t>
            </w:r>
            <w:r>
              <w:rPr>
                <w:b/>
                <w:lang w:val="en-US"/>
              </w:rPr>
              <w:t>BUŇKOVÁ, L</w:t>
            </w:r>
            <w:r w:rsidRPr="00AD2B66">
              <w:rPr>
                <w:b/>
                <w:bCs/>
                <w:lang w:val="en-US"/>
              </w:rPr>
              <w:t>.</w:t>
            </w:r>
            <w:r>
              <w:rPr>
                <w:lang w:val="en-US"/>
              </w:rPr>
              <w:t xml:space="preserve"> </w:t>
            </w:r>
            <w:r>
              <w:rPr>
                <w:b/>
                <w:lang w:val="en-US"/>
              </w:rPr>
              <w:t>(20%)</w:t>
            </w:r>
            <w:r w:rsidRPr="00AD2B66">
              <w:rPr>
                <w:bCs/>
                <w:lang w:val="en-US"/>
              </w:rPr>
              <w:t xml:space="preserve">: </w:t>
            </w:r>
            <w:r>
              <w:rPr>
                <w:lang w:val="en-US"/>
              </w:rPr>
              <w:t xml:space="preserve">Application of qPCR for multicopper oxidase gene (MCO) in biogenic amines degradation by Lactobacillus </w:t>
            </w:r>
            <w:proofErr w:type="spellStart"/>
            <w:r>
              <w:rPr>
                <w:lang w:val="en-US"/>
              </w:rPr>
              <w:t>casei</w:t>
            </w:r>
            <w:proofErr w:type="spellEnd"/>
            <w:r>
              <w:rPr>
                <w:lang w:val="en-US"/>
              </w:rPr>
              <w:t xml:space="preserve">. </w:t>
            </w:r>
            <w:r w:rsidRPr="00AD2B66">
              <w:rPr>
                <w:i/>
                <w:iCs/>
                <w:lang w:val="en-US"/>
              </w:rPr>
              <w:t>Food Microbiology</w:t>
            </w:r>
            <w:r>
              <w:rPr>
                <w:lang w:val="en-US"/>
              </w:rPr>
              <w:t xml:space="preserve"> 91, Article Number 103550, </w:t>
            </w:r>
            <w:r>
              <w:rPr>
                <w:b/>
                <w:lang w:val="en-US"/>
              </w:rPr>
              <w:t>2020</w:t>
            </w:r>
            <w:r>
              <w:rPr>
                <w:lang w:val="en-US"/>
              </w:rPr>
              <w:t>. ISSN 0740-0020. Jimp (Q1)</w:t>
            </w:r>
          </w:p>
          <w:p w14:paraId="38AD341A" w14:textId="4C8905DC" w:rsidR="00072F4E" w:rsidRDefault="00EC195B" w:rsidP="00F466FD">
            <w:pPr>
              <w:spacing w:before="120" w:after="120"/>
              <w:jc w:val="both"/>
              <w:rPr>
                <w:b/>
              </w:rPr>
            </w:pPr>
            <w:r>
              <w:rPr>
                <w:lang w:val="en-US"/>
              </w:rPr>
              <w:t xml:space="preserve">FUSEK, M., MICHÁLEK, J., </w:t>
            </w:r>
            <w:r>
              <w:rPr>
                <w:b/>
                <w:lang w:val="en-US"/>
              </w:rPr>
              <w:t>BUŇKOVÁ, L. (25%)</w:t>
            </w:r>
            <w:r w:rsidRPr="00AD2B66">
              <w:rPr>
                <w:bCs/>
                <w:lang w:val="en-US"/>
              </w:rPr>
              <w:t>,</w:t>
            </w:r>
            <w:r>
              <w:rPr>
                <w:lang w:val="en-US"/>
              </w:rPr>
              <w:t xml:space="preserve"> BUŇKA, F.: Modelling biogenic amines in fish meat in Central Europe using censored distributions. </w:t>
            </w:r>
            <w:r w:rsidRPr="00AD2B66">
              <w:rPr>
                <w:i/>
                <w:iCs/>
                <w:lang w:val="en-US"/>
              </w:rPr>
              <w:t>Chemosphere</w:t>
            </w:r>
            <w:r>
              <w:rPr>
                <w:lang w:val="en-US"/>
              </w:rPr>
              <w:t xml:space="preserve"> 251, 126390, </w:t>
            </w:r>
            <w:r>
              <w:rPr>
                <w:b/>
                <w:lang w:val="en-US"/>
              </w:rPr>
              <w:t>2020</w:t>
            </w:r>
            <w:r>
              <w:rPr>
                <w:lang w:val="en-US"/>
              </w:rPr>
              <w:t>. ISSN 0045-6535. Jimp (Q1)</w:t>
            </w:r>
          </w:p>
        </w:tc>
      </w:tr>
      <w:tr w:rsidR="00EC195B" w14:paraId="6A08E641" w14:textId="77777777" w:rsidTr="00982FBC">
        <w:trPr>
          <w:trHeight w:val="218"/>
        </w:trPr>
        <w:tc>
          <w:tcPr>
            <w:tcW w:w="9956" w:type="dxa"/>
            <w:gridSpan w:val="13"/>
            <w:shd w:val="clear" w:color="auto" w:fill="F7CAAC"/>
          </w:tcPr>
          <w:p w14:paraId="14D27CC2" w14:textId="421FF4CD" w:rsidR="00EC195B" w:rsidRDefault="00336343" w:rsidP="00982FBC">
            <w:pPr>
              <w:rPr>
                <w:b/>
              </w:rPr>
            </w:pPr>
            <w:r>
              <w:rPr>
                <w:b/>
              </w:rPr>
              <w:t>Působení v zahraničí</w:t>
            </w:r>
          </w:p>
        </w:tc>
      </w:tr>
      <w:tr w:rsidR="00EC195B" w14:paraId="3F58A1D2" w14:textId="77777777" w:rsidTr="00982FBC">
        <w:trPr>
          <w:trHeight w:val="328"/>
        </w:trPr>
        <w:tc>
          <w:tcPr>
            <w:tcW w:w="9956" w:type="dxa"/>
            <w:gridSpan w:val="13"/>
          </w:tcPr>
          <w:p w14:paraId="72764C43" w14:textId="124A02ED" w:rsidR="007D0009" w:rsidRDefault="00EC195B" w:rsidP="006729C9">
            <w:pPr>
              <w:spacing w:before="60" w:after="60"/>
              <w:rPr>
                <w:b/>
              </w:rPr>
            </w:pPr>
            <w:r>
              <w:t>---</w:t>
            </w:r>
          </w:p>
        </w:tc>
      </w:tr>
      <w:tr w:rsidR="00EC195B" w14:paraId="490BC095" w14:textId="77777777" w:rsidTr="00CB1EE1">
        <w:trPr>
          <w:cantSplit/>
          <w:trHeight w:val="470"/>
        </w:trPr>
        <w:tc>
          <w:tcPr>
            <w:tcW w:w="2505" w:type="dxa"/>
            <w:shd w:val="clear" w:color="auto" w:fill="F7CAAC"/>
          </w:tcPr>
          <w:p w14:paraId="4644DC51" w14:textId="77777777" w:rsidR="00EC195B" w:rsidRDefault="00EC195B" w:rsidP="00982FBC">
            <w:pPr>
              <w:jc w:val="both"/>
              <w:rPr>
                <w:b/>
              </w:rPr>
            </w:pPr>
            <w:r>
              <w:rPr>
                <w:b/>
              </w:rPr>
              <w:t xml:space="preserve">Podpis </w:t>
            </w:r>
          </w:p>
        </w:tc>
        <w:tc>
          <w:tcPr>
            <w:tcW w:w="4514" w:type="dxa"/>
            <w:gridSpan w:val="7"/>
          </w:tcPr>
          <w:p w14:paraId="5AC4DFE6" w14:textId="77777777" w:rsidR="00EC195B" w:rsidRDefault="00EC195B" w:rsidP="00982FBC">
            <w:pPr>
              <w:jc w:val="both"/>
            </w:pPr>
          </w:p>
        </w:tc>
        <w:tc>
          <w:tcPr>
            <w:tcW w:w="830" w:type="dxa"/>
            <w:gridSpan w:val="2"/>
            <w:shd w:val="clear" w:color="auto" w:fill="F7CAAC"/>
          </w:tcPr>
          <w:p w14:paraId="4DCE578A" w14:textId="77777777" w:rsidR="00EC195B" w:rsidRDefault="00EC195B" w:rsidP="00982FBC">
            <w:pPr>
              <w:jc w:val="both"/>
            </w:pPr>
            <w:r>
              <w:rPr>
                <w:b/>
              </w:rPr>
              <w:t>datum</w:t>
            </w:r>
          </w:p>
        </w:tc>
        <w:tc>
          <w:tcPr>
            <w:tcW w:w="2107" w:type="dxa"/>
            <w:gridSpan w:val="3"/>
          </w:tcPr>
          <w:p w14:paraId="000132F0" w14:textId="77777777" w:rsidR="00EC195B" w:rsidRDefault="00EC195B" w:rsidP="00982FBC">
            <w:pPr>
              <w:jc w:val="both"/>
            </w:pPr>
          </w:p>
        </w:tc>
      </w:tr>
    </w:tbl>
    <w:p w14:paraId="2288B904" w14:textId="77777777" w:rsidR="00CB1EE1" w:rsidRDefault="00CB1EE1">
      <w:bookmarkStart w:id="174" w:name="_Hlk138952712"/>
      <w:bookmarkEnd w:id="123"/>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5"/>
        <w:gridCol w:w="67"/>
        <w:gridCol w:w="758"/>
        <w:gridCol w:w="1712"/>
        <w:gridCol w:w="143"/>
        <w:gridCol w:w="379"/>
        <w:gridCol w:w="185"/>
        <w:gridCol w:w="281"/>
        <w:gridCol w:w="989"/>
        <w:gridCol w:w="706"/>
        <w:gridCol w:w="124"/>
        <w:gridCol w:w="695"/>
        <w:gridCol w:w="706"/>
        <w:gridCol w:w="706"/>
      </w:tblGrid>
      <w:tr w:rsidR="002B727D" w14:paraId="5077AF01" w14:textId="77777777" w:rsidTr="00982FBC">
        <w:tc>
          <w:tcPr>
            <w:tcW w:w="9956" w:type="dxa"/>
            <w:gridSpan w:val="14"/>
            <w:tcBorders>
              <w:bottom w:val="double" w:sz="4" w:space="0" w:color="auto"/>
            </w:tcBorders>
            <w:shd w:val="clear" w:color="auto" w:fill="BDD6EE"/>
          </w:tcPr>
          <w:p w14:paraId="3D611537" w14:textId="3C5EF924" w:rsidR="002B727D" w:rsidRDefault="002B727D" w:rsidP="00982FBC">
            <w:pPr>
              <w:jc w:val="both"/>
              <w:rPr>
                <w:b/>
                <w:sz w:val="28"/>
              </w:rPr>
            </w:pPr>
            <w:bookmarkStart w:id="175" w:name="_Hlk172553397"/>
            <w:r>
              <w:rPr>
                <w:b/>
                <w:sz w:val="28"/>
              </w:rPr>
              <w:lastRenderedPageBreak/>
              <w:t>C-I – Personální zabezpečení</w:t>
            </w:r>
          </w:p>
        </w:tc>
      </w:tr>
      <w:tr w:rsidR="002B727D" w14:paraId="6DF0DD23" w14:textId="77777777" w:rsidTr="00CB1EE1">
        <w:tc>
          <w:tcPr>
            <w:tcW w:w="2505" w:type="dxa"/>
            <w:tcBorders>
              <w:top w:val="double" w:sz="4" w:space="0" w:color="auto"/>
            </w:tcBorders>
            <w:shd w:val="clear" w:color="auto" w:fill="F7CAAC"/>
          </w:tcPr>
          <w:p w14:paraId="1A8192E8" w14:textId="77777777" w:rsidR="002B727D" w:rsidRDefault="002B727D" w:rsidP="00982FBC">
            <w:pPr>
              <w:jc w:val="both"/>
              <w:rPr>
                <w:b/>
              </w:rPr>
            </w:pPr>
            <w:r>
              <w:rPr>
                <w:b/>
              </w:rPr>
              <w:t>Vysoká škola</w:t>
            </w:r>
          </w:p>
        </w:tc>
        <w:tc>
          <w:tcPr>
            <w:tcW w:w="7451" w:type="dxa"/>
            <w:gridSpan w:val="13"/>
          </w:tcPr>
          <w:p w14:paraId="77ED8414" w14:textId="77777777" w:rsidR="002B727D" w:rsidRDefault="002B727D" w:rsidP="00982FBC">
            <w:pPr>
              <w:jc w:val="both"/>
            </w:pPr>
            <w:r>
              <w:t>Univerzita Tomáše Bati ve Zlíně</w:t>
            </w:r>
          </w:p>
        </w:tc>
      </w:tr>
      <w:tr w:rsidR="002B727D" w14:paraId="1D73AA49" w14:textId="77777777" w:rsidTr="00CB1EE1">
        <w:tc>
          <w:tcPr>
            <w:tcW w:w="2505" w:type="dxa"/>
            <w:shd w:val="clear" w:color="auto" w:fill="F7CAAC"/>
          </w:tcPr>
          <w:p w14:paraId="4C607AE1" w14:textId="77777777" w:rsidR="002B727D" w:rsidRDefault="002B727D" w:rsidP="00982FBC">
            <w:pPr>
              <w:jc w:val="both"/>
              <w:rPr>
                <w:b/>
              </w:rPr>
            </w:pPr>
            <w:r>
              <w:rPr>
                <w:b/>
              </w:rPr>
              <w:t>Součást vysoké školy</w:t>
            </w:r>
          </w:p>
        </w:tc>
        <w:tc>
          <w:tcPr>
            <w:tcW w:w="7451" w:type="dxa"/>
            <w:gridSpan w:val="13"/>
          </w:tcPr>
          <w:p w14:paraId="2C56EA9F" w14:textId="77777777" w:rsidR="002B727D" w:rsidRDefault="002B727D" w:rsidP="00982FBC">
            <w:pPr>
              <w:jc w:val="both"/>
            </w:pPr>
            <w:r>
              <w:t>Fakulta technologická</w:t>
            </w:r>
          </w:p>
        </w:tc>
      </w:tr>
      <w:tr w:rsidR="002B727D" w14:paraId="5463BB5C" w14:textId="77777777" w:rsidTr="00CB1EE1">
        <w:tc>
          <w:tcPr>
            <w:tcW w:w="2505" w:type="dxa"/>
            <w:shd w:val="clear" w:color="auto" w:fill="F7CAAC"/>
          </w:tcPr>
          <w:p w14:paraId="795861CC" w14:textId="77777777" w:rsidR="002B727D" w:rsidRDefault="002B727D" w:rsidP="00982FBC">
            <w:pPr>
              <w:jc w:val="both"/>
              <w:rPr>
                <w:b/>
              </w:rPr>
            </w:pPr>
            <w:r>
              <w:rPr>
                <w:b/>
              </w:rPr>
              <w:t>Název studijního programu</w:t>
            </w:r>
          </w:p>
        </w:tc>
        <w:tc>
          <w:tcPr>
            <w:tcW w:w="7451" w:type="dxa"/>
            <w:gridSpan w:val="13"/>
          </w:tcPr>
          <w:p w14:paraId="4EACC08D" w14:textId="77777777" w:rsidR="002B727D" w:rsidRDefault="002B727D" w:rsidP="00982FBC">
            <w:pPr>
              <w:jc w:val="both"/>
            </w:pPr>
            <w:r>
              <w:t>Potravinářské biotechnologie a aplikovaná mikrobiologie</w:t>
            </w:r>
          </w:p>
        </w:tc>
      </w:tr>
      <w:tr w:rsidR="002B727D" w14:paraId="1188EE72" w14:textId="77777777" w:rsidTr="00CB1EE1">
        <w:tc>
          <w:tcPr>
            <w:tcW w:w="2505" w:type="dxa"/>
            <w:shd w:val="clear" w:color="auto" w:fill="F7CAAC"/>
          </w:tcPr>
          <w:p w14:paraId="1117A5F8" w14:textId="77777777" w:rsidR="002B727D" w:rsidRDefault="002B727D" w:rsidP="00982FBC">
            <w:pPr>
              <w:jc w:val="both"/>
              <w:rPr>
                <w:b/>
              </w:rPr>
            </w:pPr>
            <w:r>
              <w:rPr>
                <w:b/>
              </w:rPr>
              <w:t>Jméno a příjmení</w:t>
            </w:r>
          </w:p>
        </w:tc>
        <w:tc>
          <w:tcPr>
            <w:tcW w:w="4514" w:type="dxa"/>
            <w:gridSpan w:val="8"/>
          </w:tcPr>
          <w:p w14:paraId="5346E400" w14:textId="7422A1E0" w:rsidR="002B727D" w:rsidRPr="002005AC" w:rsidRDefault="002F4BCA" w:rsidP="00982FBC">
            <w:pPr>
              <w:jc w:val="both"/>
              <w:rPr>
                <w:b/>
                <w:bCs/>
              </w:rPr>
            </w:pPr>
            <w:bookmarkStart w:id="176" w:name="Filip"/>
            <w:bookmarkEnd w:id="176"/>
            <w:r>
              <w:rPr>
                <w:b/>
                <w:bCs/>
              </w:rPr>
              <w:t>Jaroslav Filip</w:t>
            </w:r>
          </w:p>
        </w:tc>
        <w:tc>
          <w:tcPr>
            <w:tcW w:w="706" w:type="dxa"/>
            <w:shd w:val="clear" w:color="auto" w:fill="F7CAAC"/>
          </w:tcPr>
          <w:p w14:paraId="61A5A3B9" w14:textId="77777777" w:rsidR="002B727D" w:rsidRDefault="002B727D" w:rsidP="00982FBC">
            <w:pPr>
              <w:jc w:val="both"/>
              <w:rPr>
                <w:b/>
              </w:rPr>
            </w:pPr>
            <w:r>
              <w:rPr>
                <w:b/>
              </w:rPr>
              <w:t>Tituly</w:t>
            </w:r>
          </w:p>
        </w:tc>
        <w:tc>
          <w:tcPr>
            <w:tcW w:w="2231" w:type="dxa"/>
            <w:gridSpan w:val="4"/>
          </w:tcPr>
          <w:p w14:paraId="2A86D43D" w14:textId="217852DB" w:rsidR="002B727D" w:rsidRDefault="003162C7" w:rsidP="00982FBC">
            <w:pPr>
              <w:jc w:val="both"/>
            </w:pPr>
            <w:ins w:id="177" w:author="Natálie Honková" w:date="2025-01-16T07:39:00Z">
              <w:r>
                <w:t xml:space="preserve">doc. </w:t>
              </w:r>
            </w:ins>
            <w:r w:rsidR="002F4BCA">
              <w:t>Ing., PhD.</w:t>
            </w:r>
          </w:p>
        </w:tc>
      </w:tr>
      <w:tr w:rsidR="002B727D" w:rsidRPr="005E742D" w14:paraId="213BB8C6" w14:textId="77777777" w:rsidTr="00CB1EE1">
        <w:tc>
          <w:tcPr>
            <w:tcW w:w="2505" w:type="dxa"/>
            <w:shd w:val="clear" w:color="auto" w:fill="F7CAAC"/>
          </w:tcPr>
          <w:p w14:paraId="4D304D6D" w14:textId="77777777" w:rsidR="002B727D" w:rsidRDefault="002B727D" w:rsidP="00982FBC">
            <w:pPr>
              <w:jc w:val="both"/>
              <w:rPr>
                <w:b/>
              </w:rPr>
            </w:pPr>
            <w:r>
              <w:rPr>
                <w:b/>
              </w:rPr>
              <w:t>Rok narození</w:t>
            </w:r>
          </w:p>
        </w:tc>
        <w:tc>
          <w:tcPr>
            <w:tcW w:w="825" w:type="dxa"/>
            <w:gridSpan w:val="2"/>
          </w:tcPr>
          <w:p w14:paraId="51172969" w14:textId="53158784" w:rsidR="002B727D" w:rsidRDefault="00E37C6A" w:rsidP="00982FBC">
            <w:pPr>
              <w:jc w:val="both"/>
            </w:pPr>
            <w:r w:rsidRPr="00CF49A5">
              <w:rPr>
                <w:kern w:val="1"/>
              </w:rPr>
              <w:t>1983</w:t>
            </w:r>
          </w:p>
        </w:tc>
        <w:tc>
          <w:tcPr>
            <w:tcW w:w="1712" w:type="dxa"/>
            <w:shd w:val="clear" w:color="auto" w:fill="F7CAAC"/>
          </w:tcPr>
          <w:p w14:paraId="009C80AF" w14:textId="77777777" w:rsidR="002B727D" w:rsidRDefault="002B727D" w:rsidP="00982FBC">
            <w:pPr>
              <w:jc w:val="both"/>
              <w:rPr>
                <w:b/>
              </w:rPr>
            </w:pPr>
            <w:r>
              <w:rPr>
                <w:b/>
              </w:rPr>
              <w:t>typ vztahu k VŠ</w:t>
            </w:r>
          </w:p>
        </w:tc>
        <w:tc>
          <w:tcPr>
            <w:tcW w:w="988" w:type="dxa"/>
            <w:gridSpan w:val="4"/>
          </w:tcPr>
          <w:p w14:paraId="0F015D65" w14:textId="77777777" w:rsidR="002B727D" w:rsidRPr="005E742D" w:rsidRDefault="002B727D" w:rsidP="00982FBC">
            <w:pPr>
              <w:jc w:val="both"/>
            </w:pPr>
            <w:r w:rsidRPr="005E742D">
              <w:t>pp.</w:t>
            </w:r>
          </w:p>
        </w:tc>
        <w:tc>
          <w:tcPr>
            <w:tcW w:w="989" w:type="dxa"/>
            <w:shd w:val="clear" w:color="auto" w:fill="F7CAAC"/>
          </w:tcPr>
          <w:p w14:paraId="4268986D" w14:textId="77777777" w:rsidR="002B727D" w:rsidRPr="005E742D" w:rsidRDefault="002B727D" w:rsidP="00982FBC">
            <w:pPr>
              <w:jc w:val="both"/>
              <w:rPr>
                <w:b/>
              </w:rPr>
            </w:pPr>
            <w:r w:rsidRPr="005E742D">
              <w:rPr>
                <w:b/>
              </w:rPr>
              <w:t>rozsah</w:t>
            </w:r>
          </w:p>
        </w:tc>
        <w:tc>
          <w:tcPr>
            <w:tcW w:w="706" w:type="dxa"/>
          </w:tcPr>
          <w:p w14:paraId="41AC5D6F" w14:textId="77777777" w:rsidR="002B727D" w:rsidRPr="005E742D" w:rsidRDefault="002B727D" w:rsidP="00982FBC">
            <w:pPr>
              <w:jc w:val="both"/>
            </w:pPr>
            <w:r w:rsidRPr="005E742D">
              <w:t>40</w:t>
            </w:r>
          </w:p>
        </w:tc>
        <w:tc>
          <w:tcPr>
            <w:tcW w:w="819" w:type="dxa"/>
            <w:gridSpan w:val="2"/>
            <w:shd w:val="clear" w:color="auto" w:fill="F7CAAC"/>
          </w:tcPr>
          <w:p w14:paraId="0C894697" w14:textId="77777777" w:rsidR="002B727D" w:rsidRPr="005E742D" w:rsidRDefault="002B727D" w:rsidP="00982FBC">
            <w:pPr>
              <w:jc w:val="both"/>
              <w:rPr>
                <w:b/>
              </w:rPr>
            </w:pPr>
            <w:r w:rsidRPr="005E742D">
              <w:rPr>
                <w:b/>
              </w:rPr>
              <w:t>do kdy</w:t>
            </w:r>
          </w:p>
        </w:tc>
        <w:tc>
          <w:tcPr>
            <w:tcW w:w="1412" w:type="dxa"/>
            <w:gridSpan w:val="2"/>
          </w:tcPr>
          <w:p w14:paraId="0965CB7A" w14:textId="1ADDFBA8" w:rsidR="002B727D" w:rsidRPr="000B3F02" w:rsidRDefault="00786A9E" w:rsidP="00982FBC">
            <w:pPr>
              <w:jc w:val="both"/>
            </w:pPr>
            <w:r>
              <w:rPr>
                <w:kern w:val="1"/>
              </w:rPr>
              <w:t>N</w:t>
            </w:r>
          </w:p>
        </w:tc>
      </w:tr>
      <w:tr w:rsidR="002B727D" w:rsidRPr="005E742D" w14:paraId="29D71717" w14:textId="77777777" w:rsidTr="00CB1EE1">
        <w:tc>
          <w:tcPr>
            <w:tcW w:w="5042" w:type="dxa"/>
            <w:gridSpan w:val="4"/>
            <w:shd w:val="clear" w:color="auto" w:fill="F7CAAC"/>
          </w:tcPr>
          <w:p w14:paraId="0B2C5947" w14:textId="77777777" w:rsidR="002B727D" w:rsidRDefault="002B727D" w:rsidP="00982FBC">
            <w:pPr>
              <w:jc w:val="both"/>
              <w:rPr>
                <w:b/>
              </w:rPr>
            </w:pPr>
            <w:r>
              <w:rPr>
                <w:b/>
              </w:rPr>
              <w:t>Typ vztahu na součásti VŠ, která uskutečňuje st. program</w:t>
            </w:r>
          </w:p>
        </w:tc>
        <w:tc>
          <w:tcPr>
            <w:tcW w:w="988" w:type="dxa"/>
            <w:gridSpan w:val="4"/>
          </w:tcPr>
          <w:p w14:paraId="3F69A800" w14:textId="77777777" w:rsidR="002B727D" w:rsidRPr="000B3F02" w:rsidRDefault="002B727D" w:rsidP="00982FBC">
            <w:pPr>
              <w:jc w:val="both"/>
            </w:pPr>
            <w:r w:rsidRPr="000B3F02">
              <w:t>pp.</w:t>
            </w:r>
          </w:p>
        </w:tc>
        <w:tc>
          <w:tcPr>
            <w:tcW w:w="989" w:type="dxa"/>
            <w:shd w:val="clear" w:color="auto" w:fill="F7CAAC"/>
          </w:tcPr>
          <w:p w14:paraId="535ECC1C" w14:textId="77777777" w:rsidR="002B727D" w:rsidRPr="00E37C6A" w:rsidRDefault="002B727D" w:rsidP="00982FBC">
            <w:pPr>
              <w:jc w:val="both"/>
              <w:rPr>
                <w:b/>
              </w:rPr>
            </w:pPr>
            <w:r w:rsidRPr="00E37C6A">
              <w:rPr>
                <w:b/>
              </w:rPr>
              <w:t>rozsah</w:t>
            </w:r>
          </w:p>
        </w:tc>
        <w:tc>
          <w:tcPr>
            <w:tcW w:w="706" w:type="dxa"/>
          </w:tcPr>
          <w:p w14:paraId="76C92C47" w14:textId="77777777" w:rsidR="002B727D" w:rsidRPr="00E37C6A" w:rsidRDefault="002B727D" w:rsidP="00982FBC">
            <w:pPr>
              <w:jc w:val="both"/>
            </w:pPr>
            <w:r w:rsidRPr="000B3F02">
              <w:t>40</w:t>
            </w:r>
          </w:p>
        </w:tc>
        <w:tc>
          <w:tcPr>
            <w:tcW w:w="819" w:type="dxa"/>
            <w:gridSpan w:val="2"/>
            <w:shd w:val="clear" w:color="auto" w:fill="F7CAAC"/>
          </w:tcPr>
          <w:p w14:paraId="1EB4A564" w14:textId="77777777" w:rsidR="002B727D" w:rsidRPr="00E37C6A" w:rsidRDefault="002B727D" w:rsidP="00982FBC">
            <w:pPr>
              <w:jc w:val="both"/>
              <w:rPr>
                <w:b/>
              </w:rPr>
            </w:pPr>
            <w:r w:rsidRPr="00E37C6A">
              <w:rPr>
                <w:b/>
              </w:rPr>
              <w:t>do kdy</w:t>
            </w:r>
          </w:p>
        </w:tc>
        <w:tc>
          <w:tcPr>
            <w:tcW w:w="1412" w:type="dxa"/>
            <w:gridSpan w:val="2"/>
          </w:tcPr>
          <w:p w14:paraId="1339C213" w14:textId="56C73F61" w:rsidR="002B727D" w:rsidRPr="000B3F02" w:rsidRDefault="00786A9E" w:rsidP="00982FBC">
            <w:pPr>
              <w:jc w:val="both"/>
            </w:pPr>
            <w:r>
              <w:rPr>
                <w:kern w:val="1"/>
              </w:rPr>
              <w:t>N</w:t>
            </w:r>
          </w:p>
        </w:tc>
      </w:tr>
      <w:tr w:rsidR="002B727D" w14:paraId="272D262D" w14:textId="77777777" w:rsidTr="00CB1EE1">
        <w:tc>
          <w:tcPr>
            <w:tcW w:w="6030" w:type="dxa"/>
            <w:gridSpan w:val="8"/>
            <w:shd w:val="clear" w:color="auto" w:fill="F7CAAC"/>
          </w:tcPr>
          <w:p w14:paraId="3B9D8C12" w14:textId="70E7C9B3" w:rsidR="002B727D" w:rsidRDefault="00B00931" w:rsidP="00982FBC">
            <w:pPr>
              <w:jc w:val="both"/>
            </w:pPr>
            <w:r>
              <w:rPr>
                <w:b/>
              </w:rPr>
              <w:t>Další</w:t>
            </w:r>
            <w:r w:rsidR="002B727D">
              <w:rPr>
                <w:b/>
              </w:rPr>
              <w:t xml:space="preserve"> současná působení jako akademický pracovník na jiných VŠ</w:t>
            </w:r>
          </w:p>
        </w:tc>
        <w:tc>
          <w:tcPr>
            <w:tcW w:w="1695" w:type="dxa"/>
            <w:gridSpan w:val="2"/>
            <w:shd w:val="clear" w:color="auto" w:fill="F7CAAC"/>
          </w:tcPr>
          <w:p w14:paraId="261369A7" w14:textId="77777777" w:rsidR="002B727D" w:rsidRDefault="002B727D" w:rsidP="00982FBC">
            <w:pPr>
              <w:jc w:val="both"/>
              <w:rPr>
                <w:b/>
              </w:rPr>
            </w:pPr>
            <w:r>
              <w:rPr>
                <w:b/>
              </w:rPr>
              <w:t xml:space="preserve">typ </w:t>
            </w:r>
            <w:proofErr w:type="spellStart"/>
            <w:r>
              <w:rPr>
                <w:b/>
              </w:rPr>
              <w:t>prac</w:t>
            </w:r>
            <w:proofErr w:type="spellEnd"/>
            <w:r>
              <w:rPr>
                <w:b/>
              </w:rPr>
              <w:t>. vztahu</w:t>
            </w:r>
          </w:p>
        </w:tc>
        <w:tc>
          <w:tcPr>
            <w:tcW w:w="2231" w:type="dxa"/>
            <w:gridSpan w:val="4"/>
            <w:shd w:val="clear" w:color="auto" w:fill="F7CAAC"/>
          </w:tcPr>
          <w:p w14:paraId="51C900B6" w14:textId="77777777" w:rsidR="002B727D" w:rsidRDefault="002B727D" w:rsidP="00982FBC">
            <w:pPr>
              <w:jc w:val="both"/>
              <w:rPr>
                <w:b/>
              </w:rPr>
            </w:pPr>
            <w:r>
              <w:rPr>
                <w:b/>
              </w:rPr>
              <w:t>rozsah</w:t>
            </w:r>
          </w:p>
        </w:tc>
      </w:tr>
      <w:tr w:rsidR="002B727D" w14:paraId="5B4CCC58" w14:textId="77777777" w:rsidTr="00CB1EE1">
        <w:tc>
          <w:tcPr>
            <w:tcW w:w="6030" w:type="dxa"/>
            <w:gridSpan w:val="8"/>
          </w:tcPr>
          <w:p w14:paraId="0A1E60F2" w14:textId="77777777" w:rsidR="002B727D" w:rsidRDefault="002B727D" w:rsidP="00982FBC">
            <w:pPr>
              <w:jc w:val="both"/>
            </w:pPr>
            <w:r>
              <w:t>---</w:t>
            </w:r>
          </w:p>
        </w:tc>
        <w:tc>
          <w:tcPr>
            <w:tcW w:w="1695" w:type="dxa"/>
            <w:gridSpan w:val="2"/>
          </w:tcPr>
          <w:p w14:paraId="4A79DA29" w14:textId="77777777" w:rsidR="002B727D" w:rsidRDefault="002B727D" w:rsidP="00982FBC">
            <w:pPr>
              <w:jc w:val="both"/>
            </w:pPr>
            <w:r>
              <w:t>---</w:t>
            </w:r>
          </w:p>
        </w:tc>
        <w:tc>
          <w:tcPr>
            <w:tcW w:w="2231" w:type="dxa"/>
            <w:gridSpan w:val="4"/>
          </w:tcPr>
          <w:p w14:paraId="3FB34437" w14:textId="77777777" w:rsidR="002B727D" w:rsidRDefault="002B727D" w:rsidP="00982FBC">
            <w:pPr>
              <w:jc w:val="both"/>
            </w:pPr>
            <w:r>
              <w:t>---</w:t>
            </w:r>
          </w:p>
        </w:tc>
      </w:tr>
      <w:tr w:rsidR="002B727D" w14:paraId="51AE16BA" w14:textId="77777777" w:rsidTr="00CB1EE1">
        <w:tc>
          <w:tcPr>
            <w:tcW w:w="6030" w:type="dxa"/>
            <w:gridSpan w:val="8"/>
          </w:tcPr>
          <w:p w14:paraId="2C48280F" w14:textId="77777777" w:rsidR="002B727D" w:rsidRDefault="002B727D" w:rsidP="00982FBC">
            <w:pPr>
              <w:jc w:val="both"/>
            </w:pPr>
          </w:p>
        </w:tc>
        <w:tc>
          <w:tcPr>
            <w:tcW w:w="1695" w:type="dxa"/>
            <w:gridSpan w:val="2"/>
          </w:tcPr>
          <w:p w14:paraId="673583FD" w14:textId="77777777" w:rsidR="002B727D" w:rsidRDefault="002B727D" w:rsidP="00982FBC">
            <w:pPr>
              <w:jc w:val="both"/>
            </w:pPr>
          </w:p>
        </w:tc>
        <w:tc>
          <w:tcPr>
            <w:tcW w:w="2231" w:type="dxa"/>
            <w:gridSpan w:val="4"/>
          </w:tcPr>
          <w:p w14:paraId="0B157820" w14:textId="77777777" w:rsidR="002B727D" w:rsidRDefault="002B727D" w:rsidP="00982FBC">
            <w:pPr>
              <w:jc w:val="both"/>
            </w:pPr>
          </w:p>
        </w:tc>
      </w:tr>
      <w:tr w:rsidR="002B727D" w14:paraId="1598D0D6" w14:textId="77777777" w:rsidTr="00982FBC">
        <w:tc>
          <w:tcPr>
            <w:tcW w:w="9956" w:type="dxa"/>
            <w:gridSpan w:val="14"/>
            <w:shd w:val="clear" w:color="auto" w:fill="F7CAAC"/>
          </w:tcPr>
          <w:p w14:paraId="1EAAB2C4" w14:textId="77777777" w:rsidR="002B727D" w:rsidRDefault="002B727D" w:rsidP="00982FBC">
            <w:pPr>
              <w:jc w:val="both"/>
            </w:pPr>
            <w:r>
              <w:rPr>
                <w:b/>
              </w:rPr>
              <w:t>Předměty příslušného studijního programu a způsob zapojení do jejich výuky, příp. další zapojení do uskutečňování studijního programu</w:t>
            </w:r>
          </w:p>
        </w:tc>
      </w:tr>
      <w:tr w:rsidR="002B727D" w:rsidRPr="002827C6" w14:paraId="382B218B" w14:textId="77777777" w:rsidTr="00982FBC">
        <w:trPr>
          <w:trHeight w:val="413"/>
        </w:trPr>
        <w:tc>
          <w:tcPr>
            <w:tcW w:w="9956" w:type="dxa"/>
            <w:gridSpan w:val="14"/>
            <w:tcBorders>
              <w:top w:val="nil"/>
            </w:tcBorders>
          </w:tcPr>
          <w:p w14:paraId="19DC6C15" w14:textId="400A2BF4" w:rsidR="002B727D" w:rsidRPr="002827C6" w:rsidRDefault="00054080" w:rsidP="00054080">
            <w:pPr>
              <w:spacing w:before="120" w:after="120"/>
              <w:jc w:val="both"/>
            </w:pPr>
            <w:proofErr w:type="spellStart"/>
            <w:r>
              <w:t>Bionanotechnologie</w:t>
            </w:r>
            <w:proofErr w:type="spellEnd"/>
            <w:r>
              <w:t xml:space="preserve"> / </w:t>
            </w:r>
            <w:proofErr w:type="spellStart"/>
            <w:r>
              <w:t>Bionanotechnology</w:t>
            </w:r>
            <w:proofErr w:type="spellEnd"/>
            <w:r w:rsidR="00946FE7">
              <w:t xml:space="preserve"> (</w:t>
            </w:r>
            <w:proofErr w:type="gramStart"/>
            <w:r w:rsidR="00946FE7">
              <w:t>100%</w:t>
            </w:r>
            <w:proofErr w:type="gramEnd"/>
            <w:r w:rsidR="00946FE7">
              <w:t xml:space="preserve"> p)</w:t>
            </w:r>
          </w:p>
        </w:tc>
      </w:tr>
      <w:tr w:rsidR="002B727D" w:rsidRPr="002827C6" w14:paraId="060AB7ED" w14:textId="77777777" w:rsidTr="00982FBC">
        <w:trPr>
          <w:trHeight w:val="340"/>
        </w:trPr>
        <w:tc>
          <w:tcPr>
            <w:tcW w:w="9956" w:type="dxa"/>
            <w:gridSpan w:val="14"/>
            <w:tcBorders>
              <w:top w:val="nil"/>
            </w:tcBorders>
            <w:shd w:val="clear" w:color="auto" w:fill="FBD4B4"/>
          </w:tcPr>
          <w:p w14:paraId="69B2A903" w14:textId="4136FAD4" w:rsidR="002B727D" w:rsidRPr="002827C6" w:rsidRDefault="00C66BD9" w:rsidP="00982FBC">
            <w:pPr>
              <w:jc w:val="both"/>
              <w:rPr>
                <w:b/>
              </w:rPr>
            </w:pPr>
            <w:r w:rsidRPr="002827C6">
              <w:rPr>
                <w:b/>
              </w:rPr>
              <w:t>Zapojení</w:t>
            </w:r>
            <w:r w:rsidR="002B727D" w:rsidRPr="002827C6">
              <w:rPr>
                <w:b/>
              </w:rPr>
              <w:t xml:space="preserve"> do výuky v dalších studijních programech na téže vysoké škole (pouze u garantů ZT a PZ předmětů)</w:t>
            </w:r>
          </w:p>
        </w:tc>
      </w:tr>
      <w:tr w:rsidR="002B727D" w:rsidRPr="002827C6" w14:paraId="2FA50185" w14:textId="77777777" w:rsidTr="00CB1EE1">
        <w:trPr>
          <w:trHeight w:val="340"/>
        </w:trPr>
        <w:tc>
          <w:tcPr>
            <w:tcW w:w="2572" w:type="dxa"/>
            <w:gridSpan w:val="2"/>
            <w:tcBorders>
              <w:top w:val="nil"/>
            </w:tcBorders>
          </w:tcPr>
          <w:p w14:paraId="643EBEC9" w14:textId="77777777" w:rsidR="002B727D" w:rsidRPr="002827C6" w:rsidRDefault="002B727D" w:rsidP="00982FBC">
            <w:pPr>
              <w:jc w:val="both"/>
              <w:rPr>
                <w:b/>
              </w:rPr>
            </w:pPr>
            <w:r w:rsidRPr="002827C6">
              <w:rPr>
                <w:b/>
              </w:rPr>
              <w:t>Název studijního předmětu</w:t>
            </w:r>
          </w:p>
        </w:tc>
        <w:tc>
          <w:tcPr>
            <w:tcW w:w="2613" w:type="dxa"/>
            <w:gridSpan w:val="3"/>
            <w:tcBorders>
              <w:top w:val="nil"/>
            </w:tcBorders>
          </w:tcPr>
          <w:p w14:paraId="562A0DFE" w14:textId="77777777" w:rsidR="002B727D" w:rsidRPr="002827C6" w:rsidRDefault="002B727D" w:rsidP="00982FBC">
            <w:pPr>
              <w:jc w:val="both"/>
              <w:rPr>
                <w:b/>
              </w:rPr>
            </w:pPr>
            <w:r w:rsidRPr="002827C6">
              <w:rPr>
                <w:b/>
              </w:rPr>
              <w:t>Název studijního programu</w:t>
            </w:r>
          </w:p>
        </w:tc>
        <w:tc>
          <w:tcPr>
            <w:tcW w:w="564" w:type="dxa"/>
            <w:gridSpan w:val="2"/>
            <w:tcBorders>
              <w:top w:val="nil"/>
            </w:tcBorders>
          </w:tcPr>
          <w:p w14:paraId="2667B579" w14:textId="77777777" w:rsidR="002B727D" w:rsidRPr="002827C6" w:rsidRDefault="002B727D" w:rsidP="00982FBC">
            <w:pPr>
              <w:jc w:val="both"/>
              <w:rPr>
                <w:b/>
              </w:rPr>
            </w:pPr>
            <w:r w:rsidRPr="002827C6">
              <w:rPr>
                <w:b/>
              </w:rPr>
              <w:t>Sem.</w:t>
            </w:r>
          </w:p>
        </w:tc>
        <w:tc>
          <w:tcPr>
            <w:tcW w:w="2100" w:type="dxa"/>
            <w:gridSpan w:val="4"/>
            <w:tcBorders>
              <w:top w:val="nil"/>
            </w:tcBorders>
          </w:tcPr>
          <w:p w14:paraId="73A9A185" w14:textId="77777777" w:rsidR="002B727D" w:rsidRPr="002827C6" w:rsidRDefault="002B727D" w:rsidP="00982FBC">
            <w:pPr>
              <w:jc w:val="both"/>
              <w:rPr>
                <w:b/>
              </w:rPr>
            </w:pPr>
            <w:r w:rsidRPr="002827C6">
              <w:rPr>
                <w:b/>
              </w:rPr>
              <w:t>Role ve výuce daného předmětu</w:t>
            </w:r>
          </w:p>
        </w:tc>
        <w:tc>
          <w:tcPr>
            <w:tcW w:w="2107" w:type="dxa"/>
            <w:gridSpan w:val="3"/>
            <w:tcBorders>
              <w:top w:val="nil"/>
            </w:tcBorders>
          </w:tcPr>
          <w:p w14:paraId="4DA65EDB" w14:textId="77777777" w:rsidR="002B727D" w:rsidRDefault="002B727D" w:rsidP="00982FBC">
            <w:pPr>
              <w:jc w:val="both"/>
              <w:rPr>
                <w:b/>
              </w:rPr>
            </w:pPr>
            <w:r>
              <w:rPr>
                <w:b/>
              </w:rPr>
              <w:t>(</w:t>
            </w:r>
            <w:r w:rsidRPr="00F20AEF">
              <w:rPr>
                <w:b/>
                <w:i/>
                <w:iCs/>
              </w:rPr>
              <w:t>nepovinný údaj</w:t>
            </w:r>
            <w:r w:rsidRPr="00F20AEF">
              <w:rPr>
                <w:b/>
              </w:rPr>
              <w:t>)</w:t>
            </w:r>
            <w:r>
              <w:rPr>
                <w:b/>
              </w:rPr>
              <w:t xml:space="preserve"> </w:t>
            </w:r>
          </w:p>
          <w:p w14:paraId="0291D500" w14:textId="77777777" w:rsidR="002B727D" w:rsidRPr="002827C6" w:rsidRDefault="002B727D" w:rsidP="00982FBC">
            <w:pPr>
              <w:jc w:val="both"/>
              <w:rPr>
                <w:b/>
              </w:rPr>
            </w:pPr>
            <w:r w:rsidRPr="002827C6">
              <w:rPr>
                <w:b/>
              </w:rPr>
              <w:t>Počet hodin za semestr</w:t>
            </w:r>
          </w:p>
        </w:tc>
      </w:tr>
      <w:tr w:rsidR="002B727D" w:rsidRPr="000F23DD" w14:paraId="1E57875E" w14:textId="77777777" w:rsidTr="00CB1EE1">
        <w:trPr>
          <w:trHeight w:val="285"/>
        </w:trPr>
        <w:tc>
          <w:tcPr>
            <w:tcW w:w="2572" w:type="dxa"/>
            <w:gridSpan w:val="2"/>
            <w:tcBorders>
              <w:top w:val="nil"/>
            </w:tcBorders>
            <w:vAlign w:val="center"/>
          </w:tcPr>
          <w:p w14:paraId="68381EB6" w14:textId="031F6D29" w:rsidR="002B727D" w:rsidRPr="005E1C76" w:rsidRDefault="002B727D" w:rsidP="00982FBC">
            <w:pPr>
              <w:rPr>
                <w:color w:val="FF0000"/>
              </w:rPr>
            </w:pPr>
            <w:bookmarkStart w:id="178" w:name="_Hlk138882774"/>
          </w:p>
        </w:tc>
        <w:tc>
          <w:tcPr>
            <w:tcW w:w="2613" w:type="dxa"/>
            <w:gridSpan w:val="3"/>
            <w:tcBorders>
              <w:top w:val="nil"/>
            </w:tcBorders>
            <w:vAlign w:val="center"/>
          </w:tcPr>
          <w:p w14:paraId="4BFF2354" w14:textId="034EDA75" w:rsidR="002B727D" w:rsidRPr="005E1C76" w:rsidRDefault="002B727D" w:rsidP="00D67C22"/>
        </w:tc>
        <w:tc>
          <w:tcPr>
            <w:tcW w:w="564" w:type="dxa"/>
            <w:gridSpan w:val="2"/>
            <w:tcBorders>
              <w:top w:val="nil"/>
            </w:tcBorders>
            <w:vAlign w:val="center"/>
          </w:tcPr>
          <w:p w14:paraId="15FB26FC" w14:textId="28BD5ABD" w:rsidR="002B727D" w:rsidRPr="005E1C76" w:rsidRDefault="002B727D" w:rsidP="00982FBC">
            <w:pPr>
              <w:jc w:val="center"/>
            </w:pPr>
          </w:p>
        </w:tc>
        <w:tc>
          <w:tcPr>
            <w:tcW w:w="2100" w:type="dxa"/>
            <w:gridSpan w:val="4"/>
            <w:tcBorders>
              <w:top w:val="nil"/>
            </w:tcBorders>
            <w:vAlign w:val="center"/>
          </w:tcPr>
          <w:p w14:paraId="5F134060" w14:textId="635AAD75" w:rsidR="002B727D" w:rsidRPr="005E1C76" w:rsidRDefault="002B727D" w:rsidP="00982FBC"/>
        </w:tc>
        <w:tc>
          <w:tcPr>
            <w:tcW w:w="2107" w:type="dxa"/>
            <w:gridSpan w:val="3"/>
            <w:tcBorders>
              <w:top w:val="nil"/>
            </w:tcBorders>
            <w:vAlign w:val="center"/>
          </w:tcPr>
          <w:p w14:paraId="009990E0" w14:textId="77777777" w:rsidR="002B727D" w:rsidRPr="005E1C76" w:rsidRDefault="002B727D" w:rsidP="00982FBC">
            <w:pPr>
              <w:rPr>
                <w:color w:val="FF0000"/>
              </w:rPr>
            </w:pPr>
          </w:p>
        </w:tc>
      </w:tr>
      <w:tr w:rsidR="002B727D" w:rsidRPr="000F23DD" w14:paraId="477208AE" w14:textId="77777777" w:rsidTr="00CB1EE1">
        <w:trPr>
          <w:trHeight w:val="284"/>
        </w:trPr>
        <w:tc>
          <w:tcPr>
            <w:tcW w:w="2572" w:type="dxa"/>
            <w:gridSpan w:val="2"/>
            <w:tcBorders>
              <w:top w:val="nil"/>
            </w:tcBorders>
            <w:vAlign w:val="center"/>
          </w:tcPr>
          <w:p w14:paraId="1EF0D826" w14:textId="05BFE066" w:rsidR="002B727D" w:rsidRPr="005E1C76" w:rsidRDefault="002B727D" w:rsidP="00982FBC">
            <w:pPr>
              <w:rPr>
                <w:color w:val="FF0000"/>
              </w:rPr>
            </w:pPr>
          </w:p>
        </w:tc>
        <w:tc>
          <w:tcPr>
            <w:tcW w:w="2613" w:type="dxa"/>
            <w:gridSpan w:val="3"/>
            <w:tcBorders>
              <w:top w:val="nil"/>
            </w:tcBorders>
            <w:vAlign w:val="center"/>
          </w:tcPr>
          <w:p w14:paraId="18A0F539" w14:textId="3CC25190" w:rsidR="002B727D" w:rsidRPr="005E1C76" w:rsidRDefault="002B727D" w:rsidP="00982FBC"/>
        </w:tc>
        <w:tc>
          <w:tcPr>
            <w:tcW w:w="564" w:type="dxa"/>
            <w:gridSpan w:val="2"/>
            <w:tcBorders>
              <w:top w:val="nil"/>
            </w:tcBorders>
            <w:vAlign w:val="center"/>
          </w:tcPr>
          <w:p w14:paraId="71EC4B81" w14:textId="35F2C026" w:rsidR="002B727D" w:rsidRPr="005E1C76" w:rsidRDefault="002B727D" w:rsidP="00982FBC">
            <w:pPr>
              <w:jc w:val="center"/>
            </w:pPr>
          </w:p>
        </w:tc>
        <w:tc>
          <w:tcPr>
            <w:tcW w:w="2100" w:type="dxa"/>
            <w:gridSpan w:val="4"/>
            <w:tcBorders>
              <w:top w:val="nil"/>
            </w:tcBorders>
            <w:vAlign w:val="center"/>
          </w:tcPr>
          <w:p w14:paraId="11199A7A" w14:textId="67AB6947" w:rsidR="002B727D" w:rsidRPr="005E1C76" w:rsidRDefault="002B727D" w:rsidP="00982FBC"/>
        </w:tc>
        <w:tc>
          <w:tcPr>
            <w:tcW w:w="2107" w:type="dxa"/>
            <w:gridSpan w:val="3"/>
            <w:tcBorders>
              <w:top w:val="nil"/>
            </w:tcBorders>
            <w:vAlign w:val="center"/>
          </w:tcPr>
          <w:p w14:paraId="1E47E6E8" w14:textId="77777777" w:rsidR="002B727D" w:rsidRPr="005E1C76" w:rsidRDefault="002B727D" w:rsidP="00982FBC">
            <w:pPr>
              <w:rPr>
                <w:color w:val="FF0000"/>
              </w:rPr>
            </w:pPr>
          </w:p>
        </w:tc>
      </w:tr>
      <w:bookmarkEnd w:id="178"/>
      <w:tr w:rsidR="00D67C22" w14:paraId="7F136DED" w14:textId="77777777" w:rsidTr="00982FBC">
        <w:tc>
          <w:tcPr>
            <w:tcW w:w="9956" w:type="dxa"/>
            <w:gridSpan w:val="14"/>
            <w:shd w:val="clear" w:color="auto" w:fill="F7CAAC"/>
          </w:tcPr>
          <w:p w14:paraId="7CC3D01A" w14:textId="77777777" w:rsidR="00D67C22" w:rsidRDefault="00D67C22" w:rsidP="00D67C22">
            <w:pPr>
              <w:jc w:val="both"/>
            </w:pPr>
            <w:r>
              <w:rPr>
                <w:b/>
              </w:rPr>
              <w:t xml:space="preserve">Údaje o vzdělání na VŠ </w:t>
            </w:r>
          </w:p>
        </w:tc>
      </w:tr>
      <w:tr w:rsidR="00D67C22" w:rsidRPr="00570399" w14:paraId="207CDF8C" w14:textId="77777777" w:rsidTr="00982FBC">
        <w:trPr>
          <w:trHeight w:val="329"/>
        </w:trPr>
        <w:tc>
          <w:tcPr>
            <w:tcW w:w="9956" w:type="dxa"/>
            <w:gridSpan w:val="14"/>
          </w:tcPr>
          <w:p w14:paraId="276D204D" w14:textId="06164F85" w:rsidR="00D67C22" w:rsidRPr="00570399" w:rsidRDefault="00D67C22" w:rsidP="00D67C22">
            <w:pPr>
              <w:spacing w:before="120" w:after="120"/>
              <w:jc w:val="both"/>
              <w:rPr>
                <w:b/>
              </w:rPr>
            </w:pPr>
            <w:r w:rsidRPr="002A6F00">
              <w:t>20</w:t>
            </w:r>
            <w:r>
              <w:t>1</w:t>
            </w:r>
            <w:r w:rsidRPr="002A6F00">
              <w:t>3</w:t>
            </w:r>
            <w:r w:rsidRPr="002A6F00">
              <w:rPr>
                <w:rFonts w:eastAsia="Calibri"/>
              </w:rPr>
              <w:t xml:space="preserve">: STU Bratislava, FCHPT, SP Biotechnologie, obor </w:t>
            </w:r>
            <w:r w:rsidRPr="002A6F00">
              <w:t>Biotechnologie</w:t>
            </w:r>
            <w:r w:rsidRPr="002A6F00">
              <w:rPr>
                <w:rFonts w:eastAsia="Calibri"/>
              </w:rPr>
              <w:t>, PhD.</w:t>
            </w:r>
          </w:p>
        </w:tc>
      </w:tr>
      <w:tr w:rsidR="00D67C22" w14:paraId="0EDCE81C" w14:textId="77777777" w:rsidTr="00982FBC">
        <w:tc>
          <w:tcPr>
            <w:tcW w:w="9956" w:type="dxa"/>
            <w:gridSpan w:val="14"/>
            <w:shd w:val="clear" w:color="auto" w:fill="F7CAAC"/>
          </w:tcPr>
          <w:p w14:paraId="7198D2D3" w14:textId="39D6DC19" w:rsidR="00D67C22" w:rsidRDefault="0092097A" w:rsidP="00D67C22">
            <w:pPr>
              <w:jc w:val="both"/>
              <w:rPr>
                <w:b/>
              </w:rPr>
            </w:pPr>
            <w:r>
              <w:rPr>
                <w:b/>
              </w:rPr>
              <w:t>Údaje</w:t>
            </w:r>
            <w:r w:rsidR="00D67C22">
              <w:rPr>
                <w:b/>
              </w:rPr>
              <w:t xml:space="preserve"> o odborném působení od absolvování VŠ</w:t>
            </w:r>
          </w:p>
        </w:tc>
      </w:tr>
      <w:tr w:rsidR="00D67C22" w:rsidRPr="00B55CF6" w14:paraId="343527BE" w14:textId="77777777" w:rsidTr="00982FBC">
        <w:trPr>
          <w:trHeight w:val="288"/>
        </w:trPr>
        <w:tc>
          <w:tcPr>
            <w:tcW w:w="9956" w:type="dxa"/>
            <w:gridSpan w:val="14"/>
          </w:tcPr>
          <w:p w14:paraId="022A6589" w14:textId="0118844B" w:rsidR="00D67C22" w:rsidRPr="000B3F02" w:rsidRDefault="00D67C22" w:rsidP="00B32614">
            <w:pPr>
              <w:spacing w:before="120" w:after="60"/>
              <w:jc w:val="both"/>
              <w:rPr>
                <w:rFonts w:eastAsia="Arial Unicode MS"/>
              </w:rPr>
            </w:pPr>
            <w:r w:rsidRPr="002A6F00">
              <w:rPr>
                <w:rFonts w:eastAsia="Calibri"/>
              </w:rPr>
              <w:t>2017 – dosud: UTB Zlín, FT, odborný asiste</w:t>
            </w:r>
            <w:r w:rsidRPr="000B3F02">
              <w:rPr>
                <w:rFonts w:eastAsia="Calibri"/>
              </w:rPr>
              <w:t>nt</w:t>
            </w:r>
            <w:r w:rsidR="008776D1">
              <w:rPr>
                <w:rFonts w:eastAsia="Calibri"/>
              </w:rPr>
              <w:t xml:space="preserve">, od r. </w:t>
            </w:r>
            <w:r w:rsidR="008776D1">
              <w:rPr>
                <w:color w:val="000000"/>
              </w:rPr>
              <w:t xml:space="preserve">2023 </w:t>
            </w:r>
            <w:r w:rsidR="008776D1" w:rsidRPr="00837EAB">
              <w:rPr>
                <w:color w:val="000000"/>
              </w:rPr>
              <w:t>ředitel Ústavu inženýrství ochrany životního prostředí</w:t>
            </w:r>
            <w:ins w:id="179" w:author="Natálie Honková" w:date="2025-01-17T07:52:00Z">
              <w:r w:rsidR="00B32614">
                <w:rPr>
                  <w:color w:val="000000"/>
                </w:rPr>
                <w:t>, o</w:t>
              </w:r>
            </w:ins>
            <w:ins w:id="180" w:author="Natálie Honková" w:date="2025-01-17T07:53:00Z">
              <w:r w:rsidR="00B32614">
                <w:rPr>
                  <w:color w:val="000000"/>
                </w:rPr>
                <w:t>d r. 2024 docent</w:t>
              </w:r>
            </w:ins>
            <w:r w:rsidRPr="000B3F02">
              <w:rPr>
                <w:rFonts w:eastAsia="Arial Unicode MS"/>
              </w:rPr>
              <w:t xml:space="preserve"> </w:t>
            </w:r>
            <w:r w:rsidR="00336343" w:rsidRPr="000B3F02">
              <w:t>(pp.)</w:t>
            </w:r>
          </w:p>
          <w:p w14:paraId="539F4281" w14:textId="77777777" w:rsidR="00D67C22" w:rsidRPr="000B3F02" w:rsidRDefault="00D67C22" w:rsidP="00D67C22">
            <w:pPr>
              <w:pStyle w:val="KartaC-I"/>
              <w:spacing w:before="60" w:after="60"/>
              <w:rPr>
                <w:rFonts w:eastAsia="Calibri"/>
              </w:rPr>
            </w:pPr>
            <w:r w:rsidRPr="000B3F02">
              <w:rPr>
                <w:rFonts w:eastAsia="Calibri"/>
              </w:rPr>
              <w:t>01/</w:t>
            </w:r>
            <w:proofErr w:type="gramStart"/>
            <w:r w:rsidRPr="000B3F02">
              <w:rPr>
                <w:rFonts w:eastAsia="Calibri"/>
              </w:rPr>
              <w:t>2016 – 12</w:t>
            </w:r>
            <w:proofErr w:type="gramEnd"/>
            <w:r w:rsidRPr="000B3F02">
              <w:rPr>
                <w:rFonts w:eastAsia="Calibri"/>
              </w:rPr>
              <w:t xml:space="preserve">/2016: CAM, </w:t>
            </w:r>
            <w:proofErr w:type="spellStart"/>
            <w:r w:rsidRPr="000B3F02">
              <w:rPr>
                <w:rFonts w:eastAsia="Calibri"/>
              </w:rPr>
              <w:t>Qatar</w:t>
            </w:r>
            <w:proofErr w:type="spellEnd"/>
            <w:r w:rsidRPr="000B3F02">
              <w:rPr>
                <w:rFonts w:eastAsia="Calibri"/>
              </w:rPr>
              <w:t xml:space="preserve"> University, </w:t>
            </w:r>
            <w:proofErr w:type="spellStart"/>
            <w:r w:rsidRPr="000B3F02">
              <w:rPr>
                <w:rFonts w:eastAsia="Calibri"/>
              </w:rPr>
              <w:t>Qatar</w:t>
            </w:r>
            <w:proofErr w:type="spellEnd"/>
            <w:r w:rsidRPr="000B3F02">
              <w:rPr>
                <w:rFonts w:eastAsia="Calibri"/>
              </w:rPr>
              <w:t xml:space="preserve">, výzkumný pracovník </w:t>
            </w:r>
            <w:r w:rsidRPr="000B3F02">
              <w:rPr>
                <w:rFonts w:eastAsia="Arial Unicode MS"/>
              </w:rPr>
              <w:t>(pp.)</w:t>
            </w:r>
          </w:p>
          <w:p w14:paraId="4CD8CCC9" w14:textId="1FC73DAF" w:rsidR="00D67C22" w:rsidRPr="00B55CF6" w:rsidRDefault="00D67C22" w:rsidP="00D67C22">
            <w:pPr>
              <w:pStyle w:val="KartaC-I"/>
              <w:spacing w:before="60"/>
            </w:pPr>
            <w:proofErr w:type="gramStart"/>
            <w:r w:rsidRPr="000B3F02">
              <w:t>2013 – 2016</w:t>
            </w:r>
            <w:proofErr w:type="gramEnd"/>
            <w:r w:rsidRPr="000B3F02">
              <w:rPr>
                <w:rFonts w:eastAsia="Calibri"/>
              </w:rPr>
              <w:t xml:space="preserve">: CHÚ SAV, Bratislava, výzkumný pracovník </w:t>
            </w:r>
            <w:r w:rsidRPr="000B3F02">
              <w:rPr>
                <w:rFonts w:eastAsia="Arial Unicode MS"/>
              </w:rPr>
              <w:t>(pp.)</w:t>
            </w:r>
          </w:p>
        </w:tc>
      </w:tr>
      <w:tr w:rsidR="00D67C22" w14:paraId="6D5C960E" w14:textId="77777777" w:rsidTr="00982FBC">
        <w:trPr>
          <w:trHeight w:val="250"/>
        </w:trPr>
        <w:tc>
          <w:tcPr>
            <w:tcW w:w="9956" w:type="dxa"/>
            <w:gridSpan w:val="14"/>
            <w:shd w:val="clear" w:color="auto" w:fill="F7CAAC"/>
          </w:tcPr>
          <w:p w14:paraId="76426D00" w14:textId="3528A1B4" w:rsidR="00D67C22" w:rsidRDefault="00BC0238" w:rsidP="00D67C22">
            <w:pPr>
              <w:jc w:val="both"/>
            </w:pPr>
            <w:r>
              <w:rPr>
                <w:b/>
              </w:rPr>
              <w:t>Zkušenosti</w:t>
            </w:r>
            <w:r w:rsidR="00D67C22">
              <w:rPr>
                <w:b/>
              </w:rPr>
              <w:t xml:space="preserve"> s vedením kvalifikačních a rigorózních prací</w:t>
            </w:r>
          </w:p>
        </w:tc>
      </w:tr>
      <w:tr w:rsidR="00D67C22" w14:paraId="4AE5BB3D" w14:textId="77777777" w:rsidTr="00982FBC">
        <w:trPr>
          <w:trHeight w:val="371"/>
        </w:trPr>
        <w:tc>
          <w:tcPr>
            <w:tcW w:w="9956" w:type="dxa"/>
            <w:gridSpan w:val="14"/>
          </w:tcPr>
          <w:p w14:paraId="13F57712" w14:textId="2EB79158" w:rsidR="00D67C22" w:rsidRDefault="00D67C22" w:rsidP="00D67C22">
            <w:pPr>
              <w:spacing w:before="120" w:after="120"/>
              <w:jc w:val="both"/>
            </w:pPr>
            <w:r>
              <w:t xml:space="preserve">Počet obhájených prací, které vyučující vedl v období </w:t>
            </w:r>
            <w:proofErr w:type="gramStart"/>
            <w:r w:rsidR="00282AE5">
              <w:t>2015 – 2024</w:t>
            </w:r>
            <w:proofErr w:type="gramEnd"/>
            <w:r w:rsidRPr="000B3F02">
              <w:t xml:space="preserve">: </w:t>
            </w:r>
            <w:r w:rsidRPr="000B3F02">
              <w:rPr>
                <w:b/>
                <w:bCs/>
              </w:rPr>
              <w:t>1</w:t>
            </w:r>
            <w:r w:rsidRPr="000B3F02">
              <w:t xml:space="preserve"> BP, </w:t>
            </w:r>
            <w:r w:rsidRPr="000B3F02">
              <w:rPr>
                <w:b/>
                <w:bCs/>
              </w:rPr>
              <w:t>6</w:t>
            </w:r>
            <w:r w:rsidRPr="000B3F02">
              <w:t xml:space="preserve"> DP.</w:t>
            </w:r>
          </w:p>
        </w:tc>
      </w:tr>
      <w:tr w:rsidR="00D67C22" w14:paraId="46B86EF6" w14:textId="77777777" w:rsidTr="00CB1EE1">
        <w:trPr>
          <w:cantSplit/>
        </w:trPr>
        <w:tc>
          <w:tcPr>
            <w:tcW w:w="3330" w:type="dxa"/>
            <w:gridSpan w:val="3"/>
            <w:tcBorders>
              <w:top w:val="single" w:sz="12" w:space="0" w:color="auto"/>
            </w:tcBorders>
            <w:shd w:val="clear" w:color="auto" w:fill="F7CAAC"/>
          </w:tcPr>
          <w:p w14:paraId="6A4CFADC" w14:textId="77777777" w:rsidR="00D67C22" w:rsidRDefault="00D67C22" w:rsidP="00D67C22">
            <w:pPr>
              <w:jc w:val="both"/>
            </w:pPr>
            <w:r>
              <w:rPr>
                <w:b/>
              </w:rPr>
              <w:t xml:space="preserve">Obor habilitačního řízení </w:t>
            </w:r>
          </w:p>
        </w:tc>
        <w:tc>
          <w:tcPr>
            <w:tcW w:w="2234" w:type="dxa"/>
            <w:gridSpan w:val="3"/>
            <w:tcBorders>
              <w:top w:val="single" w:sz="12" w:space="0" w:color="auto"/>
            </w:tcBorders>
            <w:shd w:val="clear" w:color="auto" w:fill="F7CAAC"/>
          </w:tcPr>
          <w:p w14:paraId="2640B2C0" w14:textId="77777777" w:rsidR="00D67C22" w:rsidRDefault="00D67C22" w:rsidP="00D67C22">
            <w:pPr>
              <w:jc w:val="both"/>
            </w:pPr>
            <w:r>
              <w:rPr>
                <w:b/>
              </w:rPr>
              <w:t>Rok udělení hodnosti</w:t>
            </w:r>
          </w:p>
        </w:tc>
        <w:tc>
          <w:tcPr>
            <w:tcW w:w="2285" w:type="dxa"/>
            <w:gridSpan w:val="5"/>
            <w:tcBorders>
              <w:top w:val="single" w:sz="12" w:space="0" w:color="auto"/>
              <w:right w:val="single" w:sz="12" w:space="0" w:color="auto"/>
            </w:tcBorders>
            <w:shd w:val="clear" w:color="auto" w:fill="F7CAAC"/>
          </w:tcPr>
          <w:p w14:paraId="1B1627A6" w14:textId="77777777" w:rsidR="00D67C22" w:rsidRDefault="00D67C22" w:rsidP="00D67C22">
            <w:pPr>
              <w:jc w:val="both"/>
            </w:pPr>
            <w:r>
              <w:rPr>
                <w:b/>
              </w:rPr>
              <w:t>Řízení konáno na VŠ</w:t>
            </w:r>
          </w:p>
        </w:tc>
        <w:tc>
          <w:tcPr>
            <w:tcW w:w="2107" w:type="dxa"/>
            <w:gridSpan w:val="3"/>
            <w:tcBorders>
              <w:top w:val="single" w:sz="12" w:space="0" w:color="auto"/>
              <w:left w:val="single" w:sz="12" w:space="0" w:color="auto"/>
            </w:tcBorders>
            <w:shd w:val="clear" w:color="auto" w:fill="F7CAAC"/>
          </w:tcPr>
          <w:p w14:paraId="3BFBD21D" w14:textId="741E7A05" w:rsidR="00D67C22" w:rsidRDefault="00BC0238" w:rsidP="00D67C22">
            <w:pPr>
              <w:jc w:val="both"/>
              <w:rPr>
                <w:b/>
              </w:rPr>
            </w:pPr>
            <w:r>
              <w:rPr>
                <w:b/>
              </w:rPr>
              <w:t>Ohlasy publikací</w:t>
            </w:r>
          </w:p>
        </w:tc>
      </w:tr>
      <w:tr w:rsidR="00D67C22" w14:paraId="297E180C" w14:textId="77777777" w:rsidTr="00CB1EE1">
        <w:trPr>
          <w:cantSplit/>
        </w:trPr>
        <w:tc>
          <w:tcPr>
            <w:tcW w:w="3330" w:type="dxa"/>
            <w:gridSpan w:val="3"/>
            <w:vAlign w:val="center"/>
          </w:tcPr>
          <w:p w14:paraId="2C85B7B3" w14:textId="53D62C02" w:rsidR="00D67C22" w:rsidRDefault="00B32614" w:rsidP="00D67C22">
            <w:pPr>
              <w:spacing w:before="60" w:after="60"/>
            </w:pPr>
            <w:ins w:id="181" w:author="Natálie Honková" w:date="2025-01-17T07:50:00Z">
              <w:r>
                <w:t>Environmentální ch</w:t>
              </w:r>
            </w:ins>
            <w:ins w:id="182" w:author="Natálie Honková" w:date="2025-01-17T07:51:00Z">
              <w:r>
                <w:t>emie a inženýrství</w:t>
              </w:r>
            </w:ins>
          </w:p>
        </w:tc>
        <w:tc>
          <w:tcPr>
            <w:tcW w:w="2234" w:type="dxa"/>
            <w:gridSpan w:val="3"/>
            <w:vAlign w:val="center"/>
          </w:tcPr>
          <w:p w14:paraId="20E509D3" w14:textId="5A633B24" w:rsidR="00D67C22" w:rsidRDefault="00B32614" w:rsidP="00D67C22">
            <w:pPr>
              <w:spacing w:before="60" w:after="60"/>
            </w:pPr>
            <w:ins w:id="183" w:author="Natálie Honková" w:date="2025-01-17T07:50:00Z">
              <w:r>
                <w:t>2024</w:t>
              </w:r>
            </w:ins>
          </w:p>
        </w:tc>
        <w:tc>
          <w:tcPr>
            <w:tcW w:w="2285" w:type="dxa"/>
            <w:gridSpan w:val="5"/>
            <w:tcBorders>
              <w:right w:val="single" w:sz="12" w:space="0" w:color="auto"/>
            </w:tcBorders>
            <w:vAlign w:val="center"/>
          </w:tcPr>
          <w:p w14:paraId="0DB6952F" w14:textId="039BF54F" w:rsidR="00D67C22" w:rsidRDefault="00B32614" w:rsidP="00D67C22">
            <w:pPr>
              <w:spacing w:before="60" w:after="60"/>
            </w:pPr>
            <w:ins w:id="184" w:author="Natálie Honková" w:date="2025-01-17T07:52:00Z">
              <w:r>
                <w:t>UPCE Pardubice</w:t>
              </w:r>
            </w:ins>
          </w:p>
        </w:tc>
        <w:tc>
          <w:tcPr>
            <w:tcW w:w="695" w:type="dxa"/>
            <w:tcBorders>
              <w:left w:val="single" w:sz="12" w:space="0" w:color="auto"/>
            </w:tcBorders>
            <w:shd w:val="clear" w:color="auto" w:fill="F7CAAC"/>
            <w:vAlign w:val="center"/>
          </w:tcPr>
          <w:p w14:paraId="3085E206" w14:textId="77777777" w:rsidR="00D67C22" w:rsidRPr="00F20AEF" w:rsidRDefault="00D67C22" w:rsidP="00D67C22">
            <w:proofErr w:type="spellStart"/>
            <w:r w:rsidRPr="00F20AEF">
              <w:rPr>
                <w:b/>
              </w:rPr>
              <w:t>WoS</w:t>
            </w:r>
            <w:proofErr w:type="spellEnd"/>
          </w:p>
        </w:tc>
        <w:tc>
          <w:tcPr>
            <w:tcW w:w="706" w:type="dxa"/>
            <w:shd w:val="clear" w:color="auto" w:fill="F7CAAC"/>
            <w:vAlign w:val="center"/>
          </w:tcPr>
          <w:p w14:paraId="1B3CD1A1" w14:textId="77777777" w:rsidR="00D67C22" w:rsidRPr="00F20AEF" w:rsidRDefault="00D67C22" w:rsidP="00D67C22">
            <w:pPr>
              <w:rPr>
                <w:sz w:val="18"/>
              </w:rPr>
            </w:pPr>
            <w:proofErr w:type="spellStart"/>
            <w:r w:rsidRPr="00F20AEF">
              <w:rPr>
                <w:b/>
                <w:sz w:val="18"/>
              </w:rPr>
              <w:t>Scopus</w:t>
            </w:r>
            <w:proofErr w:type="spellEnd"/>
          </w:p>
        </w:tc>
        <w:tc>
          <w:tcPr>
            <w:tcW w:w="706" w:type="dxa"/>
            <w:shd w:val="clear" w:color="auto" w:fill="F7CAAC"/>
            <w:vAlign w:val="center"/>
          </w:tcPr>
          <w:p w14:paraId="0742D1FA" w14:textId="77777777" w:rsidR="00D67C22" w:rsidRDefault="00D67C22" w:rsidP="00D67C22">
            <w:r>
              <w:rPr>
                <w:b/>
                <w:sz w:val="18"/>
              </w:rPr>
              <w:t>ostatní</w:t>
            </w:r>
          </w:p>
        </w:tc>
      </w:tr>
      <w:tr w:rsidR="00D67C22" w:rsidRPr="00E03179" w14:paraId="6B154BDE" w14:textId="77777777" w:rsidTr="00CB1EE1">
        <w:trPr>
          <w:cantSplit/>
          <w:trHeight w:val="70"/>
        </w:trPr>
        <w:tc>
          <w:tcPr>
            <w:tcW w:w="3330" w:type="dxa"/>
            <w:gridSpan w:val="3"/>
            <w:shd w:val="clear" w:color="auto" w:fill="F7CAAC"/>
          </w:tcPr>
          <w:p w14:paraId="656D4EFC" w14:textId="77777777" w:rsidR="00D67C22" w:rsidRDefault="00D67C22" w:rsidP="00D67C22">
            <w:pPr>
              <w:jc w:val="both"/>
            </w:pPr>
            <w:r>
              <w:rPr>
                <w:b/>
              </w:rPr>
              <w:t>Obor jmenovacího řízení</w:t>
            </w:r>
          </w:p>
        </w:tc>
        <w:tc>
          <w:tcPr>
            <w:tcW w:w="2234" w:type="dxa"/>
            <w:gridSpan w:val="3"/>
            <w:shd w:val="clear" w:color="auto" w:fill="F7CAAC"/>
          </w:tcPr>
          <w:p w14:paraId="2D7C1674" w14:textId="77777777" w:rsidR="00D67C22" w:rsidRDefault="00D67C22" w:rsidP="00D67C22">
            <w:pPr>
              <w:jc w:val="both"/>
            </w:pPr>
            <w:r>
              <w:rPr>
                <w:b/>
              </w:rPr>
              <w:t>Rok udělení hodnosti</w:t>
            </w:r>
          </w:p>
        </w:tc>
        <w:tc>
          <w:tcPr>
            <w:tcW w:w="2285" w:type="dxa"/>
            <w:gridSpan w:val="5"/>
            <w:tcBorders>
              <w:right w:val="single" w:sz="12" w:space="0" w:color="auto"/>
            </w:tcBorders>
            <w:shd w:val="clear" w:color="auto" w:fill="F7CAAC"/>
          </w:tcPr>
          <w:p w14:paraId="0C76321E" w14:textId="77777777" w:rsidR="00D67C22" w:rsidRDefault="00D67C22" w:rsidP="00D67C22">
            <w:pPr>
              <w:jc w:val="both"/>
            </w:pPr>
            <w:r>
              <w:rPr>
                <w:b/>
              </w:rPr>
              <w:t>Řízení konáno na VŠ</w:t>
            </w:r>
          </w:p>
        </w:tc>
        <w:tc>
          <w:tcPr>
            <w:tcW w:w="695" w:type="dxa"/>
            <w:tcBorders>
              <w:left w:val="single" w:sz="12" w:space="0" w:color="auto"/>
            </w:tcBorders>
          </w:tcPr>
          <w:p w14:paraId="2D6D5170" w14:textId="12D1D7AC" w:rsidR="00D67C22" w:rsidRPr="00D451F4" w:rsidRDefault="000A27DA" w:rsidP="00D67C22">
            <w:pPr>
              <w:jc w:val="center"/>
              <w:rPr>
                <w:b/>
              </w:rPr>
            </w:pPr>
            <w:r w:rsidRPr="00D451F4">
              <w:rPr>
                <w:b/>
                <w:bCs/>
                <w:kern w:val="1"/>
              </w:rPr>
              <w:t>1138</w:t>
            </w:r>
          </w:p>
        </w:tc>
        <w:tc>
          <w:tcPr>
            <w:tcW w:w="706" w:type="dxa"/>
          </w:tcPr>
          <w:p w14:paraId="55D9F36D" w14:textId="29AFB347" w:rsidR="00D67C22" w:rsidRPr="00D451F4" w:rsidRDefault="00D67C22" w:rsidP="00D67C22">
            <w:pPr>
              <w:jc w:val="center"/>
              <w:rPr>
                <w:b/>
              </w:rPr>
            </w:pPr>
            <w:r w:rsidRPr="00D451F4">
              <w:rPr>
                <w:b/>
                <w:bCs/>
                <w:kern w:val="1"/>
              </w:rPr>
              <w:t>1</w:t>
            </w:r>
            <w:r w:rsidR="000A27DA" w:rsidRPr="00D451F4">
              <w:rPr>
                <w:b/>
                <w:bCs/>
                <w:kern w:val="1"/>
              </w:rPr>
              <w:t>248</w:t>
            </w:r>
          </w:p>
        </w:tc>
        <w:tc>
          <w:tcPr>
            <w:tcW w:w="706" w:type="dxa"/>
          </w:tcPr>
          <w:p w14:paraId="255C9037" w14:textId="50D10D73" w:rsidR="00D67C22" w:rsidRPr="00D451F4" w:rsidRDefault="00D67C22" w:rsidP="00D67C22">
            <w:pPr>
              <w:jc w:val="center"/>
              <w:rPr>
                <w:b/>
                <w:sz w:val="18"/>
                <w:szCs w:val="18"/>
              </w:rPr>
            </w:pPr>
            <w:proofErr w:type="spellStart"/>
            <w:r w:rsidRPr="00D451F4">
              <w:rPr>
                <w:b/>
                <w:bCs/>
                <w:kern w:val="1"/>
                <w:sz w:val="18"/>
                <w:szCs w:val="18"/>
              </w:rPr>
              <w:t>neevid</w:t>
            </w:r>
            <w:proofErr w:type="spellEnd"/>
            <w:r w:rsidRPr="00D451F4">
              <w:rPr>
                <w:b/>
                <w:bCs/>
                <w:kern w:val="1"/>
                <w:sz w:val="18"/>
                <w:szCs w:val="18"/>
              </w:rPr>
              <w:t>.</w:t>
            </w:r>
          </w:p>
        </w:tc>
      </w:tr>
      <w:tr w:rsidR="00D67C22" w14:paraId="7EC3A982" w14:textId="77777777" w:rsidTr="00CB1EE1">
        <w:trPr>
          <w:trHeight w:val="205"/>
        </w:trPr>
        <w:tc>
          <w:tcPr>
            <w:tcW w:w="3330" w:type="dxa"/>
            <w:gridSpan w:val="3"/>
            <w:vAlign w:val="center"/>
          </w:tcPr>
          <w:p w14:paraId="2B0C8533" w14:textId="77777777" w:rsidR="00D67C22" w:rsidRDefault="00D67C22" w:rsidP="00D67C22">
            <w:r>
              <w:t>---</w:t>
            </w:r>
          </w:p>
        </w:tc>
        <w:tc>
          <w:tcPr>
            <w:tcW w:w="2234" w:type="dxa"/>
            <w:gridSpan w:val="3"/>
            <w:vAlign w:val="center"/>
          </w:tcPr>
          <w:p w14:paraId="1A5ED19E" w14:textId="77777777" w:rsidR="00D67C22" w:rsidRDefault="00D67C22" w:rsidP="00D67C22">
            <w:r>
              <w:t>---</w:t>
            </w:r>
          </w:p>
        </w:tc>
        <w:tc>
          <w:tcPr>
            <w:tcW w:w="2285" w:type="dxa"/>
            <w:gridSpan w:val="5"/>
            <w:tcBorders>
              <w:right w:val="single" w:sz="12" w:space="0" w:color="auto"/>
            </w:tcBorders>
            <w:vAlign w:val="center"/>
          </w:tcPr>
          <w:p w14:paraId="429C56F1" w14:textId="77777777" w:rsidR="00D67C22" w:rsidRDefault="00D67C22" w:rsidP="00D67C22">
            <w:r>
              <w:t>---</w:t>
            </w:r>
          </w:p>
        </w:tc>
        <w:tc>
          <w:tcPr>
            <w:tcW w:w="1401" w:type="dxa"/>
            <w:gridSpan w:val="2"/>
            <w:tcBorders>
              <w:left w:val="single" w:sz="12" w:space="0" w:color="auto"/>
            </w:tcBorders>
            <w:shd w:val="clear" w:color="auto" w:fill="FBD4B4"/>
            <w:vAlign w:val="center"/>
          </w:tcPr>
          <w:p w14:paraId="02C02C67" w14:textId="77777777" w:rsidR="00D67C22" w:rsidRPr="00D451F4" w:rsidRDefault="00D67C22" w:rsidP="00D67C22">
            <w:pPr>
              <w:jc w:val="both"/>
              <w:rPr>
                <w:b/>
                <w:sz w:val="18"/>
              </w:rPr>
            </w:pPr>
            <w:r w:rsidRPr="00D451F4">
              <w:rPr>
                <w:b/>
                <w:sz w:val="18"/>
              </w:rPr>
              <w:t xml:space="preserve">H-index </w:t>
            </w:r>
            <w:proofErr w:type="spellStart"/>
            <w:r w:rsidRPr="00D451F4">
              <w:rPr>
                <w:b/>
                <w:sz w:val="18"/>
              </w:rPr>
              <w:t>WoS</w:t>
            </w:r>
            <w:proofErr w:type="spellEnd"/>
            <w:r w:rsidRPr="00D451F4">
              <w:rPr>
                <w:b/>
                <w:sz w:val="18"/>
              </w:rPr>
              <w:t>/</w:t>
            </w:r>
            <w:proofErr w:type="spellStart"/>
            <w:r w:rsidRPr="00D451F4">
              <w:rPr>
                <w:b/>
                <w:sz w:val="18"/>
              </w:rPr>
              <w:t>Scopus</w:t>
            </w:r>
            <w:proofErr w:type="spellEnd"/>
          </w:p>
        </w:tc>
        <w:tc>
          <w:tcPr>
            <w:tcW w:w="706" w:type="dxa"/>
            <w:vAlign w:val="center"/>
          </w:tcPr>
          <w:p w14:paraId="21741E85" w14:textId="140F69C4" w:rsidR="00D67C22" w:rsidRPr="00D451F4" w:rsidRDefault="00D67C22" w:rsidP="00D67C22">
            <w:pPr>
              <w:jc w:val="center"/>
              <w:rPr>
                <w:b/>
              </w:rPr>
            </w:pPr>
            <w:r w:rsidRPr="00D451F4">
              <w:rPr>
                <w:b/>
              </w:rPr>
              <w:t>1</w:t>
            </w:r>
            <w:r w:rsidR="000B3F02" w:rsidRPr="00D451F4">
              <w:rPr>
                <w:b/>
              </w:rPr>
              <w:t>6</w:t>
            </w:r>
            <w:r w:rsidRPr="00D451F4">
              <w:rPr>
                <w:b/>
              </w:rPr>
              <w:t>/18</w:t>
            </w:r>
          </w:p>
        </w:tc>
      </w:tr>
      <w:tr w:rsidR="00D67C22" w14:paraId="5B48A56E" w14:textId="77777777" w:rsidTr="00982FBC">
        <w:tc>
          <w:tcPr>
            <w:tcW w:w="9956" w:type="dxa"/>
            <w:gridSpan w:val="14"/>
            <w:shd w:val="clear" w:color="auto" w:fill="F7CAAC"/>
          </w:tcPr>
          <w:p w14:paraId="334AE53A" w14:textId="0E5B80DA" w:rsidR="00D67C22" w:rsidRDefault="00802340" w:rsidP="00D67C22">
            <w:pPr>
              <w:jc w:val="both"/>
              <w:rPr>
                <w:b/>
              </w:rPr>
            </w:pPr>
            <w:r>
              <w:rPr>
                <w:b/>
              </w:rPr>
              <w:t>Přehled</w:t>
            </w:r>
            <w:r w:rsidR="00D67C22">
              <w:rPr>
                <w:b/>
              </w:rPr>
              <w:t xml:space="preserve"> o nejvýznamnější publikační a další tvůrčí činnosti nebo další profesní činnosti u odborníků z praxe vztahující se k zabezpečovaným předmětům </w:t>
            </w:r>
          </w:p>
        </w:tc>
      </w:tr>
      <w:tr w:rsidR="00D67C22" w:rsidRPr="00641DD1" w14:paraId="3E5683D0" w14:textId="77777777" w:rsidTr="00982FBC">
        <w:trPr>
          <w:trHeight w:val="708"/>
        </w:trPr>
        <w:tc>
          <w:tcPr>
            <w:tcW w:w="9956" w:type="dxa"/>
            <w:gridSpan w:val="14"/>
          </w:tcPr>
          <w:p w14:paraId="05BB2A07" w14:textId="55F8ACC3" w:rsidR="000B3F02" w:rsidRPr="00FD2210" w:rsidRDefault="000B3F02" w:rsidP="000B3F02">
            <w:pPr>
              <w:pStyle w:val="TableParagraph"/>
              <w:spacing w:before="120" w:after="120"/>
              <w:ind w:left="0"/>
              <w:jc w:val="both"/>
              <w:rPr>
                <w:rFonts w:eastAsiaTheme="minorHAnsi"/>
                <w:sz w:val="20"/>
                <w:szCs w:val="20"/>
              </w:rPr>
            </w:pPr>
            <w:r w:rsidRPr="00FD2210">
              <w:rPr>
                <w:sz w:val="20"/>
                <w:szCs w:val="20"/>
                <w:shd w:val="clear" w:color="auto" w:fill="FFFFFF"/>
                <w:lang w:val="en-US"/>
              </w:rPr>
              <w:t xml:space="preserve">ZABIEROWSKI, P., </w:t>
            </w:r>
            <w:r w:rsidR="00605DB2" w:rsidRPr="00FD2210">
              <w:rPr>
                <w:sz w:val="20"/>
                <w:szCs w:val="20"/>
                <w:shd w:val="clear" w:color="auto" w:fill="FFFFFF"/>
                <w:lang w:val="en-US"/>
              </w:rPr>
              <w:t>OSIČKA</w:t>
            </w:r>
            <w:r w:rsidRPr="00FD2210">
              <w:rPr>
                <w:sz w:val="20"/>
                <w:szCs w:val="20"/>
                <w:shd w:val="clear" w:color="auto" w:fill="FFFFFF"/>
                <w:lang w:val="en-US"/>
              </w:rPr>
              <w:t xml:space="preserve">, J., </w:t>
            </w:r>
            <w:r w:rsidR="00605DB2">
              <w:rPr>
                <w:sz w:val="20"/>
                <w:szCs w:val="20"/>
                <w:shd w:val="clear" w:color="auto" w:fill="FFFFFF"/>
                <w:lang w:val="en-US"/>
              </w:rPr>
              <w:t>ŠŤ</w:t>
            </w:r>
            <w:r w:rsidRPr="00FD2210">
              <w:rPr>
                <w:sz w:val="20"/>
                <w:szCs w:val="20"/>
                <w:shd w:val="clear" w:color="auto" w:fill="FFFFFF"/>
                <w:lang w:val="en-US"/>
              </w:rPr>
              <w:t>ASTN</w:t>
            </w:r>
            <w:r w:rsidR="00605DB2">
              <w:rPr>
                <w:sz w:val="20"/>
                <w:szCs w:val="20"/>
                <w:shd w:val="clear" w:color="auto" w:fill="FFFFFF"/>
                <w:lang w:val="en-US"/>
              </w:rPr>
              <w:t>Ý</w:t>
            </w:r>
            <w:r w:rsidRPr="00FD2210">
              <w:rPr>
                <w:sz w:val="20"/>
                <w:szCs w:val="20"/>
                <w:shd w:val="clear" w:color="auto" w:fill="FFFFFF"/>
                <w:lang w:val="en-US"/>
              </w:rPr>
              <w:t xml:space="preserve">, J., </w:t>
            </w:r>
            <w:r w:rsidRPr="00FD2210">
              <w:rPr>
                <w:b/>
                <w:sz w:val="20"/>
                <w:szCs w:val="20"/>
                <w:shd w:val="clear" w:color="auto" w:fill="FFFFFF"/>
                <w:lang w:val="en-US"/>
              </w:rPr>
              <w:t>FILIP, J. (35%)</w:t>
            </w:r>
            <w:r w:rsidRPr="00FD2210">
              <w:rPr>
                <w:sz w:val="20"/>
                <w:szCs w:val="20"/>
                <w:shd w:val="clear" w:color="auto" w:fill="FFFFFF"/>
                <w:lang w:val="en-US"/>
              </w:rPr>
              <w:t>: Imprinting of different types of graphene oxide with metal cations. </w:t>
            </w:r>
            <w:proofErr w:type="spellStart"/>
            <w:r w:rsidRPr="00FD2210">
              <w:rPr>
                <w:i/>
                <w:iCs/>
                <w:sz w:val="20"/>
                <w:szCs w:val="20"/>
                <w:shd w:val="clear" w:color="auto" w:fill="FFFFFF"/>
                <w:lang w:val="en-US"/>
              </w:rPr>
              <w:t>Electrochimica</w:t>
            </w:r>
            <w:proofErr w:type="spellEnd"/>
            <w:r w:rsidRPr="00FD2210">
              <w:rPr>
                <w:i/>
                <w:iCs/>
                <w:sz w:val="20"/>
                <w:szCs w:val="20"/>
                <w:shd w:val="clear" w:color="auto" w:fill="FFFFFF"/>
                <w:lang w:val="en-US"/>
              </w:rPr>
              <w:t xml:space="preserve"> Acta </w:t>
            </w:r>
            <w:r w:rsidRPr="00FD2210">
              <w:rPr>
                <w:sz w:val="20"/>
                <w:szCs w:val="20"/>
                <w:shd w:val="clear" w:color="auto" w:fill="FFFFFF"/>
                <w:lang w:val="en-US"/>
              </w:rPr>
              <w:t xml:space="preserve">434, 141307, </w:t>
            </w:r>
            <w:r w:rsidRPr="00FD2210">
              <w:rPr>
                <w:b/>
                <w:sz w:val="20"/>
                <w:szCs w:val="20"/>
                <w:shd w:val="clear" w:color="auto" w:fill="FFFFFF"/>
                <w:lang w:val="en-US"/>
              </w:rPr>
              <w:t>2022</w:t>
            </w:r>
            <w:r w:rsidRPr="00FD2210">
              <w:rPr>
                <w:sz w:val="20"/>
                <w:szCs w:val="20"/>
                <w:shd w:val="clear" w:color="auto" w:fill="FFFFFF"/>
                <w:lang w:val="en-US"/>
              </w:rPr>
              <w:t>.</w:t>
            </w:r>
            <w:r w:rsidRPr="00FD2210">
              <w:rPr>
                <w:rFonts w:eastAsiaTheme="minorHAnsi"/>
                <w:sz w:val="20"/>
                <w:szCs w:val="20"/>
              </w:rPr>
              <w:t xml:space="preserve"> </w:t>
            </w:r>
            <w:proofErr w:type="spellStart"/>
            <w:r w:rsidRPr="00FD2210">
              <w:rPr>
                <w:rFonts w:eastAsiaTheme="minorHAnsi"/>
                <w:sz w:val="20"/>
                <w:szCs w:val="20"/>
              </w:rPr>
              <w:t>Jimp</w:t>
            </w:r>
            <w:proofErr w:type="spellEnd"/>
            <w:r w:rsidRPr="00FD2210">
              <w:rPr>
                <w:rFonts w:eastAsiaTheme="minorHAnsi"/>
                <w:sz w:val="20"/>
                <w:szCs w:val="20"/>
              </w:rPr>
              <w:t xml:space="preserve"> </w:t>
            </w:r>
            <w:r w:rsidR="00605DB2">
              <w:rPr>
                <w:rFonts w:eastAsiaTheme="minorHAnsi"/>
                <w:sz w:val="20"/>
                <w:szCs w:val="20"/>
              </w:rPr>
              <w:t>(</w:t>
            </w:r>
            <w:r w:rsidRPr="00FD2210">
              <w:rPr>
                <w:rFonts w:eastAsiaTheme="minorHAnsi"/>
                <w:sz w:val="20"/>
                <w:szCs w:val="20"/>
              </w:rPr>
              <w:t>Q1)</w:t>
            </w:r>
          </w:p>
          <w:p w14:paraId="17E2106E" w14:textId="51D6DA79" w:rsidR="000B3F02" w:rsidRPr="00FD2210" w:rsidRDefault="00605DB2" w:rsidP="000B3F02">
            <w:pPr>
              <w:pStyle w:val="KartaC-I"/>
              <w:rPr>
                <w:shd w:val="clear" w:color="auto" w:fill="FFFFFF"/>
                <w:lang w:val="en-US" w:eastAsia="en-US"/>
              </w:rPr>
            </w:pPr>
            <w:r w:rsidRPr="00FD2210">
              <w:rPr>
                <w:shd w:val="clear" w:color="auto" w:fill="FFFFFF"/>
                <w:lang w:val="en-US"/>
              </w:rPr>
              <w:t>SOTOLÁŘOVÁ</w:t>
            </w:r>
            <w:r w:rsidR="000B3F02" w:rsidRPr="00FD2210">
              <w:rPr>
                <w:shd w:val="clear" w:color="auto" w:fill="FFFFFF"/>
                <w:lang w:val="en-US" w:eastAsia="en-US"/>
              </w:rPr>
              <w:t>, J., VINTER, S.,</w:t>
            </w:r>
            <w:r w:rsidR="000B3F02" w:rsidRPr="00FD2210">
              <w:rPr>
                <w:b/>
                <w:shd w:val="clear" w:color="auto" w:fill="FFFFFF"/>
                <w:lang w:val="en-US" w:eastAsia="en-US"/>
              </w:rPr>
              <w:t xml:space="preserve"> FILIP, J.</w:t>
            </w:r>
            <w:r w:rsidR="000B3F02" w:rsidRPr="00FD2210">
              <w:rPr>
                <w:b/>
                <w:shd w:val="clear" w:color="auto" w:fill="FFFFFF"/>
                <w:lang w:val="en-US"/>
              </w:rPr>
              <w:t xml:space="preserve"> (35%)</w:t>
            </w:r>
            <w:r w:rsidR="000B3F02" w:rsidRPr="00FD2210">
              <w:rPr>
                <w:shd w:val="clear" w:color="auto" w:fill="FFFFFF"/>
                <w:lang w:val="en-US" w:eastAsia="en-US"/>
              </w:rPr>
              <w:t xml:space="preserve">: Cellulose derivatives crosslinked by citric acid on electrode surface as a heavy metal absorption/sensing matrix. </w:t>
            </w:r>
            <w:r w:rsidR="000B3F02" w:rsidRPr="00FD2210">
              <w:rPr>
                <w:i/>
                <w:shd w:val="clear" w:color="auto" w:fill="FFFFFF"/>
                <w:lang w:val="en-US" w:eastAsia="en-US"/>
              </w:rPr>
              <w:t xml:space="preserve">Colloids and Surfaces A – </w:t>
            </w:r>
            <w:r>
              <w:rPr>
                <w:i/>
                <w:shd w:val="clear" w:color="auto" w:fill="FFFFFF"/>
                <w:lang w:val="en-US" w:eastAsia="en-US"/>
              </w:rPr>
              <w:t>P</w:t>
            </w:r>
            <w:r w:rsidR="000B3F02" w:rsidRPr="00FD2210">
              <w:rPr>
                <w:i/>
                <w:shd w:val="clear" w:color="auto" w:fill="FFFFFF"/>
                <w:lang w:val="en-US" w:eastAsia="en-US"/>
              </w:rPr>
              <w:t xml:space="preserve">hysicochemical and </w:t>
            </w:r>
            <w:r>
              <w:rPr>
                <w:i/>
                <w:shd w:val="clear" w:color="auto" w:fill="FFFFFF"/>
                <w:lang w:val="en-US" w:eastAsia="en-US"/>
              </w:rPr>
              <w:t>E</w:t>
            </w:r>
            <w:r w:rsidR="000B3F02" w:rsidRPr="00FD2210">
              <w:rPr>
                <w:i/>
                <w:shd w:val="clear" w:color="auto" w:fill="FFFFFF"/>
                <w:lang w:val="en-US" w:eastAsia="en-US"/>
              </w:rPr>
              <w:t xml:space="preserve">ngineering </w:t>
            </w:r>
            <w:r>
              <w:rPr>
                <w:i/>
                <w:shd w:val="clear" w:color="auto" w:fill="FFFFFF"/>
                <w:lang w:val="en-US" w:eastAsia="en-US"/>
              </w:rPr>
              <w:t>A</w:t>
            </w:r>
            <w:r w:rsidR="000B3F02" w:rsidRPr="00FD2210">
              <w:rPr>
                <w:i/>
                <w:shd w:val="clear" w:color="auto" w:fill="FFFFFF"/>
                <w:lang w:val="en-US" w:eastAsia="en-US"/>
              </w:rPr>
              <w:t>spects</w:t>
            </w:r>
            <w:r w:rsidR="000B3F02" w:rsidRPr="00FD2210">
              <w:rPr>
                <w:shd w:val="clear" w:color="auto" w:fill="FFFFFF"/>
                <w:lang w:val="en-US" w:eastAsia="en-US"/>
              </w:rPr>
              <w:t xml:space="preserve"> 628, 127242, </w:t>
            </w:r>
            <w:r w:rsidR="000B3F02" w:rsidRPr="00FD2210">
              <w:rPr>
                <w:b/>
                <w:shd w:val="clear" w:color="auto" w:fill="FFFFFF"/>
                <w:lang w:val="en-US" w:eastAsia="en-US"/>
              </w:rPr>
              <w:t>2021</w:t>
            </w:r>
            <w:r w:rsidR="000B3F02" w:rsidRPr="00FD2210">
              <w:rPr>
                <w:shd w:val="clear" w:color="auto" w:fill="FFFFFF"/>
                <w:lang w:val="en-US" w:eastAsia="en-US"/>
              </w:rPr>
              <w:t xml:space="preserve">. Jimp </w:t>
            </w:r>
            <w:r>
              <w:rPr>
                <w:shd w:val="clear" w:color="auto" w:fill="FFFFFF"/>
                <w:lang w:val="en-US" w:eastAsia="en-US"/>
              </w:rPr>
              <w:t>(</w:t>
            </w:r>
            <w:r w:rsidR="000B3F02" w:rsidRPr="00FD2210">
              <w:rPr>
                <w:shd w:val="clear" w:color="auto" w:fill="FFFFFF"/>
                <w:lang w:val="en-US" w:eastAsia="en-US"/>
              </w:rPr>
              <w:t>Q2)</w:t>
            </w:r>
          </w:p>
          <w:p w14:paraId="07D70F3D" w14:textId="6E5D733C" w:rsidR="000B3F02" w:rsidRPr="00FD2210" w:rsidRDefault="000B3F02" w:rsidP="000B3F02">
            <w:pPr>
              <w:pStyle w:val="TableParagraph"/>
              <w:spacing w:before="120" w:after="120"/>
              <w:ind w:left="0"/>
              <w:jc w:val="both"/>
              <w:rPr>
                <w:color w:val="000000"/>
                <w:sz w:val="20"/>
                <w:szCs w:val="20"/>
              </w:rPr>
            </w:pPr>
            <w:r w:rsidRPr="00FD2210">
              <w:rPr>
                <w:b/>
                <w:sz w:val="20"/>
                <w:szCs w:val="20"/>
                <w:shd w:val="clear" w:color="auto" w:fill="FFFFFF"/>
                <w:lang w:val="en-US"/>
              </w:rPr>
              <w:t>FILIP, J. (35%)</w:t>
            </w:r>
            <w:r w:rsidRPr="00FD2210">
              <w:rPr>
                <w:sz w:val="20"/>
                <w:szCs w:val="20"/>
                <w:shd w:val="clear" w:color="auto" w:fill="FFFFFF"/>
                <w:lang w:val="en-US"/>
              </w:rPr>
              <w:t xml:space="preserve">, VINTER, Š., SKÁCELÍK, P., SOTOLÁŘOVÁ, J., BORSKÁ, K., OSIČKA, J.: Silver integrated with carbonaceous 2D nanomaterials as an electrocatalyst for reductive </w:t>
            </w:r>
            <w:proofErr w:type="spellStart"/>
            <w:r w:rsidRPr="00FD2210">
              <w:rPr>
                <w:sz w:val="20"/>
                <w:szCs w:val="20"/>
                <w:shd w:val="clear" w:color="auto" w:fill="FFFFFF"/>
                <w:lang w:val="en-US"/>
              </w:rPr>
              <w:t>dechlorination</w:t>
            </w:r>
            <w:proofErr w:type="spellEnd"/>
            <w:r w:rsidRPr="00FD2210">
              <w:rPr>
                <w:sz w:val="20"/>
                <w:szCs w:val="20"/>
                <w:shd w:val="clear" w:color="auto" w:fill="FFFFFF"/>
                <w:lang w:val="en-US"/>
              </w:rPr>
              <w:t xml:space="preserve"> of chloroacetanilide herbicide. </w:t>
            </w:r>
            <w:r w:rsidRPr="00FD2210">
              <w:rPr>
                <w:i/>
                <w:sz w:val="20"/>
                <w:szCs w:val="20"/>
                <w:shd w:val="clear" w:color="auto" w:fill="FFFFFF"/>
                <w:lang w:val="en-US"/>
              </w:rPr>
              <w:t xml:space="preserve">Journal of the Electrochemical Society </w:t>
            </w:r>
            <w:r w:rsidRPr="00FD2210">
              <w:rPr>
                <w:iCs/>
                <w:sz w:val="20"/>
                <w:szCs w:val="20"/>
                <w:shd w:val="clear" w:color="auto" w:fill="FFFFFF"/>
                <w:lang w:val="en-US"/>
              </w:rPr>
              <w:t>168, 037504,</w:t>
            </w:r>
            <w:r w:rsidRPr="00FD2210">
              <w:rPr>
                <w:i/>
                <w:sz w:val="20"/>
                <w:szCs w:val="20"/>
                <w:shd w:val="clear" w:color="auto" w:fill="FFFFFF"/>
                <w:lang w:val="en-US"/>
              </w:rPr>
              <w:t xml:space="preserve"> </w:t>
            </w:r>
            <w:r w:rsidRPr="00FD2210">
              <w:rPr>
                <w:b/>
                <w:sz w:val="20"/>
                <w:szCs w:val="20"/>
                <w:shd w:val="clear" w:color="auto" w:fill="FFFFFF"/>
                <w:lang w:val="en-US"/>
              </w:rPr>
              <w:t>2021</w:t>
            </w:r>
            <w:r w:rsidRPr="00FD2210">
              <w:rPr>
                <w:bCs/>
                <w:i/>
                <w:sz w:val="20"/>
                <w:szCs w:val="20"/>
                <w:shd w:val="clear" w:color="auto" w:fill="FFFFFF"/>
                <w:lang w:val="en-US"/>
              </w:rPr>
              <w:t>.</w:t>
            </w:r>
            <w:r w:rsidRPr="00FD2210">
              <w:rPr>
                <w:rFonts w:eastAsiaTheme="minorHAnsi"/>
                <w:sz w:val="20"/>
                <w:szCs w:val="20"/>
              </w:rPr>
              <w:t xml:space="preserve"> </w:t>
            </w:r>
            <w:proofErr w:type="spellStart"/>
            <w:r w:rsidRPr="00FD2210">
              <w:rPr>
                <w:rFonts w:eastAsiaTheme="minorHAnsi"/>
                <w:sz w:val="20"/>
                <w:szCs w:val="20"/>
              </w:rPr>
              <w:t>Jimp</w:t>
            </w:r>
            <w:proofErr w:type="spellEnd"/>
            <w:r w:rsidRPr="00FD2210">
              <w:rPr>
                <w:rFonts w:eastAsiaTheme="minorHAnsi"/>
                <w:sz w:val="20"/>
                <w:szCs w:val="20"/>
              </w:rPr>
              <w:t xml:space="preserve"> </w:t>
            </w:r>
            <w:r w:rsidR="00605DB2">
              <w:rPr>
                <w:rFonts w:eastAsiaTheme="minorHAnsi"/>
                <w:sz w:val="20"/>
                <w:szCs w:val="20"/>
              </w:rPr>
              <w:t>(</w:t>
            </w:r>
            <w:r w:rsidRPr="00FD2210">
              <w:rPr>
                <w:rFonts w:eastAsiaTheme="minorHAnsi"/>
                <w:sz w:val="20"/>
                <w:szCs w:val="20"/>
              </w:rPr>
              <w:t>Q2)</w:t>
            </w:r>
          </w:p>
          <w:p w14:paraId="3BAAE460" w14:textId="529103AC" w:rsidR="00573931" w:rsidRDefault="000B3F02" w:rsidP="00573931">
            <w:pPr>
              <w:pStyle w:val="TableParagraph"/>
              <w:spacing w:before="120" w:after="120"/>
              <w:ind w:left="0"/>
              <w:jc w:val="both"/>
              <w:rPr>
                <w:sz w:val="20"/>
                <w:szCs w:val="20"/>
                <w:shd w:val="clear" w:color="auto" w:fill="FFFFFF"/>
                <w:lang w:val="en-US"/>
              </w:rPr>
            </w:pPr>
            <w:r w:rsidRPr="00FD2210">
              <w:rPr>
                <w:b/>
                <w:sz w:val="20"/>
                <w:szCs w:val="20"/>
                <w:shd w:val="clear" w:color="auto" w:fill="FFFFFF"/>
                <w:lang w:val="en-US"/>
              </w:rPr>
              <w:t>FILIP, J. (100%)</w:t>
            </w:r>
            <w:r w:rsidRPr="00605DB2">
              <w:rPr>
                <w:bCs/>
                <w:sz w:val="20"/>
                <w:szCs w:val="20"/>
                <w:shd w:val="clear" w:color="auto" w:fill="FFFFFF"/>
                <w:lang w:val="en-US"/>
              </w:rPr>
              <w:t>:</w:t>
            </w:r>
            <w:r w:rsidRPr="00FD2210">
              <w:rPr>
                <w:b/>
                <w:sz w:val="20"/>
                <w:szCs w:val="20"/>
                <w:shd w:val="clear" w:color="auto" w:fill="FFFFFF"/>
                <w:lang w:val="en-US"/>
              </w:rPr>
              <w:t xml:space="preserve"> </w:t>
            </w:r>
            <w:proofErr w:type="spellStart"/>
            <w:r w:rsidRPr="00605DB2">
              <w:rPr>
                <w:iCs/>
                <w:kern w:val="1"/>
                <w:sz w:val="20"/>
                <w:szCs w:val="20"/>
                <w:shd w:val="clear" w:color="auto" w:fill="FFFFFF"/>
                <w:lang w:val="en-US"/>
              </w:rPr>
              <w:t>Glyconanobiotechnology</w:t>
            </w:r>
            <w:proofErr w:type="spellEnd"/>
            <w:r w:rsidRPr="00605DB2">
              <w:rPr>
                <w:iCs/>
                <w:kern w:val="1"/>
                <w:sz w:val="20"/>
                <w:szCs w:val="20"/>
                <w:shd w:val="clear" w:color="auto" w:fill="FFFFFF"/>
                <w:lang w:val="en-US"/>
              </w:rPr>
              <w:t xml:space="preserve"> for </w:t>
            </w:r>
            <w:r w:rsidR="0001095B">
              <w:rPr>
                <w:iCs/>
                <w:kern w:val="1"/>
                <w:sz w:val="20"/>
                <w:szCs w:val="20"/>
                <w:shd w:val="clear" w:color="auto" w:fill="FFFFFF"/>
                <w:lang w:val="en-US"/>
              </w:rPr>
              <w:t>m</w:t>
            </w:r>
            <w:r w:rsidRPr="00605DB2">
              <w:rPr>
                <w:iCs/>
                <w:kern w:val="1"/>
                <w:sz w:val="20"/>
                <w:szCs w:val="20"/>
                <w:shd w:val="clear" w:color="auto" w:fill="FFFFFF"/>
                <w:lang w:val="en-US"/>
              </w:rPr>
              <w:t xml:space="preserve">edical </w:t>
            </w:r>
            <w:r w:rsidR="0001095B">
              <w:rPr>
                <w:iCs/>
                <w:kern w:val="1"/>
                <w:sz w:val="20"/>
                <w:szCs w:val="20"/>
                <w:shd w:val="clear" w:color="auto" w:fill="FFFFFF"/>
                <w:lang w:val="en-US"/>
              </w:rPr>
              <w:t>a</w:t>
            </w:r>
            <w:r w:rsidRPr="00605DB2">
              <w:rPr>
                <w:iCs/>
                <w:kern w:val="1"/>
                <w:sz w:val="20"/>
                <w:szCs w:val="20"/>
                <w:shd w:val="clear" w:color="auto" w:fill="FFFFFF"/>
                <w:lang w:val="en-US"/>
              </w:rPr>
              <w:t>pplications</w:t>
            </w:r>
            <w:r w:rsidRPr="00FD2210">
              <w:rPr>
                <w:kern w:val="1"/>
                <w:sz w:val="20"/>
                <w:szCs w:val="20"/>
                <w:shd w:val="clear" w:color="auto" w:fill="FFFFFF"/>
                <w:lang w:val="en-US"/>
              </w:rPr>
              <w:t xml:space="preserve">. </w:t>
            </w:r>
            <w:r w:rsidRPr="00605DB2">
              <w:rPr>
                <w:i/>
                <w:iCs/>
                <w:kern w:val="1"/>
                <w:sz w:val="20"/>
                <w:szCs w:val="20"/>
                <w:shd w:val="clear" w:color="auto" w:fill="FFFFFF"/>
                <w:lang w:val="en-US"/>
              </w:rPr>
              <w:t>In:</w:t>
            </w:r>
            <w:r w:rsidRPr="00FD2210">
              <w:rPr>
                <w:kern w:val="1"/>
                <w:sz w:val="20"/>
                <w:szCs w:val="20"/>
                <w:shd w:val="clear" w:color="auto" w:fill="FFFFFF"/>
                <w:lang w:val="en-US"/>
              </w:rPr>
              <w:t xml:space="preserve"> BERTÓK, T. (</w:t>
            </w:r>
            <w:r w:rsidR="00605DB2">
              <w:rPr>
                <w:kern w:val="1"/>
                <w:sz w:val="20"/>
                <w:szCs w:val="20"/>
                <w:shd w:val="clear" w:color="auto" w:fill="FFFFFF"/>
                <w:lang w:val="en-US"/>
              </w:rPr>
              <w:t>E</w:t>
            </w:r>
            <w:r w:rsidRPr="00FD2210">
              <w:rPr>
                <w:kern w:val="1"/>
                <w:sz w:val="20"/>
                <w:szCs w:val="20"/>
                <w:shd w:val="clear" w:color="auto" w:fill="FFFFFF"/>
                <w:lang w:val="en-US"/>
              </w:rPr>
              <w:t xml:space="preserve">d.): </w:t>
            </w:r>
            <w:proofErr w:type="spellStart"/>
            <w:r w:rsidRPr="00605DB2">
              <w:rPr>
                <w:i/>
                <w:iCs/>
                <w:kern w:val="1"/>
                <w:sz w:val="20"/>
                <w:szCs w:val="20"/>
                <w:shd w:val="clear" w:color="auto" w:fill="FFFFFF"/>
                <w:lang w:val="en-US"/>
              </w:rPr>
              <w:t>Glyconanotechnology</w:t>
            </w:r>
            <w:proofErr w:type="spellEnd"/>
            <w:r w:rsidRPr="00605DB2">
              <w:rPr>
                <w:i/>
                <w:iCs/>
                <w:kern w:val="1"/>
                <w:sz w:val="20"/>
                <w:szCs w:val="20"/>
                <w:shd w:val="clear" w:color="auto" w:fill="FFFFFF"/>
                <w:lang w:val="en-US"/>
              </w:rPr>
              <w:t>: Nanoscale Approach for Novel Glycan Analysis and their Medical Use</w:t>
            </w:r>
            <w:r w:rsidR="00605DB2">
              <w:rPr>
                <w:sz w:val="20"/>
                <w:szCs w:val="20"/>
                <w:shd w:val="clear" w:color="auto" w:fill="FFFFFF"/>
                <w:lang w:val="en-US"/>
              </w:rPr>
              <w:t xml:space="preserve">. </w:t>
            </w:r>
            <w:r w:rsidRPr="00FD2210">
              <w:rPr>
                <w:sz w:val="20"/>
                <w:szCs w:val="20"/>
                <w:shd w:val="clear" w:color="auto" w:fill="FFFFFF"/>
                <w:lang w:val="en-US"/>
              </w:rPr>
              <w:t>Jenny Stanford Publishing</w:t>
            </w:r>
            <w:r w:rsidR="00605DB2">
              <w:rPr>
                <w:sz w:val="20"/>
                <w:szCs w:val="20"/>
                <w:shd w:val="clear" w:color="auto" w:fill="FFFFFF"/>
                <w:lang w:val="en-US"/>
              </w:rPr>
              <w:t xml:space="preserve">, </w:t>
            </w:r>
            <w:r w:rsidR="00605DB2" w:rsidRPr="00FD2210">
              <w:rPr>
                <w:b/>
                <w:sz w:val="20"/>
                <w:szCs w:val="20"/>
                <w:shd w:val="clear" w:color="auto" w:fill="FFFFFF"/>
                <w:lang w:val="en-US"/>
              </w:rPr>
              <w:t>2020</w:t>
            </w:r>
            <w:r w:rsidRPr="00FD2210">
              <w:rPr>
                <w:sz w:val="20"/>
                <w:szCs w:val="20"/>
                <w:shd w:val="clear" w:color="auto" w:fill="FFFFFF"/>
                <w:lang w:val="en-US"/>
              </w:rPr>
              <w:t>.</w:t>
            </w:r>
            <w:r w:rsidRPr="00FD2210">
              <w:rPr>
                <w:b/>
                <w:kern w:val="1"/>
                <w:sz w:val="20"/>
                <w:szCs w:val="20"/>
                <w:shd w:val="clear" w:color="auto" w:fill="FFFFFF"/>
                <w:lang w:val="en-US"/>
              </w:rPr>
              <w:t xml:space="preserve"> </w:t>
            </w:r>
            <w:r w:rsidRPr="00FD2210">
              <w:rPr>
                <w:sz w:val="20"/>
                <w:szCs w:val="20"/>
                <w:shd w:val="clear" w:color="auto" w:fill="FFFFFF"/>
                <w:lang w:val="en-US"/>
              </w:rPr>
              <w:t xml:space="preserve">C </w:t>
            </w:r>
          </w:p>
          <w:p w14:paraId="53389FC7" w14:textId="3D3F2CEA" w:rsidR="00D67C22" w:rsidRPr="00641DD1" w:rsidRDefault="000B3F02" w:rsidP="00573931">
            <w:pPr>
              <w:pStyle w:val="TableParagraph"/>
              <w:spacing w:before="120" w:after="120"/>
              <w:ind w:left="0"/>
              <w:jc w:val="both"/>
              <w:rPr>
                <w:b/>
                <w:sz w:val="16"/>
                <w:szCs w:val="16"/>
              </w:rPr>
            </w:pPr>
            <w:r w:rsidRPr="00B90D16">
              <w:rPr>
                <w:b/>
                <w:sz w:val="20"/>
                <w:szCs w:val="20"/>
                <w:shd w:val="clear" w:color="auto" w:fill="FFFFFF"/>
                <w:lang w:val="en-US"/>
              </w:rPr>
              <w:t>FILIP, J. (25%)</w:t>
            </w:r>
            <w:r w:rsidRPr="00B90D16">
              <w:rPr>
                <w:bCs/>
                <w:sz w:val="20"/>
                <w:szCs w:val="20"/>
                <w:shd w:val="clear" w:color="auto" w:fill="FFFFFF"/>
                <w:lang w:val="en-US"/>
              </w:rPr>
              <w:t>,</w:t>
            </w:r>
            <w:r w:rsidRPr="00B90D16">
              <w:rPr>
                <w:b/>
                <w:sz w:val="20"/>
                <w:szCs w:val="20"/>
                <w:shd w:val="clear" w:color="auto" w:fill="FFFFFF"/>
                <w:lang w:val="en-US"/>
              </w:rPr>
              <w:t xml:space="preserve"> </w:t>
            </w:r>
            <w:r w:rsidRPr="00B90D16">
              <w:rPr>
                <w:sz w:val="20"/>
                <w:szCs w:val="20"/>
                <w:shd w:val="clear" w:color="auto" w:fill="FFFFFF"/>
                <w:lang w:val="en-US"/>
              </w:rPr>
              <w:t>ZAHAVIR, S., LORENCOV</w:t>
            </w:r>
            <w:r w:rsidR="009A5C73" w:rsidRPr="00B90D16">
              <w:rPr>
                <w:sz w:val="20"/>
                <w:szCs w:val="20"/>
                <w:shd w:val="clear" w:color="auto" w:fill="FFFFFF"/>
                <w:lang w:val="en-US"/>
              </w:rPr>
              <w:t>Á</w:t>
            </w:r>
            <w:r w:rsidRPr="00B90D16">
              <w:rPr>
                <w:sz w:val="20"/>
                <w:szCs w:val="20"/>
                <w:shd w:val="clear" w:color="auto" w:fill="FFFFFF"/>
                <w:lang w:val="en-US"/>
              </w:rPr>
              <w:t>, L., BERTOK, T., BIN YOUSAF, A., MAHMOUD, K.A., TK</w:t>
            </w:r>
            <w:r w:rsidR="009A5C73" w:rsidRPr="00B90D16">
              <w:rPr>
                <w:sz w:val="20"/>
                <w:szCs w:val="20"/>
                <w:shd w:val="clear" w:color="auto" w:fill="FFFFFF"/>
                <w:lang w:val="en-US"/>
              </w:rPr>
              <w:t>ÁČ</w:t>
            </w:r>
            <w:r w:rsidRPr="00B90D16">
              <w:rPr>
                <w:sz w:val="20"/>
                <w:szCs w:val="20"/>
                <w:shd w:val="clear" w:color="auto" w:fill="FFFFFF"/>
                <w:lang w:val="en-US"/>
              </w:rPr>
              <w:t>, J., KAS</w:t>
            </w:r>
            <w:r w:rsidR="00605DB2" w:rsidRPr="00B90D16">
              <w:rPr>
                <w:sz w:val="20"/>
                <w:szCs w:val="20"/>
                <w:shd w:val="clear" w:color="auto" w:fill="FFFFFF"/>
                <w:lang w:val="en-US"/>
              </w:rPr>
              <w:t>Á</w:t>
            </w:r>
            <w:r w:rsidRPr="00B90D16">
              <w:rPr>
                <w:sz w:val="20"/>
                <w:szCs w:val="20"/>
                <w:shd w:val="clear" w:color="auto" w:fill="FFFFFF"/>
                <w:lang w:val="en-US"/>
              </w:rPr>
              <w:t>K, P.</w:t>
            </w:r>
            <w:r w:rsidRPr="00B90D16">
              <w:rPr>
                <w:rFonts w:eastAsiaTheme="minorHAnsi"/>
                <w:sz w:val="20"/>
                <w:szCs w:val="20"/>
              </w:rPr>
              <w:t xml:space="preserve">: </w:t>
            </w:r>
            <w:proofErr w:type="spellStart"/>
            <w:r w:rsidRPr="00B90D16">
              <w:rPr>
                <w:rFonts w:eastAsiaTheme="minorHAnsi"/>
                <w:sz w:val="20"/>
                <w:szCs w:val="20"/>
              </w:rPr>
              <w:t>Tailoring</w:t>
            </w:r>
            <w:proofErr w:type="spellEnd"/>
            <w:r w:rsidRPr="00B90D16">
              <w:rPr>
                <w:rFonts w:eastAsiaTheme="minorHAnsi"/>
                <w:sz w:val="20"/>
                <w:szCs w:val="20"/>
              </w:rPr>
              <w:t xml:space="preserve"> </w:t>
            </w:r>
            <w:proofErr w:type="spellStart"/>
            <w:r w:rsidR="00605DB2" w:rsidRPr="00B90D16">
              <w:rPr>
                <w:rFonts w:eastAsiaTheme="minorHAnsi"/>
                <w:sz w:val="20"/>
                <w:szCs w:val="20"/>
              </w:rPr>
              <w:t>e</w:t>
            </w:r>
            <w:r w:rsidRPr="00B90D16">
              <w:rPr>
                <w:rFonts w:eastAsiaTheme="minorHAnsi"/>
                <w:sz w:val="20"/>
                <w:szCs w:val="20"/>
              </w:rPr>
              <w:t>lectrocatalytic</w:t>
            </w:r>
            <w:proofErr w:type="spellEnd"/>
            <w:r w:rsidRPr="00B90D16">
              <w:rPr>
                <w:rFonts w:eastAsiaTheme="minorHAnsi"/>
                <w:sz w:val="20"/>
                <w:szCs w:val="20"/>
              </w:rPr>
              <w:t xml:space="preserve"> </w:t>
            </w:r>
            <w:proofErr w:type="spellStart"/>
            <w:r w:rsidR="00605DB2" w:rsidRPr="00B90D16">
              <w:rPr>
                <w:rFonts w:eastAsiaTheme="minorHAnsi"/>
                <w:sz w:val="20"/>
                <w:szCs w:val="20"/>
              </w:rPr>
              <w:t>p</w:t>
            </w:r>
            <w:r w:rsidRPr="00B90D16">
              <w:rPr>
                <w:rFonts w:eastAsiaTheme="minorHAnsi"/>
                <w:sz w:val="20"/>
                <w:szCs w:val="20"/>
              </w:rPr>
              <w:t>roperties</w:t>
            </w:r>
            <w:proofErr w:type="spellEnd"/>
            <w:r w:rsidRPr="00B90D16">
              <w:rPr>
                <w:rFonts w:eastAsiaTheme="minorHAnsi"/>
                <w:sz w:val="20"/>
                <w:szCs w:val="20"/>
              </w:rPr>
              <w:t xml:space="preserve"> </w:t>
            </w:r>
            <w:proofErr w:type="spellStart"/>
            <w:r w:rsidRPr="00B90D16">
              <w:rPr>
                <w:rFonts w:eastAsiaTheme="minorHAnsi"/>
                <w:sz w:val="20"/>
                <w:szCs w:val="20"/>
              </w:rPr>
              <w:t>of</w:t>
            </w:r>
            <w:proofErr w:type="spellEnd"/>
            <w:r w:rsidRPr="00B90D16">
              <w:rPr>
                <w:rFonts w:eastAsiaTheme="minorHAnsi"/>
                <w:sz w:val="20"/>
                <w:szCs w:val="20"/>
              </w:rPr>
              <w:t xml:space="preserve"> </w:t>
            </w:r>
            <w:proofErr w:type="spellStart"/>
            <w:r w:rsidRPr="00B90D16">
              <w:rPr>
                <w:rFonts w:eastAsiaTheme="minorHAnsi"/>
                <w:sz w:val="20"/>
                <w:szCs w:val="20"/>
              </w:rPr>
              <w:t>Pt</w:t>
            </w:r>
            <w:proofErr w:type="spellEnd"/>
            <w:r w:rsidRPr="00B90D16">
              <w:rPr>
                <w:rFonts w:eastAsiaTheme="minorHAnsi"/>
                <w:sz w:val="20"/>
                <w:szCs w:val="20"/>
              </w:rPr>
              <w:t xml:space="preserve"> </w:t>
            </w:r>
            <w:proofErr w:type="spellStart"/>
            <w:r w:rsidR="00605DB2" w:rsidRPr="00B90D16">
              <w:rPr>
                <w:rFonts w:eastAsiaTheme="minorHAnsi"/>
                <w:sz w:val="20"/>
                <w:szCs w:val="20"/>
              </w:rPr>
              <w:t>n</w:t>
            </w:r>
            <w:r w:rsidRPr="00B90D16">
              <w:rPr>
                <w:rFonts w:eastAsiaTheme="minorHAnsi"/>
                <w:sz w:val="20"/>
                <w:szCs w:val="20"/>
              </w:rPr>
              <w:t>anoparticles</w:t>
            </w:r>
            <w:proofErr w:type="spellEnd"/>
            <w:r w:rsidRPr="00B90D16">
              <w:rPr>
                <w:rFonts w:eastAsiaTheme="minorHAnsi"/>
                <w:sz w:val="20"/>
                <w:szCs w:val="20"/>
              </w:rPr>
              <w:t xml:space="preserve"> </w:t>
            </w:r>
            <w:proofErr w:type="spellStart"/>
            <w:r w:rsidR="00605DB2" w:rsidRPr="00B90D16">
              <w:rPr>
                <w:rFonts w:eastAsiaTheme="minorHAnsi"/>
                <w:sz w:val="20"/>
                <w:szCs w:val="20"/>
              </w:rPr>
              <w:t>g</w:t>
            </w:r>
            <w:r w:rsidRPr="00B90D16">
              <w:rPr>
                <w:rFonts w:eastAsiaTheme="minorHAnsi"/>
                <w:sz w:val="20"/>
                <w:szCs w:val="20"/>
              </w:rPr>
              <w:t>rown</w:t>
            </w:r>
            <w:proofErr w:type="spellEnd"/>
            <w:r w:rsidRPr="00B90D16">
              <w:rPr>
                <w:rFonts w:eastAsiaTheme="minorHAnsi"/>
                <w:sz w:val="20"/>
                <w:szCs w:val="20"/>
              </w:rPr>
              <w:t xml:space="preserve"> on Ti</w:t>
            </w:r>
            <w:r w:rsidRPr="00B90D16">
              <w:rPr>
                <w:rFonts w:eastAsiaTheme="minorHAnsi"/>
                <w:sz w:val="20"/>
                <w:szCs w:val="20"/>
                <w:vertAlign w:val="subscript"/>
              </w:rPr>
              <w:t>3</w:t>
            </w:r>
            <w:r w:rsidRPr="00B90D16">
              <w:rPr>
                <w:rFonts w:eastAsiaTheme="minorHAnsi"/>
                <w:sz w:val="20"/>
                <w:szCs w:val="20"/>
              </w:rPr>
              <w:t>C</w:t>
            </w:r>
            <w:r w:rsidRPr="00B90D16">
              <w:rPr>
                <w:rFonts w:eastAsiaTheme="minorHAnsi"/>
                <w:sz w:val="20"/>
                <w:szCs w:val="20"/>
                <w:vertAlign w:val="subscript"/>
              </w:rPr>
              <w:t>2</w:t>
            </w:r>
            <w:r w:rsidRPr="00B90D16">
              <w:rPr>
                <w:rFonts w:eastAsiaTheme="minorHAnsi"/>
                <w:sz w:val="20"/>
                <w:szCs w:val="20"/>
              </w:rPr>
              <w:t>T</w:t>
            </w:r>
            <w:r w:rsidRPr="00B90D16">
              <w:rPr>
                <w:rFonts w:eastAsiaTheme="minorHAnsi"/>
                <w:sz w:val="20"/>
                <w:szCs w:val="20"/>
                <w:vertAlign w:val="subscript"/>
              </w:rPr>
              <w:t>X</w:t>
            </w:r>
            <w:r w:rsidRPr="00B90D16">
              <w:rPr>
                <w:rFonts w:eastAsiaTheme="minorHAnsi"/>
                <w:sz w:val="20"/>
                <w:szCs w:val="20"/>
              </w:rPr>
              <w:t xml:space="preserve"> </w:t>
            </w:r>
            <w:proofErr w:type="spellStart"/>
            <w:r w:rsidRPr="00B90D16">
              <w:rPr>
                <w:rFonts w:eastAsiaTheme="minorHAnsi"/>
                <w:sz w:val="20"/>
                <w:szCs w:val="20"/>
              </w:rPr>
              <w:t>MXene</w:t>
            </w:r>
            <w:proofErr w:type="spellEnd"/>
            <w:r w:rsidRPr="00B90D16">
              <w:rPr>
                <w:rFonts w:eastAsiaTheme="minorHAnsi"/>
                <w:sz w:val="20"/>
                <w:szCs w:val="20"/>
              </w:rPr>
              <w:t xml:space="preserve"> </w:t>
            </w:r>
            <w:proofErr w:type="spellStart"/>
            <w:r w:rsidR="00605DB2" w:rsidRPr="00B90D16">
              <w:rPr>
                <w:rFonts w:eastAsiaTheme="minorHAnsi"/>
                <w:sz w:val="20"/>
                <w:szCs w:val="20"/>
              </w:rPr>
              <w:t>s</w:t>
            </w:r>
            <w:r w:rsidRPr="00B90D16">
              <w:rPr>
                <w:rFonts w:eastAsiaTheme="minorHAnsi"/>
                <w:sz w:val="20"/>
                <w:szCs w:val="20"/>
              </w:rPr>
              <w:t>urface</w:t>
            </w:r>
            <w:proofErr w:type="spellEnd"/>
            <w:r w:rsidRPr="00B90D16">
              <w:rPr>
                <w:rFonts w:eastAsiaTheme="minorHAnsi"/>
                <w:sz w:val="20"/>
                <w:szCs w:val="20"/>
              </w:rPr>
              <w:t xml:space="preserve">. </w:t>
            </w:r>
            <w:proofErr w:type="spellStart"/>
            <w:r w:rsidRPr="00B90D16">
              <w:rPr>
                <w:rFonts w:eastAsiaTheme="minorHAnsi"/>
                <w:i/>
                <w:sz w:val="20"/>
                <w:szCs w:val="20"/>
              </w:rPr>
              <w:t>Journal</w:t>
            </w:r>
            <w:proofErr w:type="spellEnd"/>
            <w:r w:rsidRPr="00B90D16">
              <w:rPr>
                <w:rFonts w:eastAsiaTheme="minorHAnsi"/>
                <w:i/>
                <w:sz w:val="20"/>
                <w:szCs w:val="20"/>
              </w:rPr>
              <w:t xml:space="preserve"> </w:t>
            </w:r>
            <w:proofErr w:type="spellStart"/>
            <w:r w:rsidRPr="00B90D16">
              <w:rPr>
                <w:rFonts w:eastAsiaTheme="minorHAnsi"/>
                <w:i/>
                <w:sz w:val="20"/>
                <w:szCs w:val="20"/>
              </w:rPr>
              <w:t>of</w:t>
            </w:r>
            <w:proofErr w:type="spellEnd"/>
            <w:r w:rsidRPr="00B90D16">
              <w:rPr>
                <w:rFonts w:eastAsiaTheme="minorHAnsi"/>
                <w:i/>
                <w:sz w:val="20"/>
                <w:szCs w:val="20"/>
              </w:rPr>
              <w:t xml:space="preserve"> </w:t>
            </w:r>
            <w:proofErr w:type="spellStart"/>
            <w:r w:rsidRPr="00B90D16">
              <w:rPr>
                <w:rFonts w:eastAsiaTheme="minorHAnsi"/>
                <w:i/>
                <w:sz w:val="20"/>
                <w:szCs w:val="20"/>
              </w:rPr>
              <w:t>the</w:t>
            </w:r>
            <w:proofErr w:type="spellEnd"/>
            <w:r w:rsidRPr="00B90D16">
              <w:rPr>
                <w:rFonts w:eastAsiaTheme="minorHAnsi"/>
                <w:i/>
                <w:sz w:val="20"/>
                <w:szCs w:val="20"/>
              </w:rPr>
              <w:t xml:space="preserve"> </w:t>
            </w:r>
            <w:proofErr w:type="spellStart"/>
            <w:r w:rsidRPr="00B90D16">
              <w:rPr>
                <w:rFonts w:eastAsiaTheme="minorHAnsi"/>
                <w:i/>
                <w:sz w:val="20"/>
                <w:szCs w:val="20"/>
              </w:rPr>
              <w:t>Electrochemical</w:t>
            </w:r>
            <w:proofErr w:type="spellEnd"/>
            <w:r w:rsidRPr="00B90D16">
              <w:rPr>
                <w:rFonts w:eastAsiaTheme="minorHAnsi"/>
                <w:i/>
                <w:sz w:val="20"/>
                <w:szCs w:val="20"/>
              </w:rPr>
              <w:t xml:space="preserve"> Society</w:t>
            </w:r>
            <w:r w:rsidRPr="00B90D16">
              <w:rPr>
                <w:rFonts w:eastAsiaTheme="minorHAnsi"/>
                <w:sz w:val="20"/>
                <w:szCs w:val="20"/>
              </w:rPr>
              <w:t xml:space="preserve"> 166, H54-H62, </w:t>
            </w:r>
            <w:r w:rsidRPr="00B90D16">
              <w:rPr>
                <w:rFonts w:eastAsiaTheme="minorHAnsi"/>
                <w:b/>
                <w:sz w:val="20"/>
                <w:szCs w:val="20"/>
              </w:rPr>
              <w:t>2019</w:t>
            </w:r>
            <w:r w:rsidRPr="00B90D16">
              <w:rPr>
                <w:rFonts w:eastAsiaTheme="minorHAnsi"/>
                <w:bCs/>
                <w:sz w:val="20"/>
                <w:szCs w:val="20"/>
              </w:rPr>
              <w:t>.</w:t>
            </w:r>
            <w:r w:rsidRPr="00B90D16">
              <w:rPr>
                <w:rFonts w:eastAsiaTheme="minorHAnsi"/>
                <w:sz w:val="20"/>
                <w:szCs w:val="20"/>
              </w:rPr>
              <w:t xml:space="preserve"> </w:t>
            </w:r>
            <w:proofErr w:type="spellStart"/>
            <w:r w:rsidRPr="00B90D16">
              <w:rPr>
                <w:rFonts w:eastAsiaTheme="minorHAnsi"/>
                <w:sz w:val="20"/>
                <w:szCs w:val="20"/>
              </w:rPr>
              <w:t>Jimp</w:t>
            </w:r>
            <w:proofErr w:type="spellEnd"/>
            <w:r w:rsidRPr="00B90D16">
              <w:rPr>
                <w:rFonts w:eastAsiaTheme="minorHAnsi"/>
                <w:sz w:val="20"/>
                <w:szCs w:val="20"/>
              </w:rPr>
              <w:t xml:space="preserve"> </w:t>
            </w:r>
            <w:r w:rsidR="00605DB2" w:rsidRPr="00B90D16">
              <w:rPr>
                <w:rFonts w:eastAsiaTheme="minorHAnsi"/>
                <w:sz w:val="20"/>
                <w:szCs w:val="20"/>
              </w:rPr>
              <w:t>(</w:t>
            </w:r>
            <w:r w:rsidRPr="00B90D16">
              <w:rPr>
                <w:rFonts w:eastAsiaTheme="minorHAnsi"/>
                <w:sz w:val="20"/>
                <w:szCs w:val="20"/>
              </w:rPr>
              <w:t>Q2)</w:t>
            </w:r>
          </w:p>
        </w:tc>
      </w:tr>
      <w:tr w:rsidR="00D67C22" w14:paraId="10061265" w14:textId="77777777" w:rsidTr="00982FBC">
        <w:trPr>
          <w:trHeight w:val="218"/>
        </w:trPr>
        <w:tc>
          <w:tcPr>
            <w:tcW w:w="9956" w:type="dxa"/>
            <w:gridSpan w:val="14"/>
            <w:shd w:val="clear" w:color="auto" w:fill="F7CAAC"/>
          </w:tcPr>
          <w:p w14:paraId="180B9955" w14:textId="22AB4F26" w:rsidR="00D67C22" w:rsidRDefault="00336343" w:rsidP="00D67C22">
            <w:pPr>
              <w:rPr>
                <w:b/>
              </w:rPr>
            </w:pPr>
            <w:r>
              <w:rPr>
                <w:b/>
              </w:rPr>
              <w:t>Působení v zahraničí</w:t>
            </w:r>
          </w:p>
        </w:tc>
      </w:tr>
      <w:tr w:rsidR="00D67C22" w14:paraId="1643E94D" w14:textId="77777777" w:rsidTr="00982FBC">
        <w:trPr>
          <w:trHeight w:val="328"/>
        </w:trPr>
        <w:tc>
          <w:tcPr>
            <w:tcW w:w="9956" w:type="dxa"/>
            <w:gridSpan w:val="14"/>
          </w:tcPr>
          <w:p w14:paraId="53FC6F3A" w14:textId="69B6CD7C" w:rsidR="00573931" w:rsidRDefault="00D67C22" w:rsidP="00D67C22">
            <w:pPr>
              <w:pStyle w:val="KartaC-I"/>
              <w:rPr>
                <w:b/>
              </w:rPr>
            </w:pPr>
            <w:proofErr w:type="gramStart"/>
            <w:r w:rsidRPr="005B711D">
              <w:rPr>
                <w:rFonts w:eastAsia="Calibri"/>
              </w:rPr>
              <w:t>01 – 12</w:t>
            </w:r>
            <w:proofErr w:type="gramEnd"/>
            <w:r w:rsidRPr="005B711D">
              <w:rPr>
                <w:rFonts w:eastAsia="Calibri"/>
              </w:rPr>
              <w:t xml:space="preserve">/2016: CAM, </w:t>
            </w:r>
            <w:proofErr w:type="spellStart"/>
            <w:r w:rsidRPr="005B711D">
              <w:rPr>
                <w:rFonts w:eastAsia="Calibri"/>
              </w:rPr>
              <w:t>Qatar</w:t>
            </w:r>
            <w:proofErr w:type="spellEnd"/>
            <w:r w:rsidRPr="005B711D">
              <w:rPr>
                <w:rFonts w:eastAsia="Calibri"/>
              </w:rPr>
              <w:t xml:space="preserve"> Univer</w:t>
            </w:r>
            <w:r>
              <w:rPr>
                <w:rFonts w:eastAsia="Calibri"/>
              </w:rPr>
              <w:t>s</w:t>
            </w:r>
            <w:r w:rsidRPr="005B711D">
              <w:rPr>
                <w:rFonts w:eastAsia="Calibri"/>
              </w:rPr>
              <w:t xml:space="preserve">ity, </w:t>
            </w:r>
            <w:proofErr w:type="spellStart"/>
            <w:r w:rsidRPr="005B711D">
              <w:rPr>
                <w:rFonts w:eastAsia="Calibri"/>
              </w:rPr>
              <w:t>Qatar</w:t>
            </w:r>
            <w:proofErr w:type="spellEnd"/>
            <w:r w:rsidRPr="005B711D">
              <w:rPr>
                <w:rFonts w:eastAsia="Calibri"/>
              </w:rPr>
              <w:t xml:space="preserve">, </w:t>
            </w:r>
            <w:proofErr w:type="spellStart"/>
            <w:r w:rsidRPr="005B711D">
              <w:rPr>
                <w:rFonts w:eastAsia="Calibri"/>
              </w:rPr>
              <w:t>postdoc</w:t>
            </w:r>
            <w:proofErr w:type="spellEnd"/>
            <w:r w:rsidRPr="005B711D">
              <w:rPr>
                <w:rFonts w:eastAsia="Calibri"/>
              </w:rPr>
              <w:t xml:space="preserve"> pobyt (12 měsíců)</w:t>
            </w:r>
          </w:p>
        </w:tc>
      </w:tr>
      <w:tr w:rsidR="00D67C22" w14:paraId="4B3D3B7E" w14:textId="77777777" w:rsidTr="00CB1EE1">
        <w:trPr>
          <w:cantSplit/>
          <w:trHeight w:val="470"/>
        </w:trPr>
        <w:tc>
          <w:tcPr>
            <w:tcW w:w="2505" w:type="dxa"/>
            <w:shd w:val="clear" w:color="auto" w:fill="F7CAAC"/>
          </w:tcPr>
          <w:p w14:paraId="4659F1A9" w14:textId="77777777" w:rsidR="00D67C22" w:rsidRDefault="00D67C22" w:rsidP="00D67C22">
            <w:pPr>
              <w:jc w:val="both"/>
              <w:rPr>
                <w:b/>
              </w:rPr>
            </w:pPr>
            <w:r>
              <w:rPr>
                <w:b/>
              </w:rPr>
              <w:t xml:space="preserve">Podpis </w:t>
            </w:r>
          </w:p>
        </w:tc>
        <w:tc>
          <w:tcPr>
            <w:tcW w:w="4514" w:type="dxa"/>
            <w:gridSpan w:val="8"/>
          </w:tcPr>
          <w:p w14:paraId="0398AD33" w14:textId="77777777" w:rsidR="00D67C22" w:rsidRDefault="00D67C22" w:rsidP="00D67C22">
            <w:pPr>
              <w:jc w:val="both"/>
            </w:pPr>
          </w:p>
        </w:tc>
        <w:tc>
          <w:tcPr>
            <w:tcW w:w="830" w:type="dxa"/>
            <w:gridSpan w:val="2"/>
            <w:shd w:val="clear" w:color="auto" w:fill="F7CAAC"/>
          </w:tcPr>
          <w:p w14:paraId="133937F9" w14:textId="77777777" w:rsidR="00D67C22" w:rsidRDefault="00D67C22" w:rsidP="00D67C22">
            <w:pPr>
              <w:jc w:val="both"/>
            </w:pPr>
            <w:r>
              <w:rPr>
                <w:b/>
              </w:rPr>
              <w:t>datum</w:t>
            </w:r>
          </w:p>
        </w:tc>
        <w:tc>
          <w:tcPr>
            <w:tcW w:w="2107" w:type="dxa"/>
            <w:gridSpan w:val="3"/>
          </w:tcPr>
          <w:p w14:paraId="15251903" w14:textId="77777777" w:rsidR="00D67C22" w:rsidRDefault="00D67C22" w:rsidP="00D67C22">
            <w:pPr>
              <w:jc w:val="both"/>
            </w:pPr>
          </w:p>
        </w:tc>
      </w:tr>
      <w:tr w:rsidR="00D67C22" w14:paraId="492F3135" w14:textId="77777777" w:rsidTr="00982FBC">
        <w:tc>
          <w:tcPr>
            <w:tcW w:w="9956" w:type="dxa"/>
            <w:gridSpan w:val="14"/>
            <w:tcBorders>
              <w:bottom w:val="double" w:sz="4" w:space="0" w:color="auto"/>
            </w:tcBorders>
            <w:shd w:val="clear" w:color="auto" w:fill="BDD6EE"/>
          </w:tcPr>
          <w:p w14:paraId="5BBEFE50" w14:textId="677EF877" w:rsidR="00D67C22" w:rsidRDefault="005E1C76" w:rsidP="00D67C22">
            <w:pPr>
              <w:jc w:val="both"/>
              <w:rPr>
                <w:b/>
                <w:sz w:val="28"/>
              </w:rPr>
            </w:pPr>
            <w:bookmarkStart w:id="185" w:name="_Hlk138952888"/>
            <w:bookmarkEnd w:id="175"/>
            <w:r>
              <w:lastRenderedPageBreak/>
              <w:br w:type="page"/>
            </w:r>
            <w:r w:rsidR="00D67C22">
              <w:rPr>
                <w:b/>
                <w:sz w:val="28"/>
              </w:rPr>
              <w:t>C-I – Personální zabezpečení</w:t>
            </w:r>
          </w:p>
        </w:tc>
      </w:tr>
      <w:tr w:rsidR="00D67C22" w14:paraId="36DB2B10" w14:textId="77777777" w:rsidTr="00CB1EE1">
        <w:tc>
          <w:tcPr>
            <w:tcW w:w="2505" w:type="dxa"/>
            <w:tcBorders>
              <w:top w:val="double" w:sz="4" w:space="0" w:color="auto"/>
            </w:tcBorders>
            <w:shd w:val="clear" w:color="auto" w:fill="F7CAAC"/>
          </w:tcPr>
          <w:p w14:paraId="327F988B" w14:textId="77777777" w:rsidR="00D67C22" w:rsidRDefault="00D67C22" w:rsidP="00D67C22">
            <w:pPr>
              <w:jc w:val="both"/>
              <w:rPr>
                <w:b/>
              </w:rPr>
            </w:pPr>
            <w:r>
              <w:rPr>
                <w:b/>
              </w:rPr>
              <w:t>Vysoká škola</w:t>
            </w:r>
          </w:p>
        </w:tc>
        <w:tc>
          <w:tcPr>
            <w:tcW w:w="7451" w:type="dxa"/>
            <w:gridSpan w:val="13"/>
          </w:tcPr>
          <w:p w14:paraId="640BE19D" w14:textId="77777777" w:rsidR="00D67C22" w:rsidRDefault="00D67C22" w:rsidP="00D67C22">
            <w:pPr>
              <w:jc w:val="both"/>
            </w:pPr>
            <w:r>
              <w:t>Univerzita Tomáše Bati ve Zlíně</w:t>
            </w:r>
          </w:p>
        </w:tc>
      </w:tr>
      <w:tr w:rsidR="00D67C22" w14:paraId="7BE2F4A9" w14:textId="77777777" w:rsidTr="00CB1EE1">
        <w:tc>
          <w:tcPr>
            <w:tcW w:w="2505" w:type="dxa"/>
            <w:shd w:val="clear" w:color="auto" w:fill="F7CAAC"/>
          </w:tcPr>
          <w:p w14:paraId="110FD54A" w14:textId="77777777" w:rsidR="00D67C22" w:rsidRDefault="00D67C22" w:rsidP="00D67C22">
            <w:pPr>
              <w:jc w:val="both"/>
              <w:rPr>
                <w:b/>
              </w:rPr>
            </w:pPr>
            <w:r>
              <w:rPr>
                <w:b/>
              </w:rPr>
              <w:t>Součást vysoké školy</w:t>
            </w:r>
          </w:p>
        </w:tc>
        <w:tc>
          <w:tcPr>
            <w:tcW w:w="7451" w:type="dxa"/>
            <w:gridSpan w:val="13"/>
          </w:tcPr>
          <w:p w14:paraId="27762E82" w14:textId="77777777" w:rsidR="00D67C22" w:rsidRDefault="00D67C22" w:rsidP="00D67C22">
            <w:pPr>
              <w:jc w:val="both"/>
            </w:pPr>
            <w:r>
              <w:t>Fakulta technologická</w:t>
            </w:r>
          </w:p>
        </w:tc>
      </w:tr>
      <w:tr w:rsidR="00D67C22" w14:paraId="3325EE2D" w14:textId="77777777" w:rsidTr="00CB1EE1">
        <w:tc>
          <w:tcPr>
            <w:tcW w:w="2505" w:type="dxa"/>
            <w:shd w:val="clear" w:color="auto" w:fill="F7CAAC"/>
          </w:tcPr>
          <w:p w14:paraId="4CD0E384" w14:textId="77777777" w:rsidR="00D67C22" w:rsidRDefault="00D67C22" w:rsidP="00D67C22">
            <w:pPr>
              <w:jc w:val="both"/>
              <w:rPr>
                <w:b/>
              </w:rPr>
            </w:pPr>
            <w:r>
              <w:rPr>
                <w:b/>
              </w:rPr>
              <w:t>Název studijního programu</w:t>
            </w:r>
          </w:p>
        </w:tc>
        <w:tc>
          <w:tcPr>
            <w:tcW w:w="7451" w:type="dxa"/>
            <w:gridSpan w:val="13"/>
          </w:tcPr>
          <w:p w14:paraId="04B51CFE" w14:textId="77777777" w:rsidR="00D67C22" w:rsidRDefault="00D67C22" w:rsidP="00D67C22">
            <w:pPr>
              <w:jc w:val="both"/>
            </w:pPr>
            <w:r>
              <w:t>Potravinářské biotechnologie a aplikovaná mikrobiologie</w:t>
            </w:r>
          </w:p>
        </w:tc>
      </w:tr>
      <w:tr w:rsidR="00D67C22" w14:paraId="57A86CB8" w14:textId="77777777" w:rsidTr="00CB1EE1">
        <w:tc>
          <w:tcPr>
            <w:tcW w:w="2505" w:type="dxa"/>
            <w:shd w:val="clear" w:color="auto" w:fill="F7CAAC"/>
          </w:tcPr>
          <w:p w14:paraId="512F0D23" w14:textId="77777777" w:rsidR="00D67C22" w:rsidRDefault="00D67C22" w:rsidP="00D67C22">
            <w:pPr>
              <w:jc w:val="both"/>
              <w:rPr>
                <w:b/>
              </w:rPr>
            </w:pPr>
            <w:r>
              <w:rPr>
                <w:b/>
              </w:rPr>
              <w:t>Jméno a příjmení</w:t>
            </w:r>
          </w:p>
        </w:tc>
        <w:tc>
          <w:tcPr>
            <w:tcW w:w="4514" w:type="dxa"/>
            <w:gridSpan w:val="8"/>
          </w:tcPr>
          <w:p w14:paraId="1517DAEC" w14:textId="74721145" w:rsidR="00D67C22" w:rsidRPr="002005AC" w:rsidRDefault="00D67C22" w:rsidP="00D67C22">
            <w:pPr>
              <w:jc w:val="both"/>
              <w:rPr>
                <w:b/>
                <w:bCs/>
              </w:rPr>
            </w:pPr>
            <w:bookmarkStart w:id="186" w:name="Fišera"/>
            <w:bookmarkEnd w:id="186"/>
            <w:r>
              <w:rPr>
                <w:b/>
                <w:bCs/>
              </w:rPr>
              <w:t>Miroslav Fišera</w:t>
            </w:r>
          </w:p>
        </w:tc>
        <w:tc>
          <w:tcPr>
            <w:tcW w:w="706" w:type="dxa"/>
            <w:shd w:val="clear" w:color="auto" w:fill="F7CAAC"/>
          </w:tcPr>
          <w:p w14:paraId="4F365617" w14:textId="77777777" w:rsidR="00D67C22" w:rsidRDefault="00D67C22" w:rsidP="00D67C22">
            <w:pPr>
              <w:jc w:val="both"/>
              <w:rPr>
                <w:b/>
              </w:rPr>
            </w:pPr>
            <w:r>
              <w:rPr>
                <w:b/>
              </w:rPr>
              <w:t>Tituly</w:t>
            </w:r>
          </w:p>
        </w:tc>
        <w:tc>
          <w:tcPr>
            <w:tcW w:w="2231" w:type="dxa"/>
            <w:gridSpan w:val="4"/>
          </w:tcPr>
          <w:p w14:paraId="72919FB2" w14:textId="3ED841B1" w:rsidR="00D67C22" w:rsidRDefault="00D67C22" w:rsidP="00D67C22">
            <w:pPr>
              <w:jc w:val="both"/>
            </w:pPr>
            <w:r>
              <w:t>doc. Ing., CSc.</w:t>
            </w:r>
          </w:p>
        </w:tc>
      </w:tr>
      <w:tr w:rsidR="00D67C22" w:rsidRPr="005E742D" w14:paraId="57201DE7" w14:textId="77777777" w:rsidTr="00CB1EE1">
        <w:tc>
          <w:tcPr>
            <w:tcW w:w="2505" w:type="dxa"/>
            <w:shd w:val="clear" w:color="auto" w:fill="F7CAAC"/>
          </w:tcPr>
          <w:p w14:paraId="735FAED3" w14:textId="77777777" w:rsidR="00D67C22" w:rsidRDefault="00D67C22" w:rsidP="00D67C22">
            <w:pPr>
              <w:jc w:val="both"/>
              <w:rPr>
                <w:b/>
              </w:rPr>
            </w:pPr>
            <w:r>
              <w:rPr>
                <w:b/>
              </w:rPr>
              <w:t>Rok narození</w:t>
            </w:r>
          </w:p>
        </w:tc>
        <w:tc>
          <w:tcPr>
            <w:tcW w:w="825" w:type="dxa"/>
            <w:gridSpan w:val="2"/>
          </w:tcPr>
          <w:p w14:paraId="38C2C8A4" w14:textId="525FCEC5" w:rsidR="00D67C22" w:rsidRDefault="00D67C22" w:rsidP="00D67C22">
            <w:pPr>
              <w:jc w:val="both"/>
            </w:pPr>
            <w:r>
              <w:t>1958</w:t>
            </w:r>
          </w:p>
        </w:tc>
        <w:tc>
          <w:tcPr>
            <w:tcW w:w="1712" w:type="dxa"/>
            <w:shd w:val="clear" w:color="auto" w:fill="F7CAAC"/>
          </w:tcPr>
          <w:p w14:paraId="23981C50" w14:textId="77777777" w:rsidR="00D67C22" w:rsidRDefault="00D67C22" w:rsidP="00D67C22">
            <w:pPr>
              <w:jc w:val="both"/>
              <w:rPr>
                <w:b/>
              </w:rPr>
            </w:pPr>
            <w:r>
              <w:rPr>
                <w:b/>
              </w:rPr>
              <w:t>typ vztahu k VŠ</w:t>
            </w:r>
          </w:p>
        </w:tc>
        <w:tc>
          <w:tcPr>
            <w:tcW w:w="988" w:type="dxa"/>
            <w:gridSpan w:val="4"/>
          </w:tcPr>
          <w:p w14:paraId="1D82EFA6" w14:textId="77777777" w:rsidR="00D67C22" w:rsidRPr="005E742D" w:rsidRDefault="00D67C22" w:rsidP="00D67C22">
            <w:pPr>
              <w:jc w:val="both"/>
            </w:pPr>
            <w:r w:rsidRPr="005E742D">
              <w:t>pp.</w:t>
            </w:r>
          </w:p>
        </w:tc>
        <w:tc>
          <w:tcPr>
            <w:tcW w:w="989" w:type="dxa"/>
            <w:shd w:val="clear" w:color="auto" w:fill="F7CAAC"/>
          </w:tcPr>
          <w:p w14:paraId="43306AD4" w14:textId="77777777" w:rsidR="00D67C22" w:rsidRPr="005E742D" w:rsidRDefault="00D67C22" w:rsidP="00D67C22">
            <w:pPr>
              <w:jc w:val="both"/>
              <w:rPr>
                <w:b/>
              </w:rPr>
            </w:pPr>
            <w:r w:rsidRPr="005E742D">
              <w:rPr>
                <w:b/>
              </w:rPr>
              <w:t>rozsah</w:t>
            </w:r>
          </w:p>
        </w:tc>
        <w:tc>
          <w:tcPr>
            <w:tcW w:w="706" w:type="dxa"/>
          </w:tcPr>
          <w:p w14:paraId="337F1158" w14:textId="5FA73468" w:rsidR="00D67C22" w:rsidRPr="005E742D" w:rsidRDefault="00D67C22" w:rsidP="00D67C22">
            <w:pPr>
              <w:jc w:val="both"/>
            </w:pPr>
            <w:r>
              <w:t>2</w:t>
            </w:r>
            <w:r w:rsidRPr="005E742D">
              <w:t>0</w:t>
            </w:r>
          </w:p>
        </w:tc>
        <w:tc>
          <w:tcPr>
            <w:tcW w:w="819" w:type="dxa"/>
            <w:gridSpan w:val="2"/>
            <w:shd w:val="clear" w:color="auto" w:fill="F7CAAC"/>
          </w:tcPr>
          <w:p w14:paraId="2CC93E01" w14:textId="77777777" w:rsidR="00D67C22" w:rsidRPr="005E742D" w:rsidRDefault="00D67C22" w:rsidP="00D67C22">
            <w:pPr>
              <w:jc w:val="both"/>
              <w:rPr>
                <w:b/>
              </w:rPr>
            </w:pPr>
            <w:r w:rsidRPr="005E742D">
              <w:rPr>
                <w:b/>
              </w:rPr>
              <w:t>do kdy</w:t>
            </w:r>
          </w:p>
        </w:tc>
        <w:tc>
          <w:tcPr>
            <w:tcW w:w="1412" w:type="dxa"/>
            <w:gridSpan w:val="2"/>
          </w:tcPr>
          <w:p w14:paraId="3F5C6875" w14:textId="77777777" w:rsidR="00D67C22" w:rsidRPr="005E742D" w:rsidRDefault="00D67C22" w:rsidP="00D67C22">
            <w:pPr>
              <w:jc w:val="both"/>
            </w:pPr>
            <w:r w:rsidRPr="005E742D">
              <w:t>N</w:t>
            </w:r>
          </w:p>
        </w:tc>
      </w:tr>
      <w:tr w:rsidR="00D67C22" w:rsidRPr="005E742D" w14:paraId="047AAD65" w14:textId="77777777" w:rsidTr="00CB1EE1">
        <w:tc>
          <w:tcPr>
            <w:tcW w:w="5042" w:type="dxa"/>
            <w:gridSpan w:val="4"/>
            <w:shd w:val="clear" w:color="auto" w:fill="F7CAAC"/>
          </w:tcPr>
          <w:p w14:paraId="0628191D" w14:textId="77777777" w:rsidR="00D67C22" w:rsidRDefault="00D67C22" w:rsidP="00D67C22">
            <w:pPr>
              <w:jc w:val="both"/>
              <w:rPr>
                <w:b/>
              </w:rPr>
            </w:pPr>
            <w:r>
              <w:rPr>
                <w:b/>
              </w:rPr>
              <w:t>Typ vztahu na součásti VŠ, která uskutečňuje st. program</w:t>
            </w:r>
          </w:p>
        </w:tc>
        <w:tc>
          <w:tcPr>
            <w:tcW w:w="988" w:type="dxa"/>
            <w:gridSpan w:val="4"/>
          </w:tcPr>
          <w:p w14:paraId="4B581A1E" w14:textId="77777777" w:rsidR="00D67C22" w:rsidRPr="005E742D" w:rsidRDefault="00D67C22" w:rsidP="00D67C22">
            <w:pPr>
              <w:jc w:val="both"/>
            </w:pPr>
            <w:r w:rsidRPr="00A15C84">
              <w:t>pp.</w:t>
            </w:r>
          </w:p>
        </w:tc>
        <w:tc>
          <w:tcPr>
            <w:tcW w:w="989" w:type="dxa"/>
            <w:shd w:val="clear" w:color="auto" w:fill="F7CAAC"/>
          </w:tcPr>
          <w:p w14:paraId="0DEECDAA" w14:textId="77777777" w:rsidR="00D67C22" w:rsidRPr="005E742D" w:rsidRDefault="00D67C22" w:rsidP="00D67C22">
            <w:pPr>
              <w:jc w:val="both"/>
              <w:rPr>
                <w:b/>
              </w:rPr>
            </w:pPr>
            <w:r w:rsidRPr="005E742D">
              <w:rPr>
                <w:b/>
              </w:rPr>
              <w:t>rozsah</w:t>
            </w:r>
          </w:p>
        </w:tc>
        <w:tc>
          <w:tcPr>
            <w:tcW w:w="706" w:type="dxa"/>
          </w:tcPr>
          <w:p w14:paraId="1D54A14A" w14:textId="60AB26CC" w:rsidR="00D67C22" w:rsidRPr="005E742D" w:rsidRDefault="00D67C22" w:rsidP="00D67C22">
            <w:pPr>
              <w:jc w:val="both"/>
            </w:pPr>
            <w:r>
              <w:t>20</w:t>
            </w:r>
          </w:p>
        </w:tc>
        <w:tc>
          <w:tcPr>
            <w:tcW w:w="819" w:type="dxa"/>
            <w:gridSpan w:val="2"/>
            <w:shd w:val="clear" w:color="auto" w:fill="F7CAAC"/>
          </w:tcPr>
          <w:p w14:paraId="52BC6601" w14:textId="77777777" w:rsidR="00D67C22" w:rsidRPr="005E742D" w:rsidRDefault="00D67C22" w:rsidP="00D67C22">
            <w:pPr>
              <w:jc w:val="both"/>
              <w:rPr>
                <w:b/>
              </w:rPr>
            </w:pPr>
            <w:r w:rsidRPr="005E742D">
              <w:rPr>
                <w:b/>
              </w:rPr>
              <w:t>do kdy</w:t>
            </w:r>
          </w:p>
        </w:tc>
        <w:tc>
          <w:tcPr>
            <w:tcW w:w="1412" w:type="dxa"/>
            <w:gridSpan w:val="2"/>
          </w:tcPr>
          <w:p w14:paraId="20A21134" w14:textId="77777777" w:rsidR="00D67C22" w:rsidRPr="005E742D" w:rsidRDefault="00D67C22" w:rsidP="00D67C22">
            <w:pPr>
              <w:jc w:val="both"/>
            </w:pPr>
            <w:r w:rsidRPr="00A15C84">
              <w:t>N</w:t>
            </w:r>
          </w:p>
        </w:tc>
      </w:tr>
      <w:tr w:rsidR="00D67C22" w14:paraId="4123BF67" w14:textId="77777777" w:rsidTr="00CB1EE1">
        <w:tc>
          <w:tcPr>
            <w:tcW w:w="6030" w:type="dxa"/>
            <w:gridSpan w:val="8"/>
            <w:shd w:val="clear" w:color="auto" w:fill="F7CAAC"/>
          </w:tcPr>
          <w:p w14:paraId="715AA353" w14:textId="2BBCBA56" w:rsidR="00D67C22" w:rsidRDefault="00B00931" w:rsidP="00D67C22">
            <w:pPr>
              <w:jc w:val="both"/>
            </w:pPr>
            <w:r>
              <w:rPr>
                <w:b/>
              </w:rPr>
              <w:t>Další</w:t>
            </w:r>
            <w:r w:rsidR="00D67C22">
              <w:rPr>
                <w:b/>
              </w:rPr>
              <w:t xml:space="preserve"> současná působení jako akademický pracovník na jiných VŠ</w:t>
            </w:r>
          </w:p>
        </w:tc>
        <w:tc>
          <w:tcPr>
            <w:tcW w:w="1695" w:type="dxa"/>
            <w:gridSpan w:val="2"/>
            <w:shd w:val="clear" w:color="auto" w:fill="F7CAAC"/>
          </w:tcPr>
          <w:p w14:paraId="3D38AABA" w14:textId="77777777" w:rsidR="00D67C22" w:rsidRDefault="00D67C22" w:rsidP="00D67C22">
            <w:pPr>
              <w:jc w:val="both"/>
              <w:rPr>
                <w:b/>
              </w:rPr>
            </w:pPr>
            <w:r>
              <w:rPr>
                <w:b/>
              </w:rPr>
              <w:t xml:space="preserve">typ </w:t>
            </w:r>
            <w:proofErr w:type="spellStart"/>
            <w:r>
              <w:rPr>
                <w:b/>
              </w:rPr>
              <w:t>prac</w:t>
            </w:r>
            <w:proofErr w:type="spellEnd"/>
            <w:r>
              <w:rPr>
                <w:b/>
              </w:rPr>
              <w:t>. vztahu</w:t>
            </w:r>
          </w:p>
        </w:tc>
        <w:tc>
          <w:tcPr>
            <w:tcW w:w="2231" w:type="dxa"/>
            <w:gridSpan w:val="4"/>
            <w:shd w:val="clear" w:color="auto" w:fill="F7CAAC"/>
          </w:tcPr>
          <w:p w14:paraId="41FA79E9" w14:textId="77777777" w:rsidR="00D67C22" w:rsidRDefault="00D67C22" w:rsidP="00D67C22">
            <w:pPr>
              <w:jc w:val="both"/>
              <w:rPr>
                <w:b/>
              </w:rPr>
            </w:pPr>
            <w:r>
              <w:rPr>
                <w:b/>
              </w:rPr>
              <w:t>rozsah</w:t>
            </w:r>
          </w:p>
        </w:tc>
      </w:tr>
      <w:tr w:rsidR="00D67C22" w14:paraId="47421715" w14:textId="77777777" w:rsidTr="00CB1EE1">
        <w:tc>
          <w:tcPr>
            <w:tcW w:w="6030" w:type="dxa"/>
            <w:gridSpan w:val="8"/>
          </w:tcPr>
          <w:p w14:paraId="1372B181" w14:textId="35EC41D1" w:rsidR="00D67C22" w:rsidRDefault="00D67C22" w:rsidP="00D67C22">
            <w:pPr>
              <w:jc w:val="both"/>
            </w:pPr>
            <w:del w:id="187" w:author="Natálie Honková" w:date="2025-01-14T09:46:00Z">
              <w:r w:rsidDel="00E51DAD">
                <w:rPr>
                  <w:rFonts w:cs="Cambria"/>
                </w:rPr>
                <w:delText>AMBIS</w:delText>
              </w:r>
              <w:r w:rsidRPr="00005355" w:rsidDel="00E51DAD">
                <w:rPr>
                  <w:rFonts w:cs="Cambria"/>
                </w:rPr>
                <w:delText xml:space="preserve"> Brno</w:delText>
              </w:r>
            </w:del>
          </w:p>
        </w:tc>
        <w:tc>
          <w:tcPr>
            <w:tcW w:w="1695" w:type="dxa"/>
            <w:gridSpan w:val="2"/>
          </w:tcPr>
          <w:p w14:paraId="32106899" w14:textId="1C6E4C29" w:rsidR="00D67C22" w:rsidRDefault="00D67C22" w:rsidP="00D67C22">
            <w:pPr>
              <w:jc w:val="both"/>
            </w:pPr>
            <w:del w:id="188" w:author="Natálie Honková" w:date="2025-01-14T09:46:00Z">
              <w:r w:rsidRPr="00005355" w:rsidDel="00E51DAD">
                <w:rPr>
                  <w:rFonts w:cs="Cambria"/>
                </w:rPr>
                <w:delText>pp.</w:delText>
              </w:r>
            </w:del>
          </w:p>
        </w:tc>
        <w:tc>
          <w:tcPr>
            <w:tcW w:w="2231" w:type="dxa"/>
            <w:gridSpan w:val="4"/>
          </w:tcPr>
          <w:p w14:paraId="3A897B0B" w14:textId="0644E769" w:rsidR="00D67C22" w:rsidRDefault="00A6175A" w:rsidP="00D67C22">
            <w:pPr>
              <w:jc w:val="both"/>
            </w:pPr>
            <w:del w:id="189" w:author="Natálie Honková" w:date="2025-01-14T09:46:00Z">
              <w:r w:rsidDel="00E51DAD">
                <w:rPr>
                  <w:rFonts w:cs="Cambria"/>
                </w:rPr>
                <w:delText>2</w:delText>
              </w:r>
            </w:del>
          </w:p>
        </w:tc>
      </w:tr>
      <w:tr w:rsidR="00D67C22" w14:paraId="0EC9F571" w14:textId="77777777" w:rsidTr="00CB1EE1">
        <w:tc>
          <w:tcPr>
            <w:tcW w:w="6030" w:type="dxa"/>
            <w:gridSpan w:val="8"/>
          </w:tcPr>
          <w:p w14:paraId="4D7C6269" w14:textId="77777777" w:rsidR="00D67C22" w:rsidRDefault="00D67C22" w:rsidP="00D67C22">
            <w:pPr>
              <w:jc w:val="both"/>
            </w:pPr>
          </w:p>
        </w:tc>
        <w:tc>
          <w:tcPr>
            <w:tcW w:w="1695" w:type="dxa"/>
            <w:gridSpan w:val="2"/>
          </w:tcPr>
          <w:p w14:paraId="37D8318F" w14:textId="77777777" w:rsidR="00D67C22" w:rsidRDefault="00D67C22" w:rsidP="00D67C22">
            <w:pPr>
              <w:jc w:val="both"/>
            </w:pPr>
          </w:p>
        </w:tc>
        <w:tc>
          <w:tcPr>
            <w:tcW w:w="2231" w:type="dxa"/>
            <w:gridSpan w:val="4"/>
          </w:tcPr>
          <w:p w14:paraId="7BF20580" w14:textId="77777777" w:rsidR="00D67C22" w:rsidRDefault="00D67C22" w:rsidP="00D67C22">
            <w:pPr>
              <w:jc w:val="both"/>
            </w:pPr>
          </w:p>
        </w:tc>
      </w:tr>
      <w:tr w:rsidR="00D67C22" w14:paraId="5BD949EC" w14:textId="77777777" w:rsidTr="00982FBC">
        <w:tc>
          <w:tcPr>
            <w:tcW w:w="9956" w:type="dxa"/>
            <w:gridSpan w:val="14"/>
            <w:shd w:val="clear" w:color="auto" w:fill="F7CAAC"/>
          </w:tcPr>
          <w:p w14:paraId="74D99FED" w14:textId="77777777" w:rsidR="00D67C22" w:rsidRDefault="00D67C22" w:rsidP="00D67C22">
            <w:pPr>
              <w:jc w:val="both"/>
            </w:pPr>
            <w:r>
              <w:rPr>
                <w:b/>
              </w:rPr>
              <w:t>Předměty příslušného studijního programu a způsob zapojení do jejich výuky, příp. další zapojení do uskutečňování studijního programu</w:t>
            </w:r>
          </w:p>
        </w:tc>
      </w:tr>
      <w:tr w:rsidR="00D67C22" w:rsidRPr="002827C6" w14:paraId="119292FC" w14:textId="77777777" w:rsidTr="00982FBC">
        <w:trPr>
          <w:trHeight w:val="413"/>
        </w:trPr>
        <w:tc>
          <w:tcPr>
            <w:tcW w:w="9956" w:type="dxa"/>
            <w:gridSpan w:val="14"/>
            <w:tcBorders>
              <w:top w:val="nil"/>
            </w:tcBorders>
          </w:tcPr>
          <w:p w14:paraId="242A9B3F" w14:textId="14A3FFCC" w:rsidR="00D67C22" w:rsidRPr="002827C6" w:rsidRDefault="00D67C22" w:rsidP="00D67C22">
            <w:pPr>
              <w:spacing w:before="120" w:after="120"/>
              <w:jc w:val="both"/>
            </w:pPr>
            <w:r>
              <w:t>Autentizace a falšování potravin (</w:t>
            </w:r>
            <w:proofErr w:type="gramStart"/>
            <w:r>
              <w:t>100%</w:t>
            </w:r>
            <w:proofErr w:type="gramEnd"/>
            <w:r>
              <w:t xml:space="preserve"> p)</w:t>
            </w:r>
          </w:p>
        </w:tc>
      </w:tr>
      <w:tr w:rsidR="00D67C22" w:rsidRPr="002827C6" w14:paraId="6C7257C0" w14:textId="77777777" w:rsidTr="00982FBC">
        <w:trPr>
          <w:trHeight w:val="340"/>
        </w:trPr>
        <w:tc>
          <w:tcPr>
            <w:tcW w:w="9956" w:type="dxa"/>
            <w:gridSpan w:val="14"/>
            <w:tcBorders>
              <w:top w:val="nil"/>
            </w:tcBorders>
            <w:shd w:val="clear" w:color="auto" w:fill="FBD4B4"/>
          </w:tcPr>
          <w:p w14:paraId="3F1D91E2" w14:textId="7B4BF475" w:rsidR="00D67C22" w:rsidRPr="002827C6" w:rsidRDefault="00C66BD9" w:rsidP="00D67C22">
            <w:pPr>
              <w:jc w:val="both"/>
              <w:rPr>
                <w:b/>
              </w:rPr>
            </w:pPr>
            <w:r w:rsidRPr="002827C6">
              <w:rPr>
                <w:b/>
              </w:rPr>
              <w:t>Zapojení</w:t>
            </w:r>
            <w:r w:rsidR="00D67C22" w:rsidRPr="002827C6">
              <w:rPr>
                <w:b/>
              </w:rPr>
              <w:t xml:space="preserve"> do výuky v dalších studijních programech na téže vysoké škole (pouze u garantů ZT a PZ předmětů)</w:t>
            </w:r>
          </w:p>
        </w:tc>
      </w:tr>
      <w:tr w:rsidR="00D67C22" w:rsidRPr="002827C6" w14:paraId="1A9F4EE5" w14:textId="77777777" w:rsidTr="00CB1EE1">
        <w:trPr>
          <w:trHeight w:val="340"/>
        </w:trPr>
        <w:tc>
          <w:tcPr>
            <w:tcW w:w="2572" w:type="dxa"/>
            <w:gridSpan w:val="2"/>
            <w:tcBorders>
              <w:top w:val="nil"/>
            </w:tcBorders>
          </w:tcPr>
          <w:p w14:paraId="799D59FB" w14:textId="77777777" w:rsidR="00D67C22" w:rsidRPr="002827C6" w:rsidRDefault="00D67C22" w:rsidP="00D67C22">
            <w:pPr>
              <w:jc w:val="both"/>
              <w:rPr>
                <w:b/>
              </w:rPr>
            </w:pPr>
            <w:r w:rsidRPr="002827C6">
              <w:rPr>
                <w:b/>
              </w:rPr>
              <w:t>Název studijního předmětu</w:t>
            </w:r>
          </w:p>
        </w:tc>
        <w:tc>
          <w:tcPr>
            <w:tcW w:w="2613" w:type="dxa"/>
            <w:gridSpan w:val="3"/>
            <w:tcBorders>
              <w:top w:val="nil"/>
            </w:tcBorders>
          </w:tcPr>
          <w:p w14:paraId="2491EE7E" w14:textId="77777777" w:rsidR="00D67C22" w:rsidRPr="002827C6" w:rsidRDefault="00D67C22" w:rsidP="00D67C22">
            <w:pPr>
              <w:jc w:val="both"/>
              <w:rPr>
                <w:b/>
              </w:rPr>
            </w:pPr>
            <w:r w:rsidRPr="002827C6">
              <w:rPr>
                <w:b/>
              </w:rPr>
              <w:t>Název studijního programu</w:t>
            </w:r>
          </w:p>
        </w:tc>
        <w:tc>
          <w:tcPr>
            <w:tcW w:w="564" w:type="dxa"/>
            <w:gridSpan w:val="2"/>
            <w:tcBorders>
              <w:top w:val="nil"/>
            </w:tcBorders>
          </w:tcPr>
          <w:p w14:paraId="0D771871" w14:textId="77777777" w:rsidR="00D67C22" w:rsidRPr="002827C6" w:rsidRDefault="00D67C22" w:rsidP="00D67C22">
            <w:pPr>
              <w:jc w:val="both"/>
              <w:rPr>
                <w:b/>
              </w:rPr>
            </w:pPr>
            <w:r w:rsidRPr="002827C6">
              <w:rPr>
                <w:b/>
              </w:rPr>
              <w:t>Sem.</w:t>
            </w:r>
          </w:p>
        </w:tc>
        <w:tc>
          <w:tcPr>
            <w:tcW w:w="2100" w:type="dxa"/>
            <w:gridSpan w:val="4"/>
            <w:tcBorders>
              <w:top w:val="nil"/>
            </w:tcBorders>
          </w:tcPr>
          <w:p w14:paraId="2CF15129" w14:textId="77777777" w:rsidR="00D67C22" w:rsidRPr="002827C6" w:rsidRDefault="00D67C22" w:rsidP="00D67C22">
            <w:pPr>
              <w:jc w:val="both"/>
              <w:rPr>
                <w:b/>
              </w:rPr>
            </w:pPr>
            <w:r w:rsidRPr="002827C6">
              <w:rPr>
                <w:b/>
              </w:rPr>
              <w:t>Role ve výuce daného předmětu</w:t>
            </w:r>
          </w:p>
        </w:tc>
        <w:tc>
          <w:tcPr>
            <w:tcW w:w="2107" w:type="dxa"/>
            <w:gridSpan w:val="3"/>
            <w:tcBorders>
              <w:top w:val="nil"/>
            </w:tcBorders>
          </w:tcPr>
          <w:p w14:paraId="40C36EE1" w14:textId="77777777" w:rsidR="00D67C22" w:rsidRDefault="00D67C22" w:rsidP="00D67C22">
            <w:pPr>
              <w:jc w:val="both"/>
              <w:rPr>
                <w:b/>
              </w:rPr>
            </w:pPr>
            <w:r>
              <w:rPr>
                <w:b/>
              </w:rPr>
              <w:t>(</w:t>
            </w:r>
            <w:r w:rsidRPr="00F20AEF">
              <w:rPr>
                <w:b/>
                <w:i/>
                <w:iCs/>
              </w:rPr>
              <w:t>nepovinný údaj</w:t>
            </w:r>
            <w:r w:rsidRPr="00F20AEF">
              <w:rPr>
                <w:b/>
              </w:rPr>
              <w:t>)</w:t>
            </w:r>
            <w:r>
              <w:rPr>
                <w:b/>
              </w:rPr>
              <w:t xml:space="preserve"> </w:t>
            </w:r>
          </w:p>
          <w:p w14:paraId="2481978A" w14:textId="77777777" w:rsidR="00D67C22" w:rsidRPr="002827C6" w:rsidRDefault="00D67C22" w:rsidP="00D67C22">
            <w:pPr>
              <w:jc w:val="both"/>
              <w:rPr>
                <w:b/>
              </w:rPr>
            </w:pPr>
            <w:r w:rsidRPr="002827C6">
              <w:rPr>
                <w:b/>
              </w:rPr>
              <w:t>Počet hodin za semestr</w:t>
            </w:r>
          </w:p>
        </w:tc>
      </w:tr>
      <w:tr w:rsidR="00D67C22" w:rsidRPr="000F23DD" w14:paraId="46BE295F" w14:textId="77777777" w:rsidTr="00CB1EE1">
        <w:trPr>
          <w:trHeight w:val="285"/>
        </w:trPr>
        <w:tc>
          <w:tcPr>
            <w:tcW w:w="2572" w:type="dxa"/>
            <w:gridSpan w:val="2"/>
            <w:tcBorders>
              <w:top w:val="nil"/>
            </w:tcBorders>
            <w:vAlign w:val="center"/>
          </w:tcPr>
          <w:p w14:paraId="6CA25EC9" w14:textId="77777777" w:rsidR="00D67C22" w:rsidRPr="000F23DD" w:rsidRDefault="00D67C22" w:rsidP="00D67C22">
            <w:pPr>
              <w:rPr>
                <w:color w:val="FF0000"/>
                <w:highlight w:val="magenta"/>
              </w:rPr>
            </w:pPr>
          </w:p>
        </w:tc>
        <w:tc>
          <w:tcPr>
            <w:tcW w:w="2613" w:type="dxa"/>
            <w:gridSpan w:val="3"/>
            <w:tcBorders>
              <w:top w:val="nil"/>
            </w:tcBorders>
            <w:vAlign w:val="center"/>
          </w:tcPr>
          <w:p w14:paraId="2C1B3CAE" w14:textId="77777777" w:rsidR="00D67C22" w:rsidRPr="000F23DD" w:rsidRDefault="00D67C22" w:rsidP="00D67C22">
            <w:pPr>
              <w:rPr>
                <w:highlight w:val="magenta"/>
              </w:rPr>
            </w:pPr>
          </w:p>
        </w:tc>
        <w:tc>
          <w:tcPr>
            <w:tcW w:w="564" w:type="dxa"/>
            <w:gridSpan w:val="2"/>
            <w:tcBorders>
              <w:top w:val="nil"/>
            </w:tcBorders>
            <w:vAlign w:val="center"/>
          </w:tcPr>
          <w:p w14:paraId="2BF3BC33" w14:textId="77777777" w:rsidR="00D67C22" w:rsidRPr="000F23DD" w:rsidRDefault="00D67C22" w:rsidP="00D67C22">
            <w:pPr>
              <w:jc w:val="center"/>
              <w:rPr>
                <w:highlight w:val="magenta"/>
              </w:rPr>
            </w:pPr>
          </w:p>
        </w:tc>
        <w:tc>
          <w:tcPr>
            <w:tcW w:w="2100" w:type="dxa"/>
            <w:gridSpan w:val="4"/>
            <w:tcBorders>
              <w:top w:val="nil"/>
            </w:tcBorders>
            <w:vAlign w:val="center"/>
          </w:tcPr>
          <w:p w14:paraId="4087B3F7" w14:textId="77777777" w:rsidR="00D67C22" w:rsidRPr="000F23DD" w:rsidRDefault="00D67C22" w:rsidP="00D67C22">
            <w:pPr>
              <w:rPr>
                <w:highlight w:val="magenta"/>
              </w:rPr>
            </w:pPr>
          </w:p>
        </w:tc>
        <w:tc>
          <w:tcPr>
            <w:tcW w:w="2107" w:type="dxa"/>
            <w:gridSpan w:val="3"/>
            <w:tcBorders>
              <w:top w:val="nil"/>
            </w:tcBorders>
            <w:vAlign w:val="center"/>
          </w:tcPr>
          <w:p w14:paraId="310FD07D" w14:textId="77777777" w:rsidR="00D67C22" w:rsidRPr="000F23DD" w:rsidRDefault="00D67C22" w:rsidP="00D67C22">
            <w:pPr>
              <w:rPr>
                <w:color w:val="FF0000"/>
                <w:highlight w:val="magenta"/>
              </w:rPr>
            </w:pPr>
          </w:p>
        </w:tc>
      </w:tr>
      <w:tr w:rsidR="00D67C22" w:rsidRPr="000F23DD" w14:paraId="4CA45DE2" w14:textId="77777777" w:rsidTr="00CB1EE1">
        <w:trPr>
          <w:trHeight w:val="284"/>
        </w:trPr>
        <w:tc>
          <w:tcPr>
            <w:tcW w:w="2572" w:type="dxa"/>
            <w:gridSpan w:val="2"/>
            <w:tcBorders>
              <w:top w:val="nil"/>
            </w:tcBorders>
            <w:vAlign w:val="center"/>
          </w:tcPr>
          <w:p w14:paraId="0845F2D0" w14:textId="77777777" w:rsidR="00D67C22" w:rsidRPr="000F23DD" w:rsidRDefault="00D67C22" w:rsidP="00D67C22">
            <w:pPr>
              <w:rPr>
                <w:color w:val="FF0000"/>
                <w:highlight w:val="magenta"/>
              </w:rPr>
            </w:pPr>
          </w:p>
        </w:tc>
        <w:tc>
          <w:tcPr>
            <w:tcW w:w="2613" w:type="dxa"/>
            <w:gridSpan w:val="3"/>
            <w:tcBorders>
              <w:top w:val="nil"/>
            </w:tcBorders>
            <w:vAlign w:val="center"/>
          </w:tcPr>
          <w:p w14:paraId="7E80CC1B" w14:textId="77777777" w:rsidR="00D67C22" w:rsidRPr="000F23DD" w:rsidRDefault="00D67C22" w:rsidP="00D67C22">
            <w:pPr>
              <w:rPr>
                <w:highlight w:val="magenta"/>
              </w:rPr>
            </w:pPr>
          </w:p>
        </w:tc>
        <w:tc>
          <w:tcPr>
            <w:tcW w:w="564" w:type="dxa"/>
            <w:gridSpan w:val="2"/>
            <w:tcBorders>
              <w:top w:val="nil"/>
            </w:tcBorders>
            <w:vAlign w:val="center"/>
          </w:tcPr>
          <w:p w14:paraId="2E233101" w14:textId="77777777" w:rsidR="00D67C22" w:rsidRPr="000F23DD" w:rsidRDefault="00D67C22" w:rsidP="00D67C22">
            <w:pPr>
              <w:jc w:val="center"/>
              <w:rPr>
                <w:highlight w:val="magenta"/>
              </w:rPr>
            </w:pPr>
          </w:p>
        </w:tc>
        <w:tc>
          <w:tcPr>
            <w:tcW w:w="2100" w:type="dxa"/>
            <w:gridSpan w:val="4"/>
            <w:tcBorders>
              <w:top w:val="nil"/>
            </w:tcBorders>
            <w:vAlign w:val="center"/>
          </w:tcPr>
          <w:p w14:paraId="171BBD52" w14:textId="77777777" w:rsidR="00D67C22" w:rsidRPr="000F23DD" w:rsidRDefault="00D67C22" w:rsidP="00D67C22">
            <w:pPr>
              <w:rPr>
                <w:highlight w:val="magenta"/>
              </w:rPr>
            </w:pPr>
          </w:p>
        </w:tc>
        <w:tc>
          <w:tcPr>
            <w:tcW w:w="2107" w:type="dxa"/>
            <w:gridSpan w:val="3"/>
            <w:tcBorders>
              <w:top w:val="nil"/>
            </w:tcBorders>
            <w:vAlign w:val="center"/>
          </w:tcPr>
          <w:p w14:paraId="1E3AB0FB" w14:textId="77777777" w:rsidR="00D67C22" w:rsidRPr="000F23DD" w:rsidRDefault="00D67C22" w:rsidP="00D67C22">
            <w:pPr>
              <w:rPr>
                <w:color w:val="FF0000"/>
                <w:highlight w:val="magenta"/>
              </w:rPr>
            </w:pPr>
          </w:p>
        </w:tc>
      </w:tr>
      <w:tr w:rsidR="00D67C22" w14:paraId="50E467EC" w14:textId="77777777" w:rsidTr="00982FBC">
        <w:tc>
          <w:tcPr>
            <w:tcW w:w="9956" w:type="dxa"/>
            <w:gridSpan w:val="14"/>
            <w:shd w:val="clear" w:color="auto" w:fill="F7CAAC"/>
          </w:tcPr>
          <w:p w14:paraId="58B272A1" w14:textId="77777777" w:rsidR="00D67C22" w:rsidRDefault="00D67C22" w:rsidP="00D67C22">
            <w:pPr>
              <w:jc w:val="both"/>
            </w:pPr>
            <w:r>
              <w:rPr>
                <w:b/>
              </w:rPr>
              <w:t xml:space="preserve">Údaje o vzdělání na VŠ </w:t>
            </w:r>
          </w:p>
        </w:tc>
      </w:tr>
      <w:tr w:rsidR="00D67C22" w:rsidRPr="00570399" w14:paraId="23193195" w14:textId="77777777" w:rsidTr="00982FBC">
        <w:trPr>
          <w:trHeight w:val="329"/>
        </w:trPr>
        <w:tc>
          <w:tcPr>
            <w:tcW w:w="9956" w:type="dxa"/>
            <w:gridSpan w:val="14"/>
          </w:tcPr>
          <w:p w14:paraId="6573B5FA" w14:textId="1436566E" w:rsidR="00D67C22" w:rsidRPr="00570399" w:rsidRDefault="00D67C22" w:rsidP="00D67C22">
            <w:pPr>
              <w:spacing w:before="120" w:after="120"/>
              <w:jc w:val="both"/>
              <w:rPr>
                <w:b/>
              </w:rPr>
            </w:pPr>
            <w:r w:rsidRPr="00005355">
              <w:t xml:space="preserve">1982: STU Bratislava, CHTF, </w:t>
            </w:r>
            <w:r w:rsidRPr="00005355">
              <w:rPr>
                <w:rFonts w:eastAsia="Calibri"/>
              </w:rPr>
              <w:t xml:space="preserve">SP Analytická a fyzikální chemie, </w:t>
            </w:r>
            <w:r w:rsidRPr="00005355">
              <w:t>obor Analytická chemie, CSc.</w:t>
            </w:r>
          </w:p>
        </w:tc>
      </w:tr>
      <w:tr w:rsidR="00D67C22" w14:paraId="61D064FC" w14:textId="77777777" w:rsidTr="00982FBC">
        <w:tc>
          <w:tcPr>
            <w:tcW w:w="9956" w:type="dxa"/>
            <w:gridSpan w:val="14"/>
            <w:shd w:val="clear" w:color="auto" w:fill="F7CAAC"/>
          </w:tcPr>
          <w:p w14:paraId="188FDAFA" w14:textId="14E6D1BE" w:rsidR="00D67C22" w:rsidRDefault="0092097A" w:rsidP="00D67C22">
            <w:pPr>
              <w:jc w:val="both"/>
              <w:rPr>
                <w:b/>
              </w:rPr>
            </w:pPr>
            <w:r>
              <w:rPr>
                <w:b/>
              </w:rPr>
              <w:t>Údaje</w:t>
            </w:r>
            <w:r w:rsidR="00D67C22">
              <w:rPr>
                <w:b/>
              </w:rPr>
              <w:t xml:space="preserve"> o odborném působení od absolvování VŠ</w:t>
            </w:r>
          </w:p>
        </w:tc>
      </w:tr>
      <w:tr w:rsidR="00D67C22" w:rsidRPr="00B55CF6" w14:paraId="2892C09B" w14:textId="77777777" w:rsidTr="00982FBC">
        <w:trPr>
          <w:trHeight w:val="288"/>
        </w:trPr>
        <w:tc>
          <w:tcPr>
            <w:tcW w:w="9956" w:type="dxa"/>
            <w:gridSpan w:val="14"/>
          </w:tcPr>
          <w:p w14:paraId="56210522" w14:textId="77777777" w:rsidR="00E51DAD" w:rsidRPr="00A34A59" w:rsidRDefault="00E51DAD" w:rsidP="00E51DAD">
            <w:pPr>
              <w:spacing w:before="120" w:after="40"/>
              <w:jc w:val="both"/>
              <w:rPr>
                <w:ins w:id="190" w:author="Natálie Honková" w:date="2025-01-14T09:47:00Z"/>
              </w:rPr>
            </w:pPr>
            <w:ins w:id="191" w:author="Natálie Honková" w:date="2025-01-14T09:47:00Z">
              <w:r w:rsidRPr="00A34A59">
                <w:t>2013 – dosud: UTB Zlín, FT, Ústav analýzy a chemie potravin, docent</w:t>
              </w:r>
              <w:r>
                <w:t xml:space="preserve">, </w:t>
              </w:r>
              <w:r w:rsidRPr="00462F17">
                <w:rPr>
                  <w:rFonts w:eastAsia="Arial Unicode MS"/>
                </w:rPr>
                <w:t xml:space="preserve">od r. 2016 </w:t>
              </w:r>
              <w:proofErr w:type="gramStart"/>
              <w:r w:rsidRPr="00462F17">
                <w:rPr>
                  <w:rFonts w:eastAsia="Arial Unicode MS"/>
                </w:rPr>
                <w:t>pp./</w:t>
              </w:r>
              <w:proofErr w:type="gramEnd"/>
              <w:r w:rsidRPr="00462F17">
                <w:rPr>
                  <w:rFonts w:eastAsia="Arial Unicode MS"/>
                </w:rPr>
                <w:t>20</w:t>
              </w:r>
              <w:r>
                <w:rPr>
                  <w:rFonts w:eastAsia="Arial Unicode MS"/>
                </w:rPr>
                <w:t xml:space="preserve"> </w:t>
              </w:r>
              <w:r w:rsidRPr="00A34A59">
                <w:rPr>
                  <w:rFonts w:eastAsia="Arial Unicode MS"/>
                </w:rPr>
                <w:t>(pp.</w:t>
              </w:r>
              <w:r w:rsidRPr="00462F17">
                <w:rPr>
                  <w:rFonts w:eastAsia="Arial Unicode MS"/>
                </w:rPr>
                <w:t>)</w:t>
              </w:r>
            </w:ins>
          </w:p>
          <w:p w14:paraId="17D9C53F" w14:textId="25C92B09" w:rsidR="00D67C22" w:rsidRDefault="00D67C22" w:rsidP="00E51DAD">
            <w:pPr>
              <w:spacing w:before="40" w:after="40"/>
              <w:ind w:left="2829" w:hanging="2829"/>
              <w:jc w:val="both"/>
            </w:pPr>
            <w:r>
              <w:t xml:space="preserve">2022 – </w:t>
            </w:r>
            <w:del w:id="192" w:author="Natálie Honková" w:date="2025-01-14T09:47:00Z">
              <w:r w:rsidDel="00E51DAD">
                <w:delText>dosud</w:delText>
              </w:r>
            </w:del>
            <w:ins w:id="193" w:author="Natálie Honková" w:date="2025-01-14T09:47:00Z">
              <w:r w:rsidR="00E51DAD">
                <w:t>2024</w:t>
              </w:r>
            </w:ins>
            <w:r>
              <w:t xml:space="preserve">: AMBIS Brno, Katedra ekonomiky a managementu, docent (AP) </w:t>
            </w:r>
            <w:r w:rsidR="008A4516">
              <w:t>(</w:t>
            </w:r>
            <w:r>
              <w:t>pp.</w:t>
            </w:r>
            <w:r w:rsidR="008A4516">
              <w:t>)</w:t>
            </w:r>
          </w:p>
          <w:p w14:paraId="015B8064" w14:textId="4AA0DA0B" w:rsidR="00D67C22" w:rsidRPr="00A34A59" w:rsidRDefault="00D67C22" w:rsidP="00D67C22">
            <w:pPr>
              <w:spacing w:before="40" w:after="40"/>
              <w:ind w:left="2829" w:hanging="2829"/>
              <w:jc w:val="both"/>
            </w:pPr>
            <w:proofErr w:type="gramStart"/>
            <w:r w:rsidRPr="00005355">
              <w:t>201</w:t>
            </w:r>
            <w:r>
              <w:t xml:space="preserve">8 </w:t>
            </w:r>
            <w:r w:rsidRPr="00005355">
              <w:t xml:space="preserve">– </w:t>
            </w:r>
            <w:r>
              <w:t>2022</w:t>
            </w:r>
            <w:proofErr w:type="gramEnd"/>
            <w:r w:rsidRPr="00005355">
              <w:t xml:space="preserve">: </w:t>
            </w:r>
            <w:r w:rsidRPr="00005355">
              <w:rPr>
                <w:rFonts w:cs="Cambria"/>
              </w:rPr>
              <w:t>VŠOH Brno</w:t>
            </w:r>
            <w:r w:rsidRPr="00005355">
              <w:t xml:space="preserve">, Katedra gastronomie, hotelnictví </w:t>
            </w:r>
            <w:r w:rsidRPr="00A34A59">
              <w:t xml:space="preserve">a cestovního ruchu, docent </w:t>
            </w:r>
            <w:r w:rsidRPr="00A34A59">
              <w:rPr>
                <w:rFonts w:eastAsia="Arial Unicode MS"/>
              </w:rPr>
              <w:t>(pp.)</w:t>
            </w:r>
          </w:p>
          <w:p w14:paraId="6E93BBDB" w14:textId="1FAB35AA" w:rsidR="00D67C22" w:rsidRPr="00A34A59" w:rsidRDefault="00D67C22" w:rsidP="00D67C22">
            <w:pPr>
              <w:spacing w:before="40" w:after="40"/>
              <w:jc w:val="both"/>
            </w:pPr>
            <w:proofErr w:type="gramStart"/>
            <w:r w:rsidRPr="00A34A59">
              <w:t>2016 – 2018</w:t>
            </w:r>
            <w:proofErr w:type="gramEnd"/>
            <w:r w:rsidRPr="00A34A59">
              <w:t xml:space="preserve">: </w:t>
            </w:r>
            <w:r w:rsidRPr="00A34A59">
              <w:rPr>
                <w:rFonts w:cs="Cambria"/>
              </w:rPr>
              <w:t>VŠOH Brno</w:t>
            </w:r>
            <w:r w:rsidRPr="00A34A59">
              <w:t xml:space="preserve">, Katedra gastronomie, hotelnictví a cestovního ruchu, docent, vedoucí katedry </w:t>
            </w:r>
            <w:r w:rsidRPr="00A34A59">
              <w:rPr>
                <w:rFonts w:eastAsia="Arial Unicode MS"/>
              </w:rPr>
              <w:t>(pp.)</w:t>
            </w:r>
          </w:p>
          <w:p w14:paraId="4A26D736" w14:textId="02C4E20F" w:rsidR="00D67C22" w:rsidRPr="00A34A59" w:rsidDel="00E51DAD" w:rsidRDefault="00D67C22" w:rsidP="00D67C22">
            <w:pPr>
              <w:spacing w:before="40" w:after="40"/>
              <w:jc w:val="both"/>
              <w:rPr>
                <w:del w:id="194" w:author="Natálie Honková" w:date="2025-01-14T09:47:00Z"/>
              </w:rPr>
            </w:pPr>
            <w:del w:id="195" w:author="Natálie Honková" w:date="2025-01-14T09:47:00Z">
              <w:r w:rsidRPr="00A34A59" w:rsidDel="00E51DAD">
                <w:delText>2013 – dosud: UTB Zlín, FT, Ústav analýzy a chemie potravin, docent</w:delText>
              </w:r>
              <w:r w:rsidR="007F2934" w:rsidDel="00E51DAD">
                <w:delText xml:space="preserve">, </w:delText>
              </w:r>
              <w:r w:rsidR="007F2934" w:rsidRPr="00462F17" w:rsidDel="00E51DAD">
                <w:rPr>
                  <w:rFonts w:eastAsia="Arial Unicode MS"/>
                </w:rPr>
                <w:delText>od r. 2016 pp./20</w:delText>
              </w:r>
              <w:r w:rsidR="007F2934" w:rsidDel="00E51DAD">
                <w:rPr>
                  <w:rFonts w:eastAsia="Arial Unicode MS"/>
                </w:rPr>
                <w:delText xml:space="preserve"> </w:delText>
              </w:r>
              <w:r w:rsidR="007F2934" w:rsidRPr="00A34A59" w:rsidDel="00E51DAD">
                <w:rPr>
                  <w:rFonts w:eastAsia="Arial Unicode MS"/>
                </w:rPr>
                <w:delText>(pp.</w:delText>
              </w:r>
              <w:r w:rsidR="007F2934" w:rsidRPr="00462F17" w:rsidDel="00E51DAD">
                <w:rPr>
                  <w:rFonts w:eastAsia="Arial Unicode MS"/>
                </w:rPr>
                <w:delText>)</w:delText>
              </w:r>
            </w:del>
          </w:p>
          <w:p w14:paraId="5D4D8DD9" w14:textId="10FA812C" w:rsidR="00D67C22" w:rsidRPr="00A34A59" w:rsidRDefault="00D67C22" w:rsidP="00D67C22">
            <w:pPr>
              <w:spacing w:before="40" w:after="40"/>
              <w:jc w:val="both"/>
            </w:pPr>
            <w:proofErr w:type="gramStart"/>
            <w:r w:rsidRPr="00A34A59">
              <w:t>2011 – 2013</w:t>
            </w:r>
            <w:proofErr w:type="gramEnd"/>
            <w:r w:rsidRPr="00A34A59">
              <w:t xml:space="preserve">: UTB Zlín, FT, Ústav analýzy a chemie potravin, ředitel </w:t>
            </w:r>
            <w:r w:rsidRPr="00A34A59">
              <w:rPr>
                <w:rFonts w:eastAsia="Arial Unicode MS"/>
              </w:rPr>
              <w:t>(pp.)</w:t>
            </w:r>
          </w:p>
          <w:p w14:paraId="047B4030" w14:textId="53D8A0E8" w:rsidR="00D67C22" w:rsidRPr="00A34A59" w:rsidRDefault="00D67C22" w:rsidP="00D67C22">
            <w:pPr>
              <w:spacing w:before="40" w:after="40"/>
              <w:jc w:val="both"/>
            </w:pPr>
            <w:proofErr w:type="gramStart"/>
            <w:r w:rsidRPr="00A34A59">
              <w:t>2008 – 2011</w:t>
            </w:r>
            <w:proofErr w:type="gramEnd"/>
            <w:r w:rsidRPr="00A34A59">
              <w:t xml:space="preserve">: UTB Zlín, FT, Ústav biochemie a analýzy potravin, docent a zástupce ředitele </w:t>
            </w:r>
            <w:r w:rsidRPr="00A34A59">
              <w:rPr>
                <w:rFonts w:eastAsia="Arial Unicode MS"/>
              </w:rPr>
              <w:t>(pp.)</w:t>
            </w:r>
          </w:p>
          <w:p w14:paraId="4748EFC8" w14:textId="33C791BD" w:rsidR="00D67C22" w:rsidRPr="00A34A59" w:rsidRDefault="00D67C22" w:rsidP="00D67C22">
            <w:pPr>
              <w:spacing w:before="40" w:after="40"/>
              <w:jc w:val="both"/>
            </w:pPr>
            <w:proofErr w:type="gramStart"/>
            <w:r w:rsidRPr="00A34A59">
              <w:t>2000 – 2006</w:t>
            </w:r>
            <w:proofErr w:type="gramEnd"/>
            <w:r w:rsidRPr="00A34A59">
              <w:t xml:space="preserve">: VUT Brno, FCH, Ústav chemie potravin a biotechnologií, ředitel </w:t>
            </w:r>
            <w:r w:rsidRPr="00A34A59">
              <w:rPr>
                <w:rFonts w:eastAsia="Arial Unicode MS"/>
              </w:rPr>
              <w:t>(pp.)</w:t>
            </w:r>
          </w:p>
          <w:p w14:paraId="472D1BDD" w14:textId="42FBCDEE" w:rsidR="00D67C22" w:rsidRPr="00B55CF6" w:rsidRDefault="00D67C22" w:rsidP="00E51DAD">
            <w:pPr>
              <w:spacing w:before="40" w:after="120"/>
              <w:jc w:val="both"/>
            </w:pPr>
            <w:proofErr w:type="gramStart"/>
            <w:r w:rsidRPr="00A34A59">
              <w:t>1994 – 2008</w:t>
            </w:r>
            <w:proofErr w:type="gramEnd"/>
            <w:r w:rsidRPr="00A34A59">
              <w:t xml:space="preserve">: VUT Brno, FCH, odborný asistent, docent </w:t>
            </w:r>
            <w:r w:rsidRPr="00A34A59">
              <w:rPr>
                <w:rFonts w:eastAsia="Arial Unicode MS"/>
              </w:rPr>
              <w:t>(pp.)</w:t>
            </w:r>
          </w:p>
        </w:tc>
      </w:tr>
      <w:tr w:rsidR="00D67C22" w14:paraId="45078883" w14:textId="77777777" w:rsidTr="00982FBC">
        <w:trPr>
          <w:trHeight w:val="250"/>
        </w:trPr>
        <w:tc>
          <w:tcPr>
            <w:tcW w:w="9956" w:type="dxa"/>
            <w:gridSpan w:val="14"/>
            <w:shd w:val="clear" w:color="auto" w:fill="F7CAAC"/>
          </w:tcPr>
          <w:p w14:paraId="20F3D38D" w14:textId="23541940" w:rsidR="00D67C22" w:rsidRDefault="00BC0238" w:rsidP="00D67C22">
            <w:pPr>
              <w:jc w:val="both"/>
            </w:pPr>
            <w:r>
              <w:rPr>
                <w:b/>
              </w:rPr>
              <w:t>Zkušenosti</w:t>
            </w:r>
            <w:r w:rsidR="00D67C22">
              <w:rPr>
                <w:b/>
              </w:rPr>
              <w:t xml:space="preserve"> s vedením kvalifikačních a rigorózních prací</w:t>
            </w:r>
          </w:p>
        </w:tc>
      </w:tr>
      <w:tr w:rsidR="00D67C22" w14:paraId="019D8EB9" w14:textId="77777777" w:rsidTr="00982FBC">
        <w:trPr>
          <w:trHeight w:val="371"/>
        </w:trPr>
        <w:tc>
          <w:tcPr>
            <w:tcW w:w="9956" w:type="dxa"/>
            <w:gridSpan w:val="14"/>
          </w:tcPr>
          <w:p w14:paraId="4D0CDD96" w14:textId="33B4D9EA" w:rsidR="00D67C22" w:rsidRDefault="00D67C22" w:rsidP="00D67C22">
            <w:pPr>
              <w:spacing w:before="120" w:after="120"/>
              <w:jc w:val="both"/>
            </w:pPr>
            <w:r>
              <w:t xml:space="preserve">Počet obhájených prací, které vyučující vedl v období </w:t>
            </w:r>
            <w:proofErr w:type="gramStart"/>
            <w:r w:rsidR="00282AE5">
              <w:t>2015 – 2024</w:t>
            </w:r>
            <w:proofErr w:type="gramEnd"/>
            <w:r w:rsidRPr="00A6175A">
              <w:t xml:space="preserve">: </w:t>
            </w:r>
            <w:r w:rsidRPr="00A6175A">
              <w:rPr>
                <w:b/>
              </w:rPr>
              <w:t>1</w:t>
            </w:r>
            <w:r w:rsidRPr="00A6175A">
              <w:t xml:space="preserve"> BP, </w:t>
            </w:r>
            <w:r w:rsidR="00A6175A">
              <w:rPr>
                <w:b/>
              </w:rPr>
              <w:t>6</w:t>
            </w:r>
            <w:r w:rsidRPr="00A6175A">
              <w:t xml:space="preserve"> DP, </w:t>
            </w:r>
            <w:r w:rsidRPr="00A6175A">
              <w:rPr>
                <w:b/>
              </w:rPr>
              <w:t>2</w:t>
            </w:r>
            <w:r w:rsidRPr="00A6175A">
              <w:t xml:space="preserve"> </w:t>
            </w:r>
            <w:proofErr w:type="spellStart"/>
            <w:r w:rsidRPr="00A6175A">
              <w:t>DisP</w:t>
            </w:r>
            <w:proofErr w:type="spellEnd"/>
            <w:r w:rsidRPr="00A6175A">
              <w:t>.</w:t>
            </w:r>
          </w:p>
        </w:tc>
      </w:tr>
      <w:tr w:rsidR="00D67C22" w14:paraId="19EA9029" w14:textId="77777777" w:rsidTr="00CB1EE1">
        <w:trPr>
          <w:cantSplit/>
        </w:trPr>
        <w:tc>
          <w:tcPr>
            <w:tcW w:w="3330" w:type="dxa"/>
            <w:gridSpan w:val="3"/>
            <w:tcBorders>
              <w:top w:val="single" w:sz="12" w:space="0" w:color="auto"/>
            </w:tcBorders>
            <w:shd w:val="clear" w:color="auto" w:fill="F7CAAC"/>
          </w:tcPr>
          <w:p w14:paraId="147910C6" w14:textId="77777777" w:rsidR="00D67C22" w:rsidRDefault="00D67C22" w:rsidP="00D67C22">
            <w:pPr>
              <w:jc w:val="both"/>
            </w:pPr>
            <w:r>
              <w:rPr>
                <w:b/>
              </w:rPr>
              <w:t xml:space="preserve">Obor habilitačního řízení </w:t>
            </w:r>
          </w:p>
        </w:tc>
        <w:tc>
          <w:tcPr>
            <w:tcW w:w="2234" w:type="dxa"/>
            <w:gridSpan w:val="3"/>
            <w:tcBorders>
              <w:top w:val="single" w:sz="12" w:space="0" w:color="auto"/>
            </w:tcBorders>
            <w:shd w:val="clear" w:color="auto" w:fill="F7CAAC"/>
          </w:tcPr>
          <w:p w14:paraId="03852CF0" w14:textId="77777777" w:rsidR="00D67C22" w:rsidRDefault="00D67C22" w:rsidP="00D67C22">
            <w:pPr>
              <w:jc w:val="both"/>
            </w:pPr>
            <w:r>
              <w:rPr>
                <w:b/>
              </w:rPr>
              <w:t>Rok udělení hodnosti</w:t>
            </w:r>
          </w:p>
        </w:tc>
        <w:tc>
          <w:tcPr>
            <w:tcW w:w="2285" w:type="dxa"/>
            <w:gridSpan w:val="5"/>
            <w:tcBorders>
              <w:top w:val="single" w:sz="12" w:space="0" w:color="auto"/>
              <w:right w:val="single" w:sz="12" w:space="0" w:color="auto"/>
            </w:tcBorders>
            <w:shd w:val="clear" w:color="auto" w:fill="F7CAAC"/>
          </w:tcPr>
          <w:p w14:paraId="2719AA39" w14:textId="77777777" w:rsidR="00D67C22" w:rsidRDefault="00D67C22" w:rsidP="00D67C22">
            <w:pPr>
              <w:jc w:val="both"/>
            </w:pPr>
            <w:r>
              <w:rPr>
                <w:b/>
              </w:rPr>
              <w:t>Řízení konáno na VŠ</w:t>
            </w:r>
          </w:p>
        </w:tc>
        <w:tc>
          <w:tcPr>
            <w:tcW w:w="2107" w:type="dxa"/>
            <w:gridSpan w:val="3"/>
            <w:tcBorders>
              <w:top w:val="single" w:sz="12" w:space="0" w:color="auto"/>
              <w:left w:val="single" w:sz="12" w:space="0" w:color="auto"/>
            </w:tcBorders>
            <w:shd w:val="clear" w:color="auto" w:fill="F7CAAC"/>
          </w:tcPr>
          <w:p w14:paraId="1EA4234A" w14:textId="26CE9658" w:rsidR="00D67C22" w:rsidRDefault="00BC0238" w:rsidP="00D67C22">
            <w:pPr>
              <w:jc w:val="both"/>
              <w:rPr>
                <w:b/>
              </w:rPr>
            </w:pPr>
            <w:r>
              <w:rPr>
                <w:b/>
              </w:rPr>
              <w:t>Ohlasy</w:t>
            </w:r>
            <w:r w:rsidR="00D67C22">
              <w:rPr>
                <w:b/>
              </w:rPr>
              <w:t xml:space="preserve"> publikací</w:t>
            </w:r>
          </w:p>
        </w:tc>
      </w:tr>
      <w:tr w:rsidR="00D67C22" w14:paraId="6E008206" w14:textId="77777777" w:rsidTr="00CB1EE1">
        <w:trPr>
          <w:cantSplit/>
        </w:trPr>
        <w:tc>
          <w:tcPr>
            <w:tcW w:w="3330" w:type="dxa"/>
            <w:gridSpan w:val="3"/>
            <w:vAlign w:val="center"/>
          </w:tcPr>
          <w:p w14:paraId="56A92E8D" w14:textId="291F52F9" w:rsidR="00D67C22" w:rsidRDefault="00D67C22" w:rsidP="00D67C22">
            <w:pPr>
              <w:spacing w:before="60" w:after="60"/>
            </w:pPr>
            <w:r w:rsidRPr="00005355">
              <w:t>Analytická chemie</w:t>
            </w:r>
          </w:p>
        </w:tc>
        <w:tc>
          <w:tcPr>
            <w:tcW w:w="2234" w:type="dxa"/>
            <w:gridSpan w:val="3"/>
            <w:vAlign w:val="center"/>
          </w:tcPr>
          <w:p w14:paraId="336BBB84" w14:textId="0316D729" w:rsidR="00D67C22" w:rsidRDefault="00D67C22" w:rsidP="00D67C22">
            <w:pPr>
              <w:spacing w:before="60" w:after="60"/>
            </w:pPr>
            <w:r w:rsidRPr="00005355">
              <w:t>1998</w:t>
            </w:r>
          </w:p>
        </w:tc>
        <w:tc>
          <w:tcPr>
            <w:tcW w:w="2285" w:type="dxa"/>
            <w:gridSpan w:val="5"/>
            <w:tcBorders>
              <w:right w:val="single" w:sz="12" w:space="0" w:color="auto"/>
            </w:tcBorders>
            <w:vAlign w:val="center"/>
          </w:tcPr>
          <w:p w14:paraId="4705827B" w14:textId="6E8B023F" w:rsidR="00D67C22" w:rsidRDefault="00D67C22" w:rsidP="00D67C22">
            <w:pPr>
              <w:spacing w:before="60" w:after="60"/>
            </w:pPr>
            <w:r w:rsidRPr="00005355">
              <w:rPr>
                <w:rFonts w:eastAsia="Calibri"/>
              </w:rPr>
              <w:t>VUT Brno</w:t>
            </w:r>
          </w:p>
        </w:tc>
        <w:tc>
          <w:tcPr>
            <w:tcW w:w="695" w:type="dxa"/>
            <w:tcBorders>
              <w:left w:val="single" w:sz="12" w:space="0" w:color="auto"/>
            </w:tcBorders>
            <w:shd w:val="clear" w:color="auto" w:fill="F7CAAC"/>
            <w:vAlign w:val="center"/>
          </w:tcPr>
          <w:p w14:paraId="396B861F" w14:textId="77777777" w:rsidR="00D67C22" w:rsidRPr="00F20AEF" w:rsidRDefault="00D67C22" w:rsidP="00D67C22">
            <w:proofErr w:type="spellStart"/>
            <w:r w:rsidRPr="00F20AEF">
              <w:rPr>
                <w:b/>
              </w:rPr>
              <w:t>WoS</w:t>
            </w:r>
            <w:proofErr w:type="spellEnd"/>
          </w:p>
        </w:tc>
        <w:tc>
          <w:tcPr>
            <w:tcW w:w="706" w:type="dxa"/>
            <w:shd w:val="clear" w:color="auto" w:fill="F7CAAC"/>
            <w:vAlign w:val="center"/>
          </w:tcPr>
          <w:p w14:paraId="6D051A24" w14:textId="77777777" w:rsidR="00D67C22" w:rsidRPr="00F20AEF" w:rsidRDefault="00D67C22" w:rsidP="00D67C22">
            <w:pPr>
              <w:rPr>
                <w:sz w:val="18"/>
              </w:rPr>
            </w:pPr>
            <w:proofErr w:type="spellStart"/>
            <w:r w:rsidRPr="00F20AEF">
              <w:rPr>
                <w:b/>
                <w:sz w:val="18"/>
              </w:rPr>
              <w:t>Scopus</w:t>
            </w:r>
            <w:proofErr w:type="spellEnd"/>
          </w:p>
        </w:tc>
        <w:tc>
          <w:tcPr>
            <w:tcW w:w="706" w:type="dxa"/>
            <w:shd w:val="clear" w:color="auto" w:fill="F7CAAC"/>
            <w:vAlign w:val="center"/>
          </w:tcPr>
          <w:p w14:paraId="77C8D0D5" w14:textId="77777777" w:rsidR="00D67C22" w:rsidRDefault="00D67C22" w:rsidP="00D67C22">
            <w:r>
              <w:rPr>
                <w:b/>
                <w:sz w:val="18"/>
              </w:rPr>
              <w:t>ostatní</w:t>
            </w:r>
          </w:p>
        </w:tc>
      </w:tr>
      <w:tr w:rsidR="00D67C22" w:rsidRPr="00E03179" w14:paraId="285C718B" w14:textId="77777777" w:rsidTr="00CB1EE1">
        <w:trPr>
          <w:cantSplit/>
          <w:trHeight w:val="70"/>
        </w:trPr>
        <w:tc>
          <w:tcPr>
            <w:tcW w:w="3330" w:type="dxa"/>
            <w:gridSpan w:val="3"/>
            <w:shd w:val="clear" w:color="auto" w:fill="F7CAAC"/>
          </w:tcPr>
          <w:p w14:paraId="248909C1" w14:textId="77777777" w:rsidR="00D67C22" w:rsidRDefault="00D67C22" w:rsidP="00D67C22">
            <w:pPr>
              <w:jc w:val="both"/>
            </w:pPr>
            <w:r>
              <w:rPr>
                <w:b/>
              </w:rPr>
              <w:t>Obor jmenovacího řízení</w:t>
            </w:r>
          </w:p>
        </w:tc>
        <w:tc>
          <w:tcPr>
            <w:tcW w:w="2234" w:type="dxa"/>
            <w:gridSpan w:val="3"/>
            <w:shd w:val="clear" w:color="auto" w:fill="F7CAAC"/>
          </w:tcPr>
          <w:p w14:paraId="38480868" w14:textId="77777777" w:rsidR="00D67C22" w:rsidRDefault="00D67C22" w:rsidP="00D67C22">
            <w:pPr>
              <w:jc w:val="both"/>
            </w:pPr>
            <w:r>
              <w:rPr>
                <w:b/>
              </w:rPr>
              <w:t>Rok udělení hodnosti</w:t>
            </w:r>
          </w:p>
        </w:tc>
        <w:tc>
          <w:tcPr>
            <w:tcW w:w="2285" w:type="dxa"/>
            <w:gridSpan w:val="5"/>
            <w:tcBorders>
              <w:right w:val="single" w:sz="12" w:space="0" w:color="auto"/>
            </w:tcBorders>
            <w:shd w:val="clear" w:color="auto" w:fill="F7CAAC"/>
          </w:tcPr>
          <w:p w14:paraId="3E7748B6" w14:textId="77777777" w:rsidR="00D67C22" w:rsidRDefault="00D67C22" w:rsidP="00D67C22">
            <w:pPr>
              <w:jc w:val="both"/>
            </w:pPr>
            <w:r>
              <w:rPr>
                <w:b/>
              </w:rPr>
              <w:t>Řízení konáno na VŠ</w:t>
            </w:r>
          </w:p>
        </w:tc>
        <w:tc>
          <w:tcPr>
            <w:tcW w:w="695" w:type="dxa"/>
            <w:tcBorders>
              <w:left w:val="single" w:sz="12" w:space="0" w:color="auto"/>
            </w:tcBorders>
          </w:tcPr>
          <w:p w14:paraId="012D3A2C" w14:textId="42E0ACD3" w:rsidR="00D67C22" w:rsidRPr="00F46E8A" w:rsidRDefault="00F46E8A" w:rsidP="00D67C22">
            <w:pPr>
              <w:jc w:val="center"/>
              <w:rPr>
                <w:b/>
              </w:rPr>
            </w:pPr>
            <w:r w:rsidRPr="00F46E8A">
              <w:rPr>
                <w:b/>
              </w:rPr>
              <w:t>518</w:t>
            </w:r>
          </w:p>
        </w:tc>
        <w:tc>
          <w:tcPr>
            <w:tcW w:w="706" w:type="dxa"/>
          </w:tcPr>
          <w:p w14:paraId="3F1D6B79" w14:textId="29CD0FEB" w:rsidR="00D67C22" w:rsidRPr="00F46E8A" w:rsidRDefault="00F46E8A" w:rsidP="00D67C22">
            <w:pPr>
              <w:jc w:val="center"/>
              <w:rPr>
                <w:b/>
              </w:rPr>
            </w:pPr>
            <w:r w:rsidRPr="00F46E8A">
              <w:rPr>
                <w:b/>
              </w:rPr>
              <w:t>643</w:t>
            </w:r>
          </w:p>
        </w:tc>
        <w:tc>
          <w:tcPr>
            <w:tcW w:w="706" w:type="dxa"/>
          </w:tcPr>
          <w:p w14:paraId="66B0D15B" w14:textId="6CEB4080" w:rsidR="00D67C22" w:rsidRPr="00A6175A" w:rsidRDefault="00D67C22" w:rsidP="00D67C22">
            <w:pPr>
              <w:jc w:val="center"/>
              <w:rPr>
                <w:b/>
                <w:sz w:val="18"/>
                <w:szCs w:val="18"/>
              </w:rPr>
            </w:pPr>
            <w:proofErr w:type="spellStart"/>
            <w:r w:rsidRPr="00A6175A">
              <w:rPr>
                <w:b/>
                <w:sz w:val="18"/>
                <w:szCs w:val="18"/>
              </w:rPr>
              <w:t>neevid</w:t>
            </w:r>
            <w:proofErr w:type="spellEnd"/>
            <w:r w:rsidRPr="00A6175A">
              <w:rPr>
                <w:b/>
                <w:sz w:val="18"/>
                <w:szCs w:val="18"/>
              </w:rPr>
              <w:t>.</w:t>
            </w:r>
          </w:p>
        </w:tc>
      </w:tr>
      <w:tr w:rsidR="00D67C22" w14:paraId="0CF31FAB" w14:textId="77777777" w:rsidTr="00CB1EE1">
        <w:trPr>
          <w:trHeight w:val="205"/>
        </w:trPr>
        <w:tc>
          <w:tcPr>
            <w:tcW w:w="3330" w:type="dxa"/>
            <w:gridSpan w:val="3"/>
            <w:vAlign w:val="center"/>
          </w:tcPr>
          <w:p w14:paraId="7D7CA108" w14:textId="77777777" w:rsidR="00D67C22" w:rsidRDefault="00D67C22" w:rsidP="00D67C22">
            <w:r>
              <w:t>---</w:t>
            </w:r>
          </w:p>
        </w:tc>
        <w:tc>
          <w:tcPr>
            <w:tcW w:w="2234" w:type="dxa"/>
            <w:gridSpan w:val="3"/>
            <w:vAlign w:val="center"/>
          </w:tcPr>
          <w:p w14:paraId="313AB14F" w14:textId="77777777" w:rsidR="00D67C22" w:rsidRDefault="00D67C22" w:rsidP="00D67C22">
            <w:r>
              <w:t>---</w:t>
            </w:r>
          </w:p>
        </w:tc>
        <w:tc>
          <w:tcPr>
            <w:tcW w:w="2285" w:type="dxa"/>
            <w:gridSpan w:val="5"/>
            <w:tcBorders>
              <w:right w:val="single" w:sz="12" w:space="0" w:color="auto"/>
            </w:tcBorders>
            <w:vAlign w:val="center"/>
          </w:tcPr>
          <w:p w14:paraId="33B0F1DA" w14:textId="77777777" w:rsidR="00D67C22" w:rsidRDefault="00D67C22" w:rsidP="00D67C22">
            <w:r>
              <w:t>---</w:t>
            </w:r>
          </w:p>
        </w:tc>
        <w:tc>
          <w:tcPr>
            <w:tcW w:w="1401" w:type="dxa"/>
            <w:gridSpan w:val="2"/>
            <w:tcBorders>
              <w:left w:val="single" w:sz="12" w:space="0" w:color="auto"/>
            </w:tcBorders>
            <w:shd w:val="clear" w:color="auto" w:fill="FBD4B4"/>
            <w:vAlign w:val="center"/>
          </w:tcPr>
          <w:p w14:paraId="263AFCFB" w14:textId="77777777" w:rsidR="00D67C22" w:rsidRPr="00F46E8A" w:rsidRDefault="00D67C22" w:rsidP="00D67C22">
            <w:pPr>
              <w:jc w:val="both"/>
              <w:rPr>
                <w:b/>
                <w:sz w:val="18"/>
              </w:rPr>
            </w:pPr>
            <w:r w:rsidRPr="00F46E8A">
              <w:rPr>
                <w:b/>
                <w:sz w:val="18"/>
              </w:rPr>
              <w:t xml:space="preserve">H-index </w:t>
            </w:r>
            <w:proofErr w:type="spellStart"/>
            <w:r w:rsidRPr="00F46E8A">
              <w:rPr>
                <w:b/>
                <w:sz w:val="18"/>
              </w:rPr>
              <w:t>WoS</w:t>
            </w:r>
            <w:proofErr w:type="spellEnd"/>
            <w:r w:rsidRPr="00F46E8A">
              <w:rPr>
                <w:b/>
                <w:sz w:val="18"/>
              </w:rPr>
              <w:t>/</w:t>
            </w:r>
            <w:proofErr w:type="spellStart"/>
            <w:r w:rsidRPr="00F46E8A">
              <w:rPr>
                <w:b/>
                <w:sz w:val="18"/>
              </w:rPr>
              <w:t>Scopus</w:t>
            </w:r>
            <w:proofErr w:type="spellEnd"/>
          </w:p>
        </w:tc>
        <w:tc>
          <w:tcPr>
            <w:tcW w:w="706" w:type="dxa"/>
            <w:vAlign w:val="center"/>
          </w:tcPr>
          <w:p w14:paraId="4007F948" w14:textId="7D46AF8C" w:rsidR="00D67C22" w:rsidRDefault="00D67C22" w:rsidP="00D67C22">
            <w:pPr>
              <w:jc w:val="center"/>
              <w:rPr>
                <w:b/>
              </w:rPr>
            </w:pPr>
            <w:r w:rsidRPr="00F46E8A">
              <w:rPr>
                <w:b/>
              </w:rPr>
              <w:t>1</w:t>
            </w:r>
            <w:r w:rsidR="00F46E8A" w:rsidRPr="00F46E8A">
              <w:rPr>
                <w:b/>
              </w:rPr>
              <w:t>3</w:t>
            </w:r>
            <w:r w:rsidRPr="00F46E8A">
              <w:rPr>
                <w:b/>
              </w:rPr>
              <w:t>/1</w:t>
            </w:r>
            <w:r w:rsidR="00F46E8A" w:rsidRPr="00F46E8A">
              <w:rPr>
                <w:b/>
              </w:rPr>
              <w:t>4</w:t>
            </w:r>
          </w:p>
        </w:tc>
      </w:tr>
      <w:tr w:rsidR="00D67C22" w14:paraId="71E3405B" w14:textId="77777777" w:rsidTr="00982FBC">
        <w:tc>
          <w:tcPr>
            <w:tcW w:w="9956" w:type="dxa"/>
            <w:gridSpan w:val="14"/>
            <w:shd w:val="clear" w:color="auto" w:fill="F7CAAC"/>
          </w:tcPr>
          <w:p w14:paraId="661294CC" w14:textId="360B7B6D" w:rsidR="00D67C22" w:rsidRDefault="00802340" w:rsidP="00D67C22">
            <w:pPr>
              <w:jc w:val="both"/>
              <w:rPr>
                <w:b/>
              </w:rPr>
            </w:pPr>
            <w:r>
              <w:rPr>
                <w:b/>
              </w:rPr>
              <w:t>Přehled</w:t>
            </w:r>
            <w:r w:rsidR="00D67C22">
              <w:rPr>
                <w:b/>
              </w:rPr>
              <w:t xml:space="preserve"> o nejvýznamnější publikační a další tvůrčí činnosti nebo další profesní činnosti u odborníků z praxe vztahující se k zabezpečovaným předmětům </w:t>
            </w:r>
          </w:p>
        </w:tc>
      </w:tr>
      <w:tr w:rsidR="00D67C22" w:rsidRPr="00641DD1" w14:paraId="4098602C" w14:textId="77777777" w:rsidTr="00982FBC">
        <w:trPr>
          <w:trHeight w:val="708"/>
        </w:trPr>
        <w:tc>
          <w:tcPr>
            <w:tcW w:w="9956" w:type="dxa"/>
            <w:gridSpan w:val="14"/>
          </w:tcPr>
          <w:p w14:paraId="327AC50D" w14:textId="5A45B2F8" w:rsidR="00A6175A" w:rsidRPr="00A6175A" w:rsidRDefault="00A6175A" w:rsidP="00A6175A">
            <w:pPr>
              <w:spacing w:before="120" w:after="120"/>
              <w:jc w:val="both"/>
              <w:rPr>
                <w:b/>
                <w:bCs/>
                <w:lang w:val="en-US"/>
              </w:rPr>
            </w:pPr>
            <w:r w:rsidRPr="00A6175A">
              <w:t xml:space="preserve">SUMCZYNSKI, D., </w:t>
            </w:r>
            <w:r w:rsidRPr="00A6175A">
              <w:rPr>
                <w:b/>
                <w:bCs/>
              </w:rPr>
              <w:t>FIŠERA, M. (</w:t>
            </w:r>
            <w:proofErr w:type="gramStart"/>
            <w:r w:rsidRPr="00A6175A">
              <w:rPr>
                <w:b/>
                <w:bCs/>
              </w:rPr>
              <w:t>20%</w:t>
            </w:r>
            <w:proofErr w:type="gramEnd"/>
            <w:r w:rsidRPr="00A6175A">
              <w:rPr>
                <w:b/>
                <w:bCs/>
              </w:rPr>
              <w:t>)</w:t>
            </w:r>
            <w:r w:rsidRPr="00A6175A">
              <w:t xml:space="preserve">, SALEK, R.N., ORSAVOVÁ, J.: </w:t>
            </w:r>
            <w:proofErr w:type="spellStart"/>
            <w:r w:rsidRPr="00A6175A">
              <w:t>The</w:t>
            </w:r>
            <w:proofErr w:type="spellEnd"/>
            <w:r w:rsidRPr="00A6175A">
              <w:t xml:space="preserve"> </w:t>
            </w:r>
            <w:proofErr w:type="spellStart"/>
            <w:r w:rsidRPr="00A6175A">
              <w:t>effect</w:t>
            </w:r>
            <w:proofErr w:type="spellEnd"/>
            <w:r w:rsidRPr="00A6175A">
              <w:t xml:space="preserve"> </w:t>
            </w:r>
            <w:proofErr w:type="spellStart"/>
            <w:r w:rsidRPr="00A6175A">
              <w:t>of</w:t>
            </w:r>
            <w:proofErr w:type="spellEnd"/>
            <w:r w:rsidRPr="00A6175A">
              <w:t xml:space="preserve"> </w:t>
            </w:r>
            <w:proofErr w:type="spellStart"/>
            <w:r w:rsidRPr="00A6175A">
              <w:t>flake</w:t>
            </w:r>
            <w:proofErr w:type="spellEnd"/>
            <w:r w:rsidRPr="00A6175A">
              <w:t xml:space="preserve"> </w:t>
            </w:r>
            <w:proofErr w:type="spellStart"/>
            <w:r w:rsidRPr="00A6175A">
              <w:t>production</w:t>
            </w:r>
            <w:proofErr w:type="spellEnd"/>
            <w:r w:rsidRPr="00A6175A">
              <w:t xml:space="preserve"> and </w:t>
            </w:r>
            <w:r w:rsidRPr="00282AE5">
              <w:rPr>
                <w:i/>
                <w:iCs/>
              </w:rPr>
              <w:t>in vitro</w:t>
            </w:r>
            <w:r w:rsidRPr="00A6175A">
              <w:t xml:space="preserve"> </w:t>
            </w:r>
            <w:proofErr w:type="spellStart"/>
            <w:r w:rsidRPr="00A6175A">
              <w:t>digestion</w:t>
            </w:r>
            <w:proofErr w:type="spellEnd"/>
            <w:r w:rsidRPr="00A6175A">
              <w:t xml:space="preserve"> on </w:t>
            </w:r>
            <w:proofErr w:type="spellStart"/>
            <w:r w:rsidRPr="00A6175A">
              <w:t>releasing</w:t>
            </w:r>
            <w:proofErr w:type="spellEnd"/>
            <w:r w:rsidRPr="00A6175A">
              <w:t xml:space="preserve"> </w:t>
            </w:r>
            <w:proofErr w:type="spellStart"/>
            <w:r w:rsidRPr="00A6175A">
              <w:t>minerals</w:t>
            </w:r>
            <w:proofErr w:type="spellEnd"/>
            <w:r w:rsidRPr="00A6175A">
              <w:t xml:space="preserve"> and </w:t>
            </w:r>
            <w:proofErr w:type="spellStart"/>
            <w:r w:rsidRPr="00A6175A">
              <w:t>trace</w:t>
            </w:r>
            <w:proofErr w:type="spellEnd"/>
            <w:r w:rsidRPr="00A6175A">
              <w:t xml:space="preserve"> </w:t>
            </w:r>
            <w:proofErr w:type="spellStart"/>
            <w:r w:rsidRPr="00A6175A">
              <w:t>elements</w:t>
            </w:r>
            <w:proofErr w:type="spellEnd"/>
            <w:r w:rsidRPr="00A6175A">
              <w:t xml:space="preserve"> </w:t>
            </w:r>
            <w:proofErr w:type="spellStart"/>
            <w:r w:rsidRPr="00A6175A">
              <w:t>from</w:t>
            </w:r>
            <w:proofErr w:type="spellEnd"/>
            <w:r w:rsidRPr="00A6175A">
              <w:t xml:space="preserve"> </w:t>
            </w:r>
            <w:proofErr w:type="spellStart"/>
            <w:r w:rsidRPr="00A6175A">
              <w:t>wheat</w:t>
            </w:r>
            <w:proofErr w:type="spellEnd"/>
            <w:r w:rsidRPr="00A6175A">
              <w:t xml:space="preserve"> </w:t>
            </w:r>
            <w:proofErr w:type="spellStart"/>
            <w:r w:rsidRPr="00A6175A">
              <w:t>flakes</w:t>
            </w:r>
            <w:proofErr w:type="spellEnd"/>
            <w:r w:rsidRPr="00A6175A">
              <w:t xml:space="preserve">: </w:t>
            </w:r>
            <w:proofErr w:type="spellStart"/>
            <w:r w:rsidRPr="00A6175A">
              <w:t>The</w:t>
            </w:r>
            <w:proofErr w:type="spellEnd"/>
            <w:r w:rsidRPr="00A6175A">
              <w:t xml:space="preserve"> </w:t>
            </w:r>
            <w:proofErr w:type="spellStart"/>
            <w:r w:rsidRPr="00A6175A">
              <w:t>extended</w:t>
            </w:r>
            <w:proofErr w:type="spellEnd"/>
            <w:r w:rsidRPr="00A6175A">
              <w:t xml:space="preserve"> study </w:t>
            </w:r>
            <w:proofErr w:type="spellStart"/>
            <w:r w:rsidRPr="00A6175A">
              <w:t>of</w:t>
            </w:r>
            <w:proofErr w:type="spellEnd"/>
            <w:r w:rsidRPr="00A6175A">
              <w:t xml:space="preserve"> </w:t>
            </w:r>
            <w:proofErr w:type="spellStart"/>
            <w:r w:rsidRPr="00A6175A">
              <w:t>dietary</w:t>
            </w:r>
            <w:proofErr w:type="spellEnd"/>
            <w:r w:rsidRPr="00A6175A">
              <w:t xml:space="preserve"> </w:t>
            </w:r>
            <w:proofErr w:type="spellStart"/>
            <w:r w:rsidRPr="00A6175A">
              <w:t>intakes</w:t>
            </w:r>
            <w:proofErr w:type="spellEnd"/>
            <w:r w:rsidRPr="00A6175A">
              <w:t xml:space="preserve"> </w:t>
            </w:r>
            <w:proofErr w:type="spellStart"/>
            <w:r w:rsidRPr="00A6175A">
              <w:t>for</w:t>
            </w:r>
            <w:proofErr w:type="spellEnd"/>
            <w:r w:rsidRPr="00A6175A">
              <w:t xml:space="preserve"> </w:t>
            </w:r>
            <w:proofErr w:type="spellStart"/>
            <w:r w:rsidRPr="00A6175A">
              <w:t>individual</w:t>
            </w:r>
            <w:proofErr w:type="spellEnd"/>
            <w:r w:rsidRPr="00A6175A">
              <w:t xml:space="preserve"> </w:t>
            </w:r>
            <w:proofErr w:type="spellStart"/>
            <w:r w:rsidRPr="00A6175A">
              <w:t>life</w:t>
            </w:r>
            <w:proofErr w:type="spellEnd"/>
            <w:r w:rsidRPr="00A6175A">
              <w:t xml:space="preserve"> </w:t>
            </w:r>
            <w:proofErr w:type="spellStart"/>
            <w:r w:rsidRPr="00A6175A">
              <w:t>stage</w:t>
            </w:r>
            <w:proofErr w:type="spellEnd"/>
            <w:r w:rsidRPr="00A6175A">
              <w:t xml:space="preserve"> </w:t>
            </w:r>
            <w:proofErr w:type="spellStart"/>
            <w:r w:rsidRPr="00A6175A">
              <w:t>groups</w:t>
            </w:r>
            <w:proofErr w:type="spellEnd"/>
            <w:r w:rsidRPr="00A6175A">
              <w:t xml:space="preserve">. </w:t>
            </w:r>
            <w:proofErr w:type="spellStart"/>
            <w:r w:rsidRPr="00A6175A">
              <w:rPr>
                <w:i/>
                <w:iCs/>
              </w:rPr>
              <w:t>Nutrients</w:t>
            </w:r>
            <w:proofErr w:type="spellEnd"/>
            <w:r w:rsidRPr="00A6175A">
              <w:t xml:space="preserve"> </w:t>
            </w:r>
            <w:r w:rsidRPr="00A6175A">
              <w:rPr>
                <w:rStyle w:val="Zdraznn"/>
                <w:i w:val="0"/>
                <w:iCs w:val="0"/>
                <w:color w:val="222222"/>
                <w:shd w:val="clear" w:color="auto" w:fill="FFFFFF"/>
              </w:rPr>
              <w:t>15</w:t>
            </w:r>
            <w:r w:rsidRPr="00A6175A">
              <w:rPr>
                <w:color w:val="222222"/>
                <w:shd w:val="clear" w:color="auto" w:fill="FFFFFF"/>
              </w:rPr>
              <w:t xml:space="preserve">(11), 2509, </w:t>
            </w:r>
            <w:r w:rsidRPr="00A6175A">
              <w:rPr>
                <w:b/>
                <w:bCs/>
                <w:color w:val="222222"/>
                <w:shd w:val="clear" w:color="auto" w:fill="FFFFFF"/>
              </w:rPr>
              <w:t>2023</w:t>
            </w:r>
            <w:r w:rsidRPr="00A6175A">
              <w:rPr>
                <w:color w:val="222222"/>
                <w:shd w:val="clear" w:color="auto" w:fill="FFFFFF"/>
              </w:rPr>
              <w:t>.</w:t>
            </w:r>
            <w:r w:rsidRPr="00D07DF3">
              <w:t xml:space="preserve"> </w:t>
            </w:r>
            <w:hyperlink r:id="rId57" w:history="1">
              <w:r w:rsidRPr="00D07DF3">
                <w:rPr>
                  <w:rStyle w:val="Hypertextovodkaz"/>
                </w:rPr>
                <w:t>https://doi.org/10.3390/nu15112509</w:t>
              </w:r>
            </w:hyperlink>
            <w:r w:rsidRPr="00A6175A">
              <w:t xml:space="preserve">. </w:t>
            </w:r>
            <w:proofErr w:type="spellStart"/>
            <w:r w:rsidRPr="00A6175A">
              <w:t>Jimp</w:t>
            </w:r>
            <w:proofErr w:type="spellEnd"/>
            <w:r w:rsidRPr="00A6175A">
              <w:t xml:space="preserve"> (Q1)</w:t>
            </w:r>
            <w:r w:rsidRPr="00A6175A">
              <w:tab/>
            </w:r>
          </w:p>
          <w:p w14:paraId="2AE66162" w14:textId="77777777" w:rsidR="00A6175A" w:rsidRPr="00A6175A" w:rsidRDefault="00A6175A" w:rsidP="00A6175A">
            <w:pPr>
              <w:spacing w:before="120" w:after="120"/>
              <w:jc w:val="both"/>
            </w:pPr>
            <w:r w:rsidRPr="00A6175A">
              <w:rPr>
                <w:b/>
                <w:bCs/>
                <w:lang w:val="en-US"/>
              </w:rPr>
              <w:t>FIŠERA, M. (40%)</w:t>
            </w:r>
            <w:r w:rsidRPr="00A6175A">
              <w:rPr>
                <w:lang w:val="en-US"/>
              </w:rPr>
              <w:t xml:space="preserve">, ŠUSTOVÁ, K., TVRZNÍK, P., VELICHOVÁ, H., FIŠEROVÁ, L., LUKÁŠKOVÁ, E., KRÁČMAR, S.: Reduce the </w:t>
            </w:r>
            <w:proofErr w:type="spellStart"/>
            <w:r w:rsidRPr="00A6175A">
              <w:rPr>
                <w:lang w:val="en-US"/>
              </w:rPr>
              <w:t>sulphur</w:t>
            </w:r>
            <w:proofErr w:type="spellEnd"/>
            <w:r w:rsidRPr="00A6175A">
              <w:rPr>
                <w:lang w:val="en-US"/>
              </w:rPr>
              <w:t xml:space="preserve"> dioxide content of wine by biological process in relation to the content of polyphenolic substances. </w:t>
            </w:r>
            <w:r w:rsidRPr="00A6175A">
              <w:rPr>
                <w:i/>
                <w:iCs/>
                <w:lang w:val="en-US"/>
              </w:rPr>
              <w:t>Journal of Microbiology, Biotechnology and Food Sciences</w:t>
            </w:r>
            <w:r w:rsidRPr="00A6175A">
              <w:rPr>
                <w:lang w:val="en-US"/>
              </w:rPr>
              <w:t xml:space="preserve"> 11(5), e5975, </w:t>
            </w:r>
            <w:r w:rsidRPr="00A6175A">
              <w:rPr>
                <w:b/>
                <w:bCs/>
                <w:lang w:val="en-US"/>
              </w:rPr>
              <w:t>2022</w:t>
            </w:r>
            <w:r w:rsidRPr="00A6175A">
              <w:rPr>
                <w:lang w:val="en-US"/>
              </w:rPr>
              <w:t xml:space="preserve">. </w:t>
            </w:r>
            <w:hyperlink r:id="rId58" w:history="1">
              <w:r w:rsidRPr="00D07DF3">
                <w:rPr>
                  <w:rStyle w:val="Hypertextovodkaz"/>
                </w:rPr>
                <w:t>https://doi.org/10.55251/jmbfs.5975</w:t>
              </w:r>
            </w:hyperlink>
            <w:r w:rsidRPr="00A6175A">
              <w:rPr>
                <w:shd w:val="clear" w:color="auto" w:fill="FFFFFF"/>
              </w:rPr>
              <w:t xml:space="preserve">. </w:t>
            </w:r>
            <w:proofErr w:type="spellStart"/>
            <w:r w:rsidRPr="00A6175A">
              <w:rPr>
                <w:rFonts w:eastAsiaTheme="minorHAnsi"/>
                <w:lang w:eastAsia="en-US"/>
              </w:rPr>
              <w:t>Jimp</w:t>
            </w:r>
            <w:proofErr w:type="spellEnd"/>
            <w:r w:rsidRPr="00A6175A">
              <w:rPr>
                <w:rFonts w:eastAsiaTheme="minorHAnsi"/>
                <w:lang w:eastAsia="en-US"/>
              </w:rPr>
              <w:t xml:space="preserve"> (Q3)</w:t>
            </w:r>
          </w:p>
          <w:p w14:paraId="6332C863" w14:textId="77777777" w:rsidR="00A6175A" w:rsidRPr="00A6175A" w:rsidRDefault="00A6175A" w:rsidP="00A6175A">
            <w:pPr>
              <w:spacing w:before="120" w:after="120"/>
              <w:jc w:val="both"/>
            </w:pPr>
            <w:r w:rsidRPr="00A6175A">
              <w:rPr>
                <w:bCs/>
                <w:caps/>
              </w:rPr>
              <w:t xml:space="preserve">Adámková, A., Mlček, J., Adámek, M., </w:t>
            </w:r>
            <w:r w:rsidRPr="00A6175A">
              <w:rPr>
                <w:b/>
                <w:caps/>
              </w:rPr>
              <w:t>FIŠERA, M. (</w:t>
            </w:r>
            <w:proofErr w:type="gramStart"/>
            <w:r w:rsidRPr="00A6175A">
              <w:rPr>
                <w:b/>
                <w:caps/>
              </w:rPr>
              <w:t>10%</w:t>
            </w:r>
            <w:proofErr w:type="gramEnd"/>
            <w:r w:rsidRPr="00A6175A">
              <w:rPr>
                <w:b/>
                <w:caps/>
              </w:rPr>
              <w:t>)</w:t>
            </w:r>
            <w:r w:rsidRPr="00A6175A">
              <w:rPr>
                <w:bCs/>
                <w:caps/>
              </w:rPr>
              <w:t>, Borkovcová, M., Bednáová, M., Hlobilová, V., Vojáčková, K.</w:t>
            </w:r>
            <w:r w:rsidRPr="00A6175A">
              <w:rPr>
                <w:bCs/>
              </w:rPr>
              <w:t xml:space="preserve">: </w:t>
            </w:r>
            <w:proofErr w:type="spellStart"/>
            <w:r w:rsidRPr="00A6175A">
              <w:rPr>
                <w:bCs/>
              </w:rPr>
              <w:t>Effect</w:t>
            </w:r>
            <w:proofErr w:type="spellEnd"/>
            <w:r w:rsidRPr="00A6175A">
              <w:rPr>
                <w:bCs/>
              </w:rPr>
              <w:t xml:space="preserve"> </w:t>
            </w:r>
            <w:proofErr w:type="spellStart"/>
            <w:r w:rsidRPr="00A6175A">
              <w:rPr>
                <w:bCs/>
              </w:rPr>
              <w:t>of</w:t>
            </w:r>
            <w:proofErr w:type="spellEnd"/>
            <w:r w:rsidRPr="00A6175A">
              <w:rPr>
                <w:bCs/>
              </w:rPr>
              <w:t xml:space="preserve"> </w:t>
            </w:r>
            <w:proofErr w:type="spellStart"/>
            <w:r w:rsidRPr="00A6175A">
              <w:rPr>
                <w:bCs/>
              </w:rPr>
              <w:t>temperature</w:t>
            </w:r>
            <w:proofErr w:type="spellEnd"/>
            <w:r w:rsidRPr="00A6175A">
              <w:rPr>
                <w:bCs/>
              </w:rPr>
              <w:t xml:space="preserve"> and </w:t>
            </w:r>
            <w:proofErr w:type="spellStart"/>
            <w:r w:rsidRPr="00A6175A">
              <w:rPr>
                <w:bCs/>
              </w:rPr>
              <w:t>feed</w:t>
            </w:r>
            <w:proofErr w:type="spellEnd"/>
            <w:r w:rsidRPr="00A6175A">
              <w:rPr>
                <w:bCs/>
              </w:rPr>
              <w:t xml:space="preserve"> on </w:t>
            </w:r>
            <w:proofErr w:type="spellStart"/>
            <w:r w:rsidRPr="00A6175A">
              <w:rPr>
                <w:bCs/>
              </w:rPr>
              <w:t>the</w:t>
            </w:r>
            <w:proofErr w:type="spellEnd"/>
            <w:r w:rsidRPr="00A6175A">
              <w:rPr>
                <w:bCs/>
              </w:rPr>
              <w:t xml:space="preserve"> </w:t>
            </w:r>
            <w:proofErr w:type="spellStart"/>
            <w:r w:rsidRPr="00A6175A">
              <w:rPr>
                <w:bCs/>
              </w:rPr>
              <w:t>mineral</w:t>
            </w:r>
            <w:proofErr w:type="spellEnd"/>
            <w:r w:rsidRPr="00A6175A">
              <w:rPr>
                <w:bCs/>
              </w:rPr>
              <w:t xml:space="preserve"> </w:t>
            </w:r>
            <w:proofErr w:type="spellStart"/>
            <w:r w:rsidRPr="00A6175A">
              <w:rPr>
                <w:bCs/>
              </w:rPr>
              <w:t>content</w:t>
            </w:r>
            <w:proofErr w:type="spellEnd"/>
            <w:r w:rsidRPr="00A6175A">
              <w:rPr>
                <w:bCs/>
              </w:rPr>
              <w:t xml:space="preserve"> and </w:t>
            </w:r>
            <w:proofErr w:type="spellStart"/>
            <w:r w:rsidRPr="00A6175A">
              <w:rPr>
                <w:bCs/>
              </w:rPr>
              <w:t>the</w:t>
            </w:r>
            <w:proofErr w:type="spellEnd"/>
            <w:r w:rsidRPr="00A6175A">
              <w:rPr>
                <w:bCs/>
              </w:rPr>
              <w:t xml:space="preserve"> </w:t>
            </w:r>
            <w:proofErr w:type="spellStart"/>
            <w:r w:rsidRPr="00A6175A">
              <w:rPr>
                <w:bCs/>
              </w:rPr>
              <w:t>content</w:t>
            </w:r>
            <w:proofErr w:type="spellEnd"/>
            <w:r w:rsidRPr="00A6175A">
              <w:rPr>
                <w:bCs/>
              </w:rPr>
              <w:t xml:space="preserve"> </w:t>
            </w:r>
            <w:proofErr w:type="spellStart"/>
            <w:r w:rsidRPr="00A6175A">
              <w:rPr>
                <w:bCs/>
              </w:rPr>
              <w:t>of</w:t>
            </w:r>
            <w:proofErr w:type="spellEnd"/>
            <w:r w:rsidRPr="00A6175A">
              <w:rPr>
                <w:bCs/>
              </w:rPr>
              <w:t xml:space="preserve"> </w:t>
            </w:r>
            <w:proofErr w:type="spellStart"/>
            <w:r w:rsidRPr="00A6175A">
              <w:rPr>
                <w:bCs/>
              </w:rPr>
              <w:t>selected</w:t>
            </w:r>
            <w:proofErr w:type="spellEnd"/>
            <w:r w:rsidRPr="00A6175A">
              <w:rPr>
                <w:bCs/>
              </w:rPr>
              <w:t xml:space="preserve"> </w:t>
            </w:r>
            <w:proofErr w:type="spellStart"/>
            <w:r w:rsidRPr="00A6175A">
              <w:rPr>
                <w:bCs/>
              </w:rPr>
              <w:t>heavy</w:t>
            </w:r>
            <w:proofErr w:type="spellEnd"/>
            <w:r w:rsidRPr="00A6175A">
              <w:rPr>
                <w:bCs/>
              </w:rPr>
              <w:t xml:space="preserve"> metals in </w:t>
            </w:r>
            <w:proofErr w:type="spellStart"/>
            <w:r w:rsidRPr="00A6175A">
              <w:rPr>
                <w:bCs/>
              </w:rPr>
              <w:t>mealworm</w:t>
            </w:r>
            <w:proofErr w:type="spellEnd"/>
            <w:r w:rsidRPr="00A6175A">
              <w:rPr>
                <w:bCs/>
              </w:rPr>
              <w:t xml:space="preserve">. </w:t>
            </w:r>
            <w:proofErr w:type="spellStart"/>
            <w:r w:rsidRPr="00A6175A">
              <w:rPr>
                <w:bCs/>
                <w:i/>
                <w:iCs/>
              </w:rPr>
              <w:t>Journal</w:t>
            </w:r>
            <w:proofErr w:type="spellEnd"/>
            <w:r w:rsidRPr="00A6175A">
              <w:rPr>
                <w:bCs/>
                <w:i/>
                <w:iCs/>
              </w:rPr>
              <w:t xml:space="preserve"> </w:t>
            </w:r>
            <w:proofErr w:type="spellStart"/>
            <w:r w:rsidRPr="00A6175A">
              <w:rPr>
                <w:bCs/>
                <w:i/>
                <w:iCs/>
              </w:rPr>
              <w:t>of</w:t>
            </w:r>
            <w:proofErr w:type="spellEnd"/>
            <w:r w:rsidRPr="00A6175A">
              <w:rPr>
                <w:bCs/>
                <w:i/>
                <w:iCs/>
              </w:rPr>
              <w:t xml:space="preserve"> </w:t>
            </w:r>
            <w:proofErr w:type="spellStart"/>
            <w:r w:rsidRPr="00A6175A">
              <w:rPr>
                <w:bCs/>
                <w:i/>
                <w:iCs/>
              </w:rPr>
              <w:t>Elementology</w:t>
            </w:r>
            <w:proofErr w:type="spellEnd"/>
            <w:r w:rsidRPr="00A6175A">
              <w:rPr>
                <w:bCs/>
              </w:rPr>
              <w:t xml:space="preserve"> 3, </w:t>
            </w:r>
            <w:r w:rsidRPr="00A6175A">
              <w:rPr>
                <w:b/>
              </w:rPr>
              <w:t>2020</w:t>
            </w:r>
            <w:r w:rsidRPr="00A6175A">
              <w:rPr>
                <w:bCs/>
              </w:rPr>
              <w:t xml:space="preserve">. ISSN 1644-2296. DOI 10.5601/jelem.2019.24.4.1932. </w:t>
            </w:r>
            <w:proofErr w:type="spellStart"/>
            <w:r w:rsidRPr="00A6175A">
              <w:rPr>
                <w:rFonts w:eastAsiaTheme="minorHAnsi"/>
                <w:lang w:eastAsia="en-US"/>
              </w:rPr>
              <w:t>Jimp</w:t>
            </w:r>
            <w:proofErr w:type="spellEnd"/>
            <w:r w:rsidRPr="00A6175A">
              <w:rPr>
                <w:rFonts w:eastAsiaTheme="minorHAnsi"/>
                <w:lang w:eastAsia="en-US"/>
              </w:rPr>
              <w:t xml:space="preserve"> (Q4)</w:t>
            </w:r>
          </w:p>
          <w:p w14:paraId="2E3E6B5D" w14:textId="37BCC4B4" w:rsidR="00A6175A" w:rsidRPr="00A6175A" w:rsidRDefault="00A6175A" w:rsidP="00A6175A">
            <w:pPr>
              <w:spacing w:before="120" w:after="120"/>
              <w:jc w:val="both"/>
            </w:pPr>
            <w:r w:rsidRPr="00A6175A">
              <w:rPr>
                <w:b/>
                <w:bCs/>
                <w:caps/>
              </w:rPr>
              <w:t xml:space="preserve">FIŠERA, M. </w:t>
            </w:r>
            <w:r w:rsidRPr="00A6175A">
              <w:rPr>
                <w:b/>
                <w:caps/>
              </w:rPr>
              <w:t>(</w:t>
            </w:r>
            <w:proofErr w:type="gramStart"/>
            <w:r w:rsidRPr="00A6175A">
              <w:rPr>
                <w:b/>
                <w:caps/>
              </w:rPr>
              <w:t>40%</w:t>
            </w:r>
            <w:proofErr w:type="gramEnd"/>
            <w:r w:rsidRPr="00A6175A">
              <w:rPr>
                <w:b/>
                <w:caps/>
              </w:rPr>
              <w:t>)</w:t>
            </w:r>
            <w:r w:rsidRPr="00A6175A">
              <w:rPr>
                <w:caps/>
              </w:rPr>
              <w:t xml:space="preserve">, Kráčmar, S., Šustová, K., Tvrzník, P., Velichová, H., Fišerová, L., Kubáň, V.: </w:t>
            </w:r>
            <w:proofErr w:type="spellStart"/>
            <w:r w:rsidRPr="00A6175A">
              <w:t>Effects</w:t>
            </w:r>
            <w:proofErr w:type="spellEnd"/>
            <w:r w:rsidRPr="00A6175A">
              <w:t xml:space="preserve"> </w:t>
            </w:r>
            <w:proofErr w:type="spellStart"/>
            <w:r w:rsidRPr="00A6175A">
              <w:t>of</w:t>
            </w:r>
            <w:proofErr w:type="spellEnd"/>
            <w:r w:rsidRPr="00A6175A">
              <w:t xml:space="preserve"> </w:t>
            </w:r>
            <w:proofErr w:type="spellStart"/>
            <w:r w:rsidRPr="00A6175A">
              <w:t>the</w:t>
            </w:r>
            <w:proofErr w:type="spellEnd"/>
            <w:r w:rsidRPr="00A6175A">
              <w:t xml:space="preserve"> </w:t>
            </w:r>
            <w:proofErr w:type="spellStart"/>
            <w:r w:rsidRPr="00A6175A">
              <w:t>lactation</w:t>
            </w:r>
            <w:proofErr w:type="spellEnd"/>
            <w:r w:rsidRPr="00A6175A">
              <w:t xml:space="preserve"> period, </w:t>
            </w:r>
            <w:proofErr w:type="spellStart"/>
            <w:r w:rsidRPr="00A6175A">
              <w:t>breed</w:t>
            </w:r>
            <w:proofErr w:type="spellEnd"/>
            <w:r w:rsidRPr="00A6175A">
              <w:t xml:space="preserve"> and </w:t>
            </w:r>
            <w:proofErr w:type="spellStart"/>
            <w:r w:rsidRPr="00A6175A">
              <w:t>feed</w:t>
            </w:r>
            <w:proofErr w:type="spellEnd"/>
            <w:r w:rsidRPr="00A6175A">
              <w:t xml:space="preserve"> on </w:t>
            </w:r>
            <w:proofErr w:type="spellStart"/>
            <w:r w:rsidRPr="00A6175A">
              <w:t>amino</w:t>
            </w:r>
            <w:proofErr w:type="spellEnd"/>
            <w:r w:rsidRPr="00A6175A">
              <w:t xml:space="preserve"> </w:t>
            </w:r>
            <w:proofErr w:type="spellStart"/>
            <w:r w:rsidRPr="00A6175A">
              <w:t>acids</w:t>
            </w:r>
            <w:proofErr w:type="spellEnd"/>
            <w:r w:rsidRPr="00A6175A">
              <w:t xml:space="preserve"> profile </w:t>
            </w:r>
            <w:proofErr w:type="spellStart"/>
            <w:r w:rsidRPr="00A6175A">
              <w:t>of</w:t>
            </w:r>
            <w:proofErr w:type="spellEnd"/>
            <w:r w:rsidRPr="00A6175A">
              <w:t xml:space="preserve"> </w:t>
            </w:r>
            <w:proofErr w:type="spellStart"/>
            <w:r w:rsidRPr="00A6175A">
              <w:t>mare’s</w:t>
            </w:r>
            <w:proofErr w:type="spellEnd"/>
            <w:r w:rsidRPr="00A6175A">
              <w:t xml:space="preserve"> </w:t>
            </w:r>
            <w:proofErr w:type="spellStart"/>
            <w:r w:rsidRPr="00A6175A">
              <w:t>milk</w:t>
            </w:r>
            <w:proofErr w:type="spellEnd"/>
            <w:r w:rsidRPr="00A6175A">
              <w:t xml:space="preserve">. </w:t>
            </w:r>
            <w:proofErr w:type="spellStart"/>
            <w:r w:rsidRPr="00A6175A">
              <w:rPr>
                <w:i/>
                <w:iCs/>
              </w:rPr>
              <w:t>Potravinarstvo</w:t>
            </w:r>
            <w:proofErr w:type="spellEnd"/>
            <w:r w:rsidRPr="00A6175A">
              <w:rPr>
                <w:i/>
                <w:iCs/>
              </w:rPr>
              <w:t xml:space="preserve"> </w:t>
            </w:r>
            <w:proofErr w:type="spellStart"/>
            <w:r w:rsidRPr="00A6175A">
              <w:rPr>
                <w:i/>
                <w:iCs/>
              </w:rPr>
              <w:t>Slovak</w:t>
            </w:r>
            <w:proofErr w:type="spellEnd"/>
            <w:r w:rsidRPr="00A6175A">
              <w:rPr>
                <w:i/>
                <w:iCs/>
              </w:rPr>
              <w:t xml:space="preserve"> </w:t>
            </w:r>
            <w:proofErr w:type="spellStart"/>
            <w:r w:rsidRPr="00A6175A">
              <w:rPr>
                <w:i/>
                <w:iCs/>
              </w:rPr>
              <w:t>Journal</w:t>
            </w:r>
            <w:proofErr w:type="spellEnd"/>
            <w:r w:rsidRPr="00A6175A">
              <w:rPr>
                <w:i/>
                <w:iCs/>
              </w:rPr>
              <w:t xml:space="preserve"> </w:t>
            </w:r>
            <w:proofErr w:type="spellStart"/>
            <w:r w:rsidRPr="00A6175A">
              <w:rPr>
                <w:i/>
                <w:iCs/>
              </w:rPr>
              <w:t>of</w:t>
            </w:r>
            <w:proofErr w:type="spellEnd"/>
            <w:r w:rsidRPr="00A6175A">
              <w:rPr>
                <w:i/>
                <w:iCs/>
              </w:rPr>
              <w:t xml:space="preserve"> Food</w:t>
            </w:r>
            <w:r w:rsidRPr="00A6175A">
              <w:t xml:space="preserve"> </w:t>
            </w:r>
            <w:proofErr w:type="spellStart"/>
            <w:r w:rsidRPr="00A6175A">
              <w:rPr>
                <w:i/>
                <w:iCs/>
              </w:rPr>
              <w:t>Sciences</w:t>
            </w:r>
            <w:proofErr w:type="spellEnd"/>
            <w:r w:rsidRPr="00A6175A">
              <w:rPr>
                <w:i/>
                <w:iCs/>
              </w:rPr>
              <w:t xml:space="preserve"> </w:t>
            </w:r>
            <w:r w:rsidRPr="00A6175A">
              <w:t xml:space="preserve">14, </w:t>
            </w:r>
            <w:r w:rsidRPr="00A6175A">
              <w:rPr>
                <w:b/>
                <w:bCs/>
              </w:rPr>
              <w:t>2020</w:t>
            </w:r>
            <w:r w:rsidRPr="00A6175A">
              <w:t xml:space="preserve">. </w:t>
            </w:r>
            <w:hyperlink r:id="rId59" w:history="1">
              <w:r w:rsidRPr="00A6175A">
                <w:rPr>
                  <w:rStyle w:val="Hypertextovodkaz"/>
                </w:rPr>
                <w:t>https://doi.org/10.5219/1344</w:t>
              </w:r>
            </w:hyperlink>
            <w:r w:rsidRPr="00A6175A">
              <w:t xml:space="preserve">. </w:t>
            </w:r>
            <w:r w:rsidRPr="00A6175A">
              <w:rPr>
                <w:rFonts w:eastAsiaTheme="minorHAnsi"/>
                <w:lang w:eastAsia="en-US"/>
              </w:rPr>
              <w:t>JSC (</w:t>
            </w:r>
            <w:r w:rsidR="00233A6D">
              <w:rPr>
                <w:rFonts w:eastAsiaTheme="minorHAnsi"/>
                <w:lang w:eastAsia="en-US"/>
              </w:rPr>
              <w:t>Q3</w:t>
            </w:r>
            <w:r w:rsidRPr="00A6175A">
              <w:rPr>
                <w:rFonts w:eastAsiaTheme="minorHAnsi"/>
                <w:lang w:eastAsia="en-US"/>
              </w:rPr>
              <w:t>)</w:t>
            </w:r>
          </w:p>
          <w:p w14:paraId="60D759AE" w14:textId="0C637654" w:rsidR="00D67C22" w:rsidRPr="00A6175A" w:rsidRDefault="00A6175A" w:rsidP="00A6175A">
            <w:pPr>
              <w:spacing w:before="120" w:after="120"/>
              <w:jc w:val="both"/>
              <w:rPr>
                <w:b/>
                <w:sz w:val="16"/>
                <w:szCs w:val="16"/>
              </w:rPr>
            </w:pPr>
            <w:r w:rsidRPr="00A6175A">
              <w:lastRenderedPageBreak/>
              <w:t xml:space="preserve">MÜNSTER, L., CAPÁKOVÁ, Z., </w:t>
            </w:r>
            <w:r w:rsidRPr="00A6175A">
              <w:rPr>
                <w:b/>
                <w:bCs/>
              </w:rPr>
              <w:t>FIŠERA, M. (20%)</w:t>
            </w:r>
            <w:r w:rsidRPr="00A6175A">
              <w:t xml:space="preserve">, KUŘITKA, I., VÍCHA, J.: </w:t>
            </w:r>
            <w:proofErr w:type="spellStart"/>
            <w:r w:rsidRPr="00A6175A">
              <w:t>Biocompatible</w:t>
            </w:r>
            <w:proofErr w:type="spellEnd"/>
            <w:r w:rsidRPr="00A6175A">
              <w:t xml:space="preserve"> </w:t>
            </w:r>
            <w:proofErr w:type="spellStart"/>
            <w:r w:rsidRPr="00A6175A">
              <w:t>dialdehyde</w:t>
            </w:r>
            <w:proofErr w:type="spellEnd"/>
            <w:r w:rsidRPr="00A6175A">
              <w:t xml:space="preserve"> </w:t>
            </w:r>
            <w:proofErr w:type="spellStart"/>
            <w:r w:rsidRPr="00A6175A">
              <w:t>cellulose</w:t>
            </w:r>
            <w:proofErr w:type="spellEnd"/>
            <w:r w:rsidRPr="00A6175A">
              <w:t>/</w:t>
            </w:r>
            <w:proofErr w:type="spellStart"/>
            <w:proofErr w:type="gramStart"/>
            <w:r w:rsidRPr="00A6175A">
              <w:t>poly</w:t>
            </w:r>
            <w:proofErr w:type="spellEnd"/>
            <w:r w:rsidRPr="00A6175A">
              <w:t>(</w:t>
            </w:r>
            <w:proofErr w:type="gramEnd"/>
            <w:r w:rsidRPr="00A6175A">
              <w:t xml:space="preserve">vinyl </w:t>
            </w:r>
            <w:proofErr w:type="spellStart"/>
            <w:r w:rsidRPr="00A6175A">
              <w:t>alcohol</w:t>
            </w:r>
            <w:proofErr w:type="spellEnd"/>
            <w:r w:rsidRPr="00A6175A">
              <w:t xml:space="preserve">) </w:t>
            </w:r>
            <w:proofErr w:type="spellStart"/>
            <w:r w:rsidRPr="00A6175A">
              <w:t>hydrogels</w:t>
            </w:r>
            <w:proofErr w:type="spellEnd"/>
            <w:r w:rsidRPr="00A6175A">
              <w:t xml:space="preserve"> </w:t>
            </w:r>
            <w:proofErr w:type="spellStart"/>
            <w:r w:rsidRPr="00A6175A">
              <w:t>with</w:t>
            </w:r>
            <w:proofErr w:type="spellEnd"/>
            <w:r w:rsidRPr="00A6175A">
              <w:t xml:space="preserve"> </w:t>
            </w:r>
            <w:proofErr w:type="spellStart"/>
            <w:r w:rsidRPr="00A6175A">
              <w:t>tunable</w:t>
            </w:r>
            <w:proofErr w:type="spellEnd"/>
            <w:r w:rsidRPr="00A6175A">
              <w:t xml:space="preserve"> </w:t>
            </w:r>
            <w:proofErr w:type="spellStart"/>
            <w:r w:rsidRPr="00A6175A">
              <w:t>properties</w:t>
            </w:r>
            <w:proofErr w:type="spellEnd"/>
            <w:r w:rsidRPr="00A6175A">
              <w:t xml:space="preserve">. </w:t>
            </w:r>
            <w:proofErr w:type="spellStart"/>
            <w:r w:rsidRPr="00A6175A">
              <w:rPr>
                <w:i/>
                <w:iCs/>
              </w:rPr>
              <w:t>Carbohydrate</w:t>
            </w:r>
            <w:proofErr w:type="spellEnd"/>
            <w:r w:rsidRPr="00A6175A">
              <w:rPr>
                <w:i/>
                <w:iCs/>
              </w:rPr>
              <w:t xml:space="preserve"> </w:t>
            </w:r>
            <w:proofErr w:type="spellStart"/>
            <w:r w:rsidRPr="00A6175A">
              <w:rPr>
                <w:i/>
                <w:iCs/>
              </w:rPr>
              <w:t>Polymers</w:t>
            </w:r>
            <w:proofErr w:type="spellEnd"/>
            <w:r w:rsidRPr="00A6175A">
              <w:t xml:space="preserve"> 218, 333-342, </w:t>
            </w:r>
            <w:r w:rsidRPr="00A6175A">
              <w:rPr>
                <w:b/>
                <w:bCs/>
              </w:rPr>
              <w:t>2019</w:t>
            </w:r>
            <w:r w:rsidRPr="00A6175A">
              <w:t xml:space="preserve">. DOI 10.1016/j.carbpol.2019.04.091. </w:t>
            </w:r>
            <w:proofErr w:type="spellStart"/>
            <w:r w:rsidRPr="00A6175A">
              <w:rPr>
                <w:rFonts w:eastAsiaTheme="minorHAnsi"/>
                <w:lang w:eastAsia="en-US"/>
              </w:rPr>
              <w:t>Jimp</w:t>
            </w:r>
            <w:proofErr w:type="spellEnd"/>
            <w:r w:rsidRPr="00A6175A">
              <w:rPr>
                <w:rFonts w:eastAsiaTheme="minorHAnsi"/>
                <w:lang w:eastAsia="en-US"/>
              </w:rPr>
              <w:t xml:space="preserve"> (Q1)</w:t>
            </w:r>
          </w:p>
        </w:tc>
      </w:tr>
      <w:tr w:rsidR="00D67C22" w14:paraId="29694A21" w14:textId="77777777" w:rsidTr="00982FBC">
        <w:trPr>
          <w:trHeight w:val="218"/>
        </w:trPr>
        <w:tc>
          <w:tcPr>
            <w:tcW w:w="9956" w:type="dxa"/>
            <w:gridSpan w:val="14"/>
            <w:shd w:val="clear" w:color="auto" w:fill="F7CAAC"/>
          </w:tcPr>
          <w:p w14:paraId="30AE4A68" w14:textId="11240B6B" w:rsidR="00D67C22" w:rsidRDefault="00336343" w:rsidP="00D67C22">
            <w:pPr>
              <w:rPr>
                <w:b/>
              </w:rPr>
            </w:pPr>
            <w:r>
              <w:rPr>
                <w:b/>
              </w:rPr>
              <w:lastRenderedPageBreak/>
              <w:t>Působení v zahraničí</w:t>
            </w:r>
          </w:p>
        </w:tc>
      </w:tr>
      <w:tr w:rsidR="00D67C22" w14:paraId="07E7A8A7" w14:textId="77777777" w:rsidTr="00982FBC">
        <w:trPr>
          <w:trHeight w:val="328"/>
        </w:trPr>
        <w:tc>
          <w:tcPr>
            <w:tcW w:w="9956" w:type="dxa"/>
            <w:gridSpan w:val="14"/>
          </w:tcPr>
          <w:p w14:paraId="474D9F5E" w14:textId="77777777" w:rsidR="00D67C22" w:rsidRPr="006729C9" w:rsidRDefault="00D67C22" w:rsidP="006729C9">
            <w:pPr>
              <w:spacing w:before="60" w:after="60"/>
            </w:pPr>
            <w:r w:rsidRPr="006729C9">
              <w:t>---</w:t>
            </w:r>
          </w:p>
        </w:tc>
      </w:tr>
      <w:tr w:rsidR="00D67C22" w14:paraId="34246424" w14:textId="77777777" w:rsidTr="00CB1EE1">
        <w:trPr>
          <w:cantSplit/>
          <w:trHeight w:val="470"/>
        </w:trPr>
        <w:tc>
          <w:tcPr>
            <w:tcW w:w="2505" w:type="dxa"/>
            <w:shd w:val="clear" w:color="auto" w:fill="F7CAAC"/>
          </w:tcPr>
          <w:p w14:paraId="5D3DB76D" w14:textId="77777777" w:rsidR="00D67C22" w:rsidRDefault="00D67C22" w:rsidP="00D67C22">
            <w:pPr>
              <w:jc w:val="both"/>
              <w:rPr>
                <w:b/>
              </w:rPr>
            </w:pPr>
            <w:r>
              <w:rPr>
                <w:b/>
              </w:rPr>
              <w:t xml:space="preserve">Podpis </w:t>
            </w:r>
          </w:p>
        </w:tc>
        <w:tc>
          <w:tcPr>
            <w:tcW w:w="4514" w:type="dxa"/>
            <w:gridSpan w:val="8"/>
          </w:tcPr>
          <w:p w14:paraId="23B2C99C" w14:textId="77777777" w:rsidR="00D67C22" w:rsidRDefault="00D67C22" w:rsidP="00D67C22">
            <w:pPr>
              <w:jc w:val="both"/>
            </w:pPr>
          </w:p>
        </w:tc>
        <w:tc>
          <w:tcPr>
            <w:tcW w:w="830" w:type="dxa"/>
            <w:gridSpan w:val="2"/>
            <w:shd w:val="clear" w:color="auto" w:fill="F7CAAC"/>
          </w:tcPr>
          <w:p w14:paraId="1CED2690" w14:textId="77777777" w:rsidR="00D67C22" w:rsidRDefault="00D67C22" w:rsidP="00D67C22">
            <w:pPr>
              <w:jc w:val="both"/>
            </w:pPr>
            <w:r>
              <w:rPr>
                <w:b/>
              </w:rPr>
              <w:t>datum</w:t>
            </w:r>
          </w:p>
        </w:tc>
        <w:tc>
          <w:tcPr>
            <w:tcW w:w="2107" w:type="dxa"/>
            <w:gridSpan w:val="3"/>
          </w:tcPr>
          <w:p w14:paraId="50ED2154" w14:textId="77777777" w:rsidR="00D67C22" w:rsidRDefault="00D67C22" w:rsidP="00D67C22">
            <w:pPr>
              <w:jc w:val="both"/>
            </w:pPr>
          </w:p>
        </w:tc>
      </w:tr>
      <w:bookmarkEnd w:id="174"/>
      <w:bookmarkEnd w:id="185"/>
    </w:tbl>
    <w:p w14:paraId="64021E77" w14:textId="77777777" w:rsidR="00A15C84" w:rsidRDefault="00A15C84">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5"/>
        <w:gridCol w:w="67"/>
        <w:gridCol w:w="759"/>
        <w:gridCol w:w="1712"/>
        <w:gridCol w:w="142"/>
        <w:gridCol w:w="380"/>
        <w:gridCol w:w="185"/>
        <w:gridCol w:w="281"/>
        <w:gridCol w:w="989"/>
        <w:gridCol w:w="706"/>
        <w:gridCol w:w="123"/>
        <w:gridCol w:w="695"/>
        <w:gridCol w:w="706"/>
        <w:gridCol w:w="706"/>
      </w:tblGrid>
      <w:tr w:rsidR="00EC195B" w14:paraId="7A54BE1E" w14:textId="77777777" w:rsidTr="00982FBC">
        <w:tc>
          <w:tcPr>
            <w:tcW w:w="9956" w:type="dxa"/>
            <w:gridSpan w:val="14"/>
            <w:tcBorders>
              <w:bottom w:val="double" w:sz="4" w:space="0" w:color="auto"/>
            </w:tcBorders>
            <w:shd w:val="clear" w:color="auto" w:fill="BDD6EE"/>
          </w:tcPr>
          <w:p w14:paraId="341A91B6" w14:textId="7A7134C3" w:rsidR="00EC195B" w:rsidRDefault="00EC195B" w:rsidP="00982FBC">
            <w:pPr>
              <w:jc w:val="both"/>
              <w:rPr>
                <w:b/>
                <w:sz w:val="28"/>
              </w:rPr>
            </w:pPr>
            <w:bookmarkStart w:id="196" w:name="_Hlk149559490"/>
            <w:r>
              <w:rPr>
                <w:b/>
                <w:sz w:val="28"/>
              </w:rPr>
              <w:lastRenderedPageBreak/>
              <w:t>C-I – Personální zabezpečení</w:t>
            </w:r>
          </w:p>
        </w:tc>
      </w:tr>
      <w:tr w:rsidR="00EC195B" w14:paraId="0BAD0740" w14:textId="77777777" w:rsidTr="00982FBC">
        <w:tc>
          <w:tcPr>
            <w:tcW w:w="2518" w:type="dxa"/>
            <w:tcBorders>
              <w:top w:val="double" w:sz="4" w:space="0" w:color="auto"/>
            </w:tcBorders>
            <w:shd w:val="clear" w:color="auto" w:fill="F7CAAC"/>
          </w:tcPr>
          <w:p w14:paraId="200E8CAC" w14:textId="77777777" w:rsidR="00EC195B" w:rsidRDefault="00EC195B" w:rsidP="00982FBC">
            <w:pPr>
              <w:jc w:val="both"/>
              <w:rPr>
                <w:b/>
              </w:rPr>
            </w:pPr>
            <w:r>
              <w:rPr>
                <w:b/>
              </w:rPr>
              <w:t>Vysoká škola</w:t>
            </w:r>
          </w:p>
        </w:tc>
        <w:tc>
          <w:tcPr>
            <w:tcW w:w="7438" w:type="dxa"/>
            <w:gridSpan w:val="13"/>
          </w:tcPr>
          <w:p w14:paraId="69375B0E" w14:textId="77777777" w:rsidR="00EC195B" w:rsidRDefault="00EC195B" w:rsidP="00982FBC">
            <w:pPr>
              <w:jc w:val="both"/>
            </w:pPr>
            <w:r>
              <w:t>Univerzita Tomáše Bati ve Zlíně</w:t>
            </w:r>
          </w:p>
        </w:tc>
      </w:tr>
      <w:tr w:rsidR="00EC195B" w14:paraId="5690ABA0" w14:textId="77777777" w:rsidTr="00982FBC">
        <w:tc>
          <w:tcPr>
            <w:tcW w:w="2518" w:type="dxa"/>
            <w:shd w:val="clear" w:color="auto" w:fill="F7CAAC"/>
          </w:tcPr>
          <w:p w14:paraId="07FBC997" w14:textId="77777777" w:rsidR="00EC195B" w:rsidRDefault="00EC195B" w:rsidP="00982FBC">
            <w:pPr>
              <w:jc w:val="both"/>
              <w:rPr>
                <w:b/>
              </w:rPr>
            </w:pPr>
            <w:r>
              <w:rPr>
                <w:b/>
              </w:rPr>
              <w:t>Součást vysoké školy</w:t>
            </w:r>
          </w:p>
        </w:tc>
        <w:tc>
          <w:tcPr>
            <w:tcW w:w="7438" w:type="dxa"/>
            <w:gridSpan w:val="13"/>
          </w:tcPr>
          <w:p w14:paraId="61716731" w14:textId="77777777" w:rsidR="00EC195B" w:rsidRDefault="00EC195B" w:rsidP="00982FBC">
            <w:pPr>
              <w:jc w:val="both"/>
            </w:pPr>
            <w:r>
              <w:t>Fakulta technologická</w:t>
            </w:r>
          </w:p>
        </w:tc>
      </w:tr>
      <w:tr w:rsidR="00EC195B" w14:paraId="602B135B" w14:textId="77777777" w:rsidTr="00982FBC">
        <w:tc>
          <w:tcPr>
            <w:tcW w:w="2518" w:type="dxa"/>
            <w:shd w:val="clear" w:color="auto" w:fill="F7CAAC"/>
          </w:tcPr>
          <w:p w14:paraId="0714F763" w14:textId="77777777" w:rsidR="00EC195B" w:rsidRDefault="00EC195B" w:rsidP="00982FBC">
            <w:pPr>
              <w:jc w:val="both"/>
              <w:rPr>
                <w:b/>
              </w:rPr>
            </w:pPr>
            <w:r>
              <w:rPr>
                <w:b/>
              </w:rPr>
              <w:t>Název studijního programu</w:t>
            </w:r>
          </w:p>
        </w:tc>
        <w:tc>
          <w:tcPr>
            <w:tcW w:w="7438" w:type="dxa"/>
            <w:gridSpan w:val="13"/>
          </w:tcPr>
          <w:p w14:paraId="4A6357C6" w14:textId="119B56FF" w:rsidR="00EC195B" w:rsidRDefault="00EC195B" w:rsidP="00982FBC">
            <w:pPr>
              <w:jc w:val="both"/>
            </w:pPr>
            <w:r>
              <w:t>Potravinářské biotechnologie a aplikovaná mikrobiologie</w:t>
            </w:r>
          </w:p>
        </w:tc>
      </w:tr>
      <w:tr w:rsidR="00EC195B" w14:paraId="194C02EA" w14:textId="77777777" w:rsidTr="00982FBC">
        <w:tc>
          <w:tcPr>
            <w:tcW w:w="2518" w:type="dxa"/>
            <w:shd w:val="clear" w:color="auto" w:fill="F7CAAC"/>
          </w:tcPr>
          <w:p w14:paraId="6F926E63" w14:textId="77777777" w:rsidR="00EC195B" w:rsidRDefault="00EC195B" w:rsidP="00982FBC">
            <w:pPr>
              <w:jc w:val="both"/>
              <w:rPr>
                <w:b/>
              </w:rPr>
            </w:pPr>
            <w:r>
              <w:rPr>
                <w:b/>
              </w:rPr>
              <w:t>Jméno a příjmení</w:t>
            </w:r>
          </w:p>
        </w:tc>
        <w:tc>
          <w:tcPr>
            <w:tcW w:w="4536" w:type="dxa"/>
            <w:gridSpan w:val="8"/>
          </w:tcPr>
          <w:p w14:paraId="5FA1AE1F" w14:textId="77777777" w:rsidR="00EC195B" w:rsidRPr="002005AC" w:rsidRDefault="00EC195B" w:rsidP="00982FBC">
            <w:pPr>
              <w:jc w:val="both"/>
              <w:rPr>
                <w:b/>
                <w:bCs/>
              </w:rPr>
            </w:pPr>
            <w:bookmarkStart w:id="197" w:name="Gál"/>
            <w:bookmarkEnd w:id="197"/>
            <w:r>
              <w:rPr>
                <w:b/>
                <w:bCs/>
              </w:rPr>
              <w:t xml:space="preserve">Robert Gál </w:t>
            </w:r>
          </w:p>
        </w:tc>
        <w:tc>
          <w:tcPr>
            <w:tcW w:w="709" w:type="dxa"/>
            <w:shd w:val="clear" w:color="auto" w:fill="F7CAAC"/>
          </w:tcPr>
          <w:p w14:paraId="58A1B34D" w14:textId="77777777" w:rsidR="00EC195B" w:rsidRDefault="00EC195B" w:rsidP="00982FBC">
            <w:pPr>
              <w:jc w:val="both"/>
              <w:rPr>
                <w:b/>
              </w:rPr>
            </w:pPr>
            <w:r>
              <w:rPr>
                <w:b/>
              </w:rPr>
              <w:t>Tituly</w:t>
            </w:r>
          </w:p>
        </w:tc>
        <w:tc>
          <w:tcPr>
            <w:tcW w:w="2193" w:type="dxa"/>
            <w:gridSpan w:val="4"/>
          </w:tcPr>
          <w:p w14:paraId="4E687B38" w14:textId="77777777" w:rsidR="00EC195B" w:rsidRDefault="00EC195B" w:rsidP="00982FBC">
            <w:pPr>
              <w:jc w:val="both"/>
            </w:pPr>
            <w:r>
              <w:t>Ing., Ph.D.</w:t>
            </w:r>
          </w:p>
        </w:tc>
      </w:tr>
      <w:tr w:rsidR="00EC195B" w:rsidRPr="005E742D" w14:paraId="474D6E3D" w14:textId="77777777" w:rsidTr="00982FBC">
        <w:tc>
          <w:tcPr>
            <w:tcW w:w="2518" w:type="dxa"/>
            <w:shd w:val="clear" w:color="auto" w:fill="F7CAAC"/>
          </w:tcPr>
          <w:p w14:paraId="1418903F" w14:textId="77777777" w:rsidR="00EC195B" w:rsidRDefault="00EC195B" w:rsidP="00982FBC">
            <w:pPr>
              <w:jc w:val="both"/>
              <w:rPr>
                <w:b/>
              </w:rPr>
            </w:pPr>
            <w:r>
              <w:rPr>
                <w:b/>
              </w:rPr>
              <w:t>Rok narození</w:t>
            </w:r>
          </w:p>
        </w:tc>
        <w:tc>
          <w:tcPr>
            <w:tcW w:w="829" w:type="dxa"/>
            <w:gridSpan w:val="2"/>
          </w:tcPr>
          <w:p w14:paraId="0D626E12" w14:textId="77777777" w:rsidR="00EC195B" w:rsidRDefault="00EC195B" w:rsidP="00982FBC">
            <w:pPr>
              <w:jc w:val="both"/>
            </w:pPr>
            <w:r>
              <w:t>1974</w:t>
            </w:r>
          </w:p>
        </w:tc>
        <w:tc>
          <w:tcPr>
            <w:tcW w:w="1721" w:type="dxa"/>
            <w:shd w:val="clear" w:color="auto" w:fill="F7CAAC"/>
          </w:tcPr>
          <w:p w14:paraId="14257053" w14:textId="77777777" w:rsidR="00EC195B" w:rsidRDefault="00EC195B" w:rsidP="00982FBC">
            <w:pPr>
              <w:jc w:val="both"/>
              <w:rPr>
                <w:b/>
              </w:rPr>
            </w:pPr>
            <w:r>
              <w:rPr>
                <w:b/>
              </w:rPr>
              <w:t>typ vztahu k VŠ</w:t>
            </w:r>
          </w:p>
        </w:tc>
        <w:tc>
          <w:tcPr>
            <w:tcW w:w="992" w:type="dxa"/>
            <w:gridSpan w:val="4"/>
          </w:tcPr>
          <w:p w14:paraId="7B52D413" w14:textId="77777777" w:rsidR="00EC195B" w:rsidRPr="005E742D" w:rsidRDefault="00EC195B" w:rsidP="00982FBC">
            <w:pPr>
              <w:jc w:val="both"/>
            </w:pPr>
            <w:r w:rsidRPr="005E742D">
              <w:t>pp.</w:t>
            </w:r>
          </w:p>
        </w:tc>
        <w:tc>
          <w:tcPr>
            <w:tcW w:w="994" w:type="dxa"/>
            <w:shd w:val="clear" w:color="auto" w:fill="F7CAAC"/>
          </w:tcPr>
          <w:p w14:paraId="339ED863" w14:textId="77777777" w:rsidR="00EC195B" w:rsidRPr="005E742D" w:rsidRDefault="00EC195B" w:rsidP="00982FBC">
            <w:pPr>
              <w:jc w:val="both"/>
              <w:rPr>
                <w:b/>
              </w:rPr>
            </w:pPr>
            <w:r w:rsidRPr="005E742D">
              <w:rPr>
                <w:b/>
              </w:rPr>
              <w:t>rozsah</w:t>
            </w:r>
          </w:p>
        </w:tc>
        <w:tc>
          <w:tcPr>
            <w:tcW w:w="709" w:type="dxa"/>
          </w:tcPr>
          <w:p w14:paraId="6FE00EA0" w14:textId="77777777" w:rsidR="00EC195B" w:rsidRPr="005E742D" w:rsidRDefault="00EC195B" w:rsidP="00982FBC">
            <w:pPr>
              <w:jc w:val="both"/>
            </w:pPr>
            <w:r w:rsidRPr="005E742D">
              <w:t>40</w:t>
            </w:r>
          </w:p>
        </w:tc>
        <w:tc>
          <w:tcPr>
            <w:tcW w:w="775" w:type="dxa"/>
            <w:gridSpan w:val="2"/>
            <w:shd w:val="clear" w:color="auto" w:fill="F7CAAC"/>
          </w:tcPr>
          <w:p w14:paraId="019E06F7" w14:textId="77777777" w:rsidR="00EC195B" w:rsidRPr="005E742D" w:rsidRDefault="00EC195B" w:rsidP="00982FBC">
            <w:pPr>
              <w:jc w:val="both"/>
              <w:rPr>
                <w:b/>
              </w:rPr>
            </w:pPr>
            <w:r w:rsidRPr="005E742D">
              <w:rPr>
                <w:b/>
              </w:rPr>
              <w:t>do kdy</w:t>
            </w:r>
          </w:p>
        </w:tc>
        <w:tc>
          <w:tcPr>
            <w:tcW w:w="1418" w:type="dxa"/>
            <w:gridSpan w:val="2"/>
          </w:tcPr>
          <w:p w14:paraId="267DE881" w14:textId="77777777" w:rsidR="00EC195B" w:rsidRPr="005E742D" w:rsidRDefault="00EC195B" w:rsidP="00982FBC">
            <w:pPr>
              <w:jc w:val="both"/>
            </w:pPr>
            <w:r w:rsidRPr="005E742D">
              <w:t>N</w:t>
            </w:r>
          </w:p>
        </w:tc>
      </w:tr>
      <w:tr w:rsidR="00EC195B" w:rsidRPr="005E742D" w14:paraId="175A0A88" w14:textId="77777777" w:rsidTr="00982FBC">
        <w:tc>
          <w:tcPr>
            <w:tcW w:w="5068" w:type="dxa"/>
            <w:gridSpan w:val="4"/>
            <w:shd w:val="clear" w:color="auto" w:fill="F7CAAC"/>
          </w:tcPr>
          <w:p w14:paraId="008AE32F" w14:textId="77777777" w:rsidR="00EC195B" w:rsidRDefault="00EC195B" w:rsidP="00982FBC">
            <w:pPr>
              <w:jc w:val="both"/>
              <w:rPr>
                <w:b/>
              </w:rPr>
            </w:pPr>
            <w:r>
              <w:rPr>
                <w:b/>
              </w:rPr>
              <w:t>Typ vztahu na součásti VŠ, která uskutečňuje st. program</w:t>
            </w:r>
          </w:p>
        </w:tc>
        <w:tc>
          <w:tcPr>
            <w:tcW w:w="992" w:type="dxa"/>
            <w:gridSpan w:val="4"/>
          </w:tcPr>
          <w:p w14:paraId="6B3A22BE" w14:textId="77777777" w:rsidR="00EC195B" w:rsidRPr="005E742D" w:rsidRDefault="00EC195B" w:rsidP="00982FBC">
            <w:pPr>
              <w:jc w:val="both"/>
            </w:pPr>
            <w:r w:rsidRPr="005E742D">
              <w:t>pp.</w:t>
            </w:r>
          </w:p>
        </w:tc>
        <w:tc>
          <w:tcPr>
            <w:tcW w:w="994" w:type="dxa"/>
            <w:shd w:val="clear" w:color="auto" w:fill="F7CAAC"/>
          </w:tcPr>
          <w:p w14:paraId="3053B45C" w14:textId="77777777" w:rsidR="00EC195B" w:rsidRPr="005E742D" w:rsidRDefault="00EC195B" w:rsidP="00982FBC">
            <w:pPr>
              <w:jc w:val="both"/>
              <w:rPr>
                <w:b/>
              </w:rPr>
            </w:pPr>
            <w:r w:rsidRPr="005E742D">
              <w:rPr>
                <w:b/>
              </w:rPr>
              <w:t>rozsah</w:t>
            </w:r>
          </w:p>
        </w:tc>
        <w:tc>
          <w:tcPr>
            <w:tcW w:w="709" w:type="dxa"/>
          </w:tcPr>
          <w:p w14:paraId="163AEAA4" w14:textId="77777777" w:rsidR="00EC195B" w:rsidRPr="005E742D" w:rsidRDefault="00EC195B" w:rsidP="00982FBC">
            <w:pPr>
              <w:jc w:val="both"/>
            </w:pPr>
            <w:r w:rsidRPr="005E742D">
              <w:t>40</w:t>
            </w:r>
          </w:p>
        </w:tc>
        <w:tc>
          <w:tcPr>
            <w:tcW w:w="775" w:type="dxa"/>
            <w:gridSpan w:val="2"/>
            <w:shd w:val="clear" w:color="auto" w:fill="F7CAAC"/>
          </w:tcPr>
          <w:p w14:paraId="6D485869" w14:textId="77777777" w:rsidR="00EC195B" w:rsidRPr="005E742D" w:rsidRDefault="00EC195B" w:rsidP="00982FBC">
            <w:pPr>
              <w:jc w:val="both"/>
              <w:rPr>
                <w:b/>
              </w:rPr>
            </w:pPr>
            <w:r w:rsidRPr="005E742D">
              <w:rPr>
                <w:b/>
              </w:rPr>
              <w:t>do kdy</w:t>
            </w:r>
          </w:p>
        </w:tc>
        <w:tc>
          <w:tcPr>
            <w:tcW w:w="1418" w:type="dxa"/>
            <w:gridSpan w:val="2"/>
          </w:tcPr>
          <w:p w14:paraId="0B74B540" w14:textId="77777777" w:rsidR="00EC195B" w:rsidRPr="005E742D" w:rsidRDefault="00EC195B" w:rsidP="00982FBC">
            <w:pPr>
              <w:jc w:val="both"/>
            </w:pPr>
            <w:r w:rsidRPr="005E742D">
              <w:t>N</w:t>
            </w:r>
          </w:p>
        </w:tc>
      </w:tr>
      <w:tr w:rsidR="00EC195B" w14:paraId="45C52184" w14:textId="77777777" w:rsidTr="00982FBC">
        <w:tc>
          <w:tcPr>
            <w:tcW w:w="6060" w:type="dxa"/>
            <w:gridSpan w:val="8"/>
            <w:shd w:val="clear" w:color="auto" w:fill="F7CAAC"/>
          </w:tcPr>
          <w:p w14:paraId="7452B24F" w14:textId="6703794E" w:rsidR="00EC195B" w:rsidRDefault="00B00931" w:rsidP="00982FBC">
            <w:pPr>
              <w:jc w:val="both"/>
            </w:pPr>
            <w:r>
              <w:rPr>
                <w:b/>
              </w:rPr>
              <w:t>Další</w:t>
            </w:r>
            <w:r w:rsidR="00EC195B">
              <w:rPr>
                <w:b/>
              </w:rPr>
              <w:t xml:space="preserve"> současná působení jako akademický pracovník na jiných VŠ</w:t>
            </w:r>
          </w:p>
        </w:tc>
        <w:tc>
          <w:tcPr>
            <w:tcW w:w="1703" w:type="dxa"/>
            <w:gridSpan w:val="2"/>
            <w:shd w:val="clear" w:color="auto" w:fill="F7CAAC"/>
          </w:tcPr>
          <w:p w14:paraId="238F75AA" w14:textId="77777777" w:rsidR="00EC195B" w:rsidRDefault="00EC195B" w:rsidP="00982FBC">
            <w:pPr>
              <w:jc w:val="both"/>
              <w:rPr>
                <w:b/>
              </w:rPr>
            </w:pPr>
            <w:r>
              <w:rPr>
                <w:b/>
              </w:rPr>
              <w:t xml:space="preserve">typ </w:t>
            </w:r>
            <w:proofErr w:type="spellStart"/>
            <w:r>
              <w:rPr>
                <w:b/>
              </w:rPr>
              <w:t>prac</w:t>
            </w:r>
            <w:proofErr w:type="spellEnd"/>
            <w:r>
              <w:rPr>
                <w:b/>
              </w:rPr>
              <w:t>. vztahu</w:t>
            </w:r>
          </w:p>
        </w:tc>
        <w:tc>
          <w:tcPr>
            <w:tcW w:w="2193" w:type="dxa"/>
            <w:gridSpan w:val="4"/>
            <w:shd w:val="clear" w:color="auto" w:fill="F7CAAC"/>
          </w:tcPr>
          <w:p w14:paraId="51A1C310" w14:textId="77777777" w:rsidR="00EC195B" w:rsidRDefault="00EC195B" w:rsidP="00982FBC">
            <w:pPr>
              <w:jc w:val="both"/>
              <w:rPr>
                <w:b/>
              </w:rPr>
            </w:pPr>
            <w:r>
              <w:rPr>
                <w:b/>
              </w:rPr>
              <w:t>rozsah</w:t>
            </w:r>
          </w:p>
        </w:tc>
      </w:tr>
      <w:tr w:rsidR="00EC195B" w14:paraId="73D2FA8A" w14:textId="77777777" w:rsidTr="00982FBC">
        <w:tc>
          <w:tcPr>
            <w:tcW w:w="6060" w:type="dxa"/>
            <w:gridSpan w:val="8"/>
          </w:tcPr>
          <w:p w14:paraId="36A3A397" w14:textId="77777777" w:rsidR="00EC195B" w:rsidRDefault="00EC195B" w:rsidP="00982FBC">
            <w:pPr>
              <w:jc w:val="both"/>
            </w:pPr>
            <w:r>
              <w:t>---</w:t>
            </w:r>
          </w:p>
        </w:tc>
        <w:tc>
          <w:tcPr>
            <w:tcW w:w="1703" w:type="dxa"/>
            <w:gridSpan w:val="2"/>
          </w:tcPr>
          <w:p w14:paraId="3EC79B24" w14:textId="77777777" w:rsidR="00EC195B" w:rsidRDefault="00EC195B" w:rsidP="00982FBC">
            <w:pPr>
              <w:jc w:val="both"/>
            </w:pPr>
            <w:r>
              <w:t>---</w:t>
            </w:r>
          </w:p>
        </w:tc>
        <w:tc>
          <w:tcPr>
            <w:tcW w:w="2193" w:type="dxa"/>
            <w:gridSpan w:val="4"/>
          </w:tcPr>
          <w:p w14:paraId="0A979244" w14:textId="77777777" w:rsidR="00EC195B" w:rsidRDefault="00EC195B" w:rsidP="00982FBC">
            <w:pPr>
              <w:jc w:val="both"/>
            </w:pPr>
            <w:r>
              <w:t>---</w:t>
            </w:r>
          </w:p>
        </w:tc>
      </w:tr>
      <w:tr w:rsidR="00EC195B" w14:paraId="6E115DE5" w14:textId="77777777" w:rsidTr="00982FBC">
        <w:tc>
          <w:tcPr>
            <w:tcW w:w="6060" w:type="dxa"/>
            <w:gridSpan w:val="8"/>
          </w:tcPr>
          <w:p w14:paraId="7FE2770A" w14:textId="77777777" w:rsidR="00EC195B" w:rsidRDefault="00EC195B" w:rsidP="00982FBC">
            <w:pPr>
              <w:jc w:val="both"/>
            </w:pPr>
          </w:p>
        </w:tc>
        <w:tc>
          <w:tcPr>
            <w:tcW w:w="1703" w:type="dxa"/>
            <w:gridSpan w:val="2"/>
          </w:tcPr>
          <w:p w14:paraId="2DFDC507" w14:textId="77777777" w:rsidR="00EC195B" w:rsidRDefault="00EC195B" w:rsidP="00982FBC">
            <w:pPr>
              <w:jc w:val="both"/>
            </w:pPr>
          </w:p>
        </w:tc>
        <w:tc>
          <w:tcPr>
            <w:tcW w:w="2193" w:type="dxa"/>
            <w:gridSpan w:val="4"/>
          </w:tcPr>
          <w:p w14:paraId="7B7C63E6" w14:textId="77777777" w:rsidR="00EC195B" w:rsidRDefault="00EC195B" w:rsidP="00982FBC">
            <w:pPr>
              <w:jc w:val="both"/>
            </w:pPr>
          </w:p>
        </w:tc>
      </w:tr>
      <w:tr w:rsidR="00EC195B" w14:paraId="212A6B9D" w14:textId="77777777" w:rsidTr="00982FBC">
        <w:tc>
          <w:tcPr>
            <w:tcW w:w="9956" w:type="dxa"/>
            <w:gridSpan w:val="14"/>
            <w:shd w:val="clear" w:color="auto" w:fill="F7CAAC"/>
          </w:tcPr>
          <w:p w14:paraId="2B4C1766" w14:textId="77777777" w:rsidR="00EC195B" w:rsidRDefault="00EC195B" w:rsidP="00982FBC">
            <w:pPr>
              <w:jc w:val="both"/>
            </w:pPr>
            <w:r>
              <w:rPr>
                <w:b/>
              </w:rPr>
              <w:t>Předměty příslušného studijního programu a způsob zapojení do jejich výuky, příp. další zapojení do uskutečňování studijního programu</w:t>
            </w:r>
          </w:p>
        </w:tc>
      </w:tr>
      <w:tr w:rsidR="00EC195B" w:rsidRPr="002827C6" w14:paraId="095F27AD" w14:textId="77777777" w:rsidTr="00982FBC">
        <w:trPr>
          <w:trHeight w:val="413"/>
        </w:trPr>
        <w:tc>
          <w:tcPr>
            <w:tcW w:w="9956" w:type="dxa"/>
            <w:gridSpan w:val="14"/>
            <w:tcBorders>
              <w:top w:val="nil"/>
            </w:tcBorders>
          </w:tcPr>
          <w:p w14:paraId="0AE1895B" w14:textId="080A0841" w:rsidR="00EC195B" w:rsidRPr="002827C6" w:rsidRDefault="00054080" w:rsidP="00054080">
            <w:pPr>
              <w:spacing w:before="120" w:after="120"/>
              <w:jc w:val="both"/>
            </w:pPr>
            <w:r>
              <w:t>Biotechnologie ve výrobě potravin živočišného původu</w:t>
            </w:r>
            <w:r w:rsidR="00946FE7">
              <w:t xml:space="preserve"> (</w:t>
            </w:r>
            <w:proofErr w:type="gramStart"/>
            <w:r w:rsidR="00946FE7">
              <w:t>40%</w:t>
            </w:r>
            <w:proofErr w:type="gramEnd"/>
            <w:r w:rsidR="00946FE7">
              <w:t xml:space="preserve"> p)</w:t>
            </w:r>
          </w:p>
        </w:tc>
      </w:tr>
      <w:tr w:rsidR="00EC195B" w:rsidRPr="002827C6" w14:paraId="699B52BA" w14:textId="77777777" w:rsidTr="00982FBC">
        <w:trPr>
          <w:trHeight w:val="340"/>
        </w:trPr>
        <w:tc>
          <w:tcPr>
            <w:tcW w:w="9956" w:type="dxa"/>
            <w:gridSpan w:val="14"/>
            <w:tcBorders>
              <w:top w:val="nil"/>
            </w:tcBorders>
            <w:shd w:val="clear" w:color="auto" w:fill="FBD4B4"/>
          </w:tcPr>
          <w:p w14:paraId="2281D37E" w14:textId="382C6AC2" w:rsidR="00EC195B" w:rsidRPr="002827C6" w:rsidRDefault="00C66BD9" w:rsidP="00982FBC">
            <w:pPr>
              <w:jc w:val="both"/>
              <w:rPr>
                <w:b/>
              </w:rPr>
            </w:pPr>
            <w:r w:rsidRPr="002827C6">
              <w:rPr>
                <w:b/>
              </w:rPr>
              <w:t>Zapojení</w:t>
            </w:r>
            <w:r w:rsidR="00EC195B" w:rsidRPr="002827C6">
              <w:rPr>
                <w:b/>
              </w:rPr>
              <w:t xml:space="preserve"> do výuky v dalších studijních programech na téže vysoké škole (pouze u garantů ZT a PZ předmětů)</w:t>
            </w:r>
          </w:p>
        </w:tc>
      </w:tr>
      <w:tr w:rsidR="00EC195B" w:rsidRPr="002827C6" w14:paraId="41A28396" w14:textId="77777777" w:rsidTr="00982FBC">
        <w:trPr>
          <w:trHeight w:val="340"/>
        </w:trPr>
        <w:tc>
          <w:tcPr>
            <w:tcW w:w="2585" w:type="dxa"/>
            <w:gridSpan w:val="2"/>
            <w:tcBorders>
              <w:top w:val="nil"/>
            </w:tcBorders>
          </w:tcPr>
          <w:p w14:paraId="06C18E21" w14:textId="77777777" w:rsidR="00EC195B" w:rsidRPr="002827C6" w:rsidRDefault="00EC195B" w:rsidP="00982FBC">
            <w:pPr>
              <w:jc w:val="both"/>
              <w:rPr>
                <w:b/>
              </w:rPr>
            </w:pPr>
            <w:r w:rsidRPr="002827C6">
              <w:rPr>
                <w:b/>
              </w:rPr>
              <w:t>Název studijního předmětu</w:t>
            </w:r>
          </w:p>
        </w:tc>
        <w:tc>
          <w:tcPr>
            <w:tcW w:w="2626" w:type="dxa"/>
            <w:gridSpan w:val="3"/>
            <w:tcBorders>
              <w:top w:val="nil"/>
            </w:tcBorders>
          </w:tcPr>
          <w:p w14:paraId="4A763253" w14:textId="77777777" w:rsidR="00EC195B" w:rsidRPr="002827C6" w:rsidRDefault="00EC195B" w:rsidP="00982FBC">
            <w:pPr>
              <w:jc w:val="both"/>
              <w:rPr>
                <w:b/>
              </w:rPr>
            </w:pPr>
            <w:r w:rsidRPr="002827C6">
              <w:rPr>
                <w:b/>
              </w:rPr>
              <w:t>Název studijního programu</w:t>
            </w:r>
          </w:p>
        </w:tc>
        <w:tc>
          <w:tcPr>
            <w:tcW w:w="567" w:type="dxa"/>
            <w:gridSpan w:val="2"/>
            <w:tcBorders>
              <w:top w:val="nil"/>
            </w:tcBorders>
          </w:tcPr>
          <w:p w14:paraId="337565AE" w14:textId="77777777" w:rsidR="00EC195B" w:rsidRPr="002827C6" w:rsidRDefault="00EC195B" w:rsidP="00982FBC">
            <w:pPr>
              <w:jc w:val="both"/>
              <w:rPr>
                <w:b/>
              </w:rPr>
            </w:pPr>
            <w:r w:rsidRPr="002827C6">
              <w:rPr>
                <w:b/>
              </w:rPr>
              <w:t>Sem.</w:t>
            </w:r>
          </w:p>
        </w:tc>
        <w:tc>
          <w:tcPr>
            <w:tcW w:w="2109" w:type="dxa"/>
            <w:gridSpan w:val="4"/>
            <w:tcBorders>
              <w:top w:val="nil"/>
            </w:tcBorders>
          </w:tcPr>
          <w:p w14:paraId="39CAA1A6" w14:textId="77777777" w:rsidR="00EC195B" w:rsidRPr="002827C6" w:rsidRDefault="00EC195B" w:rsidP="00982FBC">
            <w:pPr>
              <w:jc w:val="both"/>
              <w:rPr>
                <w:b/>
              </w:rPr>
            </w:pPr>
            <w:r w:rsidRPr="002827C6">
              <w:rPr>
                <w:b/>
              </w:rPr>
              <w:t>Role ve výuce daného předmětu</w:t>
            </w:r>
          </w:p>
        </w:tc>
        <w:tc>
          <w:tcPr>
            <w:tcW w:w="2069" w:type="dxa"/>
            <w:gridSpan w:val="3"/>
            <w:tcBorders>
              <w:top w:val="nil"/>
            </w:tcBorders>
          </w:tcPr>
          <w:p w14:paraId="2DA82430" w14:textId="77777777" w:rsidR="00EC195B" w:rsidRDefault="00EC195B" w:rsidP="00982FBC">
            <w:pPr>
              <w:jc w:val="both"/>
              <w:rPr>
                <w:b/>
              </w:rPr>
            </w:pPr>
            <w:r>
              <w:rPr>
                <w:b/>
              </w:rPr>
              <w:t>(</w:t>
            </w:r>
            <w:r w:rsidRPr="00F20AEF">
              <w:rPr>
                <w:b/>
                <w:i/>
                <w:iCs/>
              </w:rPr>
              <w:t>nepovinný údaj</w:t>
            </w:r>
            <w:r w:rsidRPr="00F20AEF">
              <w:rPr>
                <w:b/>
              </w:rPr>
              <w:t>)</w:t>
            </w:r>
            <w:r>
              <w:rPr>
                <w:b/>
              </w:rPr>
              <w:t xml:space="preserve"> </w:t>
            </w:r>
          </w:p>
          <w:p w14:paraId="268118D6" w14:textId="77777777" w:rsidR="00EC195B" w:rsidRPr="002827C6" w:rsidRDefault="00EC195B" w:rsidP="00982FBC">
            <w:pPr>
              <w:jc w:val="both"/>
              <w:rPr>
                <w:b/>
              </w:rPr>
            </w:pPr>
            <w:r w:rsidRPr="002827C6">
              <w:rPr>
                <w:b/>
              </w:rPr>
              <w:t>Počet hodin za semestr</w:t>
            </w:r>
          </w:p>
        </w:tc>
      </w:tr>
      <w:tr w:rsidR="00EC195B" w:rsidRPr="000F23DD" w14:paraId="14B3D99C" w14:textId="77777777" w:rsidTr="00982FBC">
        <w:trPr>
          <w:trHeight w:val="285"/>
        </w:trPr>
        <w:tc>
          <w:tcPr>
            <w:tcW w:w="2585" w:type="dxa"/>
            <w:gridSpan w:val="2"/>
            <w:tcBorders>
              <w:top w:val="nil"/>
            </w:tcBorders>
            <w:vAlign w:val="center"/>
          </w:tcPr>
          <w:p w14:paraId="129EF407" w14:textId="77777777" w:rsidR="00EC195B" w:rsidRPr="000F23DD" w:rsidRDefault="00EC195B" w:rsidP="00982FBC">
            <w:pPr>
              <w:rPr>
                <w:color w:val="FF0000"/>
                <w:highlight w:val="magenta"/>
              </w:rPr>
            </w:pPr>
          </w:p>
        </w:tc>
        <w:tc>
          <w:tcPr>
            <w:tcW w:w="2626" w:type="dxa"/>
            <w:gridSpan w:val="3"/>
            <w:tcBorders>
              <w:top w:val="nil"/>
            </w:tcBorders>
            <w:vAlign w:val="center"/>
          </w:tcPr>
          <w:p w14:paraId="77045E8C" w14:textId="77777777" w:rsidR="00EC195B" w:rsidRPr="000F23DD" w:rsidRDefault="00EC195B" w:rsidP="00982FBC">
            <w:pPr>
              <w:rPr>
                <w:highlight w:val="magenta"/>
              </w:rPr>
            </w:pPr>
          </w:p>
        </w:tc>
        <w:tc>
          <w:tcPr>
            <w:tcW w:w="567" w:type="dxa"/>
            <w:gridSpan w:val="2"/>
            <w:tcBorders>
              <w:top w:val="nil"/>
            </w:tcBorders>
            <w:vAlign w:val="center"/>
          </w:tcPr>
          <w:p w14:paraId="7DAC0EED" w14:textId="77777777" w:rsidR="00EC195B" w:rsidRPr="000F23DD" w:rsidRDefault="00EC195B" w:rsidP="00982FBC">
            <w:pPr>
              <w:jc w:val="center"/>
              <w:rPr>
                <w:highlight w:val="magenta"/>
              </w:rPr>
            </w:pPr>
          </w:p>
        </w:tc>
        <w:tc>
          <w:tcPr>
            <w:tcW w:w="2109" w:type="dxa"/>
            <w:gridSpan w:val="4"/>
            <w:tcBorders>
              <w:top w:val="nil"/>
            </w:tcBorders>
            <w:vAlign w:val="center"/>
          </w:tcPr>
          <w:p w14:paraId="4CC593DB" w14:textId="77777777" w:rsidR="00EC195B" w:rsidRPr="000F23DD" w:rsidRDefault="00EC195B" w:rsidP="00982FBC">
            <w:pPr>
              <w:rPr>
                <w:highlight w:val="magenta"/>
              </w:rPr>
            </w:pPr>
          </w:p>
        </w:tc>
        <w:tc>
          <w:tcPr>
            <w:tcW w:w="2069" w:type="dxa"/>
            <w:gridSpan w:val="3"/>
            <w:tcBorders>
              <w:top w:val="nil"/>
            </w:tcBorders>
            <w:vAlign w:val="center"/>
          </w:tcPr>
          <w:p w14:paraId="52C618D7" w14:textId="77777777" w:rsidR="00EC195B" w:rsidRPr="000F23DD" w:rsidRDefault="00EC195B" w:rsidP="00982FBC">
            <w:pPr>
              <w:rPr>
                <w:color w:val="FF0000"/>
                <w:highlight w:val="magenta"/>
              </w:rPr>
            </w:pPr>
          </w:p>
        </w:tc>
      </w:tr>
      <w:tr w:rsidR="00EC195B" w:rsidRPr="000F23DD" w14:paraId="0421412A" w14:textId="77777777" w:rsidTr="00982FBC">
        <w:trPr>
          <w:trHeight w:val="284"/>
        </w:trPr>
        <w:tc>
          <w:tcPr>
            <w:tcW w:w="2585" w:type="dxa"/>
            <w:gridSpan w:val="2"/>
            <w:tcBorders>
              <w:top w:val="nil"/>
            </w:tcBorders>
            <w:vAlign w:val="center"/>
          </w:tcPr>
          <w:p w14:paraId="52AFDF8E" w14:textId="77777777" w:rsidR="00EC195B" w:rsidRPr="000F23DD" w:rsidRDefault="00EC195B" w:rsidP="00982FBC">
            <w:pPr>
              <w:rPr>
                <w:color w:val="FF0000"/>
                <w:highlight w:val="magenta"/>
              </w:rPr>
            </w:pPr>
          </w:p>
        </w:tc>
        <w:tc>
          <w:tcPr>
            <w:tcW w:w="2626" w:type="dxa"/>
            <w:gridSpan w:val="3"/>
            <w:tcBorders>
              <w:top w:val="nil"/>
            </w:tcBorders>
            <w:vAlign w:val="center"/>
          </w:tcPr>
          <w:p w14:paraId="40203908" w14:textId="77777777" w:rsidR="00EC195B" w:rsidRPr="000F23DD" w:rsidRDefault="00EC195B" w:rsidP="00982FBC">
            <w:pPr>
              <w:rPr>
                <w:highlight w:val="magenta"/>
              </w:rPr>
            </w:pPr>
          </w:p>
        </w:tc>
        <w:tc>
          <w:tcPr>
            <w:tcW w:w="567" w:type="dxa"/>
            <w:gridSpan w:val="2"/>
            <w:tcBorders>
              <w:top w:val="nil"/>
            </w:tcBorders>
            <w:vAlign w:val="center"/>
          </w:tcPr>
          <w:p w14:paraId="2F38B7B5" w14:textId="77777777" w:rsidR="00EC195B" w:rsidRPr="000F23DD" w:rsidRDefault="00EC195B" w:rsidP="00982FBC">
            <w:pPr>
              <w:jc w:val="center"/>
              <w:rPr>
                <w:highlight w:val="magenta"/>
              </w:rPr>
            </w:pPr>
          </w:p>
        </w:tc>
        <w:tc>
          <w:tcPr>
            <w:tcW w:w="2109" w:type="dxa"/>
            <w:gridSpan w:val="4"/>
            <w:tcBorders>
              <w:top w:val="nil"/>
            </w:tcBorders>
            <w:vAlign w:val="center"/>
          </w:tcPr>
          <w:p w14:paraId="2DEC5F64" w14:textId="77777777" w:rsidR="00EC195B" w:rsidRPr="000F23DD" w:rsidRDefault="00EC195B" w:rsidP="00982FBC">
            <w:pPr>
              <w:rPr>
                <w:highlight w:val="magenta"/>
              </w:rPr>
            </w:pPr>
          </w:p>
        </w:tc>
        <w:tc>
          <w:tcPr>
            <w:tcW w:w="2069" w:type="dxa"/>
            <w:gridSpan w:val="3"/>
            <w:tcBorders>
              <w:top w:val="nil"/>
            </w:tcBorders>
            <w:vAlign w:val="center"/>
          </w:tcPr>
          <w:p w14:paraId="6014417D" w14:textId="77777777" w:rsidR="00EC195B" w:rsidRPr="000F23DD" w:rsidRDefault="00EC195B" w:rsidP="00982FBC">
            <w:pPr>
              <w:rPr>
                <w:color w:val="FF0000"/>
                <w:highlight w:val="magenta"/>
              </w:rPr>
            </w:pPr>
          </w:p>
        </w:tc>
      </w:tr>
      <w:tr w:rsidR="00EC195B" w14:paraId="0C7A915F" w14:textId="77777777" w:rsidTr="00982FBC">
        <w:tc>
          <w:tcPr>
            <w:tcW w:w="9956" w:type="dxa"/>
            <w:gridSpan w:val="14"/>
            <w:shd w:val="clear" w:color="auto" w:fill="F7CAAC"/>
          </w:tcPr>
          <w:p w14:paraId="0ACD9931" w14:textId="77777777" w:rsidR="00EC195B" w:rsidRDefault="00EC195B" w:rsidP="00982FBC">
            <w:pPr>
              <w:jc w:val="both"/>
            </w:pPr>
            <w:r>
              <w:rPr>
                <w:b/>
              </w:rPr>
              <w:t xml:space="preserve">Údaje o vzdělání na VŠ </w:t>
            </w:r>
          </w:p>
        </w:tc>
      </w:tr>
      <w:tr w:rsidR="00EC195B" w:rsidRPr="00570399" w14:paraId="69AD7F60" w14:textId="77777777" w:rsidTr="00982FBC">
        <w:trPr>
          <w:trHeight w:val="329"/>
        </w:trPr>
        <w:tc>
          <w:tcPr>
            <w:tcW w:w="9956" w:type="dxa"/>
            <w:gridSpan w:val="14"/>
          </w:tcPr>
          <w:p w14:paraId="55278F33" w14:textId="77777777" w:rsidR="00EC195B" w:rsidRPr="00570399" w:rsidRDefault="00EC195B" w:rsidP="00982FBC">
            <w:pPr>
              <w:spacing w:before="120" w:after="120"/>
              <w:jc w:val="both"/>
              <w:rPr>
                <w:b/>
              </w:rPr>
            </w:pPr>
            <w:r w:rsidRPr="00570399">
              <w:rPr>
                <w:rFonts w:eastAsia="Arial Unicode MS"/>
              </w:rPr>
              <w:t xml:space="preserve">2001: </w:t>
            </w:r>
            <w:r w:rsidRPr="00570399">
              <w:rPr>
                <w:bCs/>
              </w:rPr>
              <w:t xml:space="preserve">MENDELU Brno, AF, </w:t>
            </w:r>
            <w:r w:rsidRPr="00570399">
              <w:rPr>
                <w:rFonts w:eastAsia="Calibri"/>
              </w:rPr>
              <w:t xml:space="preserve">SP </w:t>
            </w:r>
            <w:r w:rsidRPr="00570399">
              <w:t>Chemie a technologie potravin</w:t>
            </w:r>
            <w:r w:rsidRPr="00570399">
              <w:rPr>
                <w:rFonts w:eastAsia="Calibri"/>
              </w:rPr>
              <w:t xml:space="preserve">, </w:t>
            </w:r>
            <w:r w:rsidRPr="00570399">
              <w:t xml:space="preserve">obor </w:t>
            </w:r>
            <w:r w:rsidRPr="00570399">
              <w:rPr>
                <w:rFonts w:eastAsia="Calibri"/>
              </w:rPr>
              <w:t>Vlastnosti a zpracování zemědělských materiálů a produktů</w:t>
            </w:r>
            <w:r w:rsidRPr="00570399">
              <w:t xml:space="preserve">, </w:t>
            </w:r>
            <w:r w:rsidRPr="00570399">
              <w:rPr>
                <w:rFonts w:eastAsia="Arial Unicode MS"/>
              </w:rPr>
              <w:t>Ph.D.</w:t>
            </w:r>
          </w:p>
        </w:tc>
      </w:tr>
      <w:tr w:rsidR="00EC195B" w14:paraId="54464F3B" w14:textId="77777777" w:rsidTr="00982FBC">
        <w:tc>
          <w:tcPr>
            <w:tcW w:w="9956" w:type="dxa"/>
            <w:gridSpan w:val="14"/>
            <w:shd w:val="clear" w:color="auto" w:fill="F7CAAC"/>
          </w:tcPr>
          <w:p w14:paraId="3FFC7CA3" w14:textId="412F7D70" w:rsidR="00EC195B" w:rsidRDefault="0092097A" w:rsidP="00982FBC">
            <w:pPr>
              <w:jc w:val="both"/>
              <w:rPr>
                <w:b/>
              </w:rPr>
            </w:pPr>
            <w:r>
              <w:rPr>
                <w:b/>
              </w:rPr>
              <w:t>Údaje</w:t>
            </w:r>
            <w:r w:rsidR="00EC195B">
              <w:rPr>
                <w:b/>
              </w:rPr>
              <w:t xml:space="preserve"> o odborném působení od absolvování VŠ</w:t>
            </w:r>
          </w:p>
        </w:tc>
      </w:tr>
      <w:tr w:rsidR="00EC195B" w:rsidRPr="00B55CF6" w14:paraId="60C5D088" w14:textId="77777777" w:rsidTr="00982FBC">
        <w:trPr>
          <w:trHeight w:val="288"/>
        </w:trPr>
        <w:tc>
          <w:tcPr>
            <w:tcW w:w="9956" w:type="dxa"/>
            <w:gridSpan w:val="14"/>
          </w:tcPr>
          <w:p w14:paraId="285A785B" w14:textId="77777777" w:rsidR="00EC195B" w:rsidRDefault="00EC195B" w:rsidP="00982FBC">
            <w:pPr>
              <w:spacing w:before="120" w:after="60"/>
              <w:ind w:left="2829" w:hanging="2829"/>
              <w:jc w:val="both"/>
              <w:rPr>
                <w:rFonts w:eastAsia="Arial Unicode MS"/>
              </w:rPr>
            </w:pPr>
            <w:r w:rsidRPr="00570399">
              <w:rPr>
                <w:rFonts w:eastAsia="Arial Unicode MS"/>
              </w:rPr>
              <w:t xml:space="preserve">09/2008 – dosud: UTB Zlín, FT, Ústav technologie potravin, odborný asistent, od </w:t>
            </w:r>
            <w:r>
              <w:rPr>
                <w:rFonts w:eastAsia="Arial Unicode MS"/>
              </w:rPr>
              <w:t>06/2022</w:t>
            </w:r>
            <w:r w:rsidRPr="00570399">
              <w:rPr>
                <w:rFonts w:eastAsia="Arial Unicode MS"/>
              </w:rPr>
              <w:t xml:space="preserve"> ředitel ústavu </w:t>
            </w:r>
            <w:r w:rsidRPr="00B74DC2">
              <w:rPr>
                <w:rFonts w:eastAsia="Arial Unicode MS"/>
              </w:rPr>
              <w:t>(pp.)</w:t>
            </w:r>
          </w:p>
          <w:p w14:paraId="31C80072" w14:textId="77777777" w:rsidR="00EC195B" w:rsidRPr="00B55CF6" w:rsidRDefault="00EC195B" w:rsidP="00982FBC">
            <w:pPr>
              <w:spacing w:before="60" w:after="120"/>
              <w:ind w:left="2829" w:hanging="2829"/>
              <w:jc w:val="both"/>
            </w:pPr>
            <w:proofErr w:type="gramStart"/>
            <w:r w:rsidRPr="00570399">
              <w:rPr>
                <w:rFonts w:eastAsia="Arial Unicode MS"/>
              </w:rPr>
              <w:t>2001 – 2008</w:t>
            </w:r>
            <w:proofErr w:type="gramEnd"/>
            <w:r w:rsidRPr="00570399">
              <w:rPr>
                <w:rFonts w:eastAsia="Arial Unicode MS"/>
              </w:rPr>
              <w:t xml:space="preserve">: RACIOLA – JEHLIČKA s.r.o., technolog, vedoucí výroby, výrobní ředitel </w:t>
            </w:r>
            <w:r w:rsidRPr="00B74DC2">
              <w:rPr>
                <w:rFonts w:eastAsia="Arial Unicode MS"/>
              </w:rPr>
              <w:t>(pp.)</w:t>
            </w:r>
          </w:p>
        </w:tc>
      </w:tr>
      <w:tr w:rsidR="00EC195B" w14:paraId="1C99CCBD" w14:textId="77777777" w:rsidTr="00982FBC">
        <w:trPr>
          <w:trHeight w:val="250"/>
        </w:trPr>
        <w:tc>
          <w:tcPr>
            <w:tcW w:w="9956" w:type="dxa"/>
            <w:gridSpan w:val="14"/>
            <w:shd w:val="clear" w:color="auto" w:fill="F7CAAC"/>
          </w:tcPr>
          <w:p w14:paraId="1FDDD750" w14:textId="629CE3EE" w:rsidR="00EC195B" w:rsidRDefault="00BC0238" w:rsidP="00982FBC">
            <w:pPr>
              <w:jc w:val="both"/>
            </w:pPr>
            <w:r>
              <w:rPr>
                <w:b/>
              </w:rPr>
              <w:t>Zkušenosti</w:t>
            </w:r>
            <w:r w:rsidR="00EC195B">
              <w:rPr>
                <w:b/>
              </w:rPr>
              <w:t xml:space="preserve"> s vedením kvalifikačních a rigorózních prací</w:t>
            </w:r>
          </w:p>
        </w:tc>
      </w:tr>
      <w:tr w:rsidR="00EC195B" w14:paraId="4836DC7A" w14:textId="77777777" w:rsidTr="00982FBC">
        <w:trPr>
          <w:trHeight w:val="371"/>
        </w:trPr>
        <w:tc>
          <w:tcPr>
            <w:tcW w:w="9956" w:type="dxa"/>
            <w:gridSpan w:val="14"/>
          </w:tcPr>
          <w:p w14:paraId="53503CBC" w14:textId="1D8A4DBD" w:rsidR="00EC195B" w:rsidRDefault="00EC195B" w:rsidP="00982FBC">
            <w:pPr>
              <w:spacing w:before="120" w:after="120"/>
              <w:jc w:val="both"/>
            </w:pPr>
            <w:r>
              <w:t xml:space="preserve">Počet obhájených prací, které vyučující vedl v období </w:t>
            </w:r>
            <w:proofErr w:type="gramStart"/>
            <w:r w:rsidR="00282AE5">
              <w:t>2015 – 2024</w:t>
            </w:r>
            <w:proofErr w:type="gramEnd"/>
            <w:r>
              <w:t xml:space="preserve">: </w:t>
            </w:r>
            <w:r w:rsidRPr="00255090">
              <w:rPr>
                <w:b/>
                <w:bCs/>
              </w:rPr>
              <w:t>2</w:t>
            </w:r>
            <w:r w:rsidR="00B10B17" w:rsidRPr="00255090">
              <w:rPr>
                <w:b/>
                <w:bCs/>
              </w:rPr>
              <w:t>3</w:t>
            </w:r>
            <w:r w:rsidRPr="00255090">
              <w:t xml:space="preserve"> BP, </w:t>
            </w:r>
            <w:r w:rsidR="00B10B17" w:rsidRPr="00255090">
              <w:rPr>
                <w:b/>
                <w:bCs/>
              </w:rPr>
              <w:t>27</w:t>
            </w:r>
            <w:r w:rsidRPr="00255090">
              <w:t xml:space="preserve"> DP.</w:t>
            </w:r>
          </w:p>
        </w:tc>
      </w:tr>
      <w:tr w:rsidR="00EC195B" w14:paraId="26A18E42" w14:textId="77777777" w:rsidTr="00982FBC">
        <w:trPr>
          <w:cantSplit/>
        </w:trPr>
        <w:tc>
          <w:tcPr>
            <w:tcW w:w="3347" w:type="dxa"/>
            <w:gridSpan w:val="3"/>
            <w:tcBorders>
              <w:top w:val="single" w:sz="12" w:space="0" w:color="auto"/>
            </w:tcBorders>
            <w:shd w:val="clear" w:color="auto" w:fill="F7CAAC"/>
          </w:tcPr>
          <w:p w14:paraId="7BB50889" w14:textId="77777777" w:rsidR="00EC195B" w:rsidRDefault="00EC195B" w:rsidP="00982FBC">
            <w:pPr>
              <w:jc w:val="both"/>
            </w:pPr>
            <w:r>
              <w:rPr>
                <w:b/>
              </w:rPr>
              <w:t xml:space="preserve">Obor habilitačního řízení </w:t>
            </w:r>
          </w:p>
        </w:tc>
        <w:tc>
          <w:tcPr>
            <w:tcW w:w="2245" w:type="dxa"/>
            <w:gridSpan w:val="3"/>
            <w:tcBorders>
              <w:top w:val="single" w:sz="12" w:space="0" w:color="auto"/>
            </w:tcBorders>
            <w:shd w:val="clear" w:color="auto" w:fill="F7CAAC"/>
          </w:tcPr>
          <w:p w14:paraId="6B157643" w14:textId="77777777" w:rsidR="00EC195B" w:rsidRDefault="00EC195B" w:rsidP="00982FBC">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3166EA57" w14:textId="77777777" w:rsidR="00EC195B" w:rsidRDefault="00EC195B" w:rsidP="00982FBC">
            <w:pPr>
              <w:jc w:val="both"/>
            </w:pPr>
            <w:r>
              <w:rPr>
                <w:b/>
              </w:rPr>
              <w:t>Řízení konáno na VŠ</w:t>
            </w:r>
          </w:p>
        </w:tc>
        <w:tc>
          <w:tcPr>
            <w:tcW w:w="2116" w:type="dxa"/>
            <w:gridSpan w:val="3"/>
            <w:tcBorders>
              <w:top w:val="single" w:sz="12" w:space="0" w:color="auto"/>
              <w:left w:val="single" w:sz="12" w:space="0" w:color="auto"/>
            </w:tcBorders>
            <w:shd w:val="clear" w:color="auto" w:fill="F7CAAC"/>
          </w:tcPr>
          <w:p w14:paraId="5438EB23" w14:textId="1FC5FDD6" w:rsidR="00EC195B" w:rsidRDefault="00BC0238" w:rsidP="00982FBC">
            <w:pPr>
              <w:jc w:val="both"/>
              <w:rPr>
                <w:b/>
              </w:rPr>
            </w:pPr>
            <w:r>
              <w:rPr>
                <w:b/>
              </w:rPr>
              <w:t>Ohlasy</w:t>
            </w:r>
            <w:r w:rsidR="00EC195B">
              <w:rPr>
                <w:b/>
              </w:rPr>
              <w:t xml:space="preserve"> publikací</w:t>
            </w:r>
          </w:p>
        </w:tc>
      </w:tr>
      <w:tr w:rsidR="00EC195B" w14:paraId="35A190C2" w14:textId="77777777" w:rsidTr="009E40D6">
        <w:trPr>
          <w:cantSplit/>
        </w:trPr>
        <w:tc>
          <w:tcPr>
            <w:tcW w:w="3347" w:type="dxa"/>
            <w:gridSpan w:val="3"/>
            <w:vAlign w:val="center"/>
          </w:tcPr>
          <w:p w14:paraId="1EDB4D13" w14:textId="77777777" w:rsidR="00EC195B" w:rsidRDefault="00EC195B" w:rsidP="009E40D6">
            <w:pPr>
              <w:spacing w:before="60" w:after="60"/>
            </w:pPr>
            <w:r>
              <w:t>---</w:t>
            </w:r>
          </w:p>
        </w:tc>
        <w:tc>
          <w:tcPr>
            <w:tcW w:w="2245" w:type="dxa"/>
            <w:gridSpan w:val="3"/>
            <w:vAlign w:val="center"/>
          </w:tcPr>
          <w:p w14:paraId="5E28963C" w14:textId="77777777" w:rsidR="00EC195B" w:rsidRDefault="00EC195B" w:rsidP="009E40D6">
            <w:pPr>
              <w:spacing w:before="60" w:after="60"/>
            </w:pPr>
            <w:r>
              <w:t>---</w:t>
            </w:r>
          </w:p>
        </w:tc>
        <w:tc>
          <w:tcPr>
            <w:tcW w:w="2248" w:type="dxa"/>
            <w:gridSpan w:val="5"/>
            <w:tcBorders>
              <w:right w:val="single" w:sz="12" w:space="0" w:color="auto"/>
            </w:tcBorders>
            <w:vAlign w:val="center"/>
          </w:tcPr>
          <w:p w14:paraId="56186ED0" w14:textId="77777777" w:rsidR="00EC195B" w:rsidRDefault="00EC195B" w:rsidP="009E40D6">
            <w:pPr>
              <w:spacing w:before="60" w:after="60"/>
            </w:pPr>
            <w:r>
              <w:t>---</w:t>
            </w:r>
          </w:p>
        </w:tc>
        <w:tc>
          <w:tcPr>
            <w:tcW w:w="698" w:type="dxa"/>
            <w:tcBorders>
              <w:left w:val="single" w:sz="12" w:space="0" w:color="auto"/>
            </w:tcBorders>
            <w:shd w:val="clear" w:color="auto" w:fill="F7CAAC"/>
            <w:vAlign w:val="center"/>
          </w:tcPr>
          <w:p w14:paraId="025FF470" w14:textId="77777777" w:rsidR="00EC195B" w:rsidRPr="00F20AEF" w:rsidRDefault="00EC195B" w:rsidP="009E40D6">
            <w:proofErr w:type="spellStart"/>
            <w:r w:rsidRPr="00F20AEF">
              <w:rPr>
                <w:b/>
              </w:rPr>
              <w:t>WoS</w:t>
            </w:r>
            <w:proofErr w:type="spellEnd"/>
          </w:p>
        </w:tc>
        <w:tc>
          <w:tcPr>
            <w:tcW w:w="709" w:type="dxa"/>
            <w:shd w:val="clear" w:color="auto" w:fill="F7CAAC"/>
            <w:vAlign w:val="center"/>
          </w:tcPr>
          <w:p w14:paraId="36311C1E" w14:textId="77777777" w:rsidR="00EC195B" w:rsidRPr="00F20AEF" w:rsidRDefault="00EC195B" w:rsidP="009E40D6">
            <w:pPr>
              <w:rPr>
                <w:sz w:val="18"/>
              </w:rPr>
            </w:pPr>
            <w:proofErr w:type="spellStart"/>
            <w:r w:rsidRPr="00F20AEF">
              <w:rPr>
                <w:b/>
                <w:sz w:val="18"/>
              </w:rPr>
              <w:t>Scopus</w:t>
            </w:r>
            <w:proofErr w:type="spellEnd"/>
          </w:p>
        </w:tc>
        <w:tc>
          <w:tcPr>
            <w:tcW w:w="709" w:type="dxa"/>
            <w:shd w:val="clear" w:color="auto" w:fill="F7CAAC"/>
            <w:vAlign w:val="center"/>
          </w:tcPr>
          <w:p w14:paraId="151083EB" w14:textId="77777777" w:rsidR="00EC195B" w:rsidRDefault="00EC195B" w:rsidP="009E40D6">
            <w:r>
              <w:rPr>
                <w:b/>
                <w:sz w:val="18"/>
              </w:rPr>
              <w:t>ostatní</w:t>
            </w:r>
          </w:p>
        </w:tc>
      </w:tr>
      <w:tr w:rsidR="00EC195B" w:rsidRPr="00E03179" w14:paraId="1DF136E8" w14:textId="77777777" w:rsidTr="00982FBC">
        <w:trPr>
          <w:cantSplit/>
          <w:trHeight w:val="70"/>
        </w:trPr>
        <w:tc>
          <w:tcPr>
            <w:tcW w:w="3347" w:type="dxa"/>
            <w:gridSpan w:val="3"/>
            <w:shd w:val="clear" w:color="auto" w:fill="F7CAAC"/>
          </w:tcPr>
          <w:p w14:paraId="123B39C5" w14:textId="77777777" w:rsidR="00EC195B" w:rsidRDefault="00EC195B" w:rsidP="00982FBC">
            <w:pPr>
              <w:jc w:val="both"/>
            </w:pPr>
            <w:r>
              <w:rPr>
                <w:b/>
              </w:rPr>
              <w:t>Obor jmenovacího řízení</w:t>
            </w:r>
          </w:p>
        </w:tc>
        <w:tc>
          <w:tcPr>
            <w:tcW w:w="2245" w:type="dxa"/>
            <w:gridSpan w:val="3"/>
            <w:shd w:val="clear" w:color="auto" w:fill="F7CAAC"/>
          </w:tcPr>
          <w:p w14:paraId="05240580" w14:textId="77777777" w:rsidR="00EC195B" w:rsidRDefault="00EC195B" w:rsidP="00982FBC">
            <w:pPr>
              <w:jc w:val="both"/>
            </w:pPr>
            <w:r>
              <w:rPr>
                <w:b/>
              </w:rPr>
              <w:t>Rok udělení hodnosti</w:t>
            </w:r>
          </w:p>
        </w:tc>
        <w:tc>
          <w:tcPr>
            <w:tcW w:w="2248" w:type="dxa"/>
            <w:gridSpan w:val="5"/>
            <w:tcBorders>
              <w:right w:val="single" w:sz="12" w:space="0" w:color="auto"/>
            </w:tcBorders>
            <w:shd w:val="clear" w:color="auto" w:fill="F7CAAC"/>
          </w:tcPr>
          <w:p w14:paraId="51F3A530" w14:textId="77777777" w:rsidR="00EC195B" w:rsidRDefault="00EC195B" w:rsidP="00982FBC">
            <w:pPr>
              <w:jc w:val="both"/>
            </w:pPr>
            <w:r>
              <w:rPr>
                <w:b/>
              </w:rPr>
              <w:t>Řízení konáno na VŠ</w:t>
            </w:r>
          </w:p>
        </w:tc>
        <w:tc>
          <w:tcPr>
            <w:tcW w:w="698" w:type="dxa"/>
            <w:tcBorders>
              <w:left w:val="single" w:sz="12" w:space="0" w:color="auto"/>
            </w:tcBorders>
          </w:tcPr>
          <w:p w14:paraId="0B150A4B" w14:textId="6A28F382" w:rsidR="00EC195B" w:rsidRPr="00230D5B" w:rsidRDefault="00EC195B" w:rsidP="00982FBC">
            <w:pPr>
              <w:jc w:val="center"/>
              <w:rPr>
                <w:b/>
              </w:rPr>
            </w:pPr>
            <w:r w:rsidRPr="00230D5B">
              <w:rPr>
                <w:b/>
              </w:rPr>
              <w:t>1</w:t>
            </w:r>
            <w:r w:rsidR="00DC05F5" w:rsidRPr="00230D5B">
              <w:rPr>
                <w:b/>
              </w:rPr>
              <w:t>45</w:t>
            </w:r>
          </w:p>
        </w:tc>
        <w:tc>
          <w:tcPr>
            <w:tcW w:w="709" w:type="dxa"/>
          </w:tcPr>
          <w:p w14:paraId="41388948" w14:textId="5540823B" w:rsidR="00EC195B" w:rsidRPr="00230D5B" w:rsidRDefault="008A4516" w:rsidP="00982FBC">
            <w:pPr>
              <w:jc w:val="center"/>
              <w:rPr>
                <w:b/>
              </w:rPr>
            </w:pPr>
            <w:r w:rsidRPr="00230D5B">
              <w:rPr>
                <w:b/>
              </w:rPr>
              <w:t>130</w:t>
            </w:r>
          </w:p>
        </w:tc>
        <w:tc>
          <w:tcPr>
            <w:tcW w:w="709" w:type="dxa"/>
          </w:tcPr>
          <w:p w14:paraId="30F7652D" w14:textId="77777777" w:rsidR="00EC195B" w:rsidRPr="00230D5B" w:rsidRDefault="00EC195B" w:rsidP="00982FBC">
            <w:pPr>
              <w:jc w:val="center"/>
              <w:rPr>
                <w:b/>
              </w:rPr>
            </w:pPr>
            <w:r w:rsidRPr="00230D5B">
              <w:rPr>
                <w:b/>
              </w:rPr>
              <w:t>30</w:t>
            </w:r>
          </w:p>
        </w:tc>
      </w:tr>
      <w:tr w:rsidR="00EC195B" w14:paraId="1A030840" w14:textId="77777777" w:rsidTr="00982FBC">
        <w:trPr>
          <w:trHeight w:val="205"/>
        </w:trPr>
        <w:tc>
          <w:tcPr>
            <w:tcW w:w="3347" w:type="dxa"/>
            <w:gridSpan w:val="3"/>
            <w:vAlign w:val="center"/>
          </w:tcPr>
          <w:p w14:paraId="49D427AA" w14:textId="77777777" w:rsidR="00EC195B" w:rsidRDefault="00EC195B" w:rsidP="00982FBC">
            <w:r>
              <w:t>---</w:t>
            </w:r>
          </w:p>
        </w:tc>
        <w:tc>
          <w:tcPr>
            <w:tcW w:w="2245" w:type="dxa"/>
            <w:gridSpan w:val="3"/>
            <w:vAlign w:val="center"/>
          </w:tcPr>
          <w:p w14:paraId="6B02863D" w14:textId="77777777" w:rsidR="00EC195B" w:rsidRDefault="00EC195B" w:rsidP="00982FBC">
            <w:r>
              <w:t>---</w:t>
            </w:r>
          </w:p>
        </w:tc>
        <w:tc>
          <w:tcPr>
            <w:tcW w:w="2248" w:type="dxa"/>
            <w:gridSpan w:val="5"/>
            <w:tcBorders>
              <w:right w:val="single" w:sz="12" w:space="0" w:color="auto"/>
            </w:tcBorders>
            <w:vAlign w:val="center"/>
          </w:tcPr>
          <w:p w14:paraId="5AE4B810" w14:textId="77777777" w:rsidR="00EC195B" w:rsidRDefault="00EC195B" w:rsidP="00982FBC">
            <w:r>
              <w:t>---</w:t>
            </w:r>
          </w:p>
        </w:tc>
        <w:tc>
          <w:tcPr>
            <w:tcW w:w="1407" w:type="dxa"/>
            <w:gridSpan w:val="2"/>
            <w:tcBorders>
              <w:left w:val="single" w:sz="12" w:space="0" w:color="auto"/>
            </w:tcBorders>
            <w:shd w:val="clear" w:color="auto" w:fill="FBD4B4"/>
            <w:vAlign w:val="center"/>
          </w:tcPr>
          <w:p w14:paraId="137618DA" w14:textId="77777777" w:rsidR="00EC195B" w:rsidRPr="00230D5B" w:rsidRDefault="00EC195B" w:rsidP="00982FBC">
            <w:pPr>
              <w:jc w:val="both"/>
              <w:rPr>
                <w:b/>
                <w:sz w:val="18"/>
              </w:rPr>
            </w:pPr>
            <w:r w:rsidRPr="00230D5B">
              <w:rPr>
                <w:b/>
                <w:sz w:val="18"/>
              </w:rPr>
              <w:t xml:space="preserve">H-index </w:t>
            </w:r>
            <w:proofErr w:type="spellStart"/>
            <w:r w:rsidRPr="00230D5B">
              <w:rPr>
                <w:b/>
                <w:sz w:val="18"/>
              </w:rPr>
              <w:t>WoS</w:t>
            </w:r>
            <w:proofErr w:type="spellEnd"/>
            <w:r w:rsidRPr="00230D5B">
              <w:rPr>
                <w:b/>
                <w:sz w:val="18"/>
              </w:rPr>
              <w:t>/</w:t>
            </w:r>
            <w:proofErr w:type="spellStart"/>
            <w:r w:rsidRPr="00230D5B">
              <w:rPr>
                <w:b/>
                <w:sz w:val="18"/>
              </w:rPr>
              <w:t>Scopus</w:t>
            </w:r>
            <w:proofErr w:type="spellEnd"/>
          </w:p>
        </w:tc>
        <w:tc>
          <w:tcPr>
            <w:tcW w:w="709" w:type="dxa"/>
            <w:vAlign w:val="center"/>
          </w:tcPr>
          <w:p w14:paraId="34A43146" w14:textId="374C14B3" w:rsidR="00EC195B" w:rsidRPr="00230D5B" w:rsidRDefault="00EC195B" w:rsidP="00982FBC">
            <w:pPr>
              <w:jc w:val="center"/>
              <w:rPr>
                <w:b/>
              </w:rPr>
            </w:pPr>
            <w:r w:rsidRPr="00230D5B">
              <w:rPr>
                <w:b/>
              </w:rPr>
              <w:t>6/</w:t>
            </w:r>
            <w:r w:rsidR="008A4516" w:rsidRPr="00230D5B">
              <w:rPr>
                <w:b/>
              </w:rPr>
              <w:t>4</w:t>
            </w:r>
          </w:p>
        </w:tc>
      </w:tr>
      <w:tr w:rsidR="00EC195B" w14:paraId="61AF44F1" w14:textId="77777777" w:rsidTr="00982FBC">
        <w:tc>
          <w:tcPr>
            <w:tcW w:w="9956" w:type="dxa"/>
            <w:gridSpan w:val="14"/>
            <w:shd w:val="clear" w:color="auto" w:fill="F7CAAC"/>
          </w:tcPr>
          <w:p w14:paraId="01602D1C" w14:textId="28B174B0" w:rsidR="00EC195B" w:rsidRDefault="00802340" w:rsidP="00982FBC">
            <w:pPr>
              <w:jc w:val="both"/>
              <w:rPr>
                <w:b/>
              </w:rPr>
            </w:pPr>
            <w:r>
              <w:rPr>
                <w:b/>
              </w:rPr>
              <w:t>Přehled</w:t>
            </w:r>
            <w:r w:rsidR="00EC195B">
              <w:rPr>
                <w:b/>
              </w:rPr>
              <w:t xml:space="preserve"> o nejvýznamnější publikační a další tvůrčí činnosti nebo další profesní činnosti u odborníků z praxe vztahující se k zabezpečovaným předmětům </w:t>
            </w:r>
          </w:p>
        </w:tc>
      </w:tr>
      <w:tr w:rsidR="00EC195B" w:rsidRPr="00641DD1" w14:paraId="4604CAE3" w14:textId="77777777" w:rsidTr="00982FBC">
        <w:trPr>
          <w:trHeight w:val="708"/>
        </w:trPr>
        <w:tc>
          <w:tcPr>
            <w:tcW w:w="9956" w:type="dxa"/>
            <w:gridSpan w:val="14"/>
          </w:tcPr>
          <w:p w14:paraId="1BF4AD1E" w14:textId="77777777" w:rsidR="00EC195B" w:rsidRPr="00905930" w:rsidRDefault="00EC195B" w:rsidP="00982FBC">
            <w:pPr>
              <w:suppressAutoHyphens/>
              <w:spacing w:before="100" w:after="100"/>
              <w:jc w:val="both"/>
              <w:rPr>
                <w:color w:val="000000"/>
              </w:rPr>
            </w:pPr>
            <w:r w:rsidRPr="00905930">
              <w:rPr>
                <w:b/>
                <w:color w:val="212529"/>
                <w:bdr w:val="none" w:sz="0" w:space="0" w:color="auto" w:frame="1"/>
                <w:shd w:val="clear" w:color="auto" w:fill="FFFFFF"/>
              </w:rPr>
              <w:t>GÁL, R.</w:t>
            </w:r>
            <w:r>
              <w:rPr>
                <w:b/>
                <w:color w:val="212529"/>
                <w:bdr w:val="none" w:sz="0" w:space="0" w:color="auto" w:frame="1"/>
                <w:shd w:val="clear" w:color="auto" w:fill="FFFFFF"/>
              </w:rPr>
              <w:t xml:space="preserve"> (</w:t>
            </w:r>
            <w:proofErr w:type="gramStart"/>
            <w:r>
              <w:rPr>
                <w:b/>
                <w:color w:val="212529"/>
                <w:bdr w:val="none" w:sz="0" w:space="0" w:color="auto" w:frame="1"/>
                <w:shd w:val="clear" w:color="auto" w:fill="FFFFFF"/>
              </w:rPr>
              <w:t>20%</w:t>
            </w:r>
            <w:proofErr w:type="gramEnd"/>
            <w:r>
              <w:rPr>
                <w:b/>
                <w:color w:val="212529"/>
                <w:bdr w:val="none" w:sz="0" w:space="0" w:color="auto" w:frame="1"/>
                <w:shd w:val="clear" w:color="auto" w:fill="FFFFFF"/>
              </w:rPr>
              <w:t>)</w:t>
            </w:r>
            <w:r w:rsidRPr="00641DD1">
              <w:rPr>
                <w:bCs/>
                <w:color w:val="212529"/>
                <w:bdr w:val="none" w:sz="0" w:space="0" w:color="auto" w:frame="1"/>
                <w:shd w:val="clear" w:color="auto" w:fill="FFFFFF"/>
              </w:rPr>
              <w:t>,</w:t>
            </w:r>
            <w:r w:rsidRPr="00905930">
              <w:rPr>
                <w:color w:val="212529"/>
                <w:bdr w:val="none" w:sz="0" w:space="0" w:color="auto" w:frame="1"/>
                <w:shd w:val="clear" w:color="auto" w:fill="FFFFFF"/>
              </w:rPr>
              <w:t xml:space="preserve"> KAMENÍK, J., SALEK, R.N., POLÁŠEK, Z., MACHARÁČKOVÁ, B., VALENTA, T.,</w:t>
            </w:r>
            <w:r>
              <w:rPr>
                <w:color w:val="212529"/>
                <w:bdr w:val="none" w:sz="0" w:space="0" w:color="auto" w:frame="1"/>
                <w:shd w:val="clear" w:color="auto" w:fill="FFFFFF"/>
              </w:rPr>
              <w:t xml:space="preserve"> </w:t>
            </w:r>
            <w:r w:rsidRPr="00905930">
              <w:rPr>
                <w:color w:val="212529"/>
                <w:bdr w:val="none" w:sz="0" w:space="0" w:color="auto" w:frame="1"/>
                <w:shd w:val="clear" w:color="auto" w:fill="FFFFFF"/>
              </w:rPr>
              <w:t>HARUŠTIÁKOVÁ, D.,</w:t>
            </w:r>
            <w:r>
              <w:rPr>
                <w:color w:val="212529"/>
                <w:bdr w:val="none" w:sz="0" w:space="0" w:color="auto" w:frame="1"/>
                <w:shd w:val="clear" w:color="auto" w:fill="FFFFFF"/>
              </w:rPr>
              <w:t xml:space="preserve"> </w:t>
            </w:r>
            <w:r w:rsidRPr="00905930">
              <w:rPr>
                <w:color w:val="212529"/>
                <w:bdr w:val="none" w:sz="0" w:space="0" w:color="auto" w:frame="1"/>
                <w:shd w:val="clear" w:color="auto" w:fill="FFFFFF"/>
              </w:rPr>
              <w:t>VINTER, Š.</w:t>
            </w:r>
            <w:r>
              <w:rPr>
                <w:color w:val="212529"/>
                <w:bdr w:val="none" w:sz="0" w:space="0" w:color="auto" w:frame="1"/>
                <w:shd w:val="clear" w:color="auto" w:fill="FFFFFF"/>
              </w:rPr>
              <w:t xml:space="preserve">: </w:t>
            </w:r>
            <w:proofErr w:type="spellStart"/>
            <w:r w:rsidRPr="00905930">
              <w:rPr>
                <w:color w:val="212529"/>
                <w:bdr w:val="none" w:sz="0" w:space="0" w:color="auto" w:frame="1"/>
                <w:shd w:val="clear" w:color="auto" w:fill="FFFFFF"/>
              </w:rPr>
              <w:t>Research</w:t>
            </w:r>
            <w:proofErr w:type="spellEnd"/>
            <w:r w:rsidRPr="00905930">
              <w:rPr>
                <w:color w:val="212529"/>
                <w:bdr w:val="none" w:sz="0" w:space="0" w:color="auto" w:frame="1"/>
                <w:shd w:val="clear" w:color="auto" w:fill="FFFFFF"/>
              </w:rPr>
              <w:t xml:space="preserve"> </w:t>
            </w:r>
            <w:proofErr w:type="spellStart"/>
            <w:r>
              <w:rPr>
                <w:color w:val="212529"/>
                <w:bdr w:val="none" w:sz="0" w:space="0" w:color="auto" w:frame="1"/>
                <w:shd w:val="clear" w:color="auto" w:fill="FFFFFF"/>
              </w:rPr>
              <w:t>n</w:t>
            </w:r>
            <w:r w:rsidRPr="00905930">
              <w:rPr>
                <w:color w:val="212529"/>
                <w:bdr w:val="none" w:sz="0" w:space="0" w:color="auto" w:frame="1"/>
                <w:shd w:val="clear" w:color="auto" w:fill="FFFFFF"/>
              </w:rPr>
              <w:t>ote</w:t>
            </w:r>
            <w:proofErr w:type="spellEnd"/>
            <w:r w:rsidRPr="00905930">
              <w:rPr>
                <w:color w:val="212529"/>
                <w:bdr w:val="none" w:sz="0" w:space="0" w:color="auto" w:frame="1"/>
                <w:shd w:val="clear" w:color="auto" w:fill="FFFFFF"/>
              </w:rPr>
              <w:t xml:space="preserve">: </w:t>
            </w:r>
            <w:proofErr w:type="spellStart"/>
            <w:r w:rsidRPr="00905930">
              <w:rPr>
                <w:color w:val="212529"/>
                <w:bdr w:val="none" w:sz="0" w:space="0" w:color="auto" w:frame="1"/>
                <w:shd w:val="clear" w:color="auto" w:fill="FFFFFF"/>
              </w:rPr>
              <w:t>Impact</w:t>
            </w:r>
            <w:proofErr w:type="spellEnd"/>
            <w:r w:rsidRPr="00905930">
              <w:rPr>
                <w:color w:val="212529"/>
                <w:bdr w:val="none" w:sz="0" w:space="0" w:color="auto" w:frame="1"/>
                <w:shd w:val="clear" w:color="auto" w:fill="FFFFFF"/>
              </w:rPr>
              <w:t xml:space="preserve"> </w:t>
            </w:r>
            <w:proofErr w:type="spellStart"/>
            <w:r w:rsidRPr="00905930">
              <w:rPr>
                <w:color w:val="212529"/>
                <w:bdr w:val="none" w:sz="0" w:space="0" w:color="auto" w:frame="1"/>
                <w:shd w:val="clear" w:color="auto" w:fill="FFFFFF"/>
              </w:rPr>
              <w:t>of</w:t>
            </w:r>
            <w:proofErr w:type="spellEnd"/>
            <w:r w:rsidRPr="00905930">
              <w:rPr>
                <w:color w:val="212529"/>
                <w:bdr w:val="none" w:sz="0" w:space="0" w:color="auto" w:frame="1"/>
                <w:shd w:val="clear" w:color="auto" w:fill="FFFFFF"/>
              </w:rPr>
              <w:t xml:space="preserve"> </w:t>
            </w:r>
            <w:proofErr w:type="spellStart"/>
            <w:r w:rsidRPr="00905930">
              <w:rPr>
                <w:color w:val="212529"/>
                <w:bdr w:val="none" w:sz="0" w:space="0" w:color="auto" w:frame="1"/>
                <w:shd w:val="clear" w:color="auto" w:fill="FFFFFF"/>
              </w:rPr>
              <w:t>applied</w:t>
            </w:r>
            <w:proofErr w:type="spellEnd"/>
            <w:r w:rsidRPr="00905930">
              <w:rPr>
                <w:color w:val="212529"/>
                <w:bdr w:val="none" w:sz="0" w:space="0" w:color="auto" w:frame="1"/>
                <w:shd w:val="clear" w:color="auto" w:fill="FFFFFF"/>
              </w:rPr>
              <w:t xml:space="preserve"> </w:t>
            </w:r>
            <w:proofErr w:type="spellStart"/>
            <w:r w:rsidRPr="00905930">
              <w:rPr>
                <w:color w:val="212529"/>
                <w:bdr w:val="none" w:sz="0" w:space="0" w:color="auto" w:frame="1"/>
                <w:shd w:val="clear" w:color="auto" w:fill="FFFFFF"/>
              </w:rPr>
              <w:t>thermal</w:t>
            </w:r>
            <w:proofErr w:type="spellEnd"/>
            <w:r w:rsidRPr="00905930">
              <w:rPr>
                <w:color w:val="212529"/>
                <w:bdr w:val="none" w:sz="0" w:space="0" w:color="auto" w:frame="1"/>
                <w:shd w:val="clear" w:color="auto" w:fill="FFFFFF"/>
              </w:rPr>
              <w:t xml:space="preserve"> </w:t>
            </w:r>
            <w:proofErr w:type="spellStart"/>
            <w:r w:rsidRPr="00905930">
              <w:rPr>
                <w:color w:val="212529"/>
                <w:bdr w:val="none" w:sz="0" w:space="0" w:color="auto" w:frame="1"/>
                <w:shd w:val="clear" w:color="auto" w:fill="FFFFFF"/>
              </w:rPr>
              <w:t>treatment</w:t>
            </w:r>
            <w:proofErr w:type="spellEnd"/>
            <w:r w:rsidRPr="00905930">
              <w:rPr>
                <w:color w:val="212529"/>
                <w:bdr w:val="none" w:sz="0" w:space="0" w:color="auto" w:frame="1"/>
                <w:shd w:val="clear" w:color="auto" w:fill="FFFFFF"/>
              </w:rPr>
              <w:t xml:space="preserve"> on </w:t>
            </w:r>
            <w:proofErr w:type="spellStart"/>
            <w:r w:rsidRPr="00905930">
              <w:rPr>
                <w:color w:val="212529"/>
                <w:bdr w:val="none" w:sz="0" w:space="0" w:color="auto" w:frame="1"/>
                <w:shd w:val="clear" w:color="auto" w:fill="FFFFFF"/>
              </w:rPr>
              <w:t>textural</w:t>
            </w:r>
            <w:proofErr w:type="spellEnd"/>
            <w:r w:rsidRPr="00905930">
              <w:rPr>
                <w:color w:val="212529"/>
                <w:bdr w:val="none" w:sz="0" w:space="0" w:color="auto" w:frame="1"/>
                <w:shd w:val="clear" w:color="auto" w:fill="FFFFFF"/>
              </w:rPr>
              <w:t xml:space="preserve">, and sensory </w:t>
            </w:r>
            <w:proofErr w:type="spellStart"/>
            <w:r w:rsidRPr="00905930">
              <w:rPr>
                <w:color w:val="212529"/>
                <w:bdr w:val="none" w:sz="0" w:space="0" w:color="auto" w:frame="1"/>
                <w:shd w:val="clear" w:color="auto" w:fill="FFFFFF"/>
              </w:rPr>
              <w:t>properties</w:t>
            </w:r>
            <w:proofErr w:type="spellEnd"/>
            <w:r w:rsidRPr="00905930">
              <w:rPr>
                <w:color w:val="212529"/>
                <w:bdr w:val="none" w:sz="0" w:space="0" w:color="auto" w:frame="1"/>
                <w:shd w:val="clear" w:color="auto" w:fill="FFFFFF"/>
              </w:rPr>
              <w:t xml:space="preserve"> and </w:t>
            </w:r>
            <w:proofErr w:type="spellStart"/>
            <w:r w:rsidRPr="00905930">
              <w:rPr>
                <w:color w:val="212529"/>
                <w:bdr w:val="none" w:sz="0" w:space="0" w:color="auto" w:frame="1"/>
                <w:shd w:val="clear" w:color="auto" w:fill="FFFFFF"/>
              </w:rPr>
              <w:t>cooking</w:t>
            </w:r>
            <w:proofErr w:type="spellEnd"/>
            <w:r w:rsidRPr="00905930">
              <w:rPr>
                <w:color w:val="212529"/>
                <w:bdr w:val="none" w:sz="0" w:space="0" w:color="auto" w:frame="1"/>
                <w:shd w:val="clear" w:color="auto" w:fill="FFFFFF"/>
              </w:rPr>
              <w:t xml:space="preserve"> </w:t>
            </w:r>
            <w:proofErr w:type="spellStart"/>
            <w:r w:rsidRPr="00905930">
              <w:rPr>
                <w:color w:val="212529"/>
                <w:bdr w:val="none" w:sz="0" w:space="0" w:color="auto" w:frame="1"/>
                <w:shd w:val="clear" w:color="auto" w:fill="FFFFFF"/>
              </w:rPr>
              <w:t>loss</w:t>
            </w:r>
            <w:proofErr w:type="spellEnd"/>
            <w:r w:rsidRPr="00905930">
              <w:rPr>
                <w:color w:val="212529"/>
                <w:bdr w:val="none" w:sz="0" w:space="0" w:color="auto" w:frame="1"/>
                <w:shd w:val="clear" w:color="auto" w:fill="FFFFFF"/>
              </w:rPr>
              <w:t xml:space="preserve"> </w:t>
            </w:r>
            <w:proofErr w:type="spellStart"/>
            <w:r w:rsidRPr="00905930">
              <w:rPr>
                <w:color w:val="212529"/>
                <w:bdr w:val="none" w:sz="0" w:space="0" w:color="auto" w:frame="1"/>
                <w:shd w:val="clear" w:color="auto" w:fill="FFFFFF"/>
              </w:rPr>
              <w:t>of</w:t>
            </w:r>
            <w:proofErr w:type="spellEnd"/>
            <w:r w:rsidRPr="00905930">
              <w:rPr>
                <w:color w:val="212529"/>
                <w:bdr w:val="none" w:sz="0" w:space="0" w:color="auto" w:frame="1"/>
                <w:shd w:val="clear" w:color="auto" w:fill="FFFFFF"/>
              </w:rPr>
              <w:t xml:space="preserve"> </w:t>
            </w:r>
            <w:proofErr w:type="spellStart"/>
            <w:r w:rsidRPr="00905930">
              <w:rPr>
                <w:color w:val="212529"/>
                <w:bdr w:val="none" w:sz="0" w:space="0" w:color="auto" w:frame="1"/>
                <w:shd w:val="clear" w:color="auto" w:fill="FFFFFF"/>
              </w:rPr>
              <w:t>selected</w:t>
            </w:r>
            <w:proofErr w:type="spellEnd"/>
            <w:r w:rsidRPr="00905930">
              <w:rPr>
                <w:color w:val="212529"/>
                <w:bdr w:val="none" w:sz="0" w:space="0" w:color="auto" w:frame="1"/>
                <w:shd w:val="clear" w:color="auto" w:fill="FFFFFF"/>
              </w:rPr>
              <w:t xml:space="preserve"> </w:t>
            </w:r>
            <w:proofErr w:type="spellStart"/>
            <w:r w:rsidRPr="00905930">
              <w:rPr>
                <w:color w:val="212529"/>
                <w:bdr w:val="none" w:sz="0" w:space="0" w:color="auto" w:frame="1"/>
                <w:shd w:val="clear" w:color="auto" w:fill="FFFFFF"/>
              </w:rPr>
              <w:t>chicken</w:t>
            </w:r>
            <w:proofErr w:type="spellEnd"/>
            <w:r w:rsidRPr="00905930">
              <w:rPr>
                <w:color w:val="212529"/>
                <w:bdr w:val="none" w:sz="0" w:space="0" w:color="auto" w:frame="1"/>
                <w:shd w:val="clear" w:color="auto" w:fill="FFFFFF"/>
              </w:rPr>
              <w:t xml:space="preserve"> and </w:t>
            </w:r>
            <w:proofErr w:type="spellStart"/>
            <w:r w:rsidRPr="00905930">
              <w:rPr>
                <w:color w:val="212529"/>
                <w:bdr w:val="none" w:sz="0" w:space="0" w:color="auto" w:frame="1"/>
                <w:shd w:val="clear" w:color="auto" w:fill="FFFFFF"/>
              </w:rPr>
              <w:t>turkey</w:t>
            </w:r>
            <w:proofErr w:type="spellEnd"/>
            <w:r w:rsidRPr="00905930">
              <w:rPr>
                <w:color w:val="212529"/>
                <w:bdr w:val="none" w:sz="0" w:space="0" w:color="auto" w:frame="1"/>
                <w:shd w:val="clear" w:color="auto" w:fill="FFFFFF"/>
              </w:rPr>
              <w:t xml:space="preserve"> </w:t>
            </w:r>
            <w:proofErr w:type="spellStart"/>
            <w:r w:rsidRPr="00905930">
              <w:rPr>
                <w:color w:val="212529"/>
                <w:bdr w:val="none" w:sz="0" w:space="0" w:color="auto" w:frame="1"/>
                <w:shd w:val="clear" w:color="auto" w:fill="FFFFFF"/>
              </w:rPr>
              <w:t>cuts</w:t>
            </w:r>
            <w:proofErr w:type="spellEnd"/>
            <w:r w:rsidRPr="00905930">
              <w:rPr>
                <w:color w:val="212529"/>
                <w:bdr w:val="none" w:sz="0" w:space="0" w:color="auto" w:frame="1"/>
                <w:shd w:val="clear" w:color="auto" w:fill="FFFFFF"/>
              </w:rPr>
              <w:t xml:space="preserve"> as </w:t>
            </w:r>
            <w:proofErr w:type="spellStart"/>
            <w:r w:rsidRPr="00905930">
              <w:rPr>
                <w:color w:val="212529"/>
                <w:bdr w:val="none" w:sz="0" w:space="0" w:color="auto" w:frame="1"/>
                <w:shd w:val="clear" w:color="auto" w:fill="FFFFFF"/>
              </w:rPr>
              <w:t>affected</w:t>
            </w:r>
            <w:proofErr w:type="spellEnd"/>
            <w:r w:rsidRPr="00905930">
              <w:rPr>
                <w:color w:val="212529"/>
                <w:bdr w:val="none" w:sz="0" w:space="0" w:color="auto" w:frame="1"/>
                <w:shd w:val="clear" w:color="auto" w:fill="FFFFFF"/>
              </w:rPr>
              <w:t xml:space="preserve"> by </w:t>
            </w:r>
            <w:proofErr w:type="spellStart"/>
            <w:r w:rsidRPr="00905930">
              <w:rPr>
                <w:color w:val="212529"/>
                <w:bdr w:val="none" w:sz="0" w:space="0" w:color="auto" w:frame="1"/>
                <w:shd w:val="clear" w:color="auto" w:fill="FFFFFF"/>
              </w:rPr>
              <w:t>cooking</w:t>
            </w:r>
            <w:proofErr w:type="spellEnd"/>
            <w:r w:rsidRPr="00905930">
              <w:rPr>
                <w:color w:val="212529"/>
                <w:bdr w:val="none" w:sz="0" w:space="0" w:color="auto" w:frame="1"/>
                <w:shd w:val="clear" w:color="auto" w:fill="FFFFFF"/>
              </w:rPr>
              <w:t xml:space="preserve"> </w:t>
            </w:r>
            <w:proofErr w:type="spellStart"/>
            <w:r w:rsidRPr="00905930">
              <w:rPr>
                <w:color w:val="212529"/>
                <w:bdr w:val="none" w:sz="0" w:space="0" w:color="auto" w:frame="1"/>
                <w:shd w:val="clear" w:color="auto" w:fill="FFFFFF"/>
              </w:rPr>
              <w:t>technique</w:t>
            </w:r>
            <w:proofErr w:type="spellEnd"/>
            <w:r w:rsidRPr="00905930">
              <w:rPr>
                <w:color w:val="212529"/>
                <w:bdr w:val="none" w:sz="0" w:space="0" w:color="auto" w:frame="1"/>
                <w:shd w:val="clear" w:color="auto" w:fill="FFFFFF"/>
              </w:rPr>
              <w:t>. </w:t>
            </w:r>
            <w:proofErr w:type="spellStart"/>
            <w:r w:rsidRPr="00113D0E">
              <w:rPr>
                <w:i/>
              </w:rPr>
              <w:t>Poultry</w:t>
            </w:r>
            <w:proofErr w:type="spellEnd"/>
            <w:r w:rsidRPr="00113D0E">
              <w:rPr>
                <w:i/>
              </w:rPr>
              <w:t xml:space="preserve"> Science </w:t>
            </w:r>
            <w:r w:rsidRPr="00113D0E">
              <w:rPr>
                <w:iCs/>
              </w:rPr>
              <w:t>101(7),</w:t>
            </w:r>
            <w:r w:rsidRPr="00113D0E">
              <w:rPr>
                <w:i/>
              </w:rPr>
              <w:t xml:space="preserve"> </w:t>
            </w:r>
            <w:r w:rsidRPr="00113D0E">
              <w:rPr>
                <w:iCs/>
              </w:rPr>
              <w:t>101923,</w:t>
            </w:r>
            <w:r w:rsidRPr="00113D0E">
              <w:rPr>
                <w:i/>
              </w:rPr>
              <w:t xml:space="preserve"> </w:t>
            </w:r>
            <w:r w:rsidRPr="00113D0E">
              <w:rPr>
                <w:b/>
                <w:bCs/>
                <w:iCs/>
              </w:rPr>
              <w:t>2022</w:t>
            </w:r>
            <w:r w:rsidRPr="00C957DD">
              <w:rPr>
                <w:iCs/>
              </w:rPr>
              <w:t>.</w:t>
            </w:r>
            <w:r w:rsidRPr="00113D0E">
              <w:rPr>
                <w:i/>
              </w:rPr>
              <w:t xml:space="preserve"> </w:t>
            </w:r>
            <w:proofErr w:type="spellStart"/>
            <w:r w:rsidRPr="00B74DC2">
              <w:rPr>
                <w:iCs/>
              </w:rPr>
              <w:t>Jimp</w:t>
            </w:r>
            <w:proofErr w:type="spellEnd"/>
            <w:r w:rsidRPr="00B74DC2">
              <w:rPr>
                <w:i/>
              </w:rPr>
              <w:t xml:space="preserve"> </w:t>
            </w:r>
            <w:r w:rsidRPr="00B74DC2">
              <w:rPr>
                <w:iCs/>
              </w:rPr>
              <w:t>(Q1)</w:t>
            </w:r>
          </w:p>
          <w:p w14:paraId="14A2157E" w14:textId="77777777" w:rsidR="00EC195B" w:rsidRPr="005C0ADA" w:rsidRDefault="00EC195B" w:rsidP="00982FBC">
            <w:pPr>
              <w:spacing w:before="100" w:after="100"/>
              <w:jc w:val="both"/>
            </w:pPr>
            <w:r w:rsidRPr="00905930">
              <w:rPr>
                <w:rFonts w:eastAsiaTheme="minorHAnsi"/>
                <w:b/>
                <w:lang w:val="en-US" w:eastAsia="en-US"/>
              </w:rPr>
              <w:t>GÁL, R.</w:t>
            </w:r>
            <w:r>
              <w:rPr>
                <w:rFonts w:eastAsiaTheme="minorHAnsi"/>
                <w:b/>
                <w:lang w:val="en-US" w:eastAsia="en-US"/>
              </w:rPr>
              <w:t xml:space="preserve"> (25%)</w:t>
            </w:r>
            <w:r>
              <w:rPr>
                <w:rFonts w:eastAsiaTheme="minorHAnsi"/>
                <w:lang w:val="en-US" w:eastAsia="en-US"/>
              </w:rPr>
              <w:t xml:space="preserve">, </w:t>
            </w:r>
            <w:r w:rsidRPr="00905930">
              <w:rPr>
                <w:rFonts w:eastAsiaTheme="minorHAnsi"/>
                <w:lang w:val="en-US" w:eastAsia="en-US"/>
              </w:rPr>
              <w:t xml:space="preserve">MOKREJŠ, P., </w:t>
            </w:r>
            <w:r w:rsidRPr="00905930">
              <w:rPr>
                <w:rFonts w:eastAsiaTheme="minorHAnsi"/>
                <w:lang w:eastAsia="en-US"/>
              </w:rPr>
              <w:t>PAVLAČKOVÁ, J., JANÁČOVÁ, D.</w:t>
            </w:r>
            <w:r>
              <w:rPr>
                <w:rFonts w:eastAsiaTheme="minorHAnsi"/>
                <w:lang w:eastAsia="en-US"/>
              </w:rPr>
              <w:t>:</w:t>
            </w:r>
            <w:r w:rsidRPr="00905930">
              <w:rPr>
                <w:rFonts w:eastAsiaTheme="minorHAnsi"/>
                <w:lang w:eastAsia="en-US"/>
              </w:rPr>
              <w:t xml:space="preserve"> </w:t>
            </w:r>
            <w:proofErr w:type="spellStart"/>
            <w:r w:rsidRPr="00905930">
              <w:rPr>
                <w:rFonts w:eastAsiaTheme="minorHAnsi"/>
                <w:lang w:eastAsia="en-US"/>
              </w:rPr>
              <w:t>Cyprinus</w:t>
            </w:r>
            <w:proofErr w:type="spellEnd"/>
            <w:r w:rsidRPr="00905930">
              <w:rPr>
                <w:rFonts w:eastAsiaTheme="minorHAnsi"/>
                <w:lang w:eastAsia="en-US"/>
              </w:rPr>
              <w:t xml:space="preserve"> </w:t>
            </w:r>
            <w:proofErr w:type="spellStart"/>
            <w:r w:rsidRPr="00905930">
              <w:rPr>
                <w:rFonts w:eastAsiaTheme="minorHAnsi"/>
                <w:lang w:eastAsia="en-US"/>
              </w:rPr>
              <w:t>carpio</w:t>
            </w:r>
            <w:proofErr w:type="spellEnd"/>
            <w:r w:rsidRPr="00905930">
              <w:rPr>
                <w:rFonts w:eastAsiaTheme="minorHAnsi"/>
                <w:lang w:eastAsia="en-US"/>
              </w:rPr>
              <w:t xml:space="preserve"> skeleton </w:t>
            </w:r>
            <w:proofErr w:type="spellStart"/>
            <w:r w:rsidRPr="00905930">
              <w:rPr>
                <w:rFonts w:eastAsiaTheme="minorHAnsi"/>
                <w:lang w:eastAsia="en-US"/>
              </w:rPr>
              <w:t>byproduct</w:t>
            </w:r>
            <w:proofErr w:type="spellEnd"/>
            <w:r w:rsidRPr="00905930">
              <w:rPr>
                <w:rFonts w:eastAsiaTheme="minorHAnsi"/>
                <w:lang w:eastAsia="en-US"/>
              </w:rPr>
              <w:t xml:space="preserve"> as a source </w:t>
            </w:r>
            <w:proofErr w:type="spellStart"/>
            <w:r w:rsidRPr="00905930">
              <w:rPr>
                <w:rFonts w:eastAsiaTheme="minorHAnsi"/>
                <w:lang w:eastAsia="en-US"/>
              </w:rPr>
              <w:t>of</w:t>
            </w:r>
            <w:proofErr w:type="spellEnd"/>
            <w:r w:rsidRPr="00905930">
              <w:rPr>
                <w:rFonts w:eastAsiaTheme="minorHAnsi"/>
                <w:lang w:eastAsia="en-US"/>
              </w:rPr>
              <w:t xml:space="preserve"> </w:t>
            </w:r>
            <w:proofErr w:type="spellStart"/>
            <w:r w:rsidRPr="00905930">
              <w:rPr>
                <w:rFonts w:eastAsiaTheme="minorHAnsi"/>
                <w:lang w:eastAsia="en-US"/>
              </w:rPr>
              <w:t>collagen</w:t>
            </w:r>
            <w:proofErr w:type="spellEnd"/>
            <w:r w:rsidRPr="00905930">
              <w:rPr>
                <w:rFonts w:eastAsiaTheme="minorHAnsi"/>
                <w:lang w:eastAsia="en-US"/>
              </w:rPr>
              <w:t xml:space="preserve"> </w:t>
            </w:r>
            <w:proofErr w:type="spellStart"/>
            <w:r w:rsidRPr="00905930">
              <w:rPr>
                <w:rFonts w:eastAsiaTheme="minorHAnsi"/>
                <w:lang w:eastAsia="en-US"/>
              </w:rPr>
              <w:t>for</w:t>
            </w:r>
            <w:proofErr w:type="spellEnd"/>
            <w:r w:rsidRPr="00905930">
              <w:rPr>
                <w:rFonts w:eastAsiaTheme="minorHAnsi"/>
                <w:lang w:eastAsia="en-US"/>
              </w:rPr>
              <w:t xml:space="preserve"> </w:t>
            </w:r>
            <w:proofErr w:type="spellStart"/>
            <w:r w:rsidRPr="00905930">
              <w:rPr>
                <w:rFonts w:eastAsiaTheme="minorHAnsi"/>
                <w:lang w:eastAsia="en-US"/>
              </w:rPr>
              <w:t>gelatin</w:t>
            </w:r>
            <w:proofErr w:type="spellEnd"/>
            <w:r w:rsidRPr="00905930">
              <w:rPr>
                <w:rFonts w:eastAsiaTheme="minorHAnsi"/>
                <w:lang w:eastAsia="en-US"/>
              </w:rPr>
              <w:t xml:space="preserve"> </w:t>
            </w:r>
            <w:proofErr w:type="spellStart"/>
            <w:r w:rsidRPr="00905930">
              <w:rPr>
                <w:rFonts w:eastAsiaTheme="minorHAnsi"/>
                <w:lang w:eastAsia="en-US"/>
              </w:rPr>
              <w:t>preparation</w:t>
            </w:r>
            <w:proofErr w:type="spellEnd"/>
            <w:r w:rsidRPr="00905930">
              <w:rPr>
                <w:rFonts w:eastAsiaTheme="minorHAnsi"/>
                <w:lang w:eastAsia="en-US"/>
              </w:rPr>
              <w:t xml:space="preserve">. </w:t>
            </w:r>
            <w:r w:rsidRPr="00905930">
              <w:rPr>
                <w:rFonts w:eastAsiaTheme="minorHAnsi"/>
                <w:i/>
                <w:lang w:eastAsia="en-US"/>
              </w:rPr>
              <w:t xml:space="preserve">International </w:t>
            </w:r>
            <w:proofErr w:type="spellStart"/>
            <w:r w:rsidRPr="00905930">
              <w:rPr>
                <w:rFonts w:eastAsiaTheme="minorHAnsi"/>
                <w:i/>
                <w:lang w:eastAsia="en-US"/>
              </w:rPr>
              <w:t>Journal</w:t>
            </w:r>
            <w:proofErr w:type="spellEnd"/>
            <w:r w:rsidRPr="00905930">
              <w:rPr>
                <w:rFonts w:eastAsiaTheme="minorHAnsi"/>
                <w:i/>
                <w:lang w:eastAsia="en-US"/>
              </w:rPr>
              <w:t xml:space="preserve"> </w:t>
            </w:r>
            <w:proofErr w:type="spellStart"/>
            <w:r w:rsidRPr="00905930">
              <w:rPr>
                <w:rFonts w:eastAsiaTheme="minorHAnsi"/>
                <w:i/>
                <w:lang w:eastAsia="en-US"/>
              </w:rPr>
              <w:t>of</w:t>
            </w:r>
            <w:proofErr w:type="spellEnd"/>
            <w:r w:rsidRPr="00905930">
              <w:rPr>
                <w:rFonts w:eastAsiaTheme="minorHAnsi"/>
                <w:i/>
                <w:lang w:eastAsia="en-US"/>
              </w:rPr>
              <w:t xml:space="preserve"> </w:t>
            </w:r>
            <w:proofErr w:type="spellStart"/>
            <w:r w:rsidRPr="00905930">
              <w:rPr>
                <w:rFonts w:eastAsiaTheme="minorHAnsi"/>
                <w:i/>
                <w:lang w:eastAsia="en-US"/>
              </w:rPr>
              <w:t>Molecular</w:t>
            </w:r>
            <w:proofErr w:type="spellEnd"/>
            <w:r w:rsidRPr="00905930">
              <w:rPr>
                <w:rFonts w:eastAsiaTheme="minorHAnsi"/>
                <w:i/>
                <w:lang w:eastAsia="en-US"/>
              </w:rPr>
              <w:t xml:space="preserve"> </w:t>
            </w:r>
            <w:proofErr w:type="spellStart"/>
            <w:r w:rsidRPr="00905930">
              <w:rPr>
                <w:rFonts w:eastAsiaTheme="minorHAnsi"/>
                <w:i/>
                <w:lang w:eastAsia="en-US"/>
              </w:rPr>
              <w:t>Sciences</w:t>
            </w:r>
            <w:proofErr w:type="spellEnd"/>
            <w:r>
              <w:rPr>
                <w:rFonts w:eastAsiaTheme="minorHAnsi"/>
                <w:i/>
                <w:lang w:eastAsia="en-US"/>
              </w:rPr>
              <w:t xml:space="preserve"> </w:t>
            </w:r>
            <w:r w:rsidRPr="00641DD1">
              <w:rPr>
                <w:rFonts w:eastAsiaTheme="minorHAnsi"/>
                <w:iCs/>
                <w:lang w:eastAsia="en-US"/>
              </w:rPr>
              <w:t>23</w:t>
            </w:r>
            <w:r>
              <w:rPr>
                <w:rFonts w:eastAsiaTheme="minorHAnsi"/>
                <w:iCs/>
                <w:lang w:eastAsia="en-US"/>
              </w:rPr>
              <w:t>(6)</w:t>
            </w:r>
            <w:r w:rsidRPr="00641DD1">
              <w:rPr>
                <w:rFonts w:eastAsiaTheme="minorHAnsi"/>
                <w:iCs/>
                <w:lang w:eastAsia="en-US"/>
              </w:rPr>
              <w:t>,</w:t>
            </w:r>
            <w:r>
              <w:rPr>
                <w:rFonts w:eastAsiaTheme="minorHAnsi"/>
                <w:iCs/>
                <w:lang w:eastAsia="en-US"/>
              </w:rPr>
              <w:t xml:space="preserve"> 3164,</w:t>
            </w:r>
            <w:r w:rsidRPr="00905930">
              <w:rPr>
                <w:rFonts w:eastAsiaTheme="minorHAnsi"/>
                <w:lang w:eastAsia="en-US"/>
              </w:rPr>
              <w:t xml:space="preserve"> </w:t>
            </w:r>
            <w:r w:rsidRPr="00641DD1">
              <w:rPr>
                <w:rFonts w:eastAsiaTheme="minorHAnsi"/>
                <w:b/>
                <w:bCs/>
                <w:lang w:eastAsia="en-US"/>
              </w:rPr>
              <w:t>2022</w:t>
            </w:r>
            <w:r w:rsidRPr="00905930">
              <w:rPr>
                <w:rFonts w:eastAsiaTheme="minorHAnsi"/>
                <w:lang w:eastAsia="en-US"/>
              </w:rPr>
              <w:t>.</w:t>
            </w:r>
            <w:r w:rsidRPr="00113D0E">
              <w:rPr>
                <w:iCs/>
              </w:rPr>
              <w:t xml:space="preserve"> </w:t>
            </w:r>
            <w:proofErr w:type="spellStart"/>
            <w:r w:rsidRPr="00B74DC2">
              <w:rPr>
                <w:iCs/>
              </w:rPr>
              <w:t>Jimp</w:t>
            </w:r>
            <w:proofErr w:type="spellEnd"/>
            <w:r w:rsidRPr="00B74DC2">
              <w:rPr>
                <w:i/>
              </w:rPr>
              <w:t xml:space="preserve"> </w:t>
            </w:r>
            <w:r w:rsidRPr="00B74DC2">
              <w:rPr>
                <w:iCs/>
              </w:rPr>
              <w:t>(Q2)</w:t>
            </w:r>
          </w:p>
          <w:p w14:paraId="291F4217" w14:textId="77777777" w:rsidR="00EC195B" w:rsidRDefault="00EC195B" w:rsidP="00982FBC">
            <w:pPr>
              <w:spacing w:before="100" w:after="100"/>
              <w:jc w:val="both"/>
            </w:pPr>
            <w:r w:rsidRPr="005C0ADA">
              <w:rPr>
                <w:b/>
                <w:bCs/>
                <w:caps/>
              </w:rPr>
              <w:t>Gál, R. (</w:t>
            </w:r>
            <w:proofErr w:type="gramStart"/>
            <w:r w:rsidRPr="005C0ADA">
              <w:rPr>
                <w:b/>
                <w:bCs/>
                <w:caps/>
              </w:rPr>
              <w:t>25%</w:t>
            </w:r>
            <w:proofErr w:type="gramEnd"/>
            <w:r w:rsidRPr="005C0ADA">
              <w:rPr>
                <w:b/>
                <w:bCs/>
                <w:caps/>
              </w:rPr>
              <w:t>)</w:t>
            </w:r>
            <w:r w:rsidRPr="005C0ADA">
              <w:rPr>
                <w:caps/>
              </w:rPr>
              <w:t>, Zapletal, D., Jakešová, P., Straková, E.:</w:t>
            </w:r>
            <w:r w:rsidRPr="005C0ADA">
              <w:t xml:space="preserve"> </w:t>
            </w:r>
            <w:r w:rsidRPr="005C0ADA">
              <w:rPr>
                <w:lang w:val="en"/>
              </w:rPr>
              <w:t xml:space="preserve">Proximate </w:t>
            </w:r>
            <w:r w:rsidRPr="005C0ADA">
              <w:t>c</w:t>
            </w:r>
            <w:proofErr w:type="spellStart"/>
            <w:r w:rsidRPr="005C0ADA">
              <w:rPr>
                <w:lang w:val="en"/>
              </w:rPr>
              <w:t>hemical</w:t>
            </w:r>
            <w:proofErr w:type="spellEnd"/>
            <w:r w:rsidRPr="005C0ADA">
              <w:rPr>
                <w:lang w:val="en"/>
              </w:rPr>
              <w:t xml:space="preserve"> </w:t>
            </w:r>
            <w:r w:rsidRPr="005C0ADA">
              <w:t>c</w:t>
            </w:r>
            <w:proofErr w:type="spellStart"/>
            <w:r w:rsidRPr="005C0ADA">
              <w:rPr>
                <w:lang w:val="en"/>
              </w:rPr>
              <w:t>omposition</w:t>
            </w:r>
            <w:proofErr w:type="spellEnd"/>
            <w:r w:rsidRPr="005C0ADA">
              <w:rPr>
                <w:lang w:val="en"/>
              </w:rPr>
              <w:t xml:space="preserve">, </w:t>
            </w:r>
            <w:r w:rsidRPr="005C0ADA">
              <w:t>a</w:t>
            </w:r>
            <w:proofErr w:type="spellStart"/>
            <w:r w:rsidRPr="005C0ADA">
              <w:rPr>
                <w:lang w:val="en"/>
              </w:rPr>
              <w:t>mino</w:t>
            </w:r>
            <w:proofErr w:type="spellEnd"/>
            <w:r w:rsidRPr="005C0ADA">
              <w:rPr>
                <w:lang w:val="en"/>
              </w:rPr>
              <w:t xml:space="preserve"> </w:t>
            </w:r>
            <w:r w:rsidRPr="005C0ADA">
              <w:t>a</w:t>
            </w:r>
            <w:proofErr w:type="spellStart"/>
            <w:r w:rsidRPr="005C0ADA">
              <w:rPr>
                <w:lang w:val="en"/>
              </w:rPr>
              <w:t>cids</w:t>
            </w:r>
            <w:proofErr w:type="spellEnd"/>
            <w:r w:rsidRPr="005C0ADA">
              <w:rPr>
                <w:lang w:val="en"/>
              </w:rPr>
              <w:t xml:space="preserve"> </w:t>
            </w:r>
            <w:r w:rsidRPr="005C0ADA">
              <w:t>p</w:t>
            </w:r>
            <w:proofErr w:type="spellStart"/>
            <w:r w:rsidRPr="005C0ADA">
              <w:rPr>
                <w:lang w:val="en"/>
              </w:rPr>
              <w:t>rofile</w:t>
            </w:r>
            <w:proofErr w:type="spellEnd"/>
            <w:r w:rsidRPr="005C0ADA">
              <w:rPr>
                <w:lang w:val="en"/>
              </w:rPr>
              <w:t xml:space="preserve"> and </w:t>
            </w:r>
            <w:r w:rsidRPr="005C0ADA">
              <w:t>m</w:t>
            </w:r>
            <w:proofErr w:type="spellStart"/>
            <w:r w:rsidRPr="005C0ADA">
              <w:rPr>
                <w:lang w:val="en"/>
              </w:rPr>
              <w:t>inerals</w:t>
            </w:r>
            <w:proofErr w:type="spellEnd"/>
            <w:r w:rsidRPr="005C0ADA">
              <w:rPr>
                <w:lang w:val="en"/>
              </w:rPr>
              <w:t xml:space="preserve"> </w:t>
            </w:r>
            <w:r w:rsidRPr="005C0ADA">
              <w:t>c</w:t>
            </w:r>
            <w:proofErr w:type="spellStart"/>
            <w:r w:rsidRPr="005C0ADA">
              <w:rPr>
                <w:lang w:val="en"/>
              </w:rPr>
              <w:t>ontent</w:t>
            </w:r>
            <w:proofErr w:type="spellEnd"/>
            <w:r w:rsidRPr="005C0ADA">
              <w:rPr>
                <w:lang w:val="en"/>
              </w:rPr>
              <w:t xml:space="preserve"> of </w:t>
            </w:r>
            <w:r w:rsidRPr="005C0ADA">
              <w:t>m</w:t>
            </w:r>
            <w:r w:rsidRPr="005C0ADA">
              <w:rPr>
                <w:lang w:val="en"/>
              </w:rPr>
              <w:t xml:space="preserve">eat </w:t>
            </w:r>
            <w:r w:rsidRPr="005C0ADA">
              <w:t>d</w:t>
            </w:r>
            <w:proofErr w:type="spellStart"/>
            <w:r w:rsidRPr="005C0ADA">
              <w:rPr>
                <w:lang w:val="en"/>
              </w:rPr>
              <w:t>epending</w:t>
            </w:r>
            <w:proofErr w:type="spellEnd"/>
            <w:r w:rsidRPr="005C0ADA">
              <w:rPr>
                <w:lang w:val="en"/>
              </w:rPr>
              <w:t xml:space="preserve"> on </w:t>
            </w:r>
            <w:r w:rsidRPr="005C0ADA">
              <w:t>c</w:t>
            </w:r>
            <w:proofErr w:type="spellStart"/>
            <w:r w:rsidRPr="005C0ADA">
              <w:rPr>
                <w:lang w:val="en"/>
              </w:rPr>
              <w:t>arcass</w:t>
            </w:r>
            <w:proofErr w:type="spellEnd"/>
            <w:r w:rsidRPr="005C0ADA">
              <w:rPr>
                <w:lang w:val="en"/>
              </w:rPr>
              <w:t xml:space="preserve"> </w:t>
            </w:r>
            <w:r w:rsidRPr="005C0ADA">
              <w:t>p</w:t>
            </w:r>
            <w:r w:rsidRPr="005C0ADA">
              <w:rPr>
                <w:lang w:val="en"/>
              </w:rPr>
              <w:t xml:space="preserve">art, </w:t>
            </w:r>
            <w:r w:rsidRPr="005C0ADA">
              <w:t>s</w:t>
            </w:r>
            <w:r w:rsidRPr="005C0ADA">
              <w:rPr>
                <w:lang w:val="en"/>
              </w:rPr>
              <w:t xml:space="preserve">ire </w:t>
            </w:r>
            <w:r w:rsidRPr="005C0ADA">
              <w:t>g</w:t>
            </w:r>
            <w:proofErr w:type="spellStart"/>
            <w:r w:rsidRPr="005C0ADA">
              <w:rPr>
                <w:lang w:val="en"/>
              </w:rPr>
              <w:t>enotype</w:t>
            </w:r>
            <w:proofErr w:type="spellEnd"/>
            <w:r w:rsidRPr="005C0ADA">
              <w:rPr>
                <w:lang w:val="en"/>
              </w:rPr>
              <w:t xml:space="preserve"> and </w:t>
            </w:r>
            <w:r w:rsidRPr="005C0ADA">
              <w:t>s</w:t>
            </w:r>
            <w:r w:rsidRPr="005C0ADA">
              <w:rPr>
                <w:lang w:val="en"/>
              </w:rPr>
              <w:t xml:space="preserve">ex of </w:t>
            </w:r>
            <w:r w:rsidRPr="005C0ADA">
              <w:t>m</w:t>
            </w:r>
            <w:r w:rsidRPr="005C0ADA">
              <w:rPr>
                <w:lang w:val="en"/>
              </w:rPr>
              <w:t xml:space="preserve">eat </w:t>
            </w:r>
            <w:r w:rsidRPr="005C0ADA">
              <w:t>r</w:t>
            </w:r>
            <w:proofErr w:type="spellStart"/>
            <w:r w:rsidRPr="005C0ADA">
              <w:rPr>
                <w:lang w:val="en"/>
              </w:rPr>
              <w:t>abbits</w:t>
            </w:r>
            <w:proofErr w:type="spellEnd"/>
            <w:r w:rsidRPr="005C0ADA">
              <w:t xml:space="preserve">. </w:t>
            </w:r>
            <w:proofErr w:type="spellStart"/>
            <w:r w:rsidRPr="005C0ADA">
              <w:rPr>
                <w:i/>
                <w:iCs/>
              </w:rPr>
              <w:t>Animals</w:t>
            </w:r>
            <w:proofErr w:type="spellEnd"/>
            <w:r w:rsidRPr="005C0ADA">
              <w:t xml:space="preserve"> 12(12), 1537, </w:t>
            </w:r>
            <w:r w:rsidRPr="005C0ADA">
              <w:rPr>
                <w:b/>
                <w:bCs/>
              </w:rPr>
              <w:t>2022</w:t>
            </w:r>
            <w:r>
              <w:t xml:space="preserve">. </w:t>
            </w:r>
            <w:proofErr w:type="spellStart"/>
            <w:r>
              <w:t>Jimp</w:t>
            </w:r>
            <w:proofErr w:type="spellEnd"/>
            <w:r>
              <w:t xml:space="preserve"> (Q1)</w:t>
            </w:r>
          </w:p>
          <w:p w14:paraId="2F37327D" w14:textId="77777777" w:rsidR="00EC195B" w:rsidRDefault="00EC195B" w:rsidP="00982FBC">
            <w:pPr>
              <w:pStyle w:val="xmsonormal"/>
              <w:shd w:val="clear" w:color="auto" w:fill="FFFFFF"/>
              <w:spacing w:beforeAutospacing="0" w:afterAutospacing="0"/>
              <w:jc w:val="both"/>
              <w:rPr>
                <w:color w:val="201F1E"/>
                <w:sz w:val="20"/>
                <w:szCs w:val="20"/>
              </w:rPr>
            </w:pPr>
            <w:r w:rsidRPr="00657046">
              <w:rPr>
                <w:bCs/>
                <w:color w:val="201F1E"/>
                <w:sz w:val="20"/>
                <w:szCs w:val="20"/>
              </w:rPr>
              <w:t>POLÁŠEK</w:t>
            </w:r>
            <w:r w:rsidRPr="00657046">
              <w:rPr>
                <w:color w:val="201F1E"/>
                <w:sz w:val="20"/>
                <w:szCs w:val="20"/>
              </w:rPr>
              <w:t>, </w:t>
            </w:r>
            <w:r w:rsidRPr="00657046">
              <w:rPr>
                <w:bCs/>
                <w:color w:val="201F1E"/>
                <w:sz w:val="20"/>
                <w:szCs w:val="20"/>
              </w:rPr>
              <w:t>Z., SALEK</w:t>
            </w:r>
            <w:r w:rsidRPr="00657046">
              <w:rPr>
                <w:color w:val="201F1E"/>
                <w:sz w:val="20"/>
                <w:szCs w:val="20"/>
              </w:rPr>
              <w:t>, </w:t>
            </w:r>
            <w:r w:rsidRPr="00657046">
              <w:rPr>
                <w:bCs/>
                <w:color w:val="201F1E"/>
                <w:sz w:val="20"/>
                <w:szCs w:val="20"/>
              </w:rPr>
              <w:t>R.N., VAŠINA</w:t>
            </w:r>
            <w:r w:rsidRPr="00657046">
              <w:rPr>
                <w:color w:val="201F1E"/>
                <w:sz w:val="20"/>
                <w:szCs w:val="20"/>
              </w:rPr>
              <w:t>, </w:t>
            </w:r>
            <w:r w:rsidRPr="00657046">
              <w:rPr>
                <w:bCs/>
                <w:color w:val="201F1E"/>
                <w:sz w:val="20"/>
                <w:szCs w:val="20"/>
              </w:rPr>
              <w:t>M., LYČKOVÁ</w:t>
            </w:r>
            <w:r w:rsidRPr="00657046">
              <w:rPr>
                <w:color w:val="201F1E"/>
                <w:sz w:val="20"/>
                <w:szCs w:val="20"/>
              </w:rPr>
              <w:t>, </w:t>
            </w:r>
            <w:r w:rsidRPr="00657046">
              <w:rPr>
                <w:bCs/>
                <w:color w:val="201F1E"/>
                <w:sz w:val="20"/>
                <w:szCs w:val="20"/>
              </w:rPr>
              <w:t xml:space="preserve">A., </w:t>
            </w:r>
            <w:r w:rsidRPr="00657046">
              <w:rPr>
                <w:b/>
                <w:bCs/>
                <w:color w:val="201F1E"/>
                <w:sz w:val="20"/>
                <w:szCs w:val="20"/>
              </w:rPr>
              <w:t>GÁL</w:t>
            </w:r>
            <w:r w:rsidRPr="00657046">
              <w:rPr>
                <w:b/>
                <w:color w:val="201F1E"/>
                <w:sz w:val="20"/>
                <w:szCs w:val="20"/>
              </w:rPr>
              <w:t>, </w:t>
            </w:r>
            <w:r w:rsidRPr="00657046">
              <w:rPr>
                <w:b/>
                <w:bCs/>
                <w:color w:val="201F1E"/>
                <w:sz w:val="20"/>
                <w:szCs w:val="20"/>
              </w:rPr>
              <w:t>R.</w:t>
            </w:r>
            <w:r>
              <w:rPr>
                <w:b/>
                <w:bCs/>
                <w:color w:val="201F1E"/>
                <w:sz w:val="20"/>
                <w:szCs w:val="20"/>
              </w:rPr>
              <w:t xml:space="preserve"> (</w:t>
            </w:r>
            <w:proofErr w:type="gramStart"/>
            <w:r>
              <w:rPr>
                <w:b/>
                <w:bCs/>
                <w:color w:val="201F1E"/>
                <w:sz w:val="20"/>
                <w:szCs w:val="20"/>
              </w:rPr>
              <w:t>15%</w:t>
            </w:r>
            <w:proofErr w:type="gramEnd"/>
            <w:r>
              <w:rPr>
                <w:b/>
                <w:bCs/>
                <w:color w:val="201F1E"/>
                <w:sz w:val="20"/>
                <w:szCs w:val="20"/>
              </w:rPr>
              <w:t>)</w:t>
            </w:r>
            <w:r w:rsidRPr="00641DD1">
              <w:rPr>
                <w:color w:val="201F1E"/>
                <w:sz w:val="20"/>
                <w:szCs w:val="20"/>
              </w:rPr>
              <w:t>,</w:t>
            </w:r>
            <w:r>
              <w:rPr>
                <w:b/>
                <w:bCs/>
                <w:color w:val="201F1E"/>
                <w:sz w:val="20"/>
                <w:szCs w:val="20"/>
              </w:rPr>
              <w:t xml:space="preserve"> </w:t>
            </w:r>
            <w:r w:rsidRPr="00657046">
              <w:rPr>
                <w:bCs/>
                <w:color w:val="201F1E"/>
                <w:sz w:val="20"/>
                <w:szCs w:val="20"/>
              </w:rPr>
              <w:t>PACHLOVÁ</w:t>
            </w:r>
            <w:r w:rsidRPr="00657046">
              <w:rPr>
                <w:color w:val="201F1E"/>
                <w:sz w:val="20"/>
                <w:szCs w:val="20"/>
              </w:rPr>
              <w:t>, </w:t>
            </w:r>
            <w:r w:rsidRPr="00657046">
              <w:rPr>
                <w:bCs/>
                <w:color w:val="201F1E"/>
                <w:sz w:val="20"/>
                <w:szCs w:val="20"/>
              </w:rPr>
              <w:t>V.,</w:t>
            </w:r>
            <w:r>
              <w:rPr>
                <w:color w:val="212529"/>
                <w:sz w:val="20"/>
                <w:szCs w:val="20"/>
                <w:bdr w:val="none" w:sz="0" w:space="0" w:color="auto" w:frame="1"/>
                <w:shd w:val="clear" w:color="auto" w:fill="FFFFFF"/>
              </w:rPr>
              <w:t xml:space="preserve"> </w:t>
            </w:r>
            <w:r w:rsidRPr="00657046">
              <w:rPr>
                <w:bCs/>
                <w:color w:val="201F1E"/>
                <w:sz w:val="20"/>
                <w:szCs w:val="20"/>
              </w:rPr>
              <w:t>BUŇKA</w:t>
            </w:r>
            <w:r w:rsidRPr="00657046">
              <w:rPr>
                <w:color w:val="201F1E"/>
                <w:sz w:val="20"/>
                <w:szCs w:val="20"/>
              </w:rPr>
              <w:t>, </w:t>
            </w:r>
            <w:r w:rsidRPr="00657046">
              <w:rPr>
                <w:bCs/>
                <w:color w:val="201F1E"/>
                <w:sz w:val="20"/>
                <w:szCs w:val="20"/>
              </w:rPr>
              <w:t>F</w:t>
            </w:r>
            <w:r w:rsidRPr="00657046">
              <w:rPr>
                <w:color w:val="201F1E"/>
                <w:sz w:val="20"/>
                <w:szCs w:val="20"/>
              </w:rPr>
              <w:t>.</w:t>
            </w:r>
            <w:r>
              <w:rPr>
                <w:color w:val="201F1E"/>
                <w:sz w:val="20"/>
                <w:szCs w:val="20"/>
              </w:rPr>
              <w:t xml:space="preserve">: </w:t>
            </w:r>
            <w:proofErr w:type="spellStart"/>
            <w:r w:rsidRPr="00657046">
              <w:rPr>
                <w:color w:val="201F1E"/>
                <w:sz w:val="20"/>
                <w:szCs w:val="20"/>
              </w:rPr>
              <w:t>The</w:t>
            </w:r>
            <w:proofErr w:type="spellEnd"/>
            <w:r w:rsidRPr="00657046">
              <w:rPr>
                <w:color w:val="201F1E"/>
                <w:sz w:val="20"/>
                <w:szCs w:val="20"/>
              </w:rPr>
              <w:t xml:space="preserve"> </w:t>
            </w:r>
            <w:proofErr w:type="spellStart"/>
            <w:r w:rsidRPr="00657046">
              <w:rPr>
                <w:color w:val="201F1E"/>
                <w:sz w:val="20"/>
                <w:szCs w:val="20"/>
              </w:rPr>
              <w:t>effect</w:t>
            </w:r>
            <w:proofErr w:type="spellEnd"/>
            <w:r w:rsidRPr="00657046">
              <w:rPr>
                <w:color w:val="201F1E"/>
                <w:sz w:val="20"/>
                <w:szCs w:val="20"/>
              </w:rPr>
              <w:t xml:space="preserve"> </w:t>
            </w:r>
            <w:proofErr w:type="spellStart"/>
            <w:r w:rsidRPr="00657046">
              <w:rPr>
                <w:color w:val="201F1E"/>
                <w:sz w:val="20"/>
                <w:szCs w:val="20"/>
              </w:rPr>
              <w:t>of</w:t>
            </w:r>
            <w:proofErr w:type="spellEnd"/>
            <w:r w:rsidRPr="00657046">
              <w:rPr>
                <w:color w:val="201F1E"/>
                <w:sz w:val="20"/>
                <w:szCs w:val="20"/>
              </w:rPr>
              <w:t xml:space="preserve"> </w:t>
            </w:r>
            <w:proofErr w:type="spellStart"/>
            <w:r w:rsidRPr="00657046">
              <w:rPr>
                <w:color w:val="201F1E"/>
                <w:sz w:val="20"/>
                <w:szCs w:val="20"/>
              </w:rPr>
              <w:t>furcellaran</w:t>
            </w:r>
            <w:proofErr w:type="spellEnd"/>
            <w:r w:rsidRPr="00657046">
              <w:rPr>
                <w:color w:val="201F1E"/>
                <w:sz w:val="20"/>
                <w:szCs w:val="20"/>
              </w:rPr>
              <w:t xml:space="preserve"> </w:t>
            </w:r>
            <w:proofErr w:type="spellStart"/>
            <w:r w:rsidRPr="00657046">
              <w:rPr>
                <w:color w:val="201F1E"/>
                <w:sz w:val="20"/>
                <w:szCs w:val="20"/>
              </w:rPr>
              <w:t>or</w:t>
            </w:r>
            <w:proofErr w:type="spellEnd"/>
            <w:r w:rsidRPr="00657046">
              <w:rPr>
                <w:color w:val="201F1E"/>
                <w:sz w:val="20"/>
                <w:szCs w:val="20"/>
              </w:rPr>
              <w:t xml:space="preserve"> κ-</w:t>
            </w:r>
            <w:proofErr w:type="spellStart"/>
            <w:r w:rsidRPr="00657046">
              <w:rPr>
                <w:color w:val="201F1E"/>
                <w:sz w:val="20"/>
                <w:szCs w:val="20"/>
              </w:rPr>
              <w:t>carrageenan</w:t>
            </w:r>
            <w:proofErr w:type="spellEnd"/>
            <w:r w:rsidRPr="00657046">
              <w:rPr>
                <w:color w:val="201F1E"/>
                <w:sz w:val="20"/>
                <w:szCs w:val="20"/>
              </w:rPr>
              <w:t xml:space="preserve"> </w:t>
            </w:r>
            <w:proofErr w:type="spellStart"/>
            <w:r w:rsidRPr="00657046">
              <w:rPr>
                <w:color w:val="201F1E"/>
                <w:sz w:val="20"/>
                <w:szCs w:val="20"/>
              </w:rPr>
              <w:t>addition</w:t>
            </w:r>
            <w:proofErr w:type="spellEnd"/>
            <w:r w:rsidRPr="00657046">
              <w:rPr>
                <w:color w:val="201F1E"/>
                <w:sz w:val="20"/>
                <w:szCs w:val="20"/>
              </w:rPr>
              <w:t xml:space="preserve"> on </w:t>
            </w:r>
            <w:proofErr w:type="spellStart"/>
            <w:r w:rsidRPr="00657046">
              <w:rPr>
                <w:color w:val="201F1E"/>
                <w:sz w:val="20"/>
                <w:szCs w:val="20"/>
              </w:rPr>
              <w:t>the</w:t>
            </w:r>
            <w:proofErr w:type="spellEnd"/>
            <w:r w:rsidRPr="00657046">
              <w:rPr>
                <w:color w:val="201F1E"/>
                <w:sz w:val="20"/>
                <w:szCs w:val="20"/>
              </w:rPr>
              <w:t xml:space="preserve"> </w:t>
            </w:r>
            <w:proofErr w:type="spellStart"/>
            <w:r w:rsidRPr="00657046">
              <w:rPr>
                <w:color w:val="201F1E"/>
                <w:sz w:val="20"/>
                <w:szCs w:val="20"/>
              </w:rPr>
              <w:t>textural</w:t>
            </w:r>
            <w:proofErr w:type="spellEnd"/>
            <w:r w:rsidRPr="00657046">
              <w:rPr>
                <w:color w:val="201F1E"/>
                <w:sz w:val="20"/>
                <w:szCs w:val="20"/>
              </w:rPr>
              <w:t xml:space="preserve">, </w:t>
            </w:r>
            <w:proofErr w:type="spellStart"/>
            <w:r w:rsidRPr="00657046">
              <w:rPr>
                <w:color w:val="201F1E"/>
                <w:sz w:val="20"/>
                <w:szCs w:val="20"/>
              </w:rPr>
              <w:t>rheological</w:t>
            </w:r>
            <w:proofErr w:type="spellEnd"/>
            <w:r w:rsidRPr="00657046">
              <w:rPr>
                <w:color w:val="201F1E"/>
                <w:sz w:val="20"/>
                <w:szCs w:val="20"/>
              </w:rPr>
              <w:t xml:space="preserve"> and </w:t>
            </w:r>
            <w:proofErr w:type="spellStart"/>
            <w:r w:rsidRPr="00657046">
              <w:rPr>
                <w:color w:val="201F1E"/>
                <w:sz w:val="20"/>
                <w:szCs w:val="20"/>
              </w:rPr>
              <w:t>mechanical</w:t>
            </w:r>
            <w:proofErr w:type="spellEnd"/>
            <w:r w:rsidRPr="00657046">
              <w:rPr>
                <w:color w:val="201F1E"/>
                <w:sz w:val="20"/>
                <w:szCs w:val="20"/>
              </w:rPr>
              <w:t xml:space="preserve"> </w:t>
            </w:r>
            <w:proofErr w:type="spellStart"/>
            <w:r w:rsidRPr="00657046">
              <w:rPr>
                <w:color w:val="201F1E"/>
                <w:sz w:val="20"/>
                <w:szCs w:val="20"/>
              </w:rPr>
              <w:t>vibration</w:t>
            </w:r>
            <w:proofErr w:type="spellEnd"/>
            <w:r w:rsidRPr="00657046">
              <w:rPr>
                <w:color w:val="201F1E"/>
                <w:sz w:val="20"/>
                <w:szCs w:val="20"/>
              </w:rPr>
              <w:t xml:space="preserve"> damping </w:t>
            </w:r>
            <w:proofErr w:type="spellStart"/>
            <w:r w:rsidRPr="00657046">
              <w:rPr>
                <w:color w:val="201F1E"/>
                <w:sz w:val="20"/>
                <w:szCs w:val="20"/>
              </w:rPr>
              <w:t>properties</w:t>
            </w:r>
            <w:proofErr w:type="spellEnd"/>
            <w:r w:rsidRPr="00657046">
              <w:rPr>
                <w:color w:val="201F1E"/>
                <w:sz w:val="20"/>
                <w:szCs w:val="20"/>
              </w:rPr>
              <w:t xml:space="preserve"> </w:t>
            </w:r>
            <w:proofErr w:type="spellStart"/>
            <w:r w:rsidRPr="00657046">
              <w:rPr>
                <w:color w:val="201F1E"/>
                <w:sz w:val="20"/>
                <w:szCs w:val="20"/>
              </w:rPr>
              <w:t>of</w:t>
            </w:r>
            <w:proofErr w:type="spellEnd"/>
            <w:r w:rsidRPr="00657046">
              <w:rPr>
                <w:color w:val="201F1E"/>
                <w:sz w:val="20"/>
                <w:szCs w:val="20"/>
              </w:rPr>
              <w:t xml:space="preserve"> </w:t>
            </w:r>
            <w:proofErr w:type="spellStart"/>
            <w:r w:rsidRPr="00657046">
              <w:rPr>
                <w:color w:val="201F1E"/>
                <w:sz w:val="20"/>
                <w:szCs w:val="20"/>
              </w:rPr>
              <w:t>restructured</w:t>
            </w:r>
            <w:proofErr w:type="spellEnd"/>
            <w:r w:rsidRPr="00657046">
              <w:rPr>
                <w:color w:val="201F1E"/>
                <w:sz w:val="20"/>
                <w:szCs w:val="20"/>
              </w:rPr>
              <w:t xml:space="preserve"> </w:t>
            </w:r>
            <w:proofErr w:type="spellStart"/>
            <w:r w:rsidRPr="00657046">
              <w:rPr>
                <w:color w:val="201F1E"/>
                <w:sz w:val="20"/>
                <w:szCs w:val="20"/>
              </w:rPr>
              <w:t>chicken</w:t>
            </w:r>
            <w:proofErr w:type="spellEnd"/>
            <w:r w:rsidRPr="00657046">
              <w:rPr>
                <w:color w:val="201F1E"/>
                <w:sz w:val="20"/>
                <w:szCs w:val="20"/>
              </w:rPr>
              <w:t xml:space="preserve"> </w:t>
            </w:r>
            <w:proofErr w:type="spellStart"/>
            <w:r w:rsidRPr="00657046">
              <w:rPr>
                <w:color w:val="201F1E"/>
                <w:sz w:val="20"/>
                <w:szCs w:val="20"/>
              </w:rPr>
              <w:t>breast</w:t>
            </w:r>
            <w:proofErr w:type="spellEnd"/>
            <w:r w:rsidRPr="00657046">
              <w:rPr>
                <w:color w:val="201F1E"/>
                <w:sz w:val="20"/>
                <w:szCs w:val="20"/>
              </w:rPr>
              <w:t xml:space="preserve"> ham. </w:t>
            </w:r>
            <w:r w:rsidRPr="00657046">
              <w:rPr>
                <w:i/>
                <w:iCs/>
                <w:color w:val="201F1E"/>
                <w:sz w:val="20"/>
                <w:szCs w:val="20"/>
              </w:rPr>
              <w:t>LWT</w:t>
            </w:r>
            <w:r>
              <w:rPr>
                <w:i/>
                <w:iCs/>
                <w:color w:val="201F1E"/>
                <w:sz w:val="20"/>
                <w:szCs w:val="20"/>
              </w:rPr>
              <w:t xml:space="preserve"> </w:t>
            </w:r>
            <w:r w:rsidRPr="00113D0E">
              <w:rPr>
                <w:i/>
                <w:lang w:val="en-US"/>
              </w:rPr>
              <w:t>–</w:t>
            </w:r>
            <w:r w:rsidRPr="00657046">
              <w:rPr>
                <w:i/>
                <w:iCs/>
                <w:color w:val="201F1E"/>
                <w:sz w:val="20"/>
                <w:szCs w:val="20"/>
              </w:rPr>
              <w:t xml:space="preserve"> Food Science and Technology</w:t>
            </w:r>
            <w:r>
              <w:rPr>
                <w:color w:val="201F1E"/>
                <w:sz w:val="20"/>
                <w:szCs w:val="20"/>
              </w:rPr>
              <w:t xml:space="preserve"> </w:t>
            </w:r>
            <w:r w:rsidRPr="00657046">
              <w:rPr>
                <w:color w:val="201F1E"/>
                <w:sz w:val="20"/>
                <w:szCs w:val="20"/>
              </w:rPr>
              <w:t xml:space="preserve">138, </w:t>
            </w:r>
            <w:r w:rsidRPr="00641DD1">
              <w:rPr>
                <w:color w:val="212529"/>
                <w:sz w:val="20"/>
                <w:szCs w:val="20"/>
                <w:shd w:val="clear" w:color="auto" w:fill="FFFFFF"/>
              </w:rPr>
              <w:t xml:space="preserve">110623, </w:t>
            </w:r>
            <w:r w:rsidRPr="00641DD1">
              <w:rPr>
                <w:b/>
                <w:bCs/>
                <w:color w:val="201F1E"/>
                <w:sz w:val="20"/>
                <w:szCs w:val="20"/>
              </w:rPr>
              <w:t>2021</w:t>
            </w:r>
            <w:r w:rsidRPr="00641DD1">
              <w:rPr>
                <w:color w:val="201F1E"/>
                <w:sz w:val="20"/>
                <w:szCs w:val="20"/>
              </w:rPr>
              <w:t>.</w:t>
            </w:r>
            <w:r w:rsidRPr="00B74DC2">
              <w:rPr>
                <w:iCs/>
                <w:sz w:val="20"/>
                <w:szCs w:val="20"/>
              </w:rPr>
              <w:t xml:space="preserve"> </w:t>
            </w:r>
            <w:proofErr w:type="spellStart"/>
            <w:r w:rsidRPr="00B74DC2">
              <w:rPr>
                <w:iCs/>
                <w:sz w:val="20"/>
                <w:szCs w:val="20"/>
              </w:rPr>
              <w:t>Jimp</w:t>
            </w:r>
            <w:proofErr w:type="spellEnd"/>
            <w:r w:rsidRPr="00B74DC2">
              <w:rPr>
                <w:iCs/>
                <w:sz w:val="20"/>
                <w:szCs w:val="20"/>
              </w:rPr>
              <w:t xml:space="preserve"> (Q1)</w:t>
            </w:r>
          </w:p>
          <w:p w14:paraId="7398BFD9" w14:textId="77777777" w:rsidR="00EC195B" w:rsidRPr="00641DD1" w:rsidRDefault="00EC195B" w:rsidP="00982FBC">
            <w:pPr>
              <w:spacing w:before="100" w:after="100"/>
              <w:jc w:val="both"/>
              <w:rPr>
                <w:b/>
                <w:sz w:val="16"/>
                <w:szCs w:val="16"/>
              </w:rPr>
            </w:pPr>
            <w:r w:rsidRPr="00905930">
              <w:rPr>
                <w:rFonts w:eastAsiaTheme="minorHAnsi"/>
                <w:b/>
                <w:bCs/>
                <w:lang w:val="en-US" w:eastAsia="en-US"/>
              </w:rPr>
              <w:t>GÁL, R.</w:t>
            </w:r>
            <w:r>
              <w:rPr>
                <w:rFonts w:eastAsiaTheme="minorHAnsi"/>
                <w:b/>
                <w:bCs/>
                <w:lang w:val="en-US" w:eastAsia="en-US"/>
              </w:rPr>
              <w:t xml:space="preserve"> (20%)</w:t>
            </w:r>
            <w:r>
              <w:rPr>
                <w:rFonts w:eastAsiaTheme="minorHAnsi"/>
                <w:bCs/>
                <w:lang w:val="en-US" w:eastAsia="en-US"/>
              </w:rPr>
              <w:t xml:space="preserve">, </w:t>
            </w:r>
            <w:r w:rsidRPr="00905930">
              <w:rPr>
                <w:rFonts w:eastAsiaTheme="minorHAnsi"/>
                <w:bCs/>
                <w:lang w:val="en-US" w:eastAsia="en-US"/>
              </w:rPr>
              <w:t>MOKREJŠ, P., PAVLAČKOVÁ</w:t>
            </w:r>
            <w:r>
              <w:rPr>
                <w:rFonts w:eastAsiaTheme="minorHAnsi"/>
                <w:bCs/>
                <w:lang w:val="en-US" w:eastAsia="en-US"/>
              </w:rPr>
              <w:t>,</w:t>
            </w:r>
            <w:r w:rsidRPr="00905930">
              <w:rPr>
                <w:rFonts w:eastAsiaTheme="minorHAnsi"/>
                <w:lang w:val="en-US" w:eastAsia="en-US"/>
              </w:rPr>
              <w:t xml:space="preserve"> </w:t>
            </w:r>
            <w:r w:rsidRPr="00905930">
              <w:rPr>
                <w:rFonts w:eastAsiaTheme="minorHAnsi"/>
                <w:bCs/>
                <w:lang w:val="en-US" w:eastAsia="en-US"/>
              </w:rPr>
              <w:t>J., NGO</w:t>
            </w:r>
            <w:r w:rsidRPr="00905930">
              <w:rPr>
                <w:rFonts w:eastAsiaTheme="minorHAnsi"/>
                <w:lang w:val="en-US" w:eastAsia="en-US"/>
              </w:rPr>
              <w:t xml:space="preserve">, </w:t>
            </w:r>
            <w:r w:rsidRPr="00905930">
              <w:rPr>
                <w:rFonts w:eastAsiaTheme="minorHAnsi"/>
                <w:bCs/>
                <w:lang w:val="en-US" w:eastAsia="en-US"/>
              </w:rPr>
              <w:t>T.H.L</w:t>
            </w:r>
            <w:r w:rsidRPr="00905930">
              <w:rPr>
                <w:rFonts w:eastAsiaTheme="minorHAnsi"/>
                <w:lang w:val="en-US" w:eastAsia="en-US"/>
              </w:rPr>
              <w:t>.,</w:t>
            </w:r>
            <w:r w:rsidRPr="00905930">
              <w:rPr>
                <w:color w:val="212529"/>
                <w:bdr w:val="none" w:sz="0" w:space="0" w:color="auto" w:frame="1"/>
                <w:shd w:val="clear" w:color="auto" w:fill="FFFFFF"/>
              </w:rPr>
              <w:t xml:space="preserve"> </w:t>
            </w:r>
            <w:r w:rsidRPr="00905930">
              <w:rPr>
                <w:rFonts w:eastAsiaTheme="minorHAnsi"/>
                <w:bCs/>
                <w:lang w:val="en-US" w:eastAsia="en-US"/>
              </w:rPr>
              <w:t>MLČEK, J</w:t>
            </w:r>
            <w:r w:rsidRPr="00905930">
              <w:rPr>
                <w:rFonts w:eastAsiaTheme="minorHAnsi"/>
                <w:lang w:val="en-US" w:eastAsia="en-US"/>
              </w:rPr>
              <w:t>.</w:t>
            </w:r>
            <w:r>
              <w:rPr>
                <w:rFonts w:eastAsiaTheme="minorHAnsi"/>
                <w:lang w:val="en-US" w:eastAsia="en-US"/>
              </w:rPr>
              <w:t>:</w:t>
            </w:r>
            <w:r w:rsidRPr="00905930">
              <w:rPr>
                <w:rFonts w:eastAsiaTheme="minorHAnsi"/>
                <w:lang w:val="en-US" w:eastAsia="en-US"/>
              </w:rPr>
              <w:t xml:space="preserve"> Biotechnological processing of laying hen paw collagen into gelatins. </w:t>
            </w:r>
            <w:r w:rsidRPr="00905930">
              <w:rPr>
                <w:rFonts w:eastAsiaTheme="minorHAnsi"/>
                <w:i/>
                <w:iCs/>
                <w:lang w:val="en-US" w:eastAsia="en-US"/>
              </w:rPr>
              <w:t>Processes</w:t>
            </w:r>
            <w:r>
              <w:rPr>
                <w:rFonts w:eastAsiaTheme="minorHAnsi"/>
                <w:i/>
                <w:iCs/>
                <w:lang w:val="en-US" w:eastAsia="en-US"/>
              </w:rPr>
              <w:t xml:space="preserve"> </w:t>
            </w:r>
            <w:r w:rsidRPr="00905930">
              <w:rPr>
                <w:rFonts w:eastAsiaTheme="minorHAnsi"/>
                <w:lang w:val="en-US" w:eastAsia="en-US"/>
              </w:rPr>
              <w:t>8</w:t>
            </w:r>
            <w:r>
              <w:rPr>
                <w:rFonts w:eastAsiaTheme="minorHAnsi"/>
                <w:lang w:val="en-US" w:eastAsia="en-US"/>
              </w:rPr>
              <w:t>(</w:t>
            </w:r>
            <w:r w:rsidRPr="00905930">
              <w:rPr>
                <w:rFonts w:eastAsiaTheme="minorHAnsi"/>
                <w:lang w:val="en-US" w:eastAsia="en-US"/>
              </w:rPr>
              <w:t>11</w:t>
            </w:r>
            <w:r>
              <w:rPr>
                <w:rFonts w:eastAsiaTheme="minorHAnsi"/>
                <w:lang w:val="en-US" w:eastAsia="en-US"/>
              </w:rPr>
              <w:t>)</w:t>
            </w:r>
            <w:r w:rsidRPr="00905930">
              <w:rPr>
                <w:rFonts w:eastAsiaTheme="minorHAnsi"/>
                <w:lang w:val="en-US" w:eastAsia="en-US"/>
              </w:rPr>
              <w:t>, 1-15</w:t>
            </w:r>
            <w:r>
              <w:rPr>
                <w:rFonts w:eastAsiaTheme="minorHAnsi"/>
                <w:lang w:val="en-US" w:eastAsia="en-US"/>
              </w:rPr>
              <w:t xml:space="preserve">, </w:t>
            </w:r>
            <w:r w:rsidRPr="00641DD1">
              <w:rPr>
                <w:rFonts w:eastAsiaTheme="minorHAnsi"/>
                <w:b/>
                <w:bCs/>
                <w:lang w:val="en-US" w:eastAsia="en-US"/>
              </w:rPr>
              <w:t>2020</w:t>
            </w:r>
            <w:r w:rsidRPr="00905930">
              <w:rPr>
                <w:rFonts w:eastAsiaTheme="minorHAnsi"/>
                <w:lang w:val="en-US" w:eastAsia="en-US"/>
              </w:rPr>
              <w:t>.</w:t>
            </w:r>
            <w:r>
              <w:rPr>
                <w:rFonts w:eastAsiaTheme="minorHAnsi"/>
                <w:lang w:val="en-US" w:eastAsia="en-US"/>
              </w:rPr>
              <w:t xml:space="preserve"> </w:t>
            </w:r>
            <w:proofErr w:type="spellStart"/>
            <w:r w:rsidRPr="00B74DC2">
              <w:rPr>
                <w:iCs/>
              </w:rPr>
              <w:t>Jimp</w:t>
            </w:r>
            <w:proofErr w:type="spellEnd"/>
            <w:r w:rsidRPr="00B74DC2">
              <w:rPr>
                <w:i/>
              </w:rPr>
              <w:t xml:space="preserve"> </w:t>
            </w:r>
            <w:r w:rsidRPr="00B74DC2">
              <w:rPr>
                <w:iCs/>
              </w:rPr>
              <w:t>(Q2)</w:t>
            </w:r>
          </w:p>
        </w:tc>
      </w:tr>
      <w:tr w:rsidR="00EC195B" w14:paraId="29BB3937" w14:textId="77777777" w:rsidTr="00982FBC">
        <w:trPr>
          <w:trHeight w:val="218"/>
        </w:trPr>
        <w:tc>
          <w:tcPr>
            <w:tcW w:w="9956" w:type="dxa"/>
            <w:gridSpan w:val="14"/>
            <w:shd w:val="clear" w:color="auto" w:fill="F7CAAC"/>
          </w:tcPr>
          <w:p w14:paraId="40E84566" w14:textId="504D8C2A" w:rsidR="00EC195B" w:rsidRDefault="00336343" w:rsidP="00982FBC">
            <w:pPr>
              <w:rPr>
                <w:b/>
              </w:rPr>
            </w:pPr>
            <w:r>
              <w:rPr>
                <w:b/>
              </w:rPr>
              <w:t>Působení v zahraničí</w:t>
            </w:r>
          </w:p>
        </w:tc>
      </w:tr>
      <w:tr w:rsidR="00EC195B" w14:paraId="1582BAEA" w14:textId="77777777" w:rsidTr="00982FBC">
        <w:trPr>
          <w:trHeight w:val="328"/>
        </w:trPr>
        <w:tc>
          <w:tcPr>
            <w:tcW w:w="9956" w:type="dxa"/>
            <w:gridSpan w:val="14"/>
          </w:tcPr>
          <w:p w14:paraId="0D93C801" w14:textId="77777777" w:rsidR="00EC195B" w:rsidRPr="00B07469" w:rsidRDefault="00EC195B" w:rsidP="00494C21">
            <w:pPr>
              <w:spacing w:before="120" w:after="60"/>
            </w:pPr>
            <w:r w:rsidRPr="00B07469">
              <w:t xml:space="preserve">2009: AZABU University, </w:t>
            </w:r>
            <w:proofErr w:type="spellStart"/>
            <w:r w:rsidRPr="00B07469">
              <w:t>Sagamihara</w:t>
            </w:r>
            <w:proofErr w:type="spellEnd"/>
            <w:r w:rsidRPr="00B07469">
              <w:t>, Japonsko, lektor (5 týdnů)</w:t>
            </w:r>
          </w:p>
          <w:p w14:paraId="0E8EC0AF" w14:textId="77777777" w:rsidR="00054080" w:rsidRDefault="00054080" w:rsidP="00982FBC">
            <w:pPr>
              <w:spacing w:before="60" w:after="60"/>
              <w:rPr>
                <w:b/>
              </w:rPr>
            </w:pPr>
          </w:p>
        </w:tc>
      </w:tr>
      <w:tr w:rsidR="00EC195B" w14:paraId="7C280FBA" w14:textId="77777777" w:rsidTr="00982FBC">
        <w:trPr>
          <w:cantSplit/>
          <w:trHeight w:val="470"/>
        </w:trPr>
        <w:tc>
          <w:tcPr>
            <w:tcW w:w="2518" w:type="dxa"/>
            <w:shd w:val="clear" w:color="auto" w:fill="F7CAAC"/>
          </w:tcPr>
          <w:p w14:paraId="53496578" w14:textId="77777777" w:rsidR="00EC195B" w:rsidRDefault="00EC195B" w:rsidP="00982FBC">
            <w:pPr>
              <w:jc w:val="both"/>
              <w:rPr>
                <w:b/>
              </w:rPr>
            </w:pPr>
            <w:r>
              <w:rPr>
                <w:b/>
              </w:rPr>
              <w:t xml:space="preserve">Podpis </w:t>
            </w:r>
          </w:p>
        </w:tc>
        <w:tc>
          <w:tcPr>
            <w:tcW w:w="4536" w:type="dxa"/>
            <w:gridSpan w:val="8"/>
          </w:tcPr>
          <w:p w14:paraId="41C68ADB" w14:textId="77777777" w:rsidR="00EC195B" w:rsidRDefault="00EC195B" w:rsidP="00982FBC">
            <w:pPr>
              <w:jc w:val="both"/>
            </w:pPr>
          </w:p>
        </w:tc>
        <w:tc>
          <w:tcPr>
            <w:tcW w:w="786" w:type="dxa"/>
            <w:gridSpan w:val="2"/>
            <w:shd w:val="clear" w:color="auto" w:fill="F7CAAC"/>
          </w:tcPr>
          <w:p w14:paraId="78C9BA5D" w14:textId="77777777" w:rsidR="00EC195B" w:rsidRDefault="00EC195B" w:rsidP="00982FBC">
            <w:pPr>
              <w:jc w:val="both"/>
            </w:pPr>
            <w:r>
              <w:rPr>
                <w:b/>
              </w:rPr>
              <w:t>datum</w:t>
            </w:r>
          </w:p>
        </w:tc>
        <w:tc>
          <w:tcPr>
            <w:tcW w:w="2116" w:type="dxa"/>
            <w:gridSpan w:val="3"/>
          </w:tcPr>
          <w:p w14:paraId="6DFF7493" w14:textId="77777777" w:rsidR="00EC195B" w:rsidRDefault="00EC195B" w:rsidP="00982FBC">
            <w:pPr>
              <w:jc w:val="both"/>
            </w:pPr>
          </w:p>
        </w:tc>
      </w:tr>
      <w:bookmarkEnd w:id="196"/>
      <w:tr w:rsidR="004A475F" w14:paraId="1A3802FB" w14:textId="77777777" w:rsidTr="00982FBC">
        <w:tc>
          <w:tcPr>
            <w:tcW w:w="9956" w:type="dxa"/>
            <w:gridSpan w:val="14"/>
            <w:tcBorders>
              <w:bottom w:val="double" w:sz="4" w:space="0" w:color="auto"/>
            </w:tcBorders>
            <w:shd w:val="clear" w:color="auto" w:fill="BDD6EE"/>
          </w:tcPr>
          <w:p w14:paraId="20593AF8" w14:textId="77777777" w:rsidR="004A475F" w:rsidRDefault="004A475F" w:rsidP="00982FBC">
            <w:pPr>
              <w:jc w:val="both"/>
              <w:rPr>
                <w:b/>
                <w:sz w:val="28"/>
              </w:rPr>
            </w:pPr>
            <w:r>
              <w:rPr>
                <w:b/>
                <w:sz w:val="28"/>
              </w:rPr>
              <w:lastRenderedPageBreak/>
              <w:t>C-I – Personální zabezpečení</w:t>
            </w:r>
          </w:p>
        </w:tc>
      </w:tr>
      <w:tr w:rsidR="004A475F" w14:paraId="2FFA1DF8" w14:textId="77777777" w:rsidTr="00982FBC">
        <w:tc>
          <w:tcPr>
            <w:tcW w:w="2518" w:type="dxa"/>
            <w:tcBorders>
              <w:top w:val="double" w:sz="4" w:space="0" w:color="auto"/>
            </w:tcBorders>
            <w:shd w:val="clear" w:color="auto" w:fill="F7CAAC"/>
          </w:tcPr>
          <w:p w14:paraId="71D70436" w14:textId="77777777" w:rsidR="004A475F" w:rsidRDefault="004A475F" w:rsidP="00982FBC">
            <w:pPr>
              <w:jc w:val="both"/>
              <w:rPr>
                <w:b/>
              </w:rPr>
            </w:pPr>
            <w:r>
              <w:rPr>
                <w:b/>
              </w:rPr>
              <w:t>Vysoká škola</w:t>
            </w:r>
          </w:p>
        </w:tc>
        <w:tc>
          <w:tcPr>
            <w:tcW w:w="7438" w:type="dxa"/>
            <w:gridSpan w:val="13"/>
          </w:tcPr>
          <w:p w14:paraId="60C99230" w14:textId="77777777" w:rsidR="004A475F" w:rsidRDefault="004A475F" w:rsidP="00982FBC">
            <w:pPr>
              <w:jc w:val="both"/>
            </w:pPr>
            <w:r>
              <w:t>Univerzita Tomáše Bati ve Zlíně</w:t>
            </w:r>
          </w:p>
        </w:tc>
      </w:tr>
      <w:tr w:rsidR="004A475F" w14:paraId="02C87583" w14:textId="77777777" w:rsidTr="00982FBC">
        <w:tc>
          <w:tcPr>
            <w:tcW w:w="2518" w:type="dxa"/>
            <w:shd w:val="clear" w:color="auto" w:fill="F7CAAC"/>
          </w:tcPr>
          <w:p w14:paraId="295C8777" w14:textId="77777777" w:rsidR="004A475F" w:rsidRDefault="004A475F" w:rsidP="00982FBC">
            <w:pPr>
              <w:jc w:val="both"/>
              <w:rPr>
                <w:b/>
              </w:rPr>
            </w:pPr>
            <w:r>
              <w:rPr>
                <w:b/>
              </w:rPr>
              <w:t>Součást vysoké školy</w:t>
            </w:r>
          </w:p>
        </w:tc>
        <w:tc>
          <w:tcPr>
            <w:tcW w:w="7438" w:type="dxa"/>
            <w:gridSpan w:val="13"/>
          </w:tcPr>
          <w:p w14:paraId="5DC5A7EF" w14:textId="77777777" w:rsidR="004A475F" w:rsidRDefault="004A475F" w:rsidP="00982FBC">
            <w:pPr>
              <w:jc w:val="both"/>
            </w:pPr>
            <w:r>
              <w:t>Fakulta technologická</w:t>
            </w:r>
          </w:p>
        </w:tc>
      </w:tr>
      <w:tr w:rsidR="004A475F" w14:paraId="73D2F519" w14:textId="77777777" w:rsidTr="00982FBC">
        <w:tc>
          <w:tcPr>
            <w:tcW w:w="2518" w:type="dxa"/>
            <w:shd w:val="clear" w:color="auto" w:fill="F7CAAC"/>
          </w:tcPr>
          <w:p w14:paraId="5F50D577" w14:textId="77777777" w:rsidR="004A475F" w:rsidRDefault="004A475F" w:rsidP="00982FBC">
            <w:pPr>
              <w:jc w:val="both"/>
              <w:rPr>
                <w:b/>
              </w:rPr>
            </w:pPr>
            <w:r>
              <w:rPr>
                <w:b/>
              </w:rPr>
              <w:t>Název studijního programu</w:t>
            </w:r>
          </w:p>
        </w:tc>
        <w:tc>
          <w:tcPr>
            <w:tcW w:w="7438" w:type="dxa"/>
            <w:gridSpan w:val="13"/>
          </w:tcPr>
          <w:p w14:paraId="3B1A1CE3" w14:textId="77777777" w:rsidR="004A475F" w:rsidRDefault="004A475F" w:rsidP="00982FBC">
            <w:pPr>
              <w:jc w:val="both"/>
            </w:pPr>
            <w:r>
              <w:t>Potravinářské biotechnologie a aplikovaná mikrobiologie</w:t>
            </w:r>
          </w:p>
        </w:tc>
      </w:tr>
      <w:tr w:rsidR="004A475F" w14:paraId="4AD88AF0" w14:textId="77777777" w:rsidTr="00982FBC">
        <w:tc>
          <w:tcPr>
            <w:tcW w:w="2518" w:type="dxa"/>
            <w:shd w:val="clear" w:color="auto" w:fill="F7CAAC"/>
          </w:tcPr>
          <w:p w14:paraId="7F11A89A" w14:textId="77777777" w:rsidR="004A475F" w:rsidRDefault="004A475F" w:rsidP="00982FBC">
            <w:pPr>
              <w:jc w:val="both"/>
              <w:rPr>
                <w:b/>
              </w:rPr>
            </w:pPr>
            <w:r>
              <w:rPr>
                <w:b/>
              </w:rPr>
              <w:t>Jméno a příjmení</w:t>
            </w:r>
          </w:p>
        </w:tc>
        <w:tc>
          <w:tcPr>
            <w:tcW w:w="4536" w:type="dxa"/>
            <w:gridSpan w:val="8"/>
          </w:tcPr>
          <w:p w14:paraId="637E2B22" w14:textId="6C7684B6" w:rsidR="004A475F" w:rsidRPr="002005AC" w:rsidRDefault="004A475F" w:rsidP="00982FBC">
            <w:pPr>
              <w:jc w:val="both"/>
              <w:rPr>
                <w:b/>
                <w:bCs/>
              </w:rPr>
            </w:pPr>
            <w:bookmarkStart w:id="198" w:name="Janalíková"/>
            <w:bookmarkEnd w:id="198"/>
            <w:r>
              <w:rPr>
                <w:b/>
                <w:bCs/>
              </w:rPr>
              <w:t>Magda Janalíková</w:t>
            </w:r>
          </w:p>
        </w:tc>
        <w:tc>
          <w:tcPr>
            <w:tcW w:w="709" w:type="dxa"/>
            <w:shd w:val="clear" w:color="auto" w:fill="F7CAAC"/>
          </w:tcPr>
          <w:p w14:paraId="7A4995AF" w14:textId="77777777" w:rsidR="004A475F" w:rsidRDefault="004A475F" w:rsidP="00982FBC">
            <w:pPr>
              <w:jc w:val="both"/>
              <w:rPr>
                <w:b/>
              </w:rPr>
            </w:pPr>
            <w:r>
              <w:rPr>
                <w:b/>
              </w:rPr>
              <w:t>Tituly</w:t>
            </w:r>
          </w:p>
        </w:tc>
        <w:tc>
          <w:tcPr>
            <w:tcW w:w="2193" w:type="dxa"/>
            <w:gridSpan w:val="4"/>
          </w:tcPr>
          <w:p w14:paraId="74004EB6" w14:textId="7C7B9C1D" w:rsidR="004A475F" w:rsidRDefault="009E077E" w:rsidP="00982FBC">
            <w:pPr>
              <w:jc w:val="both"/>
            </w:pPr>
            <w:r>
              <w:t xml:space="preserve">doc. </w:t>
            </w:r>
            <w:r w:rsidR="004A475F">
              <w:t>Mgr., Ph.D.</w:t>
            </w:r>
          </w:p>
        </w:tc>
      </w:tr>
      <w:tr w:rsidR="004A475F" w:rsidRPr="005E742D" w14:paraId="1D0E7087" w14:textId="77777777" w:rsidTr="00982FBC">
        <w:tc>
          <w:tcPr>
            <w:tcW w:w="2518" w:type="dxa"/>
            <w:shd w:val="clear" w:color="auto" w:fill="F7CAAC"/>
          </w:tcPr>
          <w:p w14:paraId="7056E589" w14:textId="77777777" w:rsidR="004A475F" w:rsidRDefault="004A475F" w:rsidP="00982FBC">
            <w:pPr>
              <w:jc w:val="both"/>
              <w:rPr>
                <w:b/>
              </w:rPr>
            </w:pPr>
            <w:r>
              <w:rPr>
                <w:b/>
              </w:rPr>
              <w:t>Rok narození</w:t>
            </w:r>
          </w:p>
        </w:tc>
        <w:tc>
          <w:tcPr>
            <w:tcW w:w="829" w:type="dxa"/>
            <w:gridSpan w:val="2"/>
          </w:tcPr>
          <w:p w14:paraId="50B0BC7E" w14:textId="34EC6B55" w:rsidR="004A475F" w:rsidRDefault="006074E1" w:rsidP="00982FBC">
            <w:pPr>
              <w:jc w:val="both"/>
            </w:pPr>
            <w:r>
              <w:t>1979</w:t>
            </w:r>
          </w:p>
        </w:tc>
        <w:tc>
          <w:tcPr>
            <w:tcW w:w="1721" w:type="dxa"/>
            <w:shd w:val="clear" w:color="auto" w:fill="F7CAAC"/>
          </w:tcPr>
          <w:p w14:paraId="273C1434" w14:textId="77777777" w:rsidR="004A475F" w:rsidRDefault="004A475F" w:rsidP="00982FBC">
            <w:pPr>
              <w:jc w:val="both"/>
              <w:rPr>
                <w:b/>
              </w:rPr>
            </w:pPr>
            <w:r>
              <w:rPr>
                <w:b/>
              </w:rPr>
              <w:t>typ vztahu k VŠ</w:t>
            </w:r>
          </w:p>
        </w:tc>
        <w:tc>
          <w:tcPr>
            <w:tcW w:w="992" w:type="dxa"/>
            <w:gridSpan w:val="4"/>
          </w:tcPr>
          <w:p w14:paraId="46DFCDFB" w14:textId="77777777" w:rsidR="004A475F" w:rsidRPr="005E742D" w:rsidRDefault="004A475F" w:rsidP="00982FBC">
            <w:pPr>
              <w:jc w:val="both"/>
            </w:pPr>
            <w:r w:rsidRPr="005E742D">
              <w:t>pp.</w:t>
            </w:r>
          </w:p>
        </w:tc>
        <w:tc>
          <w:tcPr>
            <w:tcW w:w="994" w:type="dxa"/>
            <w:shd w:val="clear" w:color="auto" w:fill="F7CAAC"/>
          </w:tcPr>
          <w:p w14:paraId="12EDEDC7" w14:textId="77777777" w:rsidR="004A475F" w:rsidRPr="005E742D" w:rsidRDefault="004A475F" w:rsidP="00982FBC">
            <w:pPr>
              <w:jc w:val="both"/>
              <w:rPr>
                <w:b/>
              </w:rPr>
            </w:pPr>
            <w:r w:rsidRPr="005E742D">
              <w:rPr>
                <w:b/>
              </w:rPr>
              <w:t>rozsah</w:t>
            </w:r>
          </w:p>
        </w:tc>
        <w:tc>
          <w:tcPr>
            <w:tcW w:w="709" w:type="dxa"/>
          </w:tcPr>
          <w:p w14:paraId="4CC7ABBB" w14:textId="77777777" w:rsidR="004A475F" w:rsidRPr="005E742D" w:rsidRDefault="004A475F" w:rsidP="00982FBC">
            <w:pPr>
              <w:jc w:val="both"/>
            </w:pPr>
            <w:r w:rsidRPr="005E742D">
              <w:t>40</w:t>
            </w:r>
          </w:p>
        </w:tc>
        <w:tc>
          <w:tcPr>
            <w:tcW w:w="775" w:type="dxa"/>
            <w:gridSpan w:val="2"/>
            <w:shd w:val="clear" w:color="auto" w:fill="F7CAAC"/>
          </w:tcPr>
          <w:p w14:paraId="231406DE" w14:textId="77777777" w:rsidR="004A475F" w:rsidRPr="005E742D" w:rsidRDefault="004A475F" w:rsidP="00982FBC">
            <w:pPr>
              <w:jc w:val="both"/>
              <w:rPr>
                <w:b/>
              </w:rPr>
            </w:pPr>
            <w:r w:rsidRPr="005E742D">
              <w:rPr>
                <w:b/>
              </w:rPr>
              <w:t>do kdy</w:t>
            </w:r>
          </w:p>
        </w:tc>
        <w:tc>
          <w:tcPr>
            <w:tcW w:w="1418" w:type="dxa"/>
            <w:gridSpan w:val="2"/>
          </w:tcPr>
          <w:p w14:paraId="525835A2" w14:textId="77777777" w:rsidR="004A475F" w:rsidRPr="005E742D" w:rsidRDefault="004A475F" w:rsidP="00982FBC">
            <w:pPr>
              <w:jc w:val="both"/>
            </w:pPr>
            <w:r w:rsidRPr="005E742D">
              <w:t>N</w:t>
            </w:r>
          </w:p>
        </w:tc>
      </w:tr>
      <w:tr w:rsidR="004A475F" w:rsidRPr="005E742D" w14:paraId="6F5606FF" w14:textId="77777777" w:rsidTr="00982FBC">
        <w:tc>
          <w:tcPr>
            <w:tcW w:w="5068" w:type="dxa"/>
            <w:gridSpan w:val="4"/>
            <w:shd w:val="clear" w:color="auto" w:fill="F7CAAC"/>
          </w:tcPr>
          <w:p w14:paraId="4DFFBB5E" w14:textId="77777777" w:rsidR="004A475F" w:rsidRDefault="004A475F" w:rsidP="00982FBC">
            <w:pPr>
              <w:jc w:val="both"/>
              <w:rPr>
                <w:b/>
              </w:rPr>
            </w:pPr>
            <w:r>
              <w:rPr>
                <w:b/>
              </w:rPr>
              <w:t>Typ vztahu na součásti VŠ, která uskutečňuje st. program</w:t>
            </w:r>
          </w:p>
        </w:tc>
        <w:tc>
          <w:tcPr>
            <w:tcW w:w="992" w:type="dxa"/>
            <w:gridSpan w:val="4"/>
          </w:tcPr>
          <w:p w14:paraId="66C3D432" w14:textId="77777777" w:rsidR="004A475F" w:rsidRPr="006074E1" w:rsidRDefault="004A475F" w:rsidP="00982FBC">
            <w:pPr>
              <w:jc w:val="both"/>
            </w:pPr>
            <w:r w:rsidRPr="006074E1">
              <w:t>pp.</w:t>
            </w:r>
          </w:p>
        </w:tc>
        <w:tc>
          <w:tcPr>
            <w:tcW w:w="994" w:type="dxa"/>
            <w:shd w:val="clear" w:color="auto" w:fill="F7CAAC"/>
          </w:tcPr>
          <w:p w14:paraId="01B07436" w14:textId="77777777" w:rsidR="004A475F" w:rsidRPr="006074E1" w:rsidRDefault="004A475F" w:rsidP="00982FBC">
            <w:pPr>
              <w:jc w:val="both"/>
              <w:rPr>
                <w:b/>
              </w:rPr>
            </w:pPr>
            <w:r w:rsidRPr="006074E1">
              <w:rPr>
                <w:b/>
              </w:rPr>
              <w:t>rozsah</w:t>
            </w:r>
          </w:p>
        </w:tc>
        <w:tc>
          <w:tcPr>
            <w:tcW w:w="709" w:type="dxa"/>
          </w:tcPr>
          <w:p w14:paraId="6966DA43" w14:textId="77777777" w:rsidR="004A475F" w:rsidRPr="006074E1" w:rsidRDefault="004A475F" w:rsidP="00982FBC">
            <w:pPr>
              <w:jc w:val="both"/>
            </w:pPr>
            <w:r w:rsidRPr="006074E1">
              <w:t>40</w:t>
            </w:r>
          </w:p>
        </w:tc>
        <w:tc>
          <w:tcPr>
            <w:tcW w:w="775" w:type="dxa"/>
            <w:gridSpan w:val="2"/>
            <w:shd w:val="clear" w:color="auto" w:fill="F7CAAC"/>
          </w:tcPr>
          <w:p w14:paraId="29D02159" w14:textId="77777777" w:rsidR="004A475F" w:rsidRPr="006074E1" w:rsidRDefault="004A475F" w:rsidP="00982FBC">
            <w:pPr>
              <w:jc w:val="both"/>
              <w:rPr>
                <w:b/>
              </w:rPr>
            </w:pPr>
            <w:r w:rsidRPr="006074E1">
              <w:rPr>
                <w:b/>
              </w:rPr>
              <w:t>do kdy</w:t>
            </w:r>
          </w:p>
        </w:tc>
        <w:tc>
          <w:tcPr>
            <w:tcW w:w="1418" w:type="dxa"/>
            <w:gridSpan w:val="2"/>
          </w:tcPr>
          <w:p w14:paraId="309C181E" w14:textId="77777777" w:rsidR="004A475F" w:rsidRPr="006074E1" w:rsidRDefault="004A475F" w:rsidP="00982FBC">
            <w:pPr>
              <w:jc w:val="both"/>
            </w:pPr>
            <w:r w:rsidRPr="006074E1">
              <w:t>N</w:t>
            </w:r>
          </w:p>
        </w:tc>
      </w:tr>
      <w:tr w:rsidR="004A475F" w14:paraId="76C6A62D" w14:textId="77777777" w:rsidTr="00982FBC">
        <w:tc>
          <w:tcPr>
            <w:tcW w:w="6060" w:type="dxa"/>
            <w:gridSpan w:val="8"/>
            <w:shd w:val="clear" w:color="auto" w:fill="F7CAAC"/>
          </w:tcPr>
          <w:p w14:paraId="52574525" w14:textId="3479E5C9" w:rsidR="004A475F" w:rsidRDefault="00B00931" w:rsidP="00982FBC">
            <w:pPr>
              <w:jc w:val="both"/>
            </w:pPr>
            <w:r>
              <w:rPr>
                <w:b/>
              </w:rPr>
              <w:t>Další</w:t>
            </w:r>
            <w:r w:rsidR="004A475F">
              <w:rPr>
                <w:b/>
              </w:rPr>
              <w:t xml:space="preserve"> současná působení jako akademický pracovník na jiných VŠ</w:t>
            </w:r>
          </w:p>
        </w:tc>
        <w:tc>
          <w:tcPr>
            <w:tcW w:w="1703" w:type="dxa"/>
            <w:gridSpan w:val="2"/>
            <w:shd w:val="clear" w:color="auto" w:fill="F7CAAC"/>
          </w:tcPr>
          <w:p w14:paraId="7904747B" w14:textId="77777777" w:rsidR="004A475F" w:rsidRDefault="004A475F" w:rsidP="00982FBC">
            <w:pPr>
              <w:jc w:val="both"/>
              <w:rPr>
                <w:b/>
              </w:rPr>
            </w:pPr>
            <w:r>
              <w:rPr>
                <w:b/>
              </w:rPr>
              <w:t xml:space="preserve">typ </w:t>
            </w:r>
            <w:proofErr w:type="spellStart"/>
            <w:r>
              <w:rPr>
                <w:b/>
              </w:rPr>
              <w:t>prac</w:t>
            </w:r>
            <w:proofErr w:type="spellEnd"/>
            <w:r>
              <w:rPr>
                <w:b/>
              </w:rPr>
              <w:t>. vztahu</w:t>
            </w:r>
          </w:p>
        </w:tc>
        <w:tc>
          <w:tcPr>
            <w:tcW w:w="2193" w:type="dxa"/>
            <w:gridSpan w:val="4"/>
            <w:shd w:val="clear" w:color="auto" w:fill="F7CAAC"/>
          </w:tcPr>
          <w:p w14:paraId="3AF57CEF" w14:textId="77777777" w:rsidR="004A475F" w:rsidRDefault="004A475F" w:rsidP="00982FBC">
            <w:pPr>
              <w:jc w:val="both"/>
              <w:rPr>
                <w:b/>
              </w:rPr>
            </w:pPr>
            <w:r>
              <w:rPr>
                <w:b/>
              </w:rPr>
              <w:t>rozsah</w:t>
            </w:r>
          </w:p>
        </w:tc>
      </w:tr>
      <w:tr w:rsidR="004A475F" w14:paraId="50A19417" w14:textId="77777777" w:rsidTr="00982FBC">
        <w:tc>
          <w:tcPr>
            <w:tcW w:w="6060" w:type="dxa"/>
            <w:gridSpan w:val="8"/>
          </w:tcPr>
          <w:p w14:paraId="3DE205E2" w14:textId="77777777" w:rsidR="004A475F" w:rsidRDefault="004A475F" w:rsidP="00982FBC">
            <w:pPr>
              <w:jc w:val="both"/>
            </w:pPr>
            <w:r>
              <w:t>---</w:t>
            </w:r>
          </w:p>
        </w:tc>
        <w:tc>
          <w:tcPr>
            <w:tcW w:w="1703" w:type="dxa"/>
            <w:gridSpan w:val="2"/>
          </w:tcPr>
          <w:p w14:paraId="23087A8E" w14:textId="77777777" w:rsidR="004A475F" w:rsidRDefault="004A475F" w:rsidP="00982FBC">
            <w:pPr>
              <w:jc w:val="both"/>
            </w:pPr>
            <w:r>
              <w:t>---</w:t>
            </w:r>
          </w:p>
        </w:tc>
        <w:tc>
          <w:tcPr>
            <w:tcW w:w="2193" w:type="dxa"/>
            <w:gridSpan w:val="4"/>
          </w:tcPr>
          <w:p w14:paraId="1752700E" w14:textId="77777777" w:rsidR="004A475F" w:rsidRDefault="004A475F" w:rsidP="00982FBC">
            <w:pPr>
              <w:jc w:val="both"/>
            </w:pPr>
            <w:r>
              <w:t>---</w:t>
            </w:r>
          </w:p>
        </w:tc>
      </w:tr>
      <w:tr w:rsidR="004A475F" w14:paraId="68911A1F" w14:textId="77777777" w:rsidTr="00982FBC">
        <w:tc>
          <w:tcPr>
            <w:tcW w:w="6060" w:type="dxa"/>
            <w:gridSpan w:val="8"/>
          </w:tcPr>
          <w:p w14:paraId="61BB0960" w14:textId="77777777" w:rsidR="004A475F" w:rsidRDefault="004A475F" w:rsidP="00982FBC">
            <w:pPr>
              <w:jc w:val="both"/>
            </w:pPr>
          </w:p>
        </w:tc>
        <w:tc>
          <w:tcPr>
            <w:tcW w:w="1703" w:type="dxa"/>
            <w:gridSpan w:val="2"/>
          </w:tcPr>
          <w:p w14:paraId="5F638B9A" w14:textId="77777777" w:rsidR="004A475F" w:rsidRDefault="004A475F" w:rsidP="00982FBC">
            <w:pPr>
              <w:jc w:val="both"/>
            </w:pPr>
          </w:p>
        </w:tc>
        <w:tc>
          <w:tcPr>
            <w:tcW w:w="2193" w:type="dxa"/>
            <w:gridSpan w:val="4"/>
          </w:tcPr>
          <w:p w14:paraId="08EF8A16" w14:textId="77777777" w:rsidR="004A475F" w:rsidRDefault="004A475F" w:rsidP="00982FBC">
            <w:pPr>
              <w:jc w:val="both"/>
            </w:pPr>
          </w:p>
        </w:tc>
      </w:tr>
      <w:tr w:rsidR="004A475F" w14:paraId="2F10E2CF" w14:textId="77777777" w:rsidTr="00982FBC">
        <w:tc>
          <w:tcPr>
            <w:tcW w:w="9956" w:type="dxa"/>
            <w:gridSpan w:val="14"/>
            <w:shd w:val="clear" w:color="auto" w:fill="F7CAAC"/>
          </w:tcPr>
          <w:p w14:paraId="21A416F1" w14:textId="77777777" w:rsidR="004A475F" w:rsidRDefault="004A475F" w:rsidP="00982FBC">
            <w:pPr>
              <w:jc w:val="both"/>
            </w:pPr>
            <w:r>
              <w:rPr>
                <w:b/>
              </w:rPr>
              <w:t>Předměty příslušného studijního programu a způsob zapojení do jejich výuky, příp. další zapojení do uskutečňování studijního programu</w:t>
            </w:r>
          </w:p>
        </w:tc>
      </w:tr>
      <w:tr w:rsidR="004A475F" w:rsidRPr="002827C6" w14:paraId="40B67444" w14:textId="77777777" w:rsidTr="00982FBC">
        <w:trPr>
          <w:trHeight w:val="413"/>
        </w:trPr>
        <w:tc>
          <w:tcPr>
            <w:tcW w:w="9956" w:type="dxa"/>
            <w:gridSpan w:val="14"/>
            <w:tcBorders>
              <w:top w:val="nil"/>
            </w:tcBorders>
          </w:tcPr>
          <w:p w14:paraId="1FF36A7B" w14:textId="77777777" w:rsidR="00A0296D" w:rsidRDefault="00A0296D" w:rsidP="00C61AA7">
            <w:pPr>
              <w:spacing w:before="120" w:after="60"/>
              <w:jc w:val="both"/>
            </w:pPr>
            <w:r w:rsidRPr="00523261">
              <w:t>Biotechnologie pro ochranu prostředí</w:t>
            </w:r>
            <w:r>
              <w:t xml:space="preserve"> (</w:t>
            </w:r>
            <w:proofErr w:type="gramStart"/>
            <w:r>
              <w:t>100%</w:t>
            </w:r>
            <w:proofErr w:type="gramEnd"/>
            <w:r>
              <w:t xml:space="preserve"> p)</w:t>
            </w:r>
          </w:p>
          <w:p w14:paraId="07DBA416" w14:textId="3A606AF1" w:rsidR="004A475F" w:rsidRDefault="00054080" w:rsidP="00A0296D">
            <w:pPr>
              <w:spacing w:before="60" w:after="60"/>
              <w:jc w:val="both"/>
            </w:pPr>
            <w:r>
              <w:t>Geneticky modifikované organizmy v</w:t>
            </w:r>
            <w:r w:rsidR="00946FE7">
              <w:t> </w:t>
            </w:r>
            <w:r>
              <w:t>potravinářství</w:t>
            </w:r>
            <w:r w:rsidR="00946FE7">
              <w:t xml:space="preserve"> (</w:t>
            </w:r>
            <w:proofErr w:type="gramStart"/>
            <w:r w:rsidR="00946FE7">
              <w:t>50%</w:t>
            </w:r>
            <w:proofErr w:type="gramEnd"/>
            <w:r w:rsidR="00946FE7">
              <w:t xml:space="preserve"> p)</w:t>
            </w:r>
          </w:p>
          <w:p w14:paraId="04B57782" w14:textId="78AB632B" w:rsidR="00054080" w:rsidRPr="002827C6" w:rsidRDefault="00054080" w:rsidP="00054080">
            <w:pPr>
              <w:spacing w:before="60" w:after="120"/>
              <w:jc w:val="both"/>
            </w:pPr>
            <w:r w:rsidRPr="00946FE7">
              <w:rPr>
                <w:b/>
                <w:bCs/>
              </w:rPr>
              <w:t>Hygienicko-klinická mikrobiologie</w:t>
            </w:r>
            <w:r w:rsidR="00946FE7">
              <w:t xml:space="preserve"> (</w:t>
            </w:r>
            <w:proofErr w:type="gramStart"/>
            <w:r w:rsidR="00946FE7">
              <w:t>100%</w:t>
            </w:r>
            <w:proofErr w:type="gramEnd"/>
            <w:r w:rsidR="00946FE7">
              <w:t xml:space="preserve"> p)</w:t>
            </w:r>
          </w:p>
        </w:tc>
      </w:tr>
      <w:tr w:rsidR="004A475F" w:rsidRPr="002827C6" w14:paraId="6F2BC1C8" w14:textId="77777777" w:rsidTr="00982FBC">
        <w:trPr>
          <w:trHeight w:val="340"/>
        </w:trPr>
        <w:tc>
          <w:tcPr>
            <w:tcW w:w="9956" w:type="dxa"/>
            <w:gridSpan w:val="14"/>
            <w:tcBorders>
              <w:top w:val="nil"/>
            </w:tcBorders>
            <w:shd w:val="clear" w:color="auto" w:fill="FBD4B4"/>
          </w:tcPr>
          <w:p w14:paraId="32973DD4" w14:textId="0232C2ED" w:rsidR="004A475F" w:rsidRPr="002827C6" w:rsidRDefault="00826E6E" w:rsidP="00982FBC">
            <w:pPr>
              <w:jc w:val="both"/>
              <w:rPr>
                <w:b/>
              </w:rPr>
            </w:pPr>
            <w:r w:rsidRPr="002827C6">
              <w:rPr>
                <w:b/>
              </w:rPr>
              <w:t>Zapojení</w:t>
            </w:r>
            <w:r w:rsidR="004A475F" w:rsidRPr="002827C6">
              <w:rPr>
                <w:b/>
              </w:rPr>
              <w:t xml:space="preserve"> do výuky v dalších studijních programech na téže vysoké škole (pouze u garantů ZT a PZ předmětů)</w:t>
            </w:r>
          </w:p>
        </w:tc>
      </w:tr>
      <w:tr w:rsidR="004A475F" w:rsidRPr="002827C6" w14:paraId="0E11DB15" w14:textId="77777777" w:rsidTr="00982FBC">
        <w:trPr>
          <w:trHeight w:val="340"/>
        </w:trPr>
        <w:tc>
          <w:tcPr>
            <w:tcW w:w="2585" w:type="dxa"/>
            <w:gridSpan w:val="2"/>
            <w:tcBorders>
              <w:top w:val="nil"/>
            </w:tcBorders>
          </w:tcPr>
          <w:p w14:paraId="7CB618B4" w14:textId="77777777" w:rsidR="004A475F" w:rsidRPr="002827C6" w:rsidRDefault="004A475F" w:rsidP="00982FBC">
            <w:pPr>
              <w:jc w:val="both"/>
              <w:rPr>
                <w:b/>
              </w:rPr>
            </w:pPr>
            <w:r w:rsidRPr="002827C6">
              <w:rPr>
                <w:b/>
              </w:rPr>
              <w:t>Název studijního předmětu</w:t>
            </w:r>
          </w:p>
        </w:tc>
        <w:tc>
          <w:tcPr>
            <w:tcW w:w="2626" w:type="dxa"/>
            <w:gridSpan w:val="3"/>
            <w:tcBorders>
              <w:top w:val="nil"/>
            </w:tcBorders>
          </w:tcPr>
          <w:p w14:paraId="70DEA5C0" w14:textId="77777777" w:rsidR="004A475F" w:rsidRPr="002827C6" w:rsidRDefault="004A475F" w:rsidP="00982FBC">
            <w:pPr>
              <w:jc w:val="both"/>
              <w:rPr>
                <w:b/>
              </w:rPr>
            </w:pPr>
            <w:r w:rsidRPr="002827C6">
              <w:rPr>
                <w:b/>
              </w:rPr>
              <w:t>Název studijního programu</w:t>
            </w:r>
          </w:p>
        </w:tc>
        <w:tc>
          <w:tcPr>
            <w:tcW w:w="567" w:type="dxa"/>
            <w:gridSpan w:val="2"/>
            <w:tcBorders>
              <w:top w:val="nil"/>
            </w:tcBorders>
          </w:tcPr>
          <w:p w14:paraId="2889BA67" w14:textId="77777777" w:rsidR="004A475F" w:rsidRPr="002827C6" w:rsidRDefault="004A475F" w:rsidP="00982FBC">
            <w:pPr>
              <w:jc w:val="both"/>
              <w:rPr>
                <w:b/>
              </w:rPr>
            </w:pPr>
            <w:r w:rsidRPr="002827C6">
              <w:rPr>
                <w:b/>
              </w:rPr>
              <w:t>Sem.</w:t>
            </w:r>
          </w:p>
        </w:tc>
        <w:tc>
          <w:tcPr>
            <w:tcW w:w="2109" w:type="dxa"/>
            <w:gridSpan w:val="4"/>
            <w:tcBorders>
              <w:top w:val="nil"/>
            </w:tcBorders>
          </w:tcPr>
          <w:p w14:paraId="46C0BA70" w14:textId="77777777" w:rsidR="004A475F" w:rsidRPr="002827C6" w:rsidRDefault="004A475F" w:rsidP="00982FBC">
            <w:pPr>
              <w:jc w:val="both"/>
              <w:rPr>
                <w:b/>
              </w:rPr>
            </w:pPr>
            <w:r w:rsidRPr="002827C6">
              <w:rPr>
                <w:b/>
              </w:rPr>
              <w:t>Role ve výuce daného předmětu</w:t>
            </w:r>
          </w:p>
        </w:tc>
        <w:tc>
          <w:tcPr>
            <w:tcW w:w="2069" w:type="dxa"/>
            <w:gridSpan w:val="3"/>
            <w:tcBorders>
              <w:top w:val="nil"/>
            </w:tcBorders>
          </w:tcPr>
          <w:p w14:paraId="6ABD3D4A" w14:textId="77777777" w:rsidR="004A475F" w:rsidRDefault="004A475F" w:rsidP="00982FBC">
            <w:pPr>
              <w:jc w:val="both"/>
              <w:rPr>
                <w:b/>
              </w:rPr>
            </w:pPr>
            <w:r>
              <w:rPr>
                <w:b/>
              </w:rPr>
              <w:t>(</w:t>
            </w:r>
            <w:r w:rsidRPr="00F20AEF">
              <w:rPr>
                <w:b/>
                <w:i/>
                <w:iCs/>
              </w:rPr>
              <w:t>nepovinný údaj</w:t>
            </w:r>
            <w:r w:rsidRPr="00F20AEF">
              <w:rPr>
                <w:b/>
              </w:rPr>
              <w:t>)</w:t>
            </w:r>
            <w:r>
              <w:rPr>
                <w:b/>
              </w:rPr>
              <w:t xml:space="preserve"> </w:t>
            </w:r>
          </w:p>
          <w:p w14:paraId="78E54195" w14:textId="77777777" w:rsidR="004A475F" w:rsidRPr="002827C6" w:rsidRDefault="004A475F" w:rsidP="00982FBC">
            <w:pPr>
              <w:jc w:val="both"/>
              <w:rPr>
                <w:b/>
              </w:rPr>
            </w:pPr>
            <w:r w:rsidRPr="002827C6">
              <w:rPr>
                <w:b/>
              </w:rPr>
              <w:t>Počet hodin za semestr</w:t>
            </w:r>
          </w:p>
        </w:tc>
      </w:tr>
      <w:tr w:rsidR="004A475F" w:rsidRPr="000F23DD" w14:paraId="028B4191" w14:textId="77777777" w:rsidTr="00982FBC">
        <w:trPr>
          <w:trHeight w:val="285"/>
        </w:trPr>
        <w:tc>
          <w:tcPr>
            <w:tcW w:w="2585" w:type="dxa"/>
            <w:gridSpan w:val="2"/>
            <w:tcBorders>
              <w:top w:val="nil"/>
            </w:tcBorders>
            <w:vAlign w:val="center"/>
          </w:tcPr>
          <w:p w14:paraId="5E0E621C" w14:textId="705B90BD" w:rsidR="004A475F" w:rsidRPr="00775605" w:rsidRDefault="005E1C76" w:rsidP="00C65B39">
            <w:pPr>
              <w:spacing w:before="10" w:after="10"/>
            </w:pPr>
            <w:r w:rsidRPr="00775605">
              <w:t>Cytologie a morfologie mikroorganismů</w:t>
            </w:r>
          </w:p>
        </w:tc>
        <w:tc>
          <w:tcPr>
            <w:tcW w:w="2626" w:type="dxa"/>
            <w:gridSpan w:val="3"/>
            <w:tcBorders>
              <w:top w:val="nil"/>
            </w:tcBorders>
            <w:vAlign w:val="center"/>
          </w:tcPr>
          <w:p w14:paraId="153A04CD" w14:textId="77777777" w:rsidR="005E1C76" w:rsidRPr="00775605" w:rsidRDefault="005E1C76" w:rsidP="00C65B39">
            <w:pPr>
              <w:spacing w:before="10" w:after="10"/>
            </w:pPr>
            <w:r w:rsidRPr="00775605">
              <w:t xml:space="preserve">Bc Technologie a hodnocení potravin </w:t>
            </w:r>
          </w:p>
          <w:p w14:paraId="7A40D305" w14:textId="77777777" w:rsidR="004A475F" w:rsidRPr="00775605" w:rsidRDefault="005E1C76" w:rsidP="00C65B39">
            <w:pPr>
              <w:spacing w:before="10" w:after="10"/>
            </w:pPr>
            <w:r w:rsidRPr="00775605">
              <w:t>– Potravinářské biotechnologie a aplikovaná mikrobiologie</w:t>
            </w:r>
          </w:p>
          <w:p w14:paraId="68D6AFD3" w14:textId="7E0CD6CA" w:rsidR="005E1C76" w:rsidRPr="00775605" w:rsidRDefault="005E1C76" w:rsidP="00C65B39">
            <w:pPr>
              <w:spacing w:before="10" w:after="10"/>
            </w:pPr>
            <w:r w:rsidRPr="00775605">
              <w:t>– Technologie potravin</w:t>
            </w:r>
          </w:p>
        </w:tc>
        <w:tc>
          <w:tcPr>
            <w:tcW w:w="567" w:type="dxa"/>
            <w:gridSpan w:val="2"/>
            <w:tcBorders>
              <w:top w:val="nil"/>
            </w:tcBorders>
            <w:vAlign w:val="center"/>
          </w:tcPr>
          <w:p w14:paraId="0F2421D3" w14:textId="0338815A" w:rsidR="004A475F" w:rsidRPr="00775605" w:rsidRDefault="005E1C76" w:rsidP="00C65B39">
            <w:pPr>
              <w:spacing w:before="10" w:after="10"/>
            </w:pPr>
            <w:r w:rsidRPr="00775605">
              <w:t>2/LS</w:t>
            </w:r>
          </w:p>
        </w:tc>
        <w:tc>
          <w:tcPr>
            <w:tcW w:w="2109" w:type="dxa"/>
            <w:gridSpan w:val="4"/>
            <w:tcBorders>
              <w:top w:val="nil"/>
            </w:tcBorders>
            <w:vAlign w:val="center"/>
          </w:tcPr>
          <w:p w14:paraId="78324BE7" w14:textId="6D47DD37" w:rsidR="004A475F" w:rsidRPr="00775605" w:rsidRDefault="005E1C76" w:rsidP="00C65B39">
            <w:pPr>
              <w:spacing w:before="10" w:after="10"/>
            </w:pPr>
            <w:r w:rsidRPr="00775605">
              <w:t>Přednášející</w:t>
            </w:r>
          </w:p>
        </w:tc>
        <w:tc>
          <w:tcPr>
            <w:tcW w:w="2069" w:type="dxa"/>
            <w:gridSpan w:val="3"/>
            <w:tcBorders>
              <w:top w:val="nil"/>
            </w:tcBorders>
            <w:vAlign w:val="center"/>
          </w:tcPr>
          <w:p w14:paraId="3C96DC39" w14:textId="77777777" w:rsidR="004A475F" w:rsidRPr="00775605" w:rsidRDefault="004A475F" w:rsidP="00C65B39">
            <w:pPr>
              <w:spacing w:before="10" w:after="10"/>
            </w:pPr>
          </w:p>
        </w:tc>
      </w:tr>
      <w:tr w:rsidR="005E1C76" w:rsidRPr="000F23DD" w14:paraId="733A9623" w14:textId="77777777" w:rsidTr="00982FBC">
        <w:trPr>
          <w:trHeight w:val="284"/>
        </w:trPr>
        <w:tc>
          <w:tcPr>
            <w:tcW w:w="2585" w:type="dxa"/>
            <w:gridSpan w:val="2"/>
            <w:tcBorders>
              <w:top w:val="nil"/>
            </w:tcBorders>
            <w:vAlign w:val="center"/>
          </w:tcPr>
          <w:p w14:paraId="7A2A77A6" w14:textId="1978DA9F" w:rsidR="005E1C76" w:rsidRPr="00775605" w:rsidRDefault="001B5996" w:rsidP="00C65B39">
            <w:pPr>
              <w:spacing w:before="10" w:after="10"/>
            </w:pPr>
            <w:r w:rsidRPr="00775605">
              <w:t>Environmentální biologie</w:t>
            </w:r>
          </w:p>
        </w:tc>
        <w:tc>
          <w:tcPr>
            <w:tcW w:w="2626" w:type="dxa"/>
            <w:gridSpan w:val="3"/>
            <w:tcBorders>
              <w:top w:val="nil"/>
            </w:tcBorders>
            <w:vAlign w:val="center"/>
          </w:tcPr>
          <w:p w14:paraId="2A569050" w14:textId="77777777" w:rsidR="001B5996" w:rsidRPr="00775605" w:rsidRDefault="001B5996" w:rsidP="00C65B39">
            <w:pPr>
              <w:spacing w:before="10" w:after="10"/>
            </w:pPr>
            <w:r w:rsidRPr="00775605">
              <w:t xml:space="preserve">Bc Materiály a technologie </w:t>
            </w:r>
          </w:p>
          <w:p w14:paraId="4A3D0DB8" w14:textId="55EB0D6D" w:rsidR="005E1C76" w:rsidRPr="00775605" w:rsidRDefault="001B5996" w:rsidP="00C65B39">
            <w:pPr>
              <w:spacing w:before="10" w:after="10"/>
            </w:pPr>
            <w:r w:rsidRPr="00775605">
              <w:t>– Ochrana životního prostředí</w:t>
            </w:r>
          </w:p>
        </w:tc>
        <w:tc>
          <w:tcPr>
            <w:tcW w:w="567" w:type="dxa"/>
            <w:gridSpan w:val="2"/>
            <w:tcBorders>
              <w:top w:val="nil"/>
            </w:tcBorders>
            <w:vAlign w:val="center"/>
          </w:tcPr>
          <w:p w14:paraId="234433C5" w14:textId="21CC2A97" w:rsidR="005E1C76" w:rsidRPr="00775605" w:rsidRDefault="001B5996" w:rsidP="00C65B39">
            <w:pPr>
              <w:spacing w:before="10" w:after="10"/>
            </w:pPr>
            <w:r w:rsidRPr="00775605">
              <w:t>1/LS</w:t>
            </w:r>
          </w:p>
        </w:tc>
        <w:tc>
          <w:tcPr>
            <w:tcW w:w="2109" w:type="dxa"/>
            <w:gridSpan w:val="4"/>
            <w:tcBorders>
              <w:top w:val="nil"/>
            </w:tcBorders>
            <w:vAlign w:val="center"/>
          </w:tcPr>
          <w:p w14:paraId="0A82E3F0" w14:textId="42820799" w:rsidR="005E1C76" w:rsidRPr="00775605" w:rsidRDefault="001B5996" w:rsidP="00C65B39">
            <w:pPr>
              <w:spacing w:before="10" w:after="10"/>
            </w:pPr>
            <w:r w:rsidRPr="00775605">
              <w:t>Přednášející </w:t>
            </w:r>
          </w:p>
        </w:tc>
        <w:tc>
          <w:tcPr>
            <w:tcW w:w="2069" w:type="dxa"/>
            <w:gridSpan w:val="3"/>
            <w:tcBorders>
              <w:top w:val="nil"/>
            </w:tcBorders>
            <w:vAlign w:val="center"/>
          </w:tcPr>
          <w:p w14:paraId="5A6F19B8" w14:textId="77777777" w:rsidR="005E1C76" w:rsidRPr="00775605" w:rsidRDefault="005E1C76" w:rsidP="00C65B39">
            <w:pPr>
              <w:spacing w:before="10" w:after="10"/>
            </w:pPr>
          </w:p>
        </w:tc>
      </w:tr>
      <w:tr w:rsidR="005E1C76" w:rsidRPr="000F23DD" w14:paraId="1194A3E0" w14:textId="77777777" w:rsidTr="001B5996">
        <w:trPr>
          <w:trHeight w:val="284"/>
        </w:trPr>
        <w:tc>
          <w:tcPr>
            <w:tcW w:w="2585" w:type="dxa"/>
            <w:gridSpan w:val="2"/>
            <w:tcBorders>
              <w:top w:val="nil"/>
            </w:tcBorders>
            <w:vAlign w:val="center"/>
          </w:tcPr>
          <w:p w14:paraId="299EA4F1" w14:textId="7EDD4739" w:rsidR="005E1C76" w:rsidRPr="00775605" w:rsidRDefault="001B5996" w:rsidP="00C65B39">
            <w:pPr>
              <w:spacing w:before="10" w:after="10"/>
            </w:pPr>
            <w:r w:rsidRPr="00775605">
              <w:t>Laboratoř mikrobiologie potravin</w:t>
            </w:r>
          </w:p>
        </w:tc>
        <w:tc>
          <w:tcPr>
            <w:tcW w:w="2626" w:type="dxa"/>
            <w:gridSpan w:val="3"/>
            <w:tcBorders>
              <w:top w:val="nil"/>
            </w:tcBorders>
            <w:vAlign w:val="center"/>
          </w:tcPr>
          <w:p w14:paraId="4186C571" w14:textId="77777777" w:rsidR="001B5996" w:rsidRPr="00775605" w:rsidRDefault="001B5996" w:rsidP="00C65B39">
            <w:pPr>
              <w:spacing w:before="10" w:after="10"/>
            </w:pPr>
            <w:r w:rsidRPr="00775605">
              <w:t xml:space="preserve">Bc Technologie a hodnocení potravin </w:t>
            </w:r>
          </w:p>
          <w:p w14:paraId="15589908" w14:textId="77777777" w:rsidR="001B5996" w:rsidRPr="00775605" w:rsidRDefault="001B5996" w:rsidP="00C65B39">
            <w:pPr>
              <w:spacing w:before="10" w:after="10"/>
            </w:pPr>
            <w:r w:rsidRPr="00775605">
              <w:t>– Potravinářské biotechnologie a aplikovaná mikrobiologie</w:t>
            </w:r>
          </w:p>
          <w:p w14:paraId="462A7E81" w14:textId="48A11CBE" w:rsidR="001B5996" w:rsidRPr="00775605" w:rsidRDefault="001B5996" w:rsidP="00C65B39">
            <w:pPr>
              <w:spacing w:before="10" w:after="10"/>
            </w:pPr>
            <w:proofErr w:type="spellStart"/>
            <w:r w:rsidRPr="00775605">
              <w:t>NMgr</w:t>
            </w:r>
            <w:proofErr w:type="spellEnd"/>
            <w:r w:rsidRPr="00775605">
              <w:t xml:space="preserve"> Technologie potravin</w:t>
            </w:r>
          </w:p>
        </w:tc>
        <w:tc>
          <w:tcPr>
            <w:tcW w:w="567" w:type="dxa"/>
            <w:gridSpan w:val="2"/>
            <w:tcBorders>
              <w:top w:val="nil"/>
            </w:tcBorders>
          </w:tcPr>
          <w:p w14:paraId="4BC020A9" w14:textId="77777777" w:rsidR="001B5996" w:rsidRPr="00775605" w:rsidRDefault="001B5996" w:rsidP="00C65B39">
            <w:pPr>
              <w:spacing w:before="10" w:after="10"/>
            </w:pPr>
            <w:r w:rsidRPr="00775605">
              <w:t>3/LS</w:t>
            </w:r>
          </w:p>
          <w:p w14:paraId="62EBD7BC" w14:textId="77777777" w:rsidR="001B5996" w:rsidRPr="00775605" w:rsidRDefault="001B5996" w:rsidP="00C65B39">
            <w:pPr>
              <w:spacing w:before="10" w:after="10"/>
            </w:pPr>
          </w:p>
          <w:p w14:paraId="42B86265" w14:textId="77777777" w:rsidR="001B5996" w:rsidRPr="00775605" w:rsidRDefault="001B5996" w:rsidP="00C65B39">
            <w:pPr>
              <w:spacing w:before="10" w:after="10"/>
            </w:pPr>
          </w:p>
          <w:p w14:paraId="3C00DA85" w14:textId="77777777" w:rsidR="001B5996" w:rsidRPr="00775605" w:rsidRDefault="001B5996" w:rsidP="00C65B39">
            <w:pPr>
              <w:spacing w:before="10" w:after="10"/>
            </w:pPr>
          </w:p>
          <w:p w14:paraId="364E8D75" w14:textId="77777777" w:rsidR="001B5996" w:rsidRPr="00775605" w:rsidRDefault="001B5996" w:rsidP="00C65B39">
            <w:pPr>
              <w:spacing w:before="10" w:after="10"/>
            </w:pPr>
          </w:p>
          <w:p w14:paraId="6743E33E" w14:textId="7E9581CA" w:rsidR="001B5996" w:rsidRPr="00775605" w:rsidRDefault="001B5996" w:rsidP="00C65B39">
            <w:pPr>
              <w:spacing w:before="10" w:after="10"/>
            </w:pPr>
            <w:r w:rsidRPr="00775605">
              <w:t>1/LS</w:t>
            </w:r>
          </w:p>
        </w:tc>
        <w:tc>
          <w:tcPr>
            <w:tcW w:w="2109" w:type="dxa"/>
            <w:gridSpan w:val="4"/>
            <w:tcBorders>
              <w:top w:val="nil"/>
            </w:tcBorders>
            <w:vAlign w:val="center"/>
          </w:tcPr>
          <w:p w14:paraId="3271AD32" w14:textId="02A8487A" w:rsidR="005E1C76" w:rsidRPr="00775605" w:rsidRDefault="001B5996" w:rsidP="00C65B39">
            <w:pPr>
              <w:spacing w:before="10" w:after="10"/>
            </w:pPr>
            <w:r w:rsidRPr="00775605">
              <w:t>Garant, Cvičící </w:t>
            </w:r>
          </w:p>
        </w:tc>
        <w:tc>
          <w:tcPr>
            <w:tcW w:w="2069" w:type="dxa"/>
            <w:gridSpan w:val="3"/>
            <w:tcBorders>
              <w:top w:val="nil"/>
            </w:tcBorders>
            <w:vAlign w:val="center"/>
          </w:tcPr>
          <w:p w14:paraId="4E0E31AD" w14:textId="77777777" w:rsidR="005E1C76" w:rsidRPr="00775605" w:rsidRDefault="005E1C76" w:rsidP="00C65B39">
            <w:pPr>
              <w:spacing w:before="10" w:after="10"/>
            </w:pPr>
          </w:p>
        </w:tc>
      </w:tr>
      <w:tr w:rsidR="005E1C76" w:rsidRPr="000F23DD" w14:paraId="61DB606A" w14:textId="77777777" w:rsidTr="001B5996">
        <w:trPr>
          <w:trHeight w:val="284"/>
        </w:trPr>
        <w:tc>
          <w:tcPr>
            <w:tcW w:w="2585" w:type="dxa"/>
            <w:gridSpan w:val="2"/>
            <w:tcBorders>
              <w:top w:val="nil"/>
            </w:tcBorders>
            <w:vAlign w:val="center"/>
          </w:tcPr>
          <w:p w14:paraId="729ED9B2" w14:textId="2F384DE8" w:rsidR="005E1C76" w:rsidRPr="00775605" w:rsidRDefault="001B5996" w:rsidP="00C65B39">
            <w:pPr>
              <w:spacing w:before="10" w:after="10"/>
            </w:pPr>
            <w:r w:rsidRPr="00775605">
              <w:t>Molekulární biologie</w:t>
            </w:r>
          </w:p>
        </w:tc>
        <w:tc>
          <w:tcPr>
            <w:tcW w:w="2626" w:type="dxa"/>
            <w:gridSpan w:val="3"/>
            <w:tcBorders>
              <w:top w:val="nil"/>
            </w:tcBorders>
            <w:vAlign w:val="center"/>
          </w:tcPr>
          <w:p w14:paraId="4731B78E" w14:textId="77777777" w:rsidR="001B5996" w:rsidRPr="00775605" w:rsidRDefault="001B5996" w:rsidP="00C65B39">
            <w:pPr>
              <w:spacing w:before="10" w:after="10"/>
            </w:pPr>
            <w:proofErr w:type="spellStart"/>
            <w:r w:rsidRPr="00775605">
              <w:t>NMgr</w:t>
            </w:r>
            <w:proofErr w:type="spellEnd"/>
            <w:r w:rsidRPr="00775605">
              <w:t xml:space="preserve"> Environmentální inženýrství</w:t>
            </w:r>
          </w:p>
          <w:p w14:paraId="712C3A59" w14:textId="77777777" w:rsidR="001B5996" w:rsidRPr="00775605" w:rsidRDefault="001B5996" w:rsidP="00C65B39">
            <w:pPr>
              <w:spacing w:before="10" w:after="10"/>
            </w:pPr>
            <w:proofErr w:type="spellStart"/>
            <w:r w:rsidRPr="00775605">
              <w:t>NMgr</w:t>
            </w:r>
            <w:proofErr w:type="spellEnd"/>
            <w:r w:rsidRPr="00775605">
              <w:t xml:space="preserve"> Chemie potravin a bioaktivních látek</w:t>
            </w:r>
          </w:p>
          <w:p w14:paraId="68D62EF8" w14:textId="77777777" w:rsidR="006C20DF" w:rsidRPr="00775605" w:rsidRDefault="006C20DF" w:rsidP="00C65B39">
            <w:pPr>
              <w:spacing w:before="10" w:after="10"/>
            </w:pPr>
            <w:proofErr w:type="spellStart"/>
            <w:r w:rsidRPr="00775605">
              <w:t>NMgr</w:t>
            </w:r>
            <w:proofErr w:type="spellEnd"/>
            <w:r w:rsidRPr="00775605">
              <w:t xml:space="preserve"> Technologie potravin</w:t>
            </w:r>
          </w:p>
          <w:p w14:paraId="48C76CF4" w14:textId="77777777" w:rsidR="001B5996" w:rsidRPr="00775605" w:rsidRDefault="001B5996" w:rsidP="00C65B39">
            <w:pPr>
              <w:spacing w:before="10" w:after="10"/>
            </w:pPr>
            <w:r w:rsidRPr="00775605">
              <w:t xml:space="preserve">Bc Technologie a hodnocení potravin </w:t>
            </w:r>
          </w:p>
          <w:p w14:paraId="5312792D" w14:textId="4828415D" w:rsidR="001B5996" w:rsidRPr="00775605" w:rsidRDefault="001B5996" w:rsidP="00C65B39">
            <w:pPr>
              <w:spacing w:before="10" w:after="10"/>
            </w:pPr>
            <w:r w:rsidRPr="00775605">
              <w:t>– Potravinářské biotechnologie a aplikovaná mikrobiologie</w:t>
            </w:r>
          </w:p>
        </w:tc>
        <w:tc>
          <w:tcPr>
            <w:tcW w:w="567" w:type="dxa"/>
            <w:gridSpan w:val="2"/>
            <w:tcBorders>
              <w:top w:val="nil"/>
            </w:tcBorders>
          </w:tcPr>
          <w:p w14:paraId="3FCB9E05" w14:textId="77777777" w:rsidR="005E1C76" w:rsidRPr="00775605" w:rsidRDefault="001B5996" w:rsidP="00C65B39">
            <w:pPr>
              <w:spacing w:before="10" w:after="10"/>
            </w:pPr>
            <w:r w:rsidRPr="00775605">
              <w:t>1/LS</w:t>
            </w:r>
          </w:p>
          <w:p w14:paraId="4DE8E74D" w14:textId="77777777" w:rsidR="001B5996" w:rsidRPr="00775605" w:rsidRDefault="001B5996" w:rsidP="00C65B39">
            <w:pPr>
              <w:spacing w:before="10" w:after="10"/>
            </w:pPr>
          </w:p>
          <w:p w14:paraId="0CBD09B9" w14:textId="77777777" w:rsidR="001B5996" w:rsidRPr="00775605" w:rsidRDefault="001B5996" w:rsidP="00C65B39">
            <w:pPr>
              <w:spacing w:before="10" w:after="10"/>
            </w:pPr>
          </w:p>
          <w:p w14:paraId="42DAB69F" w14:textId="77777777" w:rsidR="001B5996" w:rsidRPr="00775605" w:rsidRDefault="001B5996" w:rsidP="00C65B39">
            <w:pPr>
              <w:spacing w:before="10" w:after="10"/>
            </w:pPr>
          </w:p>
          <w:p w14:paraId="7BEF60EB" w14:textId="77777777" w:rsidR="001B5996" w:rsidRPr="00775605" w:rsidRDefault="001B5996" w:rsidP="00C65B39">
            <w:pPr>
              <w:spacing w:before="10" w:after="10"/>
            </w:pPr>
          </w:p>
          <w:p w14:paraId="06BF8267" w14:textId="403993FE" w:rsidR="001B5996" w:rsidRPr="00775605" w:rsidRDefault="001B5996" w:rsidP="00C65B39">
            <w:pPr>
              <w:spacing w:before="10" w:after="10"/>
            </w:pPr>
            <w:r w:rsidRPr="00775605">
              <w:t>2/LS</w:t>
            </w:r>
          </w:p>
        </w:tc>
        <w:tc>
          <w:tcPr>
            <w:tcW w:w="2109" w:type="dxa"/>
            <w:gridSpan w:val="4"/>
            <w:tcBorders>
              <w:top w:val="nil"/>
            </w:tcBorders>
            <w:vAlign w:val="center"/>
          </w:tcPr>
          <w:p w14:paraId="7BFA4EBB" w14:textId="5DEFFBFD" w:rsidR="005E1C76" w:rsidRPr="00775605" w:rsidRDefault="001B5996" w:rsidP="00C65B39">
            <w:pPr>
              <w:spacing w:before="10" w:after="10"/>
            </w:pPr>
            <w:r w:rsidRPr="00775605">
              <w:t>Garant</w:t>
            </w:r>
            <w:r w:rsidR="00C17C38" w:rsidRPr="00775605">
              <w:t xml:space="preserve">, </w:t>
            </w:r>
            <w:r w:rsidRPr="00775605">
              <w:t>Přednášející</w:t>
            </w:r>
            <w:r w:rsidR="00C17C38" w:rsidRPr="00775605">
              <w:t xml:space="preserve">, </w:t>
            </w:r>
            <w:r w:rsidRPr="00775605">
              <w:t>Cvičící </w:t>
            </w:r>
          </w:p>
        </w:tc>
        <w:tc>
          <w:tcPr>
            <w:tcW w:w="2069" w:type="dxa"/>
            <w:gridSpan w:val="3"/>
            <w:tcBorders>
              <w:top w:val="nil"/>
            </w:tcBorders>
            <w:vAlign w:val="center"/>
          </w:tcPr>
          <w:p w14:paraId="4CAB474E" w14:textId="77777777" w:rsidR="005E1C76" w:rsidRPr="00775605" w:rsidRDefault="005E1C76" w:rsidP="00C65B39">
            <w:pPr>
              <w:spacing w:before="10" w:after="10"/>
            </w:pPr>
          </w:p>
        </w:tc>
      </w:tr>
      <w:tr w:rsidR="005E1C76" w:rsidRPr="000F23DD" w14:paraId="29FC80CF" w14:textId="77777777" w:rsidTr="00982FBC">
        <w:trPr>
          <w:trHeight w:val="284"/>
        </w:trPr>
        <w:tc>
          <w:tcPr>
            <w:tcW w:w="2585" w:type="dxa"/>
            <w:gridSpan w:val="2"/>
            <w:tcBorders>
              <w:top w:val="nil"/>
            </w:tcBorders>
            <w:vAlign w:val="center"/>
          </w:tcPr>
          <w:p w14:paraId="380E9D9F" w14:textId="2FBDF13B" w:rsidR="005E1C76" w:rsidRPr="00775605" w:rsidRDefault="001B5996" w:rsidP="00C65B39">
            <w:pPr>
              <w:spacing w:before="10" w:after="10"/>
            </w:pPr>
            <w:r w:rsidRPr="00775605">
              <w:t>Obecná mikrobiologie</w:t>
            </w:r>
          </w:p>
        </w:tc>
        <w:tc>
          <w:tcPr>
            <w:tcW w:w="2626" w:type="dxa"/>
            <w:gridSpan w:val="3"/>
            <w:tcBorders>
              <w:top w:val="nil"/>
            </w:tcBorders>
            <w:vAlign w:val="center"/>
          </w:tcPr>
          <w:p w14:paraId="23C1B1CF" w14:textId="2A60A371" w:rsidR="005E1C76" w:rsidRPr="00775605" w:rsidRDefault="001B5996" w:rsidP="00C65B39">
            <w:pPr>
              <w:spacing w:before="10" w:after="10"/>
            </w:pPr>
            <w:r w:rsidRPr="00775605">
              <w:t xml:space="preserve">Bc Technologie a hodnocení potravin </w:t>
            </w:r>
          </w:p>
        </w:tc>
        <w:tc>
          <w:tcPr>
            <w:tcW w:w="567" w:type="dxa"/>
            <w:gridSpan w:val="2"/>
            <w:tcBorders>
              <w:top w:val="nil"/>
            </w:tcBorders>
            <w:vAlign w:val="center"/>
          </w:tcPr>
          <w:p w14:paraId="58CF0BE5" w14:textId="3FA200A8" w:rsidR="005E1C76" w:rsidRPr="00775605" w:rsidRDefault="001B5996" w:rsidP="00C65B39">
            <w:pPr>
              <w:spacing w:before="10" w:after="10"/>
            </w:pPr>
            <w:r w:rsidRPr="00775605">
              <w:t>2/ZS</w:t>
            </w:r>
          </w:p>
        </w:tc>
        <w:tc>
          <w:tcPr>
            <w:tcW w:w="2109" w:type="dxa"/>
            <w:gridSpan w:val="4"/>
            <w:tcBorders>
              <w:top w:val="nil"/>
            </w:tcBorders>
            <w:vAlign w:val="center"/>
          </w:tcPr>
          <w:p w14:paraId="1A0824CA" w14:textId="389F9D00" w:rsidR="005E1C76" w:rsidRPr="00775605" w:rsidRDefault="001B5996" w:rsidP="00C65B39">
            <w:pPr>
              <w:spacing w:before="10" w:after="10"/>
            </w:pPr>
            <w:r w:rsidRPr="00775605">
              <w:t>Cvičící</w:t>
            </w:r>
            <w:r w:rsidR="00C17C38" w:rsidRPr="00775605">
              <w:t xml:space="preserve">, </w:t>
            </w:r>
            <w:r w:rsidRPr="00775605">
              <w:t>Vede seminář</w:t>
            </w:r>
          </w:p>
        </w:tc>
        <w:tc>
          <w:tcPr>
            <w:tcW w:w="2069" w:type="dxa"/>
            <w:gridSpan w:val="3"/>
            <w:tcBorders>
              <w:top w:val="nil"/>
            </w:tcBorders>
            <w:vAlign w:val="center"/>
          </w:tcPr>
          <w:p w14:paraId="45780FA2" w14:textId="77777777" w:rsidR="005E1C76" w:rsidRPr="00775605" w:rsidRDefault="005E1C76" w:rsidP="00C65B39">
            <w:pPr>
              <w:spacing w:before="10" w:after="10"/>
            </w:pPr>
          </w:p>
        </w:tc>
      </w:tr>
      <w:tr w:rsidR="005E1C76" w:rsidRPr="000F23DD" w14:paraId="1C051D9C" w14:textId="77777777" w:rsidTr="00C17C38">
        <w:trPr>
          <w:trHeight w:val="284"/>
        </w:trPr>
        <w:tc>
          <w:tcPr>
            <w:tcW w:w="2585" w:type="dxa"/>
            <w:gridSpan w:val="2"/>
            <w:tcBorders>
              <w:top w:val="nil"/>
            </w:tcBorders>
            <w:vAlign w:val="center"/>
          </w:tcPr>
          <w:p w14:paraId="56E65F90" w14:textId="65AF0F89" w:rsidR="005E1C76" w:rsidRPr="00775605" w:rsidRDefault="001B5996" w:rsidP="00C65B39">
            <w:pPr>
              <w:spacing w:before="10" w:after="10"/>
            </w:pPr>
            <w:r w:rsidRPr="00775605">
              <w:t>Oborový seminář</w:t>
            </w:r>
          </w:p>
        </w:tc>
        <w:tc>
          <w:tcPr>
            <w:tcW w:w="2626" w:type="dxa"/>
            <w:gridSpan w:val="3"/>
            <w:tcBorders>
              <w:top w:val="nil"/>
            </w:tcBorders>
            <w:vAlign w:val="center"/>
          </w:tcPr>
          <w:p w14:paraId="0F602E4B" w14:textId="77777777" w:rsidR="005E1C76" w:rsidRPr="00775605" w:rsidRDefault="001B5996" w:rsidP="00C65B39">
            <w:pPr>
              <w:spacing w:before="10" w:after="10"/>
            </w:pPr>
            <w:proofErr w:type="spellStart"/>
            <w:r w:rsidRPr="00775605">
              <w:t>NMgr</w:t>
            </w:r>
            <w:proofErr w:type="spellEnd"/>
            <w:r w:rsidRPr="00775605">
              <w:t xml:space="preserve"> Environmentální inženýrství</w:t>
            </w:r>
          </w:p>
          <w:p w14:paraId="77DC9DBA" w14:textId="77777777" w:rsidR="00C17C38" w:rsidRPr="00775605" w:rsidRDefault="00C17C38" w:rsidP="00C65B39">
            <w:pPr>
              <w:spacing w:before="10" w:after="10"/>
            </w:pPr>
            <w:r w:rsidRPr="00775605">
              <w:t xml:space="preserve">Bc Materiály a technologie </w:t>
            </w:r>
          </w:p>
          <w:p w14:paraId="5EECF366" w14:textId="659BE865" w:rsidR="00C17C38" w:rsidRPr="00775605" w:rsidRDefault="00C17C38" w:rsidP="00C65B39">
            <w:pPr>
              <w:spacing w:before="10" w:after="10"/>
            </w:pPr>
            <w:r w:rsidRPr="00775605">
              <w:t>– Ochrana životního prostředí</w:t>
            </w:r>
          </w:p>
        </w:tc>
        <w:tc>
          <w:tcPr>
            <w:tcW w:w="567" w:type="dxa"/>
            <w:gridSpan w:val="2"/>
            <w:tcBorders>
              <w:top w:val="nil"/>
            </w:tcBorders>
          </w:tcPr>
          <w:p w14:paraId="3373A6FD" w14:textId="77777777" w:rsidR="005E1C76" w:rsidRPr="00775605" w:rsidRDefault="001B5996" w:rsidP="00C65B39">
            <w:pPr>
              <w:spacing w:before="10" w:after="10"/>
            </w:pPr>
            <w:r w:rsidRPr="00775605">
              <w:t>1/LS</w:t>
            </w:r>
          </w:p>
          <w:p w14:paraId="40796DE8" w14:textId="77777777" w:rsidR="00C17C38" w:rsidRPr="00775605" w:rsidRDefault="00C17C38" w:rsidP="00C65B39">
            <w:pPr>
              <w:spacing w:before="10" w:after="10"/>
            </w:pPr>
            <w:r w:rsidRPr="00775605">
              <w:t>2/LS</w:t>
            </w:r>
          </w:p>
          <w:p w14:paraId="434272F6" w14:textId="0D7A3C85" w:rsidR="00C17C38" w:rsidRPr="00775605" w:rsidRDefault="00C17C38" w:rsidP="00C65B39">
            <w:pPr>
              <w:spacing w:before="10" w:after="10"/>
            </w:pPr>
            <w:r w:rsidRPr="00775605">
              <w:t>2/LS</w:t>
            </w:r>
          </w:p>
        </w:tc>
        <w:tc>
          <w:tcPr>
            <w:tcW w:w="2109" w:type="dxa"/>
            <w:gridSpan w:val="4"/>
            <w:tcBorders>
              <w:top w:val="nil"/>
            </w:tcBorders>
            <w:vAlign w:val="center"/>
          </w:tcPr>
          <w:p w14:paraId="67411836" w14:textId="0965DCFE" w:rsidR="005E1C76" w:rsidRPr="00775605" w:rsidRDefault="001B5996" w:rsidP="00C65B39">
            <w:pPr>
              <w:spacing w:before="10" w:after="10"/>
            </w:pPr>
            <w:r w:rsidRPr="00775605">
              <w:t>Vede seminář</w:t>
            </w:r>
          </w:p>
        </w:tc>
        <w:tc>
          <w:tcPr>
            <w:tcW w:w="2069" w:type="dxa"/>
            <w:gridSpan w:val="3"/>
            <w:tcBorders>
              <w:top w:val="nil"/>
            </w:tcBorders>
            <w:vAlign w:val="center"/>
          </w:tcPr>
          <w:p w14:paraId="474ACF72" w14:textId="77777777" w:rsidR="005E1C76" w:rsidRPr="00775605" w:rsidRDefault="005E1C76" w:rsidP="00C65B39">
            <w:pPr>
              <w:spacing w:before="10" w:after="10"/>
            </w:pPr>
          </w:p>
        </w:tc>
      </w:tr>
      <w:tr w:rsidR="00C17C38" w:rsidRPr="000F23DD" w14:paraId="6B71E7CC" w14:textId="77777777" w:rsidTr="00812952">
        <w:trPr>
          <w:trHeight w:val="284"/>
        </w:trPr>
        <w:tc>
          <w:tcPr>
            <w:tcW w:w="2585" w:type="dxa"/>
            <w:gridSpan w:val="2"/>
            <w:tcBorders>
              <w:top w:val="nil"/>
            </w:tcBorders>
            <w:vAlign w:val="center"/>
          </w:tcPr>
          <w:p w14:paraId="4EE1E669" w14:textId="2FB090A5" w:rsidR="00C17C38" w:rsidRPr="00775605" w:rsidRDefault="00C17C38" w:rsidP="00C65B39">
            <w:pPr>
              <w:spacing w:before="10" w:after="10"/>
            </w:pPr>
            <w:r w:rsidRPr="00775605">
              <w:t>Potravinářská mikrobiologie</w:t>
            </w:r>
          </w:p>
        </w:tc>
        <w:tc>
          <w:tcPr>
            <w:tcW w:w="2626" w:type="dxa"/>
            <w:gridSpan w:val="3"/>
            <w:tcBorders>
              <w:top w:val="nil"/>
            </w:tcBorders>
            <w:vAlign w:val="center"/>
          </w:tcPr>
          <w:p w14:paraId="4B51385D" w14:textId="6BE2C0CF" w:rsidR="00C17C38" w:rsidRPr="00775605" w:rsidRDefault="00C17C38" w:rsidP="00C65B39">
            <w:pPr>
              <w:spacing w:before="10" w:after="10"/>
            </w:pPr>
            <w:r w:rsidRPr="00775605">
              <w:t>Bc Technologie a hodnocení potravin</w:t>
            </w:r>
          </w:p>
        </w:tc>
        <w:tc>
          <w:tcPr>
            <w:tcW w:w="567" w:type="dxa"/>
            <w:gridSpan w:val="2"/>
            <w:tcBorders>
              <w:top w:val="nil"/>
            </w:tcBorders>
            <w:vAlign w:val="center"/>
          </w:tcPr>
          <w:p w14:paraId="05EC290C" w14:textId="21685FD2" w:rsidR="00C17C38" w:rsidRPr="00775605" w:rsidRDefault="00C17C38" w:rsidP="00C65B39">
            <w:pPr>
              <w:spacing w:before="10" w:after="10"/>
            </w:pPr>
            <w:r w:rsidRPr="00775605">
              <w:t>3/ZS</w:t>
            </w:r>
          </w:p>
        </w:tc>
        <w:tc>
          <w:tcPr>
            <w:tcW w:w="2109" w:type="dxa"/>
            <w:gridSpan w:val="4"/>
            <w:tcBorders>
              <w:top w:val="nil"/>
            </w:tcBorders>
            <w:vAlign w:val="center"/>
          </w:tcPr>
          <w:p w14:paraId="4FEF5BFE" w14:textId="31E1F00B" w:rsidR="00C17C38" w:rsidRPr="00775605" w:rsidRDefault="00C17C38" w:rsidP="00C65B39">
            <w:pPr>
              <w:spacing w:before="10" w:after="10"/>
            </w:pPr>
            <w:r w:rsidRPr="00775605">
              <w:t>Cvičící</w:t>
            </w:r>
          </w:p>
        </w:tc>
        <w:tc>
          <w:tcPr>
            <w:tcW w:w="2069" w:type="dxa"/>
            <w:gridSpan w:val="3"/>
            <w:tcBorders>
              <w:top w:val="nil"/>
            </w:tcBorders>
            <w:vAlign w:val="center"/>
          </w:tcPr>
          <w:p w14:paraId="2CA906AD" w14:textId="77777777" w:rsidR="00C17C38" w:rsidRPr="00775605" w:rsidRDefault="00C17C38" w:rsidP="00C65B39">
            <w:pPr>
              <w:spacing w:before="10" w:after="10"/>
            </w:pPr>
          </w:p>
        </w:tc>
      </w:tr>
      <w:tr w:rsidR="00C17C38" w:rsidRPr="000F23DD" w14:paraId="76EA4176" w14:textId="77777777" w:rsidTr="00C17C38">
        <w:trPr>
          <w:trHeight w:val="284"/>
        </w:trPr>
        <w:tc>
          <w:tcPr>
            <w:tcW w:w="2585" w:type="dxa"/>
            <w:gridSpan w:val="2"/>
            <w:tcBorders>
              <w:top w:val="nil"/>
            </w:tcBorders>
            <w:vAlign w:val="center"/>
          </w:tcPr>
          <w:p w14:paraId="7B83819A" w14:textId="67B6B965" w:rsidR="00C17C38" w:rsidRPr="00775605" w:rsidRDefault="00C17C38" w:rsidP="00C65B39">
            <w:pPr>
              <w:spacing w:before="10" w:after="10"/>
            </w:pPr>
            <w:r w:rsidRPr="00775605">
              <w:t>Semestrální projekt</w:t>
            </w:r>
          </w:p>
        </w:tc>
        <w:tc>
          <w:tcPr>
            <w:tcW w:w="2626" w:type="dxa"/>
            <w:gridSpan w:val="3"/>
            <w:tcBorders>
              <w:top w:val="nil"/>
            </w:tcBorders>
            <w:vAlign w:val="center"/>
          </w:tcPr>
          <w:p w14:paraId="7F0FE6E1" w14:textId="031AD11E" w:rsidR="00C17C38" w:rsidRPr="00775605" w:rsidRDefault="00C17C38" w:rsidP="00C65B39">
            <w:pPr>
              <w:spacing w:before="10" w:after="10"/>
            </w:pPr>
            <w:proofErr w:type="spellStart"/>
            <w:r w:rsidRPr="00775605">
              <w:t>NMgr</w:t>
            </w:r>
            <w:proofErr w:type="spellEnd"/>
            <w:r w:rsidRPr="00775605">
              <w:t xml:space="preserve"> </w:t>
            </w:r>
            <w:proofErr w:type="spellStart"/>
            <w:r w:rsidRPr="00775605">
              <w:t>Biomateriály</w:t>
            </w:r>
            <w:proofErr w:type="spellEnd"/>
            <w:r w:rsidRPr="00775605">
              <w:t xml:space="preserve"> a kosmetika</w:t>
            </w:r>
          </w:p>
        </w:tc>
        <w:tc>
          <w:tcPr>
            <w:tcW w:w="567" w:type="dxa"/>
            <w:gridSpan w:val="2"/>
            <w:tcBorders>
              <w:top w:val="nil"/>
            </w:tcBorders>
            <w:vAlign w:val="center"/>
          </w:tcPr>
          <w:p w14:paraId="20194259" w14:textId="25B8CA2E" w:rsidR="00C17C38" w:rsidRPr="00775605" w:rsidRDefault="00C17C38" w:rsidP="00C65B39">
            <w:pPr>
              <w:spacing w:before="10" w:after="10"/>
            </w:pPr>
            <w:r w:rsidRPr="00775605">
              <w:t>2/ZS</w:t>
            </w:r>
          </w:p>
        </w:tc>
        <w:tc>
          <w:tcPr>
            <w:tcW w:w="2109" w:type="dxa"/>
            <w:gridSpan w:val="4"/>
            <w:tcBorders>
              <w:top w:val="nil"/>
            </w:tcBorders>
            <w:vAlign w:val="center"/>
          </w:tcPr>
          <w:p w14:paraId="04130682" w14:textId="19A87EAE" w:rsidR="00C17C38" w:rsidRPr="00775605" w:rsidRDefault="00C17C38" w:rsidP="00C65B39">
            <w:pPr>
              <w:spacing w:before="10" w:after="10"/>
            </w:pPr>
            <w:r w:rsidRPr="00775605">
              <w:t>Cvičící </w:t>
            </w:r>
          </w:p>
        </w:tc>
        <w:tc>
          <w:tcPr>
            <w:tcW w:w="2069" w:type="dxa"/>
            <w:gridSpan w:val="3"/>
            <w:tcBorders>
              <w:top w:val="nil"/>
            </w:tcBorders>
            <w:vAlign w:val="center"/>
          </w:tcPr>
          <w:p w14:paraId="68ED6937" w14:textId="77777777" w:rsidR="00C17C38" w:rsidRPr="00775605" w:rsidRDefault="00C17C38" w:rsidP="00C65B39">
            <w:pPr>
              <w:spacing w:before="10" w:after="10"/>
            </w:pPr>
          </w:p>
        </w:tc>
      </w:tr>
      <w:tr w:rsidR="00C17C38" w:rsidRPr="000F23DD" w14:paraId="5CCE0587" w14:textId="77777777" w:rsidTr="00C17C38">
        <w:trPr>
          <w:trHeight w:val="284"/>
        </w:trPr>
        <w:tc>
          <w:tcPr>
            <w:tcW w:w="2585" w:type="dxa"/>
            <w:gridSpan w:val="2"/>
            <w:tcBorders>
              <w:top w:val="nil"/>
            </w:tcBorders>
            <w:vAlign w:val="center"/>
          </w:tcPr>
          <w:p w14:paraId="5A410233" w14:textId="1E832F78" w:rsidR="00C17C38" w:rsidRPr="00775605" w:rsidRDefault="00C17C38" w:rsidP="00C65B39">
            <w:pPr>
              <w:spacing w:before="10" w:after="10"/>
            </w:pPr>
            <w:r w:rsidRPr="00775605">
              <w:t>Základy rekombinantních technologií</w:t>
            </w:r>
          </w:p>
        </w:tc>
        <w:tc>
          <w:tcPr>
            <w:tcW w:w="2626" w:type="dxa"/>
            <w:gridSpan w:val="3"/>
            <w:tcBorders>
              <w:top w:val="nil"/>
            </w:tcBorders>
            <w:vAlign w:val="center"/>
          </w:tcPr>
          <w:p w14:paraId="4DB45374" w14:textId="77777777" w:rsidR="00C17C38" w:rsidRPr="00775605" w:rsidRDefault="00C17C38" w:rsidP="00C65B39">
            <w:pPr>
              <w:spacing w:before="10" w:after="10"/>
            </w:pPr>
            <w:r w:rsidRPr="00775605">
              <w:t xml:space="preserve">Bc Technologie a hodnocení potravin </w:t>
            </w:r>
          </w:p>
          <w:p w14:paraId="0AFE43C2" w14:textId="19F2569E" w:rsidR="00C17C38" w:rsidRPr="00775605" w:rsidRDefault="00C17C38" w:rsidP="00C65B39">
            <w:pPr>
              <w:spacing w:before="10" w:after="10"/>
            </w:pPr>
            <w:r w:rsidRPr="00775605">
              <w:t>– Potravinářské biotechnologie a aplikovaná mikrobiologie</w:t>
            </w:r>
          </w:p>
        </w:tc>
        <w:tc>
          <w:tcPr>
            <w:tcW w:w="567" w:type="dxa"/>
            <w:gridSpan w:val="2"/>
            <w:tcBorders>
              <w:top w:val="nil"/>
            </w:tcBorders>
            <w:vAlign w:val="center"/>
          </w:tcPr>
          <w:p w14:paraId="577A2C29" w14:textId="743F5631" w:rsidR="00C17C38" w:rsidRPr="00775605" w:rsidRDefault="00C17C38" w:rsidP="00C65B39">
            <w:pPr>
              <w:spacing w:before="10" w:after="10"/>
            </w:pPr>
            <w:r w:rsidRPr="00775605">
              <w:t>3/LS</w:t>
            </w:r>
          </w:p>
        </w:tc>
        <w:tc>
          <w:tcPr>
            <w:tcW w:w="2109" w:type="dxa"/>
            <w:gridSpan w:val="4"/>
            <w:tcBorders>
              <w:top w:val="nil"/>
            </w:tcBorders>
            <w:vAlign w:val="center"/>
          </w:tcPr>
          <w:p w14:paraId="04FD1410" w14:textId="1E585732" w:rsidR="00C17C38" w:rsidRPr="00775605" w:rsidRDefault="00C17C38" w:rsidP="00C65B39">
            <w:pPr>
              <w:spacing w:before="10" w:after="10"/>
            </w:pPr>
            <w:r w:rsidRPr="00775605">
              <w:t>Garant, Přednášející, Vede seminář</w:t>
            </w:r>
          </w:p>
        </w:tc>
        <w:tc>
          <w:tcPr>
            <w:tcW w:w="2069" w:type="dxa"/>
            <w:gridSpan w:val="3"/>
            <w:tcBorders>
              <w:top w:val="nil"/>
            </w:tcBorders>
            <w:vAlign w:val="center"/>
          </w:tcPr>
          <w:p w14:paraId="7BF76441" w14:textId="77777777" w:rsidR="00C17C38" w:rsidRPr="00775605" w:rsidRDefault="00C17C38" w:rsidP="00C65B39">
            <w:pPr>
              <w:spacing w:before="10" w:after="10"/>
            </w:pPr>
          </w:p>
        </w:tc>
      </w:tr>
      <w:tr w:rsidR="004A475F" w14:paraId="52594CA5" w14:textId="77777777" w:rsidTr="00982FBC">
        <w:tc>
          <w:tcPr>
            <w:tcW w:w="9956" w:type="dxa"/>
            <w:gridSpan w:val="14"/>
            <w:shd w:val="clear" w:color="auto" w:fill="F7CAAC"/>
          </w:tcPr>
          <w:p w14:paraId="0DDC2A8E" w14:textId="77777777" w:rsidR="004A475F" w:rsidRDefault="004A475F" w:rsidP="00982FBC">
            <w:pPr>
              <w:jc w:val="both"/>
            </w:pPr>
            <w:r>
              <w:rPr>
                <w:b/>
              </w:rPr>
              <w:t xml:space="preserve">Údaje o vzdělání na VŠ </w:t>
            </w:r>
          </w:p>
        </w:tc>
      </w:tr>
      <w:tr w:rsidR="004A475F" w:rsidRPr="00570399" w14:paraId="582057B1" w14:textId="77777777" w:rsidTr="00982FBC">
        <w:trPr>
          <w:trHeight w:val="329"/>
        </w:trPr>
        <w:tc>
          <w:tcPr>
            <w:tcW w:w="9956" w:type="dxa"/>
            <w:gridSpan w:val="14"/>
          </w:tcPr>
          <w:p w14:paraId="46DE4596" w14:textId="33650B84" w:rsidR="004A475F" w:rsidRPr="00570399" w:rsidRDefault="006074E1" w:rsidP="00982FBC">
            <w:pPr>
              <w:spacing w:before="120" w:after="120"/>
              <w:jc w:val="both"/>
              <w:rPr>
                <w:b/>
              </w:rPr>
            </w:pPr>
            <w:r w:rsidRPr="00772242">
              <w:rPr>
                <w:rFonts w:eastAsia="Arial Unicode MS"/>
              </w:rPr>
              <w:lastRenderedPageBreak/>
              <w:t xml:space="preserve">2009: UTB Zlín, FT, SP </w:t>
            </w:r>
            <w:r w:rsidRPr="00772242">
              <w:t>Chemie a technologie potravin, obor Technologie potravin, Ph.D.</w:t>
            </w:r>
          </w:p>
        </w:tc>
      </w:tr>
      <w:tr w:rsidR="004A475F" w14:paraId="4F6F9583" w14:textId="77777777" w:rsidTr="00982FBC">
        <w:tc>
          <w:tcPr>
            <w:tcW w:w="9956" w:type="dxa"/>
            <w:gridSpan w:val="14"/>
            <w:shd w:val="clear" w:color="auto" w:fill="F7CAAC"/>
          </w:tcPr>
          <w:p w14:paraId="6BD11716" w14:textId="263EB3AA" w:rsidR="004A475F" w:rsidRDefault="0092097A" w:rsidP="00982FBC">
            <w:pPr>
              <w:jc w:val="both"/>
              <w:rPr>
                <w:b/>
              </w:rPr>
            </w:pPr>
            <w:r>
              <w:rPr>
                <w:b/>
              </w:rPr>
              <w:t>Údaje</w:t>
            </w:r>
            <w:r w:rsidR="004A475F">
              <w:rPr>
                <w:b/>
              </w:rPr>
              <w:t xml:space="preserve"> o odborném působení od absolvování VŠ</w:t>
            </w:r>
          </w:p>
        </w:tc>
      </w:tr>
      <w:tr w:rsidR="004A475F" w:rsidRPr="00B55CF6" w14:paraId="281D099E" w14:textId="77777777" w:rsidTr="00982FBC">
        <w:trPr>
          <w:trHeight w:val="288"/>
        </w:trPr>
        <w:tc>
          <w:tcPr>
            <w:tcW w:w="9956" w:type="dxa"/>
            <w:gridSpan w:val="14"/>
          </w:tcPr>
          <w:p w14:paraId="3255FECF" w14:textId="4335C7C5" w:rsidR="004A475F" w:rsidRPr="00B55CF6" w:rsidRDefault="006074E1" w:rsidP="00494C21">
            <w:pPr>
              <w:spacing w:before="120" w:after="120"/>
              <w:ind w:left="2829" w:hanging="2829"/>
              <w:jc w:val="both"/>
            </w:pPr>
            <w:r w:rsidRPr="00772242">
              <w:t xml:space="preserve">2005 – dosud: UTB Zlín, FT, odborný </w:t>
            </w:r>
            <w:r w:rsidRPr="00BC66BC">
              <w:t>asistent</w:t>
            </w:r>
            <w:r w:rsidR="009E077E">
              <w:t>, od r. 2023 docent</w:t>
            </w:r>
            <w:r w:rsidRPr="00BC66BC">
              <w:rPr>
                <w:rFonts w:eastAsia="Arial Unicode MS"/>
              </w:rPr>
              <w:t xml:space="preserve"> </w:t>
            </w:r>
            <w:r w:rsidR="00DA2616" w:rsidRPr="00BC66BC">
              <w:t>(pp.)</w:t>
            </w:r>
          </w:p>
        </w:tc>
      </w:tr>
      <w:tr w:rsidR="004A475F" w14:paraId="04D99FBF" w14:textId="77777777" w:rsidTr="00982FBC">
        <w:trPr>
          <w:trHeight w:val="250"/>
        </w:trPr>
        <w:tc>
          <w:tcPr>
            <w:tcW w:w="9956" w:type="dxa"/>
            <w:gridSpan w:val="14"/>
            <w:shd w:val="clear" w:color="auto" w:fill="F7CAAC"/>
          </w:tcPr>
          <w:p w14:paraId="7D06B1A2" w14:textId="0991BAE1" w:rsidR="004A475F" w:rsidRDefault="00BC0238" w:rsidP="00982FBC">
            <w:pPr>
              <w:jc w:val="both"/>
            </w:pPr>
            <w:r>
              <w:rPr>
                <w:b/>
              </w:rPr>
              <w:t>Zkušenosti</w:t>
            </w:r>
            <w:r w:rsidR="004A475F">
              <w:rPr>
                <w:b/>
              </w:rPr>
              <w:t xml:space="preserve"> s vedením kvalifikačních a rigorózních prací</w:t>
            </w:r>
          </w:p>
        </w:tc>
      </w:tr>
      <w:tr w:rsidR="004A475F" w14:paraId="365588AE" w14:textId="77777777" w:rsidTr="00982FBC">
        <w:trPr>
          <w:trHeight w:val="371"/>
        </w:trPr>
        <w:tc>
          <w:tcPr>
            <w:tcW w:w="9956" w:type="dxa"/>
            <w:gridSpan w:val="14"/>
          </w:tcPr>
          <w:p w14:paraId="2BD21AA9" w14:textId="5086054A" w:rsidR="004A475F" w:rsidRDefault="004A475F" w:rsidP="00982FBC">
            <w:pPr>
              <w:spacing w:before="120" w:after="120"/>
              <w:jc w:val="both"/>
            </w:pPr>
            <w:r>
              <w:t xml:space="preserve">Počet obhájených prací, které vyučující vedl v období </w:t>
            </w:r>
            <w:proofErr w:type="gramStart"/>
            <w:r w:rsidR="00282AE5">
              <w:t>2015 – 2024</w:t>
            </w:r>
            <w:proofErr w:type="gramEnd"/>
            <w:r w:rsidRPr="00BC66BC">
              <w:t xml:space="preserve">: </w:t>
            </w:r>
            <w:r w:rsidR="00CA05BB" w:rsidRPr="00BC66BC">
              <w:rPr>
                <w:b/>
                <w:bCs/>
              </w:rPr>
              <w:t>5</w:t>
            </w:r>
            <w:r w:rsidRPr="00BC66BC">
              <w:t xml:space="preserve"> BP, </w:t>
            </w:r>
            <w:r w:rsidR="006074E1" w:rsidRPr="00BC66BC">
              <w:rPr>
                <w:b/>
                <w:bCs/>
              </w:rPr>
              <w:t>1</w:t>
            </w:r>
            <w:r w:rsidR="00CA05BB" w:rsidRPr="00BC66BC">
              <w:rPr>
                <w:b/>
                <w:bCs/>
              </w:rPr>
              <w:t>2</w:t>
            </w:r>
            <w:r w:rsidRPr="00BC66BC">
              <w:t xml:space="preserve"> DP.</w:t>
            </w:r>
          </w:p>
        </w:tc>
      </w:tr>
      <w:tr w:rsidR="004A475F" w14:paraId="621BC4DC" w14:textId="77777777" w:rsidTr="00982FBC">
        <w:trPr>
          <w:cantSplit/>
        </w:trPr>
        <w:tc>
          <w:tcPr>
            <w:tcW w:w="3347" w:type="dxa"/>
            <w:gridSpan w:val="3"/>
            <w:tcBorders>
              <w:top w:val="single" w:sz="12" w:space="0" w:color="auto"/>
            </w:tcBorders>
            <w:shd w:val="clear" w:color="auto" w:fill="F7CAAC"/>
          </w:tcPr>
          <w:p w14:paraId="0A695966" w14:textId="77777777" w:rsidR="004A475F" w:rsidRDefault="004A475F" w:rsidP="00982FBC">
            <w:pPr>
              <w:jc w:val="both"/>
            </w:pPr>
            <w:r>
              <w:rPr>
                <w:b/>
              </w:rPr>
              <w:t xml:space="preserve">Obor habilitačního řízení </w:t>
            </w:r>
          </w:p>
        </w:tc>
        <w:tc>
          <w:tcPr>
            <w:tcW w:w="2245" w:type="dxa"/>
            <w:gridSpan w:val="3"/>
            <w:tcBorders>
              <w:top w:val="single" w:sz="12" w:space="0" w:color="auto"/>
            </w:tcBorders>
            <w:shd w:val="clear" w:color="auto" w:fill="F7CAAC"/>
          </w:tcPr>
          <w:p w14:paraId="06975DE6" w14:textId="77777777" w:rsidR="004A475F" w:rsidRDefault="004A475F" w:rsidP="00982FBC">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77F9EABC" w14:textId="77777777" w:rsidR="004A475F" w:rsidRDefault="004A475F" w:rsidP="00982FBC">
            <w:pPr>
              <w:jc w:val="both"/>
            </w:pPr>
            <w:r>
              <w:rPr>
                <w:b/>
              </w:rPr>
              <w:t>Řízení konáno na VŠ</w:t>
            </w:r>
          </w:p>
        </w:tc>
        <w:tc>
          <w:tcPr>
            <w:tcW w:w="2116" w:type="dxa"/>
            <w:gridSpan w:val="3"/>
            <w:tcBorders>
              <w:top w:val="single" w:sz="12" w:space="0" w:color="auto"/>
              <w:left w:val="single" w:sz="12" w:space="0" w:color="auto"/>
            </w:tcBorders>
            <w:shd w:val="clear" w:color="auto" w:fill="F7CAAC"/>
          </w:tcPr>
          <w:p w14:paraId="49AF389D" w14:textId="5E0ABE91" w:rsidR="004A475F" w:rsidRDefault="00BC0238" w:rsidP="00982FBC">
            <w:pPr>
              <w:jc w:val="both"/>
              <w:rPr>
                <w:b/>
              </w:rPr>
            </w:pPr>
            <w:r>
              <w:rPr>
                <w:b/>
              </w:rPr>
              <w:t>Ohlasy</w:t>
            </w:r>
            <w:r w:rsidR="004A475F">
              <w:rPr>
                <w:b/>
              </w:rPr>
              <w:t xml:space="preserve"> publikací</w:t>
            </w:r>
          </w:p>
        </w:tc>
      </w:tr>
      <w:tr w:rsidR="004A475F" w14:paraId="2E0F8B7B" w14:textId="77777777" w:rsidTr="009E40D6">
        <w:trPr>
          <w:cantSplit/>
        </w:trPr>
        <w:tc>
          <w:tcPr>
            <w:tcW w:w="3347" w:type="dxa"/>
            <w:gridSpan w:val="3"/>
            <w:vAlign w:val="center"/>
          </w:tcPr>
          <w:p w14:paraId="5E5C265A" w14:textId="004CB9C6" w:rsidR="004A475F" w:rsidRDefault="009E077E" w:rsidP="009E40D6">
            <w:pPr>
              <w:spacing w:before="60" w:after="60"/>
            </w:pPr>
            <w:r>
              <w:t>Technologie potravin</w:t>
            </w:r>
          </w:p>
        </w:tc>
        <w:tc>
          <w:tcPr>
            <w:tcW w:w="2245" w:type="dxa"/>
            <w:gridSpan w:val="3"/>
            <w:vAlign w:val="center"/>
          </w:tcPr>
          <w:p w14:paraId="10384342" w14:textId="7E7A214A" w:rsidR="004A475F" w:rsidRDefault="009E077E" w:rsidP="009E40D6">
            <w:pPr>
              <w:spacing w:before="60" w:after="60"/>
            </w:pPr>
            <w:r>
              <w:t>2023</w:t>
            </w:r>
          </w:p>
        </w:tc>
        <w:tc>
          <w:tcPr>
            <w:tcW w:w="2248" w:type="dxa"/>
            <w:gridSpan w:val="5"/>
            <w:tcBorders>
              <w:right w:val="single" w:sz="12" w:space="0" w:color="auto"/>
            </w:tcBorders>
            <w:vAlign w:val="center"/>
          </w:tcPr>
          <w:p w14:paraId="5978F86B" w14:textId="4B7381B0" w:rsidR="004A475F" w:rsidRDefault="009E077E" w:rsidP="009E40D6">
            <w:pPr>
              <w:spacing w:before="60" w:after="60"/>
            </w:pPr>
            <w:r>
              <w:t>UTB Zlín</w:t>
            </w:r>
          </w:p>
        </w:tc>
        <w:tc>
          <w:tcPr>
            <w:tcW w:w="698" w:type="dxa"/>
            <w:tcBorders>
              <w:left w:val="single" w:sz="12" w:space="0" w:color="auto"/>
            </w:tcBorders>
            <w:shd w:val="clear" w:color="auto" w:fill="F7CAAC"/>
            <w:vAlign w:val="center"/>
          </w:tcPr>
          <w:p w14:paraId="10DEF89E" w14:textId="77777777" w:rsidR="004A475F" w:rsidRPr="00F20AEF" w:rsidRDefault="004A475F" w:rsidP="009E40D6">
            <w:proofErr w:type="spellStart"/>
            <w:r w:rsidRPr="00F20AEF">
              <w:rPr>
                <w:b/>
              </w:rPr>
              <w:t>WoS</w:t>
            </w:r>
            <w:proofErr w:type="spellEnd"/>
          </w:p>
        </w:tc>
        <w:tc>
          <w:tcPr>
            <w:tcW w:w="709" w:type="dxa"/>
            <w:shd w:val="clear" w:color="auto" w:fill="F7CAAC"/>
            <w:vAlign w:val="center"/>
          </w:tcPr>
          <w:p w14:paraId="54F46D69" w14:textId="77777777" w:rsidR="004A475F" w:rsidRPr="00F20AEF" w:rsidRDefault="004A475F" w:rsidP="009E40D6">
            <w:pPr>
              <w:rPr>
                <w:sz w:val="18"/>
              </w:rPr>
            </w:pPr>
            <w:proofErr w:type="spellStart"/>
            <w:r w:rsidRPr="00F20AEF">
              <w:rPr>
                <w:b/>
                <w:sz w:val="18"/>
              </w:rPr>
              <w:t>Scopus</w:t>
            </w:r>
            <w:proofErr w:type="spellEnd"/>
          </w:p>
        </w:tc>
        <w:tc>
          <w:tcPr>
            <w:tcW w:w="709" w:type="dxa"/>
            <w:shd w:val="clear" w:color="auto" w:fill="F7CAAC"/>
            <w:vAlign w:val="center"/>
          </w:tcPr>
          <w:p w14:paraId="40162ED6" w14:textId="77777777" w:rsidR="004A475F" w:rsidRDefault="004A475F" w:rsidP="009E40D6">
            <w:r>
              <w:rPr>
                <w:b/>
                <w:sz w:val="18"/>
              </w:rPr>
              <w:t>ostatní</w:t>
            </w:r>
          </w:p>
        </w:tc>
      </w:tr>
      <w:tr w:rsidR="006074E1" w:rsidRPr="00E03179" w14:paraId="1FD17585" w14:textId="77777777" w:rsidTr="00982FBC">
        <w:trPr>
          <w:cantSplit/>
          <w:trHeight w:val="70"/>
        </w:trPr>
        <w:tc>
          <w:tcPr>
            <w:tcW w:w="3347" w:type="dxa"/>
            <w:gridSpan w:val="3"/>
            <w:shd w:val="clear" w:color="auto" w:fill="F7CAAC"/>
          </w:tcPr>
          <w:p w14:paraId="2566A8F4" w14:textId="77777777" w:rsidR="006074E1" w:rsidRDefault="006074E1" w:rsidP="006074E1">
            <w:pPr>
              <w:jc w:val="both"/>
            </w:pPr>
            <w:r>
              <w:rPr>
                <w:b/>
              </w:rPr>
              <w:t>Obor jmenovacího řízení</w:t>
            </w:r>
          </w:p>
        </w:tc>
        <w:tc>
          <w:tcPr>
            <w:tcW w:w="2245" w:type="dxa"/>
            <w:gridSpan w:val="3"/>
            <w:shd w:val="clear" w:color="auto" w:fill="F7CAAC"/>
          </w:tcPr>
          <w:p w14:paraId="6E6C661D" w14:textId="77777777" w:rsidR="006074E1" w:rsidRDefault="006074E1" w:rsidP="006074E1">
            <w:pPr>
              <w:jc w:val="both"/>
            </w:pPr>
            <w:r>
              <w:rPr>
                <w:b/>
              </w:rPr>
              <w:t>Rok udělení hodnosti</w:t>
            </w:r>
          </w:p>
        </w:tc>
        <w:tc>
          <w:tcPr>
            <w:tcW w:w="2248" w:type="dxa"/>
            <w:gridSpan w:val="5"/>
            <w:tcBorders>
              <w:right w:val="single" w:sz="12" w:space="0" w:color="auto"/>
            </w:tcBorders>
            <w:shd w:val="clear" w:color="auto" w:fill="F7CAAC"/>
          </w:tcPr>
          <w:p w14:paraId="4F965FB2" w14:textId="77777777" w:rsidR="006074E1" w:rsidRDefault="006074E1" w:rsidP="006074E1">
            <w:pPr>
              <w:jc w:val="both"/>
            </w:pPr>
            <w:r>
              <w:rPr>
                <w:b/>
              </w:rPr>
              <w:t>Řízení konáno na VŠ</w:t>
            </w:r>
          </w:p>
        </w:tc>
        <w:tc>
          <w:tcPr>
            <w:tcW w:w="698" w:type="dxa"/>
            <w:tcBorders>
              <w:left w:val="single" w:sz="12" w:space="0" w:color="auto"/>
            </w:tcBorders>
          </w:tcPr>
          <w:p w14:paraId="56E1FE90" w14:textId="456E497A" w:rsidR="006074E1" w:rsidRPr="003D5CAA" w:rsidRDefault="003D5CAA" w:rsidP="006074E1">
            <w:pPr>
              <w:jc w:val="center"/>
              <w:rPr>
                <w:b/>
              </w:rPr>
            </w:pPr>
            <w:r w:rsidRPr="003D5CAA">
              <w:rPr>
                <w:b/>
              </w:rPr>
              <w:t>281</w:t>
            </w:r>
          </w:p>
        </w:tc>
        <w:tc>
          <w:tcPr>
            <w:tcW w:w="709" w:type="dxa"/>
          </w:tcPr>
          <w:p w14:paraId="36EFBE6B" w14:textId="2E3563CA" w:rsidR="006074E1" w:rsidRPr="003D5CAA" w:rsidRDefault="003D5CAA" w:rsidP="006074E1">
            <w:pPr>
              <w:jc w:val="center"/>
              <w:rPr>
                <w:b/>
              </w:rPr>
            </w:pPr>
            <w:r w:rsidRPr="003D5CAA">
              <w:rPr>
                <w:b/>
              </w:rPr>
              <w:t>361</w:t>
            </w:r>
          </w:p>
        </w:tc>
        <w:tc>
          <w:tcPr>
            <w:tcW w:w="709" w:type="dxa"/>
          </w:tcPr>
          <w:p w14:paraId="2668DC20" w14:textId="26691660" w:rsidR="006074E1" w:rsidRPr="002D3839" w:rsidRDefault="006074E1" w:rsidP="006074E1">
            <w:pPr>
              <w:jc w:val="center"/>
              <w:rPr>
                <w:b/>
              </w:rPr>
            </w:pPr>
            <w:proofErr w:type="spellStart"/>
            <w:r w:rsidRPr="002D3839">
              <w:rPr>
                <w:b/>
                <w:sz w:val="18"/>
                <w:szCs w:val="18"/>
              </w:rPr>
              <w:t>neevid</w:t>
            </w:r>
            <w:proofErr w:type="spellEnd"/>
            <w:r w:rsidRPr="002D3839">
              <w:rPr>
                <w:b/>
                <w:sz w:val="18"/>
                <w:szCs w:val="18"/>
              </w:rPr>
              <w:t>.</w:t>
            </w:r>
          </w:p>
        </w:tc>
      </w:tr>
      <w:tr w:rsidR="006074E1" w14:paraId="1F11F342" w14:textId="77777777" w:rsidTr="00982FBC">
        <w:trPr>
          <w:trHeight w:val="205"/>
        </w:trPr>
        <w:tc>
          <w:tcPr>
            <w:tcW w:w="3347" w:type="dxa"/>
            <w:gridSpan w:val="3"/>
            <w:vAlign w:val="center"/>
          </w:tcPr>
          <w:p w14:paraId="41962424" w14:textId="77777777" w:rsidR="006074E1" w:rsidRDefault="006074E1" w:rsidP="006074E1">
            <w:r>
              <w:t>---</w:t>
            </w:r>
          </w:p>
        </w:tc>
        <w:tc>
          <w:tcPr>
            <w:tcW w:w="2245" w:type="dxa"/>
            <w:gridSpan w:val="3"/>
            <w:vAlign w:val="center"/>
          </w:tcPr>
          <w:p w14:paraId="37F55517" w14:textId="77777777" w:rsidR="006074E1" w:rsidRDefault="006074E1" w:rsidP="006074E1">
            <w:r>
              <w:t>---</w:t>
            </w:r>
          </w:p>
        </w:tc>
        <w:tc>
          <w:tcPr>
            <w:tcW w:w="2248" w:type="dxa"/>
            <w:gridSpan w:val="5"/>
            <w:tcBorders>
              <w:right w:val="single" w:sz="12" w:space="0" w:color="auto"/>
            </w:tcBorders>
            <w:vAlign w:val="center"/>
          </w:tcPr>
          <w:p w14:paraId="59CE2F4B" w14:textId="77777777" w:rsidR="006074E1" w:rsidRDefault="006074E1" w:rsidP="006074E1">
            <w:r>
              <w:t>---</w:t>
            </w:r>
          </w:p>
        </w:tc>
        <w:tc>
          <w:tcPr>
            <w:tcW w:w="1407" w:type="dxa"/>
            <w:gridSpan w:val="2"/>
            <w:tcBorders>
              <w:left w:val="single" w:sz="12" w:space="0" w:color="auto"/>
            </w:tcBorders>
            <w:shd w:val="clear" w:color="auto" w:fill="FBD4B4"/>
            <w:vAlign w:val="center"/>
          </w:tcPr>
          <w:p w14:paraId="55F92537" w14:textId="77777777" w:rsidR="006074E1" w:rsidRPr="003D5CAA" w:rsidRDefault="006074E1" w:rsidP="006074E1">
            <w:pPr>
              <w:jc w:val="both"/>
              <w:rPr>
                <w:b/>
                <w:sz w:val="18"/>
              </w:rPr>
            </w:pPr>
            <w:r w:rsidRPr="003D5CAA">
              <w:rPr>
                <w:b/>
                <w:sz w:val="18"/>
              </w:rPr>
              <w:t xml:space="preserve">H-index </w:t>
            </w:r>
            <w:proofErr w:type="spellStart"/>
            <w:r w:rsidRPr="003D5CAA">
              <w:rPr>
                <w:b/>
                <w:sz w:val="18"/>
              </w:rPr>
              <w:t>WoS</w:t>
            </w:r>
            <w:proofErr w:type="spellEnd"/>
            <w:r w:rsidRPr="003D5CAA">
              <w:rPr>
                <w:b/>
                <w:sz w:val="18"/>
              </w:rPr>
              <w:t>/</w:t>
            </w:r>
            <w:proofErr w:type="spellStart"/>
            <w:r w:rsidRPr="003D5CAA">
              <w:rPr>
                <w:b/>
                <w:sz w:val="18"/>
              </w:rPr>
              <w:t>Scopus</w:t>
            </w:r>
            <w:proofErr w:type="spellEnd"/>
          </w:p>
        </w:tc>
        <w:tc>
          <w:tcPr>
            <w:tcW w:w="709" w:type="dxa"/>
            <w:vAlign w:val="center"/>
          </w:tcPr>
          <w:p w14:paraId="52158812" w14:textId="52294BF5" w:rsidR="006074E1" w:rsidRPr="002D3839" w:rsidRDefault="003D5CAA" w:rsidP="006074E1">
            <w:pPr>
              <w:jc w:val="center"/>
              <w:rPr>
                <w:b/>
              </w:rPr>
            </w:pPr>
            <w:r w:rsidRPr="003D5CAA">
              <w:rPr>
                <w:b/>
              </w:rPr>
              <w:t>11</w:t>
            </w:r>
            <w:r w:rsidR="006074E1" w:rsidRPr="003D5CAA">
              <w:rPr>
                <w:b/>
              </w:rPr>
              <w:t>/</w:t>
            </w:r>
            <w:r w:rsidRPr="003D5CAA">
              <w:rPr>
                <w:b/>
              </w:rPr>
              <w:t>12</w:t>
            </w:r>
          </w:p>
        </w:tc>
      </w:tr>
      <w:tr w:rsidR="006074E1" w14:paraId="3F97D5AD" w14:textId="77777777" w:rsidTr="00982FBC">
        <w:tc>
          <w:tcPr>
            <w:tcW w:w="9956" w:type="dxa"/>
            <w:gridSpan w:val="14"/>
            <w:shd w:val="clear" w:color="auto" w:fill="F7CAAC"/>
          </w:tcPr>
          <w:p w14:paraId="0EADE0DA" w14:textId="675A54F7" w:rsidR="006074E1" w:rsidRDefault="00802340" w:rsidP="006074E1">
            <w:pPr>
              <w:jc w:val="both"/>
              <w:rPr>
                <w:b/>
              </w:rPr>
            </w:pPr>
            <w:r>
              <w:rPr>
                <w:b/>
              </w:rPr>
              <w:t>Přehled</w:t>
            </w:r>
            <w:r w:rsidR="006074E1">
              <w:rPr>
                <w:b/>
              </w:rPr>
              <w:t xml:space="preserve"> o nejvýznamnější publikační a další tvůrčí činnosti nebo další profesní činnosti u odborníků z praxe vztahující se k zabezpečovaným předmětům </w:t>
            </w:r>
          </w:p>
        </w:tc>
      </w:tr>
      <w:tr w:rsidR="006074E1" w:rsidRPr="00641DD1" w14:paraId="65CED675" w14:textId="77777777" w:rsidTr="00982FBC">
        <w:trPr>
          <w:trHeight w:val="708"/>
        </w:trPr>
        <w:tc>
          <w:tcPr>
            <w:tcW w:w="9956" w:type="dxa"/>
            <w:gridSpan w:val="14"/>
          </w:tcPr>
          <w:p w14:paraId="4E0E23F9" w14:textId="7FF7916E" w:rsidR="003D5CAA" w:rsidRDefault="003D5CAA" w:rsidP="003D5CAA">
            <w:pPr>
              <w:spacing w:before="120" w:after="120"/>
              <w:jc w:val="both"/>
            </w:pPr>
            <w:r>
              <w:t xml:space="preserve">SEDLAŘÍKOVÁ, J., </w:t>
            </w:r>
            <w:r w:rsidRPr="003D5CAA">
              <w:rPr>
                <w:b/>
                <w:bCs/>
              </w:rPr>
              <w:t>JANALÍKOVÁ, M. (</w:t>
            </w:r>
            <w:proofErr w:type="gramStart"/>
            <w:r w:rsidRPr="003D5CAA">
              <w:rPr>
                <w:b/>
                <w:bCs/>
              </w:rPr>
              <w:t>25%</w:t>
            </w:r>
            <w:proofErr w:type="gramEnd"/>
            <w:r w:rsidRPr="003D5CAA">
              <w:rPr>
                <w:b/>
                <w:bCs/>
              </w:rPr>
              <w:t>)</w:t>
            </w:r>
            <w:r>
              <w:t xml:space="preserve">, EGNER, P., PLEVA, P.: </w:t>
            </w:r>
            <w:proofErr w:type="spellStart"/>
            <w:r>
              <w:t>Poloxamer-based</w:t>
            </w:r>
            <w:proofErr w:type="spellEnd"/>
            <w:r>
              <w:t xml:space="preserve"> </w:t>
            </w:r>
            <w:proofErr w:type="spellStart"/>
            <w:r>
              <w:t>mixed</w:t>
            </w:r>
            <w:proofErr w:type="spellEnd"/>
            <w:r>
              <w:t xml:space="preserve"> </w:t>
            </w:r>
            <w:proofErr w:type="spellStart"/>
            <w:r>
              <w:t>micelles</w:t>
            </w:r>
            <w:proofErr w:type="spellEnd"/>
            <w:r>
              <w:t xml:space="preserve"> </w:t>
            </w:r>
            <w:proofErr w:type="spellStart"/>
            <w:r>
              <w:t>loaded</w:t>
            </w:r>
            <w:proofErr w:type="spellEnd"/>
            <w:r>
              <w:t xml:space="preserve"> </w:t>
            </w:r>
            <w:proofErr w:type="spellStart"/>
            <w:r>
              <w:t>with</w:t>
            </w:r>
            <w:proofErr w:type="spellEnd"/>
            <w:r>
              <w:t xml:space="preserve"> </w:t>
            </w:r>
            <w:proofErr w:type="spellStart"/>
            <w:r>
              <w:t>thymol</w:t>
            </w:r>
            <w:proofErr w:type="spellEnd"/>
            <w:r>
              <w:t xml:space="preserve"> </w:t>
            </w:r>
            <w:proofErr w:type="spellStart"/>
            <w:r>
              <w:t>or</w:t>
            </w:r>
            <w:proofErr w:type="spellEnd"/>
            <w:r>
              <w:t xml:space="preserve"> eugenol </w:t>
            </w:r>
            <w:proofErr w:type="spellStart"/>
            <w:r>
              <w:t>for</w:t>
            </w:r>
            <w:proofErr w:type="spellEnd"/>
            <w:r>
              <w:t xml:space="preserve"> </w:t>
            </w:r>
            <w:proofErr w:type="spellStart"/>
            <w:r>
              <w:t>topical</w:t>
            </w:r>
            <w:proofErr w:type="spellEnd"/>
            <w:r>
              <w:t xml:space="preserve"> </w:t>
            </w:r>
            <w:proofErr w:type="spellStart"/>
            <w:r>
              <w:t>applications</w:t>
            </w:r>
            <w:proofErr w:type="spellEnd"/>
            <w:r>
              <w:t>. </w:t>
            </w:r>
            <w:r>
              <w:rPr>
                <w:i/>
                <w:iCs/>
              </w:rPr>
              <w:t>ACS Omega</w:t>
            </w:r>
            <w:r>
              <w:t xml:space="preserve"> </w:t>
            </w:r>
            <w:r>
              <w:rPr>
                <w:bCs/>
              </w:rPr>
              <w:t>9</w:t>
            </w:r>
            <w:r>
              <w:t xml:space="preserve">(22), 23209-23219, </w:t>
            </w:r>
            <w:r>
              <w:rPr>
                <w:b/>
              </w:rPr>
              <w:t>2024</w:t>
            </w:r>
            <w:r>
              <w:t xml:space="preserve">. ISSN 2470-1343.  </w:t>
            </w:r>
            <w:r w:rsidRPr="003D5CAA">
              <w:t>https://doi:10.1021/acsomega.3c08917</w:t>
            </w:r>
            <w:r>
              <w:t xml:space="preserve">. </w:t>
            </w:r>
            <w:proofErr w:type="spellStart"/>
            <w:r>
              <w:t>Jimp</w:t>
            </w:r>
            <w:proofErr w:type="spellEnd"/>
            <w:r>
              <w:t xml:space="preserve"> (Q2)</w:t>
            </w:r>
          </w:p>
          <w:p w14:paraId="23737284" w14:textId="1553E1E7" w:rsidR="006074E1" w:rsidRPr="0051447E" w:rsidRDefault="006074E1" w:rsidP="003D5CAA">
            <w:pPr>
              <w:spacing w:before="120" w:after="120"/>
              <w:jc w:val="both"/>
            </w:pPr>
            <w:r w:rsidRPr="0051447E">
              <w:t xml:space="preserve">BARTOŠOVÁ, L., SEDLAŘÍKOVÁ, J., PEER, P., </w:t>
            </w:r>
            <w:r w:rsidRPr="0051447E">
              <w:rPr>
                <w:b/>
                <w:bCs/>
              </w:rPr>
              <w:t>JANALÍKOVÁ</w:t>
            </w:r>
            <w:r w:rsidRPr="0051447E">
              <w:t xml:space="preserve">, </w:t>
            </w:r>
            <w:r w:rsidRPr="0051447E">
              <w:rPr>
                <w:b/>
                <w:bCs/>
              </w:rPr>
              <w:t>M. (</w:t>
            </w:r>
            <w:proofErr w:type="gramStart"/>
            <w:r w:rsidR="0051447E" w:rsidRPr="0051447E">
              <w:rPr>
                <w:b/>
                <w:bCs/>
              </w:rPr>
              <w:t>25</w:t>
            </w:r>
            <w:r w:rsidRPr="0051447E">
              <w:rPr>
                <w:b/>
                <w:bCs/>
              </w:rPr>
              <w:t>%</w:t>
            </w:r>
            <w:proofErr w:type="gramEnd"/>
            <w:r w:rsidRPr="0051447E">
              <w:rPr>
                <w:b/>
                <w:bCs/>
              </w:rPr>
              <w:t>)</w:t>
            </w:r>
            <w:r w:rsidRPr="0051447E">
              <w:t xml:space="preserve">, PLEVA, P.: </w:t>
            </w:r>
            <w:proofErr w:type="spellStart"/>
            <w:r w:rsidRPr="0051447E">
              <w:t>Antibacterial</w:t>
            </w:r>
            <w:proofErr w:type="spellEnd"/>
            <w:r w:rsidRPr="0051447E">
              <w:t xml:space="preserve"> and </w:t>
            </w:r>
            <w:proofErr w:type="spellStart"/>
            <w:r w:rsidRPr="0051447E">
              <w:t>antifouling</w:t>
            </w:r>
            <w:proofErr w:type="spellEnd"/>
            <w:r w:rsidRPr="0051447E">
              <w:t xml:space="preserve"> </w:t>
            </w:r>
            <w:proofErr w:type="spellStart"/>
            <w:r w:rsidRPr="0051447E">
              <w:t>efficiency</w:t>
            </w:r>
            <w:proofErr w:type="spellEnd"/>
            <w:r w:rsidRPr="0051447E">
              <w:t xml:space="preserve"> </w:t>
            </w:r>
            <w:proofErr w:type="spellStart"/>
            <w:r w:rsidRPr="0051447E">
              <w:t>of</w:t>
            </w:r>
            <w:proofErr w:type="spellEnd"/>
            <w:r w:rsidRPr="0051447E">
              <w:t xml:space="preserve"> </w:t>
            </w:r>
            <w:proofErr w:type="spellStart"/>
            <w:r w:rsidRPr="0051447E">
              <w:t>essential</w:t>
            </w:r>
            <w:proofErr w:type="spellEnd"/>
            <w:r w:rsidRPr="0051447E">
              <w:t xml:space="preserve"> </w:t>
            </w:r>
            <w:proofErr w:type="spellStart"/>
            <w:r w:rsidRPr="0051447E">
              <w:t>oils-loaded</w:t>
            </w:r>
            <w:proofErr w:type="spellEnd"/>
            <w:r w:rsidRPr="0051447E">
              <w:t xml:space="preserve"> </w:t>
            </w:r>
            <w:proofErr w:type="spellStart"/>
            <w:r w:rsidRPr="0051447E">
              <w:t>electrospun</w:t>
            </w:r>
            <w:proofErr w:type="spellEnd"/>
            <w:r w:rsidRPr="0051447E">
              <w:t xml:space="preserve"> </w:t>
            </w:r>
            <w:proofErr w:type="spellStart"/>
            <w:r w:rsidRPr="0051447E">
              <w:t>polyvinylidene</w:t>
            </w:r>
            <w:proofErr w:type="spellEnd"/>
            <w:r w:rsidRPr="0051447E">
              <w:t xml:space="preserve"> difluoride </w:t>
            </w:r>
            <w:proofErr w:type="spellStart"/>
            <w:r w:rsidRPr="0051447E">
              <w:t>membranes</w:t>
            </w:r>
            <w:proofErr w:type="spellEnd"/>
            <w:r w:rsidRPr="0051447E">
              <w:t>. </w:t>
            </w:r>
            <w:r w:rsidRPr="0051447E">
              <w:rPr>
                <w:i/>
                <w:iCs/>
                <w:bdr w:val="none" w:sz="0" w:space="0" w:color="auto" w:frame="1"/>
              </w:rPr>
              <w:t xml:space="preserve">International </w:t>
            </w:r>
            <w:proofErr w:type="spellStart"/>
            <w:r w:rsidRPr="0051447E">
              <w:rPr>
                <w:i/>
                <w:iCs/>
                <w:bdr w:val="none" w:sz="0" w:space="0" w:color="auto" w:frame="1"/>
              </w:rPr>
              <w:t>Journal</w:t>
            </w:r>
            <w:proofErr w:type="spellEnd"/>
            <w:r w:rsidRPr="0051447E">
              <w:rPr>
                <w:i/>
                <w:iCs/>
                <w:bdr w:val="none" w:sz="0" w:space="0" w:color="auto" w:frame="1"/>
              </w:rPr>
              <w:t xml:space="preserve"> </w:t>
            </w:r>
            <w:proofErr w:type="spellStart"/>
            <w:r w:rsidRPr="0051447E">
              <w:rPr>
                <w:i/>
                <w:iCs/>
                <w:bdr w:val="none" w:sz="0" w:space="0" w:color="auto" w:frame="1"/>
              </w:rPr>
              <w:t>of</w:t>
            </w:r>
            <w:proofErr w:type="spellEnd"/>
            <w:r w:rsidRPr="0051447E">
              <w:rPr>
                <w:i/>
                <w:iCs/>
                <w:bdr w:val="none" w:sz="0" w:space="0" w:color="auto" w:frame="1"/>
              </w:rPr>
              <w:t xml:space="preserve"> </w:t>
            </w:r>
            <w:proofErr w:type="spellStart"/>
            <w:r w:rsidRPr="0051447E">
              <w:rPr>
                <w:i/>
                <w:iCs/>
                <w:bdr w:val="none" w:sz="0" w:space="0" w:color="auto" w:frame="1"/>
              </w:rPr>
              <w:t>Molecular</w:t>
            </w:r>
            <w:proofErr w:type="spellEnd"/>
            <w:r w:rsidRPr="0051447E">
              <w:rPr>
                <w:i/>
                <w:iCs/>
                <w:bdr w:val="none" w:sz="0" w:space="0" w:color="auto" w:frame="1"/>
              </w:rPr>
              <w:t xml:space="preserve"> </w:t>
            </w:r>
            <w:proofErr w:type="spellStart"/>
            <w:r w:rsidRPr="0051447E">
              <w:rPr>
                <w:i/>
                <w:iCs/>
                <w:bdr w:val="none" w:sz="0" w:space="0" w:color="auto" w:frame="1"/>
              </w:rPr>
              <w:t>Sciences</w:t>
            </w:r>
            <w:proofErr w:type="spellEnd"/>
            <w:r w:rsidRPr="0051447E">
              <w:rPr>
                <w:i/>
                <w:iCs/>
                <w:bdr w:val="none" w:sz="0" w:space="0" w:color="auto" w:frame="1"/>
              </w:rPr>
              <w:t xml:space="preserve"> </w:t>
            </w:r>
            <w:r w:rsidRPr="0051447E">
              <w:t xml:space="preserve">24(1), 423, </w:t>
            </w:r>
            <w:r w:rsidRPr="0051447E">
              <w:rPr>
                <w:b/>
                <w:bCs/>
              </w:rPr>
              <w:t>2023</w:t>
            </w:r>
            <w:r w:rsidRPr="0051447E">
              <w:t xml:space="preserve">. ISSN 1661-6596. </w:t>
            </w:r>
            <w:hyperlink r:id="rId60" w:history="1">
              <w:r w:rsidRPr="0051447E">
                <w:t>https://doi.org/10.3390/ijms24010423</w:t>
              </w:r>
            </w:hyperlink>
            <w:r w:rsidRPr="0051447E">
              <w:t xml:space="preserve">. </w:t>
            </w:r>
            <w:proofErr w:type="spellStart"/>
            <w:r w:rsidRPr="0051447E">
              <w:t>Jimp</w:t>
            </w:r>
            <w:proofErr w:type="spellEnd"/>
            <w:r w:rsidRPr="0051447E">
              <w:t xml:space="preserve"> (Q1)</w:t>
            </w:r>
          </w:p>
          <w:p w14:paraId="1D677055" w14:textId="13F55CCE" w:rsidR="0051447E" w:rsidRPr="0051447E" w:rsidRDefault="0051447E" w:rsidP="003D5CAA">
            <w:pPr>
              <w:spacing w:before="120" w:after="120"/>
              <w:jc w:val="both"/>
            </w:pPr>
            <w:r w:rsidRPr="0051447E">
              <w:t>EGNER, P</w:t>
            </w:r>
            <w:r>
              <w:t>.</w:t>
            </w:r>
            <w:r w:rsidRPr="0051447E">
              <w:t xml:space="preserve">, PAVLAČKOVÁ, </w:t>
            </w:r>
            <w:r>
              <w:t xml:space="preserve">J., </w:t>
            </w:r>
            <w:r w:rsidRPr="0051447E">
              <w:t xml:space="preserve">SEDLAŘÍKOVÁ, </w:t>
            </w:r>
            <w:r>
              <w:t xml:space="preserve">J., </w:t>
            </w:r>
            <w:r w:rsidRPr="0051447E">
              <w:t xml:space="preserve">PLEVA, </w:t>
            </w:r>
            <w:r>
              <w:t xml:space="preserve">P., </w:t>
            </w:r>
            <w:r w:rsidRPr="0051447E">
              <w:t>MOKREJŠ</w:t>
            </w:r>
            <w:r>
              <w:t xml:space="preserve">, P., </w:t>
            </w:r>
            <w:r w:rsidRPr="0051447E">
              <w:rPr>
                <w:b/>
              </w:rPr>
              <w:t>JANALÍKOVÁ, M.</w:t>
            </w:r>
            <w:r>
              <w:t xml:space="preserve"> </w:t>
            </w:r>
            <w:r w:rsidRPr="0051447E">
              <w:rPr>
                <w:b/>
              </w:rPr>
              <w:t>(</w:t>
            </w:r>
            <w:proofErr w:type="gramStart"/>
            <w:r w:rsidRPr="0051447E">
              <w:rPr>
                <w:b/>
              </w:rPr>
              <w:t>20%</w:t>
            </w:r>
            <w:proofErr w:type="gramEnd"/>
            <w:r w:rsidRPr="0051447E">
              <w:rPr>
                <w:b/>
              </w:rPr>
              <w:t>)</w:t>
            </w:r>
            <w:r>
              <w:t>:</w:t>
            </w:r>
            <w:r w:rsidRPr="0051447E">
              <w:t xml:space="preserve"> Non-</w:t>
            </w:r>
            <w:proofErr w:type="spellStart"/>
            <w:r>
              <w:t>a</w:t>
            </w:r>
            <w:r w:rsidRPr="0051447E">
              <w:t>lcohol</w:t>
            </w:r>
            <w:proofErr w:type="spellEnd"/>
            <w:r w:rsidRPr="0051447E">
              <w:t xml:space="preserve"> </w:t>
            </w:r>
            <w:r>
              <w:t>h</w:t>
            </w:r>
            <w:r w:rsidRPr="0051447E">
              <w:t xml:space="preserve">and </w:t>
            </w:r>
            <w:proofErr w:type="spellStart"/>
            <w:r>
              <w:t>s</w:t>
            </w:r>
            <w:r w:rsidRPr="0051447E">
              <w:t>anitiser</w:t>
            </w:r>
            <w:proofErr w:type="spellEnd"/>
            <w:r w:rsidRPr="0051447E">
              <w:t xml:space="preserve"> </w:t>
            </w:r>
            <w:proofErr w:type="spellStart"/>
            <w:r>
              <w:t>g</w:t>
            </w:r>
            <w:r w:rsidRPr="0051447E">
              <w:t>els</w:t>
            </w:r>
            <w:proofErr w:type="spellEnd"/>
            <w:r w:rsidRPr="0051447E">
              <w:t xml:space="preserve"> </w:t>
            </w:r>
            <w:proofErr w:type="spellStart"/>
            <w:r w:rsidRPr="0051447E">
              <w:t>with</w:t>
            </w:r>
            <w:proofErr w:type="spellEnd"/>
            <w:r w:rsidRPr="0051447E">
              <w:t xml:space="preserve"> </w:t>
            </w:r>
            <w:proofErr w:type="spellStart"/>
            <w:r>
              <w:t>m</w:t>
            </w:r>
            <w:r w:rsidRPr="0051447E">
              <w:t>andelic</w:t>
            </w:r>
            <w:proofErr w:type="spellEnd"/>
            <w:r w:rsidRPr="0051447E">
              <w:t xml:space="preserve"> </w:t>
            </w:r>
            <w:r>
              <w:t>a</w:t>
            </w:r>
            <w:r w:rsidRPr="0051447E">
              <w:t xml:space="preserve">cid and </w:t>
            </w:r>
            <w:proofErr w:type="spellStart"/>
            <w:r>
              <w:t>e</w:t>
            </w:r>
            <w:r w:rsidRPr="0051447E">
              <w:t>ssential</w:t>
            </w:r>
            <w:proofErr w:type="spellEnd"/>
            <w:r w:rsidRPr="0051447E">
              <w:t xml:space="preserve"> </w:t>
            </w:r>
            <w:proofErr w:type="spellStart"/>
            <w:r>
              <w:t>o</w:t>
            </w:r>
            <w:r w:rsidRPr="0051447E">
              <w:t>ils</w:t>
            </w:r>
            <w:proofErr w:type="spellEnd"/>
            <w:r w:rsidRPr="0051447E">
              <w:t xml:space="preserve">. </w:t>
            </w:r>
            <w:r w:rsidRPr="00D16E59">
              <w:rPr>
                <w:i/>
                <w:iCs/>
              </w:rPr>
              <w:t xml:space="preserve">International </w:t>
            </w:r>
            <w:proofErr w:type="spellStart"/>
            <w:r w:rsidRPr="00D16E59">
              <w:rPr>
                <w:i/>
                <w:iCs/>
              </w:rPr>
              <w:t>Journal</w:t>
            </w:r>
            <w:proofErr w:type="spellEnd"/>
            <w:r w:rsidRPr="00D16E59">
              <w:rPr>
                <w:i/>
                <w:iCs/>
              </w:rPr>
              <w:t xml:space="preserve"> </w:t>
            </w:r>
            <w:proofErr w:type="spellStart"/>
            <w:r w:rsidRPr="00D16E59">
              <w:rPr>
                <w:i/>
                <w:iCs/>
              </w:rPr>
              <w:t>of</w:t>
            </w:r>
            <w:proofErr w:type="spellEnd"/>
            <w:r w:rsidRPr="00D16E59">
              <w:rPr>
                <w:i/>
                <w:iCs/>
              </w:rPr>
              <w:t xml:space="preserve"> </w:t>
            </w:r>
            <w:proofErr w:type="spellStart"/>
            <w:r w:rsidRPr="00D16E59">
              <w:rPr>
                <w:i/>
                <w:iCs/>
              </w:rPr>
              <w:t>Molecular</w:t>
            </w:r>
            <w:proofErr w:type="spellEnd"/>
            <w:r w:rsidRPr="00D16E59">
              <w:rPr>
                <w:i/>
                <w:iCs/>
              </w:rPr>
              <w:t xml:space="preserve"> </w:t>
            </w:r>
            <w:proofErr w:type="spellStart"/>
            <w:r w:rsidRPr="00D16E59">
              <w:rPr>
                <w:i/>
                <w:iCs/>
              </w:rPr>
              <w:t>Sciences</w:t>
            </w:r>
            <w:proofErr w:type="spellEnd"/>
            <w:r w:rsidRPr="00D16E59">
              <w:t xml:space="preserve"> </w:t>
            </w:r>
            <w:r w:rsidRPr="00965DC0">
              <w:t>24</w:t>
            </w:r>
            <w:r w:rsidRPr="00D16E59">
              <w:t>(4)</w:t>
            </w:r>
            <w:r>
              <w:t xml:space="preserve">, 3855, </w:t>
            </w:r>
            <w:r w:rsidRPr="00965DC0">
              <w:rPr>
                <w:b/>
                <w:bCs/>
              </w:rPr>
              <w:t>2023</w:t>
            </w:r>
            <w:r>
              <w:t xml:space="preserve">. </w:t>
            </w:r>
            <w:r w:rsidRPr="0051447E">
              <w:t xml:space="preserve">ISSN 1422-0067. https://doi.org/10.3390/ijms24043855. </w:t>
            </w:r>
            <w:proofErr w:type="spellStart"/>
            <w:r w:rsidRPr="0051447E">
              <w:t>Jimp</w:t>
            </w:r>
            <w:proofErr w:type="spellEnd"/>
            <w:r w:rsidRPr="0051447E">
              <w:t xml:space="preserve"> (Q1)</w:t>
            </w:r>
          </w:p>
          <w:p w14:paraId="684DAF5F" w14:textId="77777777" w:rsidR="006074E1" w:rsidRPr="0051447E" w:rsidRDefault="006074E1" w:rsidP="003D5CAA">
            <w:pPr>
              <w:spacing w:before="120" w:after="120"/>
              <w:jc w:val="both"/>
            </w:pPr>
            <w:r w:rsidRPr="0051447E">
              <w:t xml:space="preserve">PLEVA, P., BARTOŠOVÁ, L., MÁČALOVÁ, D., ZÁLEŠÁKOVÁ, L., SEDLAŘÍKOVÁ, J., </w:t>
            </w:r>
            <w:r w:rsidRPr="0051447E">
              <w:rPr>
                <w:b/>
                <w:bCs/>
              </w:rPr>
              <w:t>JANALÍKOVÁ</w:t>
            </w:r>
            <w:r w:rsidRPr="0051447E">
              <w:t xml:space="preserve">, </w:t>
            </w:r>
            <w:r w:rsidRPr="0051447E">
              <w:rPr>
                <w:b/>
                <w:bCs/>
              </w:rPr>
              <w:t>M. (</w:t>
            </w:r>
            <w:proofErr w:type="gramStart"/>
            <w:r w:rsidRPr="0051447E">
              <w:rPr>
                <w:b/>
                <w:bCs/>
              </w:rPr>
              <w:t>30%</w:t>
            </w:r>
            <w:proofErr w:type="gramEnd"/>
            <w:r w:rsidRPr="0051447E">
              <w:rPr>
                <w:b/>
                <w:bCs/>
              </w:rPr>
              <w:t>)</w:t>
            </w:r>
            <w:r w:rsidRPr="0051447E">
              <w:t xml:space="preserve">: Biofilm </w:t>
            </w:r>
            <w:proofErr w:type="spellStart"/>
            <w:r w:rsidRPr="0051447E">
              <w:t>formation</w:t>
            </w:r>
            <w:proofErr w:type="spellEnd"/>
            <w:r w:rsidRPr="0051447E">
              <w:t xml:space="preserve"> </w:t>
            </w:r>
            <w:proofErr w:type="spellStart"/>
            <w:r w:rsidRPr="0051447E">
              <w:t>reduction</w:t>
            </w:r>
            <w:proofErr w:type="spellEnd"/>
            <w:r w:rsidRPr="0051447E">
              <w:t xml:space="preserve"> by eugenol and </w:t>
            </w:r>
            <w:proofErr w:type="spellStart"/>
            <w:r w:rsidRPr="0051447E">
              <w:t>thymol</w:t>
            </w:r>
            <w:proofErr w:type="spellEnd"/>
            <w:r w:rsidRPr="0051447E">
              <w:t xml:space="preserve"> on </w:t>
            </w:r>
            <w:proofErr w:type="spellStart"/>
            <w:r w:rsidRPr="0051447E">
              <w:t>biodegradable</w:t>
            </w:r>
            <w:proofErr w:type="spellEnd"/>
            <w:r w:rsidRPr="0051447E">
              <w:t xml:space="preserve"> food </w:t>
            </w:r>
            <w:proofErr w:type="spellStart"/>
            <w:r w:rsidRPr="0051447E">
              <w:t>packaging</w:t>
            </w:r>
            <w:proofErr w:type="spellEnd"/>
            <w:r w:rsidRPr="0051447E">
              <w:t xml:space="preserve"> </w:t>
            </w:r>
            <w:proofErr w:type="spellStart"/>
            <w:r w:rsidRPr="0051447E">
              <w:t>material</w:t>
            </w:r>
            <w:proofErr w:type="spellEnd"/>
            <w:r w:rsidRPr="0051447E">
              <w:t>. </w:t>
            </w:r>
            <w:proofErr w:type="spellStart"/>
            <w:r w:rsidRPr="0051447E">
              <w:rPr>
                <w:i/>
                <w:iCs/>
                <w:bdr w:val="none" w:sz="0" w:space="0" w:color="auto" w:frame="1"/>
              </w:rPr>
              <w:t>Foods</w:t>
            </w:r>
            <w:proofErr w:type="spellEnd"/>
            <w:r w:rsidRPr="0051447E">
              <w:t xml:space="preserve"> 11(1), 2, </w:t>
            </w:r>
            <w:r w:rsidRPr="0051447E">
              <w:rPr>
                <w:b/>
                <w:bCs/>
              </w:rPr>
              <w:t>2022</w:t>
            </w:r>
            <w:r w:rsidRPr="0051447E">
              <w:t xml:space="preserve">. ISSN 2304-8158. </w:t>
            </w:r>
            <w:hyperlink r:id="rId61" w:history="1">
              <w:r w:rsidRPr="0051447E">
                <w:t>https://doi.org/10.3390/foods11010002</w:t>
              </w:r>
            </w:hyperlink>
            <w:r w:rsidRPr="0051447E">
              <w:t xml:space="preserve">. </w:t>
            </w:r>
            <w:proofErr w:type="spellStart"/>
            <w:r w:rsidRPr="0051447E">
              <w:t>Jimp</w:t>
            </w:r>
            <w:proofErr w:type="spellEnd"/>
            <w:r w:rsidRPr="0051447E">
              <w:t xml:space="preserve"> (Q2)</w:t>
            </w:r>
          </w:p>
          <w:p w14:paraId="44680684" w14:textId="2F671F95" w:rsidR="006074E1" w:rsidRPr="00641DD1" w:rsidRDefault="0051447E" w:rsidP="003D5CAA">
            <w:pPr>
              <w:spacing w:before="120" w:after="120"/>
              <w:jc w:val="both"/>
              <w:rPr>
                <w:b/>
                <w:sz w:val="16"/>
                <w:szCs w:val="16"/>
              </w:rPr>
            </w:pPr>
            <w:r w:rsidRPr="0051447E">
              <w:t>PEER, P</w:t>
            </w:r>
            <w:r>
              <w:t>.</w:t>
            </w:r>
            <w:r w:rsidRPr="0051447E">
              <w:t xml:space="preserve">, </w:t>
            </w:r>
            <w:r w:rsidRPr="0051447E">
              <w:rPr>
                <w:b/>
              </w:rPr>
              <w:t>JANALÍKOVÁ</w:t>
            </w:r>
            <w:r>
              <w:rPr>
                <w:b/>
              </w:rPr>
              <w:t>, M.</w:t>
            </w:r>
            <w:r w:rsidRPr="0051447E">
              <w:t xml:space="preserve"> </w:t>
            </w:r>
            <w:r w:rsidRPr="0051447E">
              <w:rPr>
                <w:b/>
              </w:rPr>
              <w:t>(</w:t>
            </w:r>
            <w:proofErr w:type="gramStart"/>
            <w:r w:rsidRPr="0051447E">
              <w:rPr>
                <w:b/>
              </w:rPr>
              <w:t>25%</w:t>
            </w:r>
            <w:proofErr w:type="gramEnd"/>
            <w:r w:rsidRPr="0051447E">
              <w:rPr>
                <w:b/>
              </w:rPr>
              <w:t>)</w:t>
            </w:r>
            <w:r w:rsidRPr="0051447E">
              <w:t xml:space="preserve">, SEDLAŘÍKOVÁ, </w:t>
            </w:r>
            <w:r>
              <w:t xml:space="preserve">J., </w:t>
            </w:r>
            <w:r w:rsidRPr="0051447E">
              <w:t xml:space="preserve">PLEVA, </w:t>
            </w:r>
            <w:r>
              <w:t xml:space="preserve">P., </w:t>
            </w:r>
            <w:r w:rsidRPr="0051447E">
              <w:t xml:space="preserve">FILIP, </w:t>
            </w:r>
            <w:r>
              <w:t xml:space="preserve">P., </w:t>
            </w:r>
            <w:r w:rsidRPr="0051447E">
              <w:t>ZELENKOVÁ</w:t>
            </w:r>
            <w:r>
              <w:t xml:space="preserve">, J., </w:t>
            </w:r>
            <w:r w:rsidRPr="0051447E">
              <w:rPr>
                <w:caps/>
              </w:rPr>
              <w:t>Opálková</w:t>
            </w:r>
            <w:r w:rsidRPr="0051447E">
              <w:t xml:space="preserve"> ŠIŠKOVÁ</w:t>
            </w:r>
            <w:r>
              <w:t>, A</w:t>
            </w:r>
            <w:r w:rsidRPr="0051447E">
              <w:t>.</w:t>
            </w:r>
            <w:r>
              <w:t>:</w:t>
            </w:r>
            <w:r w:rsidRPr="0051447E">
              <w:t xml:space="preserve"> </w:t>
            </w:r>
            <w:proofErr w:type="spellStart"/>
            <w:r w:rsidRPr="0051447E">
              <w:t>Antibacterial</w:t>
            </w:r>
            <w:proofErr w:type="spellEnd"/>
            <w:r w:rsidRPr="0051447E">
              <w:t xml:space="preserve"> </w:t>
            </w:r>
            <w:proofErr w:type="spellStart"/>
            <w:r>
              <w:t>f</w:t>
            </w:r>
            <w:r w:rsidRPr="0051447E">
              <w:t>iltration</w:t>
            </w:r>
            <w:proofErr w:type="spellEnd"/>
            <w:r w:rsidRPr="0051447E">
              <w:t xml:space="preserve"> </w:t>
            </w:r>
            <w:proofErr w:type="spellStart"/>
            <w:r>
              <w:t>m</w:t>
            </w:r>
            <w:r w:rsidRPr="0051447E">
              <w:t>embranes</w:t>
            </w:r>
            <w:proofErr w:type="spellEnd"/>
            <w:r w:rsidRPr="0051447E">
              <w:t xml:space="preserve"> </w:t>
            </w:r>
            <w:proofErr w:type="spellStart"/>
            <w:r>
              <w:t>b</w:t>
            </w:r>
            <w:r w:rsidRPr="0051447E">
              <w:t>ased</w:t>
            </w:r>
            <w:proofErr w:type="spellEnd"/>
            <w:r w:rsidRPr="0051447E">
              <w:t xml:space="preserve"> on PVDF- co - HFP </w:t>
            </w:r>
            <w:proofErr w:type="spellStart"/>
            <w:r>
              <w:t>n</w:t>
            </w:r>
            <w:r w:rsidRPr="0051447E">
              <w:t>anofibers</w:t>
            </w:r>
            <w:proofErr w:type="spellEnd"/>
            <w:r w:rsidRPr="0051447E">
              <w:t xml:space="preserve"> </w:t>
            </w:r>
            <w:proofErr w:type="spellStart"/>
            <w:r w:rsidRPr="0051447E">
              <w:t>with</w:t>
            </w:r>
            <w:proofErr w:type="spellEnd"/>
            <w:r w:rsidRPr="0051447E">
              <w:t xml:space="preserve"> </w:t>
            </w:r>
            <w:proofErr w:type="spellStart"/>
            <w:r w:rsidRPr="0051447E">
              <w:t>the</w:t>
            </w:r>
            <w:proofErr w:type="spellEnd"/>
            <w:r w:rsidRPr="0051447E">
              <w:t xml:space="preserve"> </w:t>
            </w:r>
            <w:proofErr w:type="spellStart"/>
            <w:r>
              <w:t>a</w:t>
            </w:r>
            <w:r w:rsidRPr="0051447E">
              <w:t>ddition</w:t>
            </w:r>
            <w:proofErr w:type="spellEnd"/>
            <w:r w:rsidRPr="0051447E">
              <w:t xml:space="preserve"> </w:t>
            </w:r>
            <w:proofErr w:type="spellStart"/>
            <w:r w:rsidRPr="0051447E">
              <w:t>of</w:t>
            </w:r>
            <w:proofErr w:type="spellEnd"/>
            <w:r w:rsidRPr="0051447E">
              <w:t xml:space="preserve"> </w:t>
            </w:r>
            <w:r>
              <w:t>m</w:t>
            </w:r>
            <w:r w:rsidRPr="0051447E">
              <w:t>edium-</w:t>
            </w:r>
            <w:proofErr w:type="spellStart"/>
            <w:r>
              <w:t>c</w:t>
            </w:r>
            <w:r w:rsidRPr="0051447E">
              <w:t>hain</w:t>
            </w:r>
            <w:proofErr w:type="spellEnd"/>
            <w:r w:rsidRPr="0051447E">
              <w:t xml:space="preserve"> 1-</w:t>
            </w:r>
            <w:r>
              <w:t>m</w:t>
            </w:r>
            <w:r w:rsidRPr="0051447E">
              <w:t xml:space="preserve">onoacylglycerols. </w:t>
            </w:r>
            <w:r w:rsidRPr="00D16E59">
              <w:rPr>
                <w:i/>
                <w:iCs/>
              </w:rPr>
              <w:t xml:space="preserve">ACS </w:t>
            </w:r>
            <w:proofErr w:type="spellStart"/>
            <w:r w:rsidRPr="00D16E59">
              <w:rPr>
                <w:i/>
                <w:iCs/>
              </w:rPr>
              <w:t>Applied</w:t>
            </w:r>
            <w:proofErr w:type="spellEnd"/>
            <w:r w:rsidRPr="00D16E59">
              <w:rPr>
                <w:i/>
                <w:iCs/>
              </w:rPr>
              <w:t xml:space="preserve"> </w:t>
            </w:r>
            <w:proofErr w:type="spellStart"/>
            <w:r w:rsidRPr="00D16E59">
              <w:rPr>
                <w:i/>
                <w:iCs/>
              </w:rPr>
              <w:t>Materials</w:t>
            </w:r>
            <w:proofErr w:type="spellEnd"/>
            <w:r w:rsidRPr="00D16E59">
              <w:rPr>
                <w:i/>
                <w:iCs/>
              </w:rPr>
              <w:t xml:space="preserve"> &amp; </w:t>
            </w:r>
            <w:proofErr w:type="spellStart"/>
            <w:r w:rsidRPr="00D16E59">
              <w:rPr>
                <w:i/>
                <w:iCs/>
              </w:rPr>
              <w:t>Interfaces</w:t>
            </w:r>
            <w:proofErr w:type="spellEnd"/>
            <w:r w:rsidRPr="00D16E59">
              <w:t xml:space="preserve"> </w:t>
            </w:r>
            <w:r>
              <w:t>1</w:t>
            </w:r>
            <w:r w:rsidRPr="0016189D">
              <w:t>3</w:t>
            </w:r>
            <w:r w:rsidRPr="00D16E59">
              <w:t>(34),</w:t>
            </w:r>
            <w:r>
              <w:t xml:space="preserve"> </w:t>
            </w:r>
            <w:r w:rsidRPr="00D16E59">
              <w:t>41021-41033</w:t>
            </w:r>
            <w:r>
              <w:t xml:space="preserve">, </w:t>
            </w:r>
            <w:r w:rsidRPr="0016189D">
              <w:rPr>
                <w:b/>
                <w:bCs/>
              </w:rPr>
              <w:t>2021</w:t>
            </w:r>
            <w:r>
              <w:t xml:space="preserve">. </w:t>
            </w:r>
            <w:r w:rsidRPr="0051447E">
              <w:t xml:space="preserve">ISSN 1944-8244. https://doi.org/10.1021/acsami.1c07257. </w:t>
            </w:r>
            <w:proofErr w:type="spellStart"/>
            <w:r w:rsidRPr="0051447E">
              <w:t>Jimp</w:t>
            </w:r>
            <w:proofErr w:type="spellEnd"/>
            <w:r w:rsidRPr="0051447E">
              <w:t xml:space="preserve"> (Q1)</w:t>
            </w:r>
          </w:p>
        </w:tc>
      </w:tr>
      <w:tr w:rsidR="006074E1" w14:paraId="4A8E6287" w14:textId="77777777" w:rsidTr="00982FBC">
        <w:trPr>
          <w:trHeight w:val="218"/>
        </w:trPr>
        <w:tc>
          <w:tcPr>
            <w:tcW w:w="9956" w:type="dxa"/>
            <w:gridSpan w:val="14"/>
            <w:shd w:val="clear" w:color="auto" w:fill="F7CAAC"/>
          </w:tcPr>
          <w:p w14:paraId="4B0644E8" w14:textId="7A041440" w:rsidR="006074E1" w:rsidRDefault="00336343" w:rsidP="006074E1">
            <w:pPr>
              <w:rPr>
                <w:b/>
              </w:rPr>
            </w:pPr>
            <w:r>
              <w:rPr>
                <w:b/>
              </w:rPr>
              <w:t>Působení v zahraničí</w:t>
            </w:r>
          </w:p>
        </w:tc>
      </w:tr>
      <w:tr w:rsidR="006074E1" w14:paraId="28918045" w14:textId="77777777" w:rsidTr="00982FBC">
        <w:trPr>
          <w:trHeight w:val="328"/>
        </w:trPr>
        <w:tc>
          <w:tcPr>
            <w:tcW w:w="9956" w:type="dxa"/>
            <w:gridSpan w:val="14"/>
          </w:tcPr>
          <w:p w14:paraId="5366C49C" w14:textId="49676CCA" w:rsidR="006074E1" w:rsidRDefault="00ED2DDE" w:rsidP="00ED2DDE">
            <w:pPr>
              <w:spacing w:before="120" w:after="120"/>
              <w:rPr>
                <w:b/>
              </w:rPr>
            </w:pPr>
            <w:r w:rsidRPr="00005355">
              <w:t>20</w:t>
            </w:r>
            <w:r w:rsidR="0027728E">
              <w:t>24</w:t>
            </w:r>
            <w:r w:rsidRPr="00005355">
              <w:t xml:space="preserve">: </w:t>
            </w:r>
            <w:r w:rsidR="0027728E" w:rsidRPr="0027728E">
              <w:t xml:space="preserve">University </w:t>
            </w:r>
            <w:proofErr w:type="spellStart"/>
            <w:r w:rsidR="0027728E" w:rsidRPr="0027728E">
              <w:t>of</w:t>
            </w:r>
            <w:proofErr w:type="spellEnd"/>
            <w:r w:rsidR="0027728E" w:rsidRPr="0027728E">
              <w:t xml:space="preserve"> </w:t>
            </w:r>
            <w:proofErr w:type="spellStart"/>
            <w:r w:rsidR="0027728E" w:rsidRPr="0027728E">
              <w:t>Nottingham</w:t>
            </w:r>
            <w:proofErr w:type="spellEnd"/>
            <w:r w:rsidR="0027728E" w:rsidRPr="0027728E">
              <w:t xml:space="preserve">, </w:t>
            </w:r>
            <w:proofErr w:type="spellStart"/>
            <w:r w:rsidR="00D06712">
              <w:t>Nottingham</w:t>
            </w:r>
            <w:proofErr w:type="spellEnd"/>
            <w:r w:rsidR="00D06712">
              <w:t xml:space="preserve">, </w:t>
            </w:r>
            <w:r w:rsidRPr="00005355">
              <w:t>Velká Británie (</w:t>
            </w:r>
            <w:r w:rsidR="0027728E">
              <w:t>5</w:t>
            </w:r>
            <w:r w:rsidRPr="00005355">
              <w:t xml:space="preserve"> měsíc</w:t>
            </w:r>
            <w:r w:rsidR="0027728E">
              <w:t>ů</w:t>
            </w:r>
            <w:r w:rsidRPr="00005355">
              <w:t>)</w:t>
            </w:r>
          </w:p>
        </w:tc>
      </w:tr>
      <w:tr w:rsidR="006074E1" w14:paraId="7C6A3CE3" w14:textId="77777777" w:rsidTr="00982FBC">
        <w:trPr>
          <w:cantSplit/>
          <w:trHeight w:val="470"/>
        </w:trPr>
        <w:tc>
          <w:tcPr>
            <w:tcW w:w="2518" w:type="dxa"/>
            <w:shd w:val="clear" w:color="auto" w:fill="F7CAAC"/>
          </w:tcPr>
          <w:p w14:paraId="70F2AA9C" w14:textId="77777777" w:rsidR="006074E1" w:rsidRDefault="006074E1" w:rsidP="006074E1">
            <w:pPr>
              <w:jc w:val="both"/>
              <w:rPr>
                <w:b/>
              </w:rPr>
            </w:pPr>
            <w:r>
              <w:rPr>
                <w:b/>
              </w:rPr>
              <w:t xml:space="preserve">Podpis </w:t>
            </w:r>
          </w:p>
        </w:tc>
        <w:tc>
          <w:tcPr>
            <w:tcW w:w="4536" w:type="dxa"/>
            <w:gridSpan w:val="8"/>
          </w:tcPr>
          <w:p w14:paraId="288810D1" w14:textId="77777777" w:rsidR="006074E1" w:rsidRDefault="006074E1" w:rsidP="006074E1">
            <w:pPr>
              <w:jc w:val="both"/>
            </w:pPr>
          </w:p>
        </w:tc>
        <w:tc>
          <w:tcPr>
            <w:tcW w:w="786" w:type="dxa"/>
            <w:gridSpan w:val="2"/>
            <w:shd w:val="clear" w:color="auto" w:fill="F7CAAC"/>
          </w:tcPr>
          <w:p w14:paraId="06F9FC5E" w14:textId="77777777" w:rsidR="006074E1" w:rsidRDefault="006074E1" w:rsidP="006074E1">
            <w:pPr>
              <w:jc w:val="both"/>
            </w:pPr>
            <w:r>
              <w:rPr>
                <w:b/>
              </w:rPr>
              <w:t>datum</w:t>
            </w:r>
          </w:p>
        </w:tc>
        <w:tc>
          <w:tcPr>
            <w:tcW w:w="2116" w:type="dxa"/>
            <w:gridSpan w:val="3"/>
          </w:tcPr>
          <w:p w14:paraId="3F535ED7" w14:textId="77777777" w:rsidR="006074E1" w:rsidRDefault="006074E1" w:rsidP="006074E1">
            <w:pPr>
              <w:jc w:val="both"/>
            </w:pPr>
          </w:p>
        </w:tc>
      </w:tr>
    </w:tbl>
    <w:p w14:paraId="56268BEE" w14:textId="77777777" w:rsidR="00054080" w:rsidRDefault="00054080">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5"/>
        <w:gridCol w:w="67"/>
        <w:gridCol w:w="758"/>
        <w:gridCol w:w="1712"/>
        <w:gridCol w:w="143"/>
        <w:gridCol w:w="379"/>
        <w:gridCol w:w="185"/>
        <w:gridCol w:w="281"/>
        <w:gridCol w:w="989"/>
        <w:gridCol w:w="706"/>
        <w:gridCol w:w="124"/>
        <w:gridCol w:w="695"/>
        <w:gridCol w:w="706"/>
        <w:gridCol w:w="706"/>
      </w:tblGrid>
      <w:tr w:rsidR="004A475F" w14:paraId="7D92C580" w14:textId="77777777" w:rsidTr="00982FBC">
        <w:tc>
          <w:tcPr>
            <w:tcW w:w="9956" w:type="dxa"/>
            <w:gridSpan w:val="14"/>
            <w:tcBorders>
              <w:bottom w:val="double" w:sz="4" w:space="0" w:color="auto"/>
            </w:tcBorders>
            <w:shd w:val="clear" w:color="auto" w:fill="BDD6EE"/>
          </w:tcPr>
          <w:p w14:paraId="57D410BB" w14:textId="557A76A5" w:rsidR="004A475F" w:rsidRDefault="004A475F" w:rsidP="00982FBC">
            <w:pPr>
              <w:jc w:val="both"/>
              <w:rPr>
                <w:b/>
                <w:sz w:val="28"/>
              </w:rPr>
            </w:pPr>
            <w:bookmarkStart w:id="199" w:name="_Hlk149560053"/>
            <w:r>
              <w:rPr>
                <w:b/>
                <w:sz w:val="28"/>
              </w:rPr>
              <w:lastRenderedPageBreak/>
              <w:t>C-I – Personální zabezpečení</w:t>
            </w:r>
          </w:p>
        </w:tc>
      </w:tr>
      <w:tr w:rsidR="004A475F" w14:paraId="48023546" w14:textId="77777777" w:rsidTr="00D160F4">
        <w:tc>
          <w:tcPr>
            <w:tcW w:w="2505" w:type="dxa"/>
            <w:tcBorders>
              <w:top w:val="double" w:sz="4" w:space="0" w:color="auto"/>
            </w:tcBorders>
            <w:shd w:val="clear" w:color="auto" w:fill="F7CAAC"/>
          </w:tcPr>
          <w:p w14:paraId="02AFAB1A" w14:textId="77777777" w:rsidR="004A475F" w:rsidRDefault="004A475F" w:rsidP="00982FBC">
            <w:pPr>
              <w:jc w:val="both"/>
              <w:rPr>
                <w:b/>
              </w:rPr>
            </w:pPr>
            <w:r>
              <w:rPr>
                <w:b/>
              </w:rPr>
              <w:t>Vysoká škola</w:t>
            </w:r>
          </w:p>
        </w:tc>
        <w:tc>
          <w:tcPr>
            <w:tcW w:w="7451" w:type="dxa"/>
            <w:gridSpan w:val="13"/>
          </w:tcPr>
          <w:p w14:paraId="2843B1A1" w14:textId="77777777" w:rsidR="004A475F" w:rsidRDefault="004A475F" w:rsidP="00982FBC">
            <w:pPr>
              <w:jc w:val="both"/>
            </w:pPr>
            <w:r>
              <w:t>Univerzita Tomáše Bati ve Zlíně</w:t>
            </w:r>
          </w:p>
        </w:tc>
      </w:tr>
      <w:tr w:rsidR="004A475F" w14:paraId="63C7BBCE" w14:textId="77777777" w:rsidTr="00D160F4">
        <w:tc>
          <w:tcPr>
            <w:tcW w:w="2505" w:type="dxa"/>
            <w:shd w:val="clear" w:color="auto" w:fill="F7CAAC"/>
          </w:tcPr>
          <w:p w14:paraId="17C2895C" w14:textId="77777777" w:rsidR="004A475F" w:rsidRDefault="004A475F" w:rsidP="00982FBC">
            <w:pPr>
              <w:jc w:val="both"/>
              <w:rPr>
                <w:b/>
              </w:rPr>
            </w:pPr>
            <w:r>
              <w:rPr>
                <w:b/>
              </w:rPr>
              <w:t>Součást vysoké školy</w:t>
            </w:r>
          </w:p>
        </w:tc>
        <w:tc>
          <w:tcPr>
            <w:tcW w:w="7451" w:type="dxa"/>
            <w:gridSpan w:val="13"/>
          </w:tcPr>
          <w:p w14:paraId="1D1C5A7A" w14:textId="77777777" w:rsidR="004A475F" w:rsidRDefault="004A475F" w:rsidP="00982FBC">
            <w:pPr>
              <w:jc w:val="both"/>
            </w:pPr>
            <w:r>
              <w:t>Fakulta technologická</w:t>
            </w:r>
          </w:p>
        </w:tc>
      </w:tr>
      <w:tr w:rsidR="004A475F" w14:paraId="00BD9682" w14:textId="77777777" w:rsidTr="00D160F4">
        <w:tc>
          <w:tcPr>
            <w:tcW w:w="2505" w:type="dxa"/>
            <w:shd w:val="clear" w:color="auto" w:fill="F7CAAC"/>
          </w:tcPr>
          <w:p w14:paraId="007CC49A" w14:textId="77777777" w:rsidR="004A475F" w:rsidRDefault="004A475F" w:rsidP="00982FBC">
            <w:pPr>
              <w:jc w:val="both"/>
              <w:rPr>
                <w:b/>
              </w:rPr>
            </w:pPr>
            <w:r>
              <w:rPr>
                <w:b/>
              </w:rPr>
              <w:t>Název studijního programu</w:t>
            </w:r>
          </w:p>
        </w:tc>
        <w:tc>
          <w:tcPr>
            <w:tcW w:w="7451" w:type="dxa"/>
            <w:gridSpan w:val="13"/>
          </w:tcPr>
          <w:p w14:paraId="4D8EF799" w14:textId="77777777" w:rsidR="004A475F" w:rsidRDefault="004A475F" w:rsidP="00982FBC">
            <w:pPr>
              <w:jc w:val="both"/>
            </w:pPr>
            <w:r>
              <w:t>Potravinářské biotechnologie a aplikovaná mikrobiologie</w:t>
            </w:r>
          </w:p>
        </w:tc>
      </w:tr>
      <w:tr w:rsidR="004A475F" w14:paraId="237F52F5" w14:textId="77777777" w:rsidTr="00D160F4">
        <w:tc>
          <w:tcPr>
            <w:tcW w:w="2505" w:type="dxa"/>
            <w:shd w:val="clear" w:color="auto" w:fill="F7CAAC"/>
          </w:tcPr>
          <w:p w14:paraId="0443A3B7" w14:textId="77777777" w:rsidR="004A475F" w:rsidRDefault="004A475F" w:rsidP="00982FBC">
            <w:pPr>
              <w:jc w:val="both"/>
              <w:rPr>
                <w:b/>
              </w:rPr>
            </w:pPr>
            <w:r>
              <w:rPr>
                <w:b/>
              </w:rPr>
              <w:t>Jméno a příjmení</w:t>
            </w:r>
          </w:p>
        </w:tc>
        <w:tc>
          <w:tcPr>
            <w:tcW w:w="4514" w:type="dxa"/>
            <w:gridSpan w:val="8"/>
          </w:tcPr>
          <w:p w14:paraId="31EC5695" w14:textId="0ED95B19" w:rsidR="004A475F" w:rsidRPr="002005AC" w:rsidRDefault="004A475F" w:rsidP="00982FBC">
            <w:pPr>
              <w:jc w:val="both"/>
              <w:rPr>
                <w:b/>
                <w:bCs/>
              </w:rPr>
            </w:pPr>
            <w:bookmarkStart w:id="200" w:name="Jančová"/>
            <w:bookmarkEnd w:id="200"/>
            <w:r>
              <w:rPr>
                <w:b/>
                <w:bCs/>
              </w:rPr>
              <w:t>Petra Jančová</w:t>
            </w:r>
          </w:p>
        </w:tc>
        <w:tc>
          <w:tcPr>
            <w:tcW w:w="706" w:type="dxa"/>
            <w:shd w:val="clear" w:color="auto" w:fill="F7CAAC"/>
          </w:tcPr>
          <w:p w14:paraId="52C272D2" w14:textId="77777777" w:rsidR="004A475F" w:rsidRDefault="004A475F" w:rsidP="00982FBC">
            <w:pPr>
              <w:jc w:val="both"/>
              <w:rPr>
                <w:b/>
              </w:rPr>
            </w:pPr>
            <w:r>
              <w:rPr>
                <w:b/>
              </w:rPr>
              <w:t>Tituly</w:t>
            </w:r>
          </w:p>
        </w:tc>
        <w:tc>
          <w:tcPr>
            <w:tcW w:w="2231" w:type="dxa"/>
            <w:gridSpan w:val="4"/>
          </w:tcPr>
          <w:p w14:paraId="08BBB0EE" w14:textId="07125659" w:rsidR="004A475F" w:rsidRDefault="004A475F" w:rsidP="00982FBC">
            <w:pPr>
              <w:jc w:val="both"/>
            </w:pPr>
            <w:r>
              <w:t>Mgr., Ph.D.</w:t>
            </w:r>
          </w:p>
        </w:tc>
      </w:tr>
      <w:tr w:rsidR="004A475F" w:rsidRPr="005E742D" w14:paraId="396466B7" w14:textId="77777777" w:rsidTr="00D160F4">
        <w:tc>
          <w:tcPr>
            <w:tcW w:w="2505" w:type="dxa"/>
            <w:shd w:val="clear" w:color="auto" w:fill="F7CAAC"/>
          </w:tcPr>
          <w:p w14:paraId="669E5931" w14:textId="77777777" w:rsidR="004A475F" w:rsidRDefault="004A475F" w:rsidP="00982FBC">
            <w:pPr>
              <w:jc w:val="both"/>
              <w:rPr>
                <w:b/>
              </w:rPr>
            </w:pPr>
            <w:r>
              <w:rPr>
                <w:b/>
              </w:rPr>
              <w:t>Rok narození</w:t>
            </w:r>
          </w:p>
        </w:tc>
        <w:tc>
          <w:tcPr>
            <w:tcW w:w="825" w:type="dxa"/>
            <w:gridSpan w:val="2"/>
          </w:tcPr>
          <w:p w14:paraId="63D0A4FC" w14:textId="439E863D" w:rsidR="004A475F" w:rsidRDefault="00A15C84" w:rsidP="00982FBC">
            <w:pPr>
              <w:jc w:val="both"/>
            </w:pPr>
            <w:r>
              <w:t>1982</w:t>
            </w:r>
          </w:p>
        </w:tc>
        <w:tc>
          <w:tcPr>
            <w:tcW w:w="1712" w:type="dxa"/>
            <w:shd w:val="clear" w:color="auto" w:fill="F7CAAC"/>
          </w:tcPr>
          <w:p w14:paraId="56563EDF" w14:textId="17586DE6" w:rsidR="004A475F" w:rsidRDefault="004A475F" w:rsidP="00982FBC">
            <w:pPr>
              <w:jc w:val="both"/>
              <w:rPr>
                <w:b/>
              </w:rPr>
            </w:pPr>
            <w:r>
              <w:rPr>
                <w:b/>
              </w:rPr>
              <w:t>typ vztahu k V</w:t>
            </w:r>
            <w:r w:rsidR="00B00931">
              <w:rPr>
                <w:b/>
              </w:rPr>
              <w:t>Š</w:t>
            </w:r>
          </w:p>
        </w:tc>
        <w:tc>
          <w:tcPr>
            <w:tcW w:w="988" w:type="dxa"/>
            <w:gridSpan w:val="4"/>
          </w:tcPr>
          <w:p w14:paraId="45B6DD5C" w14:textId="77777777" w:rsidR="004A475F" w:rsidRPr="005E742D" w:rsidRDefault="004A475F" w:rsidP="00982FBC">
            <w:pPr>
              <w:jc w:val="both"/>
            </w:pPr>
            <w:r w:rsidRPr="005E742D">
              <w:t>pp.</w:t>
            </w:r>
          </w:p>
        </w:tc>
        <w:tc>
          <w:tcPr>
            <w:tcW w:w="989" w:type="dxa"/>
            <w:shd w:val="clear" w:color="auto" w:fill="F7CAAC"/>
          </w:tcPr>
          <w:p w14:paraId="1356DEED" w14:textId="77777777" w:rsidR="004A475F" w:rsidRPr="005E742D" w:rsidRDefault="004A475F" w:rsidP="00982FBC">
            <w:pPr>
              <w:jc w:val="both"/>
              <w:rPr>
                <w:b/>
              </w:rPr>
            </w:pPr>
            <w:r w:rsidRPr="005E742D">
              <w:rPr>
                <w:b/>
              </w:rPr>
              <w:t>rozsah</w:t>
            </w:r>
          </w:p>
        </w:tc>
        <w:tc>
          <w:tcPr>
            <w:tcW w:w="706" w:type="dxa"/>
          </w:tcPr>
          <w:p w14:paraId="06B2EF09" w14:textId="77777777" w:rsidR="004A475F" w:rsidRPr="005E742D" w:rsidRDefault="004A475F" w:rsidP="00982FBC">
            <w:pPr>
              <w:jc w:val="both"/>
            </w:pPr>
            <w:r w:rsidRPr="005E742D">
              <w:t>40</w:t>
            </w:r>
          </w:p>
        </w:tc>
        <w:tc>
          <w:tcPr>
            <w:tcW w:w="819" w:type="dxa"/>
            <w:gridSpan w:val="2"/>
            <w:shd w:val="clear" w:color="auto" w:fill="F7CAAC"/>
          </w:tcPr>
          <w:p w14:paraId="1988E3F2" w14:textId="77777777" w:rsidR="004A475F" w:rsidRPr="005E742D" w:rsidRDefault="004A475F" w:rsidP="00982FBC">
            <w:pPr>
              <w:jc w:val="both"/>
              <w:rPr>
                <w:b/>
              </w:rPr>
            </w:pPr>
            <w:r w:rsidRPr="005E742D">
              <w:rPr>
                <w:b/>
              </w:rPr>
              <w:t>do kdy</w:t>
            </w:r>
          </w:p>
        </w:tc>
        <w:tc>
          <w:tcPr>
            <w:tcW w:w="1412" w:type="dxa"/>
            <w:gridSpan w:val="2"/>
          </w:tcPr>
          <w:p w14:paraId="339D6CD1" w14:textId="77777777" w:rsidR="004A475F" w:rsidRPr="005E742D" w:rsidRDefault="004A475F" w:rsidP="00982FBC">
            <w:pPr>
              <w:jc w:val="both"/>
            </w:pPr>
            <w:r w:rsidRPr="005E742D">
              <w:t>N</w:t>
            </w:r>
          </w:p>
        </w:tc>
      </w:tr>
      <w:tr w:rsidR="004A475F" w:rsidRPr="005E742D" w14:paraId="249D2174" w14:textId="77777777" w:rsidTr="00D160F4">
        <w:tc>
          <w:tcPr>
            <w:tcW w:w="5042" w:type="dxa"/>
            <w:gridSpan w:val="4"/>
            <w:shd w:val="clear" w:color="auto" w:fill="F7CAAC"/>
          </w:tcPr>
          <w:p w14:paraId="5BC55DAF" w14:textId="77777777" w:rsidR="004A475F" w:rsidRDefault="004A475F" w:rsidP="00982FBC">
            <w:pPr>
              <w:jc w:val="both"/>
              <w:rPr>
                <w:b/>
              </w:rPr>
            </w:pPr>
            <w:r>
              <w:rPr>
                <w:b/>
              </w:rPr>
              <w:t>Typ vztahu na součásti VŠ, která uskutečňuje st. program</w:t>
            </w:r>
          </w:p>
        </w:tc>
        <w:tc>
          <w:tcPr>
            <w:tcW w:w="988" w:type="dxa"/>
            <w:gridSpan w:val="4"/>
          </w:tcPr>
          <w:p w14:paraId="3DA7EF4C" w14:textId="77777777" w:rsidR="004A475F" w:rsidRPr="00A15C84" w:rsidRDefault="004A475F" w:rsidP="00982FBC">
            <w:pPr>
              <w:jc w:val="both"/>
            </w:pPr>
            <w:r w:rsidRPr="00A15C84">
              <w:t>pp.</w:t>
            </w:r>
          </w:p>
        </w:tc>
        <w:tc>
          <w:tcPr>
            <w:tcW w:w="989" w:type="dxa"/>
            <w:shd w:val="clear" w:color="auto" w:fill="F7CAAC"/>
          </w:tcPr>
          <w:p w14:paraId="6E93FF96" w14:textId="77777777" w:rsidR="004A475F" w:rsidRPr="00A15C84" w:rsidRDefault="004A475F" w:rsidP="00982FBC">
            <w:pPr>
              <w:jc w:val="both"/>
              <w:rPr>
                <w:b/>
              </w:rPr>
            </w:pPr>
            <w:r w:rsidRPr="00A15C84">
              <w:rPr>
                <w:b/>
              </w:rPr>
              <w:t>rozsah</w:t>
            </w:r>
          </w:p>
        </w:tc>
        <w:tc>
          <w:tcPr>
            <w:tcW w:w="706" w:type="dxa"/>
          </w:tcPr>
          <w:p w14:paraId="3EC11A8C" w14:textId="77777777" w:rsidR="004A475F" w:rsidRPr="00A15C84" w:rsidRDefault="004A475F" w:rsidP="00982FBC">
            <w:pPr>
              <w:jc w:val="both"/>
            </w:pPr>
            <w:r w:rsidRPr="00A15C84">
              <w:t>40</w:t>
            </w:r>
          </w:p>
        </w:tc>
        <w:tc>
          <w:tcPr>
            <w:tcW w:w="819" w:type="dxa"/>
            <w:gridSpan w:val="2"/>
            <w:shd w:val="clear" w:color="auto" w:fill="F7CAAC"/>
          </w:tcPr>
          <w:p w14:paraId="11244CD8" w14:textId="77777777" w:rsidR="004A475F" w:rsidRPr="00A15C84" w:rsidRDefault="004A475F" w:rsidP="00982FBC">
            <w:pPr>
              <w:jc w:val="both"/>
              <w:rPr>
                <w:b/>
              </w:rPr>
            </w:pPr>
            <w:r w:rsidRPr="00A15C84">
              <w:rPr>
                <w:b/>
              </w:rPr>
              <w:t>do kdy</w:t>
            </w:r>
          </w:p>
        </w:tc>
        <w:tc>
          <w:tcPr>
            <w:tcW w:w="1412" w:type="dxa"/>
            <w:gridSpan w:val="2"/>
          </w:tcPr>
          <w:p w14:paraId="38A4C818" w14:textId="77777777" w:rsidR="004A475F" w:rsidRPr="00A15C84" w:rsidRDefault="004A475F" w:rsidP="00982FBC">
            <w:pPr>
              <w:jc w:val="both"/>
            </w:pPr>
            <w:r w:rsidRPr="00A15C84">
              <w:t>N</w:t>
            </w:r>
          </w:p>
        </w:tc>
      </w:tr>
      <w:tr w:rsidR="004A475F" w14:paraId="1D73EC65" w14:textId="77777777" w:rsidTr="00D160F4">
        <w:tc>
          <w:tcPr>
            <w:tcW w:w="6030" w:type="dxa"/>
            <w:gridSpan w:val="8"/>
            <w:shd w:val="clear" w:color="auto" w:fill="F7CAAC"/>
          </w:tcPr>
          <w:p w14:paraId="3B1925B9" w14:textId="3960D049" w:rsidR="004A475F" w:rsidRDefault="00B00931" w:rsidP="00982FBC">
            <w:pPr>
              <w:jc w:val="both"/>
            </w:pPr>
            <w:r>
              <w:rPr>
                <w:b/>
              </w:rPr>
              <w:t>Další</w:t>
            </w:r>
            <w:r w:rsidR="004A475F">
              <w:rPr>
                <w:b/>
              </w:rPr>
              <w:t xml:space="preserve"> současná působení jako akademický pracovník na jiných VŠ</w:t>
            </w:r>
          </w:p>
        </w:tc>
        <w:tc>
          <w:tcPr>
            <w:tcW w:w="1695" w:type="dxa"/>
            <w:gridSpan w:val="2"/>
            <w:shd w:val="clear" w:color="auto" w:fill="F7CAAC"/>
          </w:tcPr>
          <w:p w14:paraId="4EC90817" w14:textId="77777777" w:rsidR="004A475F" w:rsidRDefault="004A475F" w:rsidP="00982FBC">
            <w:pPr>
              <w:jc w:val="both"/>
              <w:rPr>
                <w:b/>
              </w:rPr>
            </w:pPr>
            <w:r>
              <w:rPr>
                <w:b/>
              </w:rPr>
              <w:t xml:space="preserve">typ </w:t>
            </w:r>
            <w:proofErr w:type="spellStart"/>
            <w:r>
              <w:rPr>
                <w:b/>
              </w:rPr>
              <w:t>prac</w:t>
            </w:r>
            <w:proofErr w:type="spellEnd"/>
            <w:r>
              <w:rPr>
                <w:b/>
              </w:rPr>
              <w:t>. vztahu</w:t>
            </w:r>
          </w:p>
        </w:tc>
        <w:tc>
          <w:tcPr>
            <w:tcW w:w="2231" w:type="dxa"/>
            <w:gridSpan w:val="4"/>
            <w:shd w:val="clear" w:color="auto" w:fill="F7CAAC"/>
          </w:tcPr>
          <w:p w14:paraId="11484B0D" w14:textId="77777777" w:rsidR="004A475F" w:rsidRDefault="004A475F" w:rsidP="00982FBC">
            <w:pPr>
              <w:jc w:val="both"/>
              <w:rPr>
                <w:b/>
              </w:rPr>
            </w:pPr>
            <w:r>
              <w:rPr>
                <w:b/>
              </w:rPr>
              <w:t>rozsah</w:t>
            </w:r>
          </w:p>
        </w:tc>
      </w:tr>
      <w:tr w:rsidR="004A475F" w14:paraId="515ACCC3" w14:textId="77777777" w:rsidTr="00D160F4">
        <w:tc>
          <w:tcPr>
            <w:tcW w:w="6030" w:type="dxa"/>
            <w:gridSpan w:val="8"/>
          </w:tcPr>
          <w:p w14:paraId="03409ACA" w14:textId="77777777" w:rsidR="004A475F" w:rsidRDefault="004A475F" w:rsidP="00982FBC">
            <w:pPr>
              <w:jc w:val="both"/>
            </w:pPr>
            <w:r>
              <w:t>---</w:t>
            </w:r>
          </w:p>
        </w:tc>
        <w:tc>
          <w:tcPr>
            <w:tcW w:w="1695" w:type="dxa"/>
            <w:gridSpan w:val="2"/>
          </w:tcPr>
          <w:p w14:paraId="607EDE6B" w14:textId="77777777" w:rsidR="004A475F" w:rsidRDefault="004A475F" w:rsidP="00982FBC">
            <w:pPr>
              <w:jc w:val="both"/>
            </w:pPr>
            <w:r>
              <w:t>---</w:t>
            </w:r>
          </w:p>
        </w:tc>
        <w:tc>
          <w:tcPr>
            <w:tcW w:w="2231" w:type="dxa"/>
            <w:gridSpan w:val="4"/>
          </w:tcPr>
          <w:p w14:paraId="7E27A110" w14:textId="77777777" w:rsidR="004A475F" w:rsidRDefault="004A475F" w:rsidP="00982FBC">
            <w:pPr>
              <w:jc w:val="both"/>
            </w:pPr>
            <w:r>
              <w:t>---</w:t>
            </w:r>
          </w:p>
        </w:tc>
      </w:tr>
      <w:tr w:rsidR="004A475F" w14:paraId="355D04C7" w14:textId="77777777" w:rsidTr="00D160F4">
        <w:tc>
          <w:tcPr>
            <w:tcW w:w="6030" w:type="dxa"/>
            <w:gridSpan w:val="8"/>
          </w:tcPr>
          <w:p w14:paraId="236E28B0" w14:textId="77777777" w:rsidR="004A475F" w:rsidRDefault="004A475F" w:rsidP="00982FBC">
            <w:pPr>
              <w:jc w:val="both"/>
            </w:pPr>
          </w:p>
        </w:tc>
        <w:tc>
          <w:tcPr>
            <w:tcW w:w="1695" w:type="dxa"/>
            <w:gridSpan w:val="2"/>
          </w:tcPr>
          <w:p w14:paraId="541BA53A" w14:textId="77777777" w:rsidR="004A475F" w:rsidRDefault="004A475F" w:rsidP="00982FBC">
            <w:pPr>
              <w:jc w:val="both"/>
            </w:pPr>
          </w:p>
        </w:tc>
        <w:tc>
          <w:tcPr>
            <w:tcW w:w="2231" w:type="dxa"/>
            <w:gridSpan w:val="4"/>
          </w:tcPr>
          <w:p w14:paraId="439E923D" w14:textId="77777777" w:rsidR="004A475F" w:rsidRDefault="004A475F" w:rsidP="00982FBC">
            <w:pPr>
              <w:jc w:val="both"/>
            </w:pPr>
          </w:p>
        </w:tc>
      </w:tr>
      <w:tr w:rsidR="004A475F" w14:paraId="5CF40B93" w14:textId="77777777" w:rsidTr="00982FBC">
        <w:tc>
          <w:tcPr>
            <w:tcW w:w="9956" w:type="dxa"/>
            <w:gridSpan w:val="14"/>
            <w:shd w:val="clear" w:color="auto" w:fill="F7CAAC"/>
          </w:tcPr>
          <w:p w14:paraId="4C8D1F3B" w14:textId="77777777" w:rsidR="004A475F" w:rsidRDefault="004A475F" w:rsidP="00982FBC">
            <w:pPr>
              <w:jc w:val="both"/>
            </w:pPr>
            <w:r>
              <w:rPr>
                <w:b/>
              </w:rPr>
              <w:t>Předměty příslušného studijního programu a způsob zapojení do jejich výuky, příp. další zapojení do uskutečňování studijního programu</w:t>
            </w:r>
          </w:p>
        </w:tc>
      </w:tr>
      <w:tr w:rsidR="004A475F" w:rsidRPr="002827C6" w14:paraId="5D2F2007" w14:textId="77777777" w:rsidTr="00982FBC">
        <w:trPr>
          <w:trHeight w:val="413"/>
        </w:trPr>
        <w:tc>
          <w:tcPr>
            <w:tcW w:w="9956" w:type="dxa"/>
            <w:gridSpan w:val="14"/>
            <w:tcBorders>
              <w:top w:val="nil"/>
            </w:tcBorders>
          </w:tcPr>
          <w:p w14:paraId="2E2E0256" w14:textId="6FA272F5" w:rsidR="00054080" w:rsidRDefault="00054080" w:rsidP="00D160F4">
            <w:pPr>
              <w:spacing w:before="120" w:after="60"/>
              <w:jc w:val="both"/>
            </w:pPr>
            <w:r>
              <w:t>Analýza mikroorganizmů a jejich produktů</w:t>
            </w:r>
            <w:r w:rsidR="003B7B98">
              <w:t xml:space="preserve"> (</w:t>
            </w:r>
            <w:proofErr w:type="gramStart"/>
            <w:r w:rsidR="003B7B98">
              <w:t>50%</w:t>
            </w:r>
            <w:proofErr w:type="gramEnd"/>
            <w:r w:rsidR="003B7B98">
              <w:t xml:space="preserve"> p)</w:t>
            </w:r>
          </w:p>
          <w:p w14:paraId="233DE52B" w14:textId="6B671CFB" w:rsidR="00054080" w:rsidRDefault="00054080" w:rsidP="00D160F4">
            <w:pPr>
              <w:spacing w:before="60" w:after="60"/>
              <w:jc w:val="both"/>
            </w:pPr>
            <w:r>
              <w:t>Oborový seminář</w:t>
            </w:r>
            <w:r w:rsidR="00946FE7">
              <w:t xml:space="preserve"> (</w:t>
            </w:r>
            <w:proofErr w:type="gramStart"/>
            <w:r w:rsidR="00946FE7">
              <w:t>100%</w:t>
            </w:r>
            <w:proofErr w:type="gramEnd"/>
            <w:r w:rsidR="00946FE7">
              <w:t xml:space="preserve"> s)</w:t>
            </w:r>
          </w:p>
          <w:p w14:paraId="027BA9D6" w14:textId="1E526988" w:rsidR="004A475F" w:rsidRPr="002827C6" w:rsidRDefault="00054080" w:rsidP="00D160F4">
            <w:pPr>
              <w:spacing w:before="60" w:after="120"/>
              <w:jc w:val="both"/>
            </w:pPr>
            <w:r w:rsidRPr="00102D01">
              <w:rPr>
                <w:b/>
                <w:bCs/>
              </w:rPr>
              <w:t>Toxikologie</w:t>
            </w:r>
            <w:r w:rsidR="00946FE7">
              <w:t xml:space="preserve"> (</w:t>
            </w:r>
            <w:proofErr w:type="gramStart"/>
            <w:r w:rsidR="00946FE7">
              <w:t>100%</w:t>
            </w:r>
            <w:proofErr w:type="gramEnd"/>
            <w:r w:rsidR="00946FE7">
              <w:t xml:space="preserve"> p)</w:t>
            </w:r>
          </w:p>
        </w:tc>
      </w:tr>
      <w:tr w:rsidR="004A475F" w:rsidRPr="002827C6" w14:paraId="5467E0B7" w14:textId="77777777" w:rsidTr="00982FBC">
        <w:trPr>
          <w:trHeight w:val="340"/>
        </w:trPr>
        <w:tc>
          <w:tcPr>
            <w:tcW w:w="9956" w:type="dxa"/>
            <w:gridSpan w:val="14"/>
            <w:tcBorders>
              <w:top w:val="nil"/>
            </w:tcBorders>
            <w:shd w:val="clear" w:color="auto" w:fill="FBD4B4"/>
          </w:tcPr>
          <w:p w14:paraId="73EC899A" w14:textId="04A97A94" w:rsidR="004A475F" w:rsidRPr="002827C6" w:rsidRDefault="00C66BD9" w:rsidP="00982FBC">
            <w:pPr>
              <w:jc w:val="both"/>
              <w:rPr>
                <w:b/>
              </w:rPr>
            </w:pPr>
            <w:r w:rsidRPr="002827C6">
              <w:rPr>
                <w:b/>
              </w:rPr>
              <w:t>Zapojení</w:t>
            </w:r>
            <w:r w:rsidR="004A475F" w:rsidRPr="002827C6">
              <w:rPr>
                <w:b/>
              </w:rPr>
              <w:t xml:space="preserve"> do výuky v dalších studijních programech na téže vysoké škole (pouze u garantů ZT a PZ předmětů)</w:t>
            </w:r>
          </w:p>
        </w:tc>
      </w:tr>
      <w:tr w:rsidR="004A475F" w:rsidRPr="002827C6" w14:paraId="18A6F0C2" w14:textId="77777777" w:rsidTr="00D160F4">
        <w:trPr>
          <w:trHeight w:val="340"/>
        </w:trPr>
        <w:tc>
          <w:tcPr>
            <w:tcW w:w="2572" w:type="dxa"/>
            <w:gridSpan w:val="2"/>
            <w:tcBorders>
              <w:top w:val="nil"/>
            </w:tcBorders>
          </w:tcPr>
          <w:p w14:paraId="3024AB6A" w14:textId="77777777" w:rsidR="004A475F" w:rsidRPr="002827C6" w:rsidRDefault="004A475F" w:rsidP="00982FBC">
            <w:pPr>
              <w:jc w:val="both"/>
              <w:rPr>
                <w:b/>
              </w:rPr>
            </w:pPr>
            <w:r w:rsidRPr="002827C6">
              <w:rPr>
                <w:b/>
              </w:rPr>
              <w:t>Název studijního předmětu</w:t>
            </w:r>
          </w:p>
        </w:tc>
        <w:tc>
          <w:tcPr>
            <w:tcW w:w="2613" w:type="dxa"/>
            <w:gridSpan w:val="3"/>
            <w:tcBorders>
              <w:top w:val="nil"/>
            </w:tcBorders>
          </w:tcPr>
          <w:p w14:paraId="09D0E0AC" w14:textId="77777777" w:rsidR="004A475F" w:rsidRPr="002827C6" w:rsidRDefault="004A475F" w:rsidP="00982FBC">
            <w:pPr>
              <w:jc w:val="both"/>
              <w:rPr>
                <w:b/>
              </w:rPr>
            </w:pPr>
            <w:r w:rsidRPr="002827C6">
              <w:rPr>
                <w:b/>
              </w:rPr>
              <w:t>Název studijního programu</w:t>
            </w:r>
          </w:p>
        </w:tc>
        <w:tc>
          <w:tcPr>
            <w:tcW w:w="564" w:type="dxa"/>
            <w:gridSpan w:val="2"/>
            <w:tcBorders>
              <w:top w:val="nil"/>
            </w:tcBorders>
          </w:tcPr>
          <w:p w14:paraId="2D47CDD3" w14:textId="77777777" w:rsidR="004A475F" w:rsidRPr="002827C6" w:rsidRDefault="004A475F" w:rsidP="00982FBC">
            <w:pPr>
              <w:jc w:val="both"/>
              <w:rPr>
                <w:b/>
              </w:rPr>
            </w:pPr>
            <w:r w:rsidRPr="002827C6">
              <w:rPr>
                <w:b/>
              </w:rPr>
              <w:t>Sem.</w:t>
            </w:r>
          </w:p>
        </w:tc>
        <w:tc>
          <w:tcPr>
            <w:tcW w:w="2100" w:type="dxa"/>
            <w:gridSpan w:val="4"/>
            <w:tcBorders>
              <w:top w:val="nil"/>
            </w:tcBorders>
          </w:tcPr>
          <w:p w14:paraId="36AFD8FE" w14:textId="77777777" w:rsidR="004A475F" w:rsidRPr="002827C6" w:rsidRDefault="004A475F" w:rsidP="00982FBC">
            <w:pPr>
              <w:jc w:val="both"/>
              <w:rPr>
                <w:b/>
              </w:rPr>
            </w:pPr>
            <w:r w:rsidRPr="002827C6">
              <w:rPr>
                <w:b/>
              </w:rPr>
              <w:t>Role ve výuce daného předmětu</w:t>
            </w:r>
          </w:p>
        </w:tc>
        <w:tc>
          <w:tcPr>
            <w:tcW w:w="2107" w:type="dxa"/>
            <w:gridSpan w:val="3"/>
            <w:tcBorders>
              <w:top w:val="nil"/>
            </w:tcBorders>
          </w:tcPr>
          <w:p w14:paraId="13244ABD" w14:textId="77777777" w:rsidR="004A475F" w:rsidRDefault="004A475F" w:rsidP="00982FBC">
            <w:pPr>
              <w:jc w:val="both"/>
              <w:rPr>
                <w:b/>
              </w:rPr>
            </w:pPr>
            <w:r>
              <w:rPr>
                <w:b/>
              </w:rPr>
              <w:t>(</w:t>
            </w:r>
            <w:r w:rsidRPr="00F20AEF">
              <w:rPr>
                <w:b/>
                <w:i/>
                <w:iCs/>
              </w:rPr>
              <w:t>nepovinný údaj</w:t>
            </w:r>
            <w:r w:rsidRPr="00F20AEF">
              <w:rPr>
                <w:b/>
              </w:rPr>
              <w:t>)</w:t>
            </w:r>
            <w:r>
              <w:rPr>
                <w:b/>
              </w:rPr>
              <w:t xml:space="preserve"> </w:t>
            </w:r>
          </w:p>
          <w:p w14:paraId="7253EC8E" w14:textId="77777777" w:rsidR="004A475F" w:rsidRPr="002827C6" w:rsidRDefault="004A475F" w:rsidP="00982FBC">
            <w:pPr>
              <w:jc w:val="both"/>
              <w:rPr>
                <w:b/>
              </w:rPr>
            </w:pPr>
            <w:r w:rsidRPr="002827C6">
              <w:rPr>
                <w:b/>
              </w:rPr>
              <w:t>Počet hodin za semestr</w:t>
            </w:r>
          </w:p>
        </w:tc>
      </w:tr>
      <w:tr w:rsidR="004A475F" w:rsidRPr="000F23DD" w14:paraId="60F822A5" w14:textId="77777777" w:rsidTr="00D160F4">
        <w:trPr>
          <w:trHeight w:val="285"/>
        </w:trPr>
        <w:tc>
          <w:tcPr>
            <w:tcW w:w="2572" w:type="dxa"/>
            <w:gridSpan w:val="2"/>
            <w:tcBorders>
              <w:top w:val="nil"/>
            </w:tcBorders>
            <w:vAlign w:val="center"/>
          </w:tcPr>
          <w:p w14:paraId="576F0EFA" w14:textId="2875B7A6" w:rsidR="004A475F" w:rsidRPr="00D160F4" w:rsidRDefault="00D160F4" w:rsidP="00D160F4">
            <w:pPr>
              <w:rPr>
                <w:highlight w:val="magenta"/>
              </w:rPr>
            </w:pPr>
            <w:proofErr w:type="spellStart"/>
            <w:r w:rsidRPr="00D160F4">
              <w:t>Bioanalytické</w:t>
            </w:r>
            <w:proofErr w:type="spellEnd"/>
            <w:r w:rsidRPr="00D160F4">
              <w:t xml:space="preserve"> metody</w:t>
            </w:r>
          </w:p>
        </w:tc>
        <w:tc>
          <w:tcPr>
            <w:tcW w:w="2613" w:type="dxa"/>
            <w:gridSpan w:val="3"/>
            <w:tcBorders>
              <w:top w:val="nil"/>
            </w:tcBorders>
            <w:vAlign w:val="center"/>
          </w:tcPr>
          <w:p w14:paraId="426D6A9F" w14:textId="77777777" w:rsidR="004A475F" w:rsidRPr="00D160F4" w:rsidRDefault="00D160F4" w:rsidP="00D160F4">
            <w:r w:rsidRPr="00D160F4">
              <w:t>Bc Materiály a technologie</w:t>
            </w:r>
          </w:p>
          <w:p w14:paraId="4F8B9F99" w14:textId="68D8837D" w:rsidR="00D160F4" w:rsidRPr="00D160F4" w:rsidRDefault="00D160F4" w:rsidP="00D160F4">
            <w:r w:rsidRPr="00D160F4">
              <w:t>– Ochrana životního prostředí</w:t>
            </w:r>
          </w:p>
          <w:p w14:paraId="586FFECC" w14:textId="77777777" w:rsidR="00D160F4" w:rsidRPr="00D160F4" w:rsidRDefault="00D160F4" w:rsidP="00D160F4">
            <w:r w:rsidRPr="00D160F4">
              <w:t>Bc Technologie a hodnocení potravin</w:t>
            </w:r>
          </w:p>
          <w:p w14:paraId="5A9E781E" w14:textId="54B91160" w:rsidR="00D160F4" w:rsidRPr="00D160F4" w:rsidRDefault="00D160F4" w:rsidP="00D160F4">
            <w:pPr>
              <w:rPr>
                <w:highlight w:val="magenta"/>
              </w:rPr>
            </w:pPr>
            <w:r w:rsidRPr="00D160F4">
              <w:t>– Potravinářské biotechnologie a aplikovaná mikrobiologie</w:t>
            </w:r>
          </w:p>
        </w:tc>
        <w:tc>
          <w:tcPr>
            <w:tcW w:w="564" w:type="dxa"/>
            <w:gridSpan w:val="2"/>
            <w:tcBorders>
              <w:top w:val="nil"/>
            </w:tcBorders>
            <w:vAlign w:val="center"/>
          </w:tcPr>
          <w:p w14:paraId="112AADCB" w14:textId="77777777" w:rsidR="004A475F" w:rsidRPr="00D160F4" w:rsidRDefault="00D160F4" w:rsidP="00D160F4">
            <w:r w:rsidRPr="00D160F4">
              <w:t>3/LS</w:t>
            </w:r>
          </w:p>
          <w:p w14:paraId="6ED6BCE9" w14:textId="77777777" w:rsidR="00D160F4" w:rsidRPr="00D160F4" w:rsidRDefault="00D160F4" w:rsidP="00D160F4"/>
          <w:p w14:paraId="6C29EF67" w14:textId="76591DB8" w:rsidR="00D160F4" w:rsidRPr="00D160F4" w:rsidRDefault="00D160F4" w:rsidP="00D160F4">
            <w:r w:rsidRPr="00D160F4">
              <w:t>2/LS</w:t>
            </w:r>
          </w:p>
          <w:p w14:paraId="5F97C7FD" w14:textId="77777777" w:rsidR="00D160F4" w:rsidRPr="00D160F4" w:rsidRDefault="00D160F4" w:rsidP="00D160F4">
            <w:pPr>
              <w:rPr>
                <w:highlight w:val="magenta"/>
              </w:rPr>
            </w:pPr>
          </w:p>
          <w:p w14:paraId="0E4D1807" w14:textId="77777777" w:rsidR="00D160F4" w:rsidRPr="00D160F4" w:rsidRDefault="00D160F4" w:rsidP="00D160F4">
            <w:pPr>
              <w:rPr>
                <w:highlight w:val="magenta"/>
              </w:rPr>
            </w:pPr>
          </w:p>
          <w:p w14:paraId="066D4DC3" w14:textId="77777777" w:rsidR="00D160F4" w:rsidRPr="00D160F4" w:rsidRDefault="00D160F4" w:rsidP="00D160F4">
            <w:pPr>
              <w:rPr>
                <w:highlight w:val="magenta"/>
              </w:rPr>
            </w:pPr>
          </w:p>
          <w:p w14:paraId="0C72F4F0" w14:textId="5FE90449" w:rsidR="00D160F4" w:rsidRPr="00D160F4" w:rsidRDefault="00D160F4" w:rsidP="00D160F4">
            <w:pPr>
              <w:rPr>
                <w:highlight w:val="magenta"/>
              </w:rPr>
            </w:pPr>
          </w:p>
        </w:tc>
        <w:tc>
          <w:tcPr>
            <w:tcW w:w="2100" w:type="dxa"/>
            <w:gridSpan w:val="4"/>
            <w:tcBorders>
              <w:top w:val="nil"/>
            </w:tcBorders>
            <w:vAlign w:val="center"/>
          </w:tcPr>
          <w:p w14:paraId="312B4D17" w14:textId="2DD22F2F" w:rsidR="004A475F" w:rsidRPr="00D160F4" w:rsidRDefault="00D160F4" w:rsidP="00D160F4">
            <w:pPr>
              <w:rPr>
                <w:highlight w:val="magenta"/>
              </w:rPr>
            </w:pPr>
            <w:r w:rsidRPr="00D160F4">
              <w:t>Garant, Přednášející, Vede seminář</w:t>
            </w:r>
          </w:p>
        </w:tc>
        <w:tc>
          <w:tcPr>
            <w:tcW w:w="2107" w:type="dxa"/>
            <w:gridSpan w:val="3"/>
            <w:tcBorders>
              <w:top w:val="nil"/>
            </w:tcBorders>
            <w:vAlign w:val="center"/>
          </w:tcPr>
          <w:p w14:paraId="65394425" w14:textId="77777777" w:rsidR="004A475F" w:rsidRPr="00D160F4" w:rsidRDefault="004A475F" w:rsidP="00D160F4">
            <w:pPr>
              <w:rPr>
                <w:highlight w:val="magenta"/>
              </w:rPr>
            </w:pPr>
          </w:p>
        </w:tc>
      </w:tr>
      <w:tr w:rsidR="00D160F4" w:rsidRPr="000F23DD" w14:paraId="01648B1A" w14:textId="77777777" w:rsidTr="00D160F4">
        <w:trPr>
          <w:trHeight w:val="285"/>
        </w:trPr>
        <w:tc>
          <w:tcPr>
            <w:tcW w:w="2572" w:type="dxa"/>
            <w:gridSpan w:val="2"/>
            <w:tcBorders>
              <w:top w:val="nil"/>
            </w:tcBorders>
            <w:vAlign w:val="center"/>
          </w:tcPr>
          <w:p w14:paraId="4678FB54" w14:textId="4D2B54C5" w:rsidR="00D160F4" w:rsidRPr="00D160F4" w:rsidRDefault="00D160F4" w:rsidP="00D160F4">
            <w:r w:rsidRPr="00D160F4">
              <w:t>Biochemie I</w:t>
            </w:r>
          </w:p>
        </w:tc>
        <w:tc>
          <w:tcPr>
            <w:tcW w:w="2613" w:type="dxa"/>
            <w:gridSpan w:val="3"/>
            <w:tcBorders>
              <w:top w:val="nil"/>
            </w:tcBorders>
            <w:vAlign w:val="center"/>
          </w:tcPr>
          <w:p w14:paraId="7277CABB" w14:textId="53C954B8" w:rsidR="00D160F4" w:rsidRPr="00D160F4" w:rsidRDefault="00D160F4" w:rsidP="00D160F4">
            <w:r w:rsidRPr="00D160F4">
              <w:t>Bc Materiály a technologie</w:t>
            </w:r>
          </w:p>
          <w:p w14:paraId="685B233E" w14:textId="4B4B831F" w:rsidR="00D160F4" w:rsidRPr="00D160F4" w:rsidRDefault="00D160F4" w:rsidP="00D160F4">
            <w:r w:rsidRPr="00D160F4">
              <w:t xml:space="preserve">– </w:t>
            </w:r>
            <w:proofErr w:type="spellStart"/>
            <w:r w:rsidRPr="00D160F4">
              <w:t>Biomateriály</w:t>
            </w:r>
            <w:proofErr w:type="spellEnd"/>
            <w:r w:rsidRPr="00D160F4">
              <w:t xml:space="preserve"> a kosmetika</w:t>
            </w:r>
          </w:p>
          <w:p w14:paraId="3E6EDA88" w14:textId="3489DC34" w:rsidR="00D160F4" w:rsidRPr="00D160F4" w:rsidRDefault="00D160F4" w:rsidP="00D160F4">
            <w:r w:rsidRPr="00D160F4">
              <w:t>– Ochrana životního prostředí</w:t>
            </w:r>
          </w:p>
          <w:p w14:paraId="2A4E9F95" w14:textId="6DC3FB3F" w:rsidR="00D160F4" w:rsidRPr="00D160F4" w:rsidRDefault="00D160F4" w:rsidP="00D160F4">
            <w:r w:rsidRPr="00D160F4">
              <w:t>Bc Technologie a hodnocení potravin</w:t>
            </w:r>
          </w:p>
        </w:tc>
        <w:tc>
          <w:tcPr>
            <w:tcW w:w="564" w:type="dxa"/>
            <w:gridSpan w:val="2"/>
            <w:tcBorders>
              <w:top w:val="nil"/>
            </w:tcBorders>
            <w:vAlign w:val="center"/>
          </w:tcPr>
          <w:p w14:paraId="254CD758" w14:textId="6EE56045" w:rsidR="00D160F4" w:rsidRPr="00D160F4" w:rsidRDefault="00D160F4" w:rsidP="00D160F4">
            <w:r w:rsidRPr="00D160F4">
              <w:t>2/ZS</w:t>
            </w:r>
          </w:p>
        </w:tc>
        <w:tc>
          <w:tcPr>
            <w:tcW w:w="2100" w:type="dxa"/>
            <w:gridSpan w:val="4"/>
            <w:tcBorders>
              <w:top w:val="nil"/>
            </w:tcBorders>
            <w:vAlign w:val="center"/>
          </w:tcPr>
          <w:p w14:paraId="0FEE1800" w14:textId="3137EBDD" w:rsidR="00D160F4" w:rsidRPr="00D160F4" w:rsidRDefault="00D160F4" w:rsidP="00D160F4">
            <w:r w:rsidRPr="00D160F4">
              <w:t>Vede seminář</w:t>
            </w:r>
          </w:p>
        </w:tc>
        <w:tc>
          <w:tcPr>
            <w:tcW w:w="2107" w:type="dxa"/>
            <w:gridSpan w:val="3"/>
            <w:tcBorders>
              <w:top w:val="nil"/>
            </w:tcBorders>
            <w:vAlign w:val="center"/>
          </w:tcPr>
          <w:p w14:paraId="3C1B60FD" w14:textId="77777777" w:rsidR="00D160F4" w:rsidRPr="00D160F4" w:rsidRDefault="00D160F4" w:rsidP="00D160F4"/>
        </w:tc>
      </w:tr>
      <w:tr w:rsidR="00D160F4" w:rsidRPr="000F23DD" w14:paraId="1590E6B5" w14:textId="77777777" w:rsidTr="00D160F4">
        <w:trPr>
          <w:trHeight w:val="285"/>
        </w:trPr>
        <w:tc>
          <w:tcPr>
            <w:tcW w:w="2572" w:type="dxa"/>
            <w:gridSpan w:val="2"/>
            <w:tcBorders>
              <w:top w:val="nil"/>
            </w:tcBorders>
            <w:vAlign w:val="center"/>
          </w:tcPr>
          <w:p w14:paraId="7935C42C" w14:textId="6780466D" w:rsidR="00D160F4" w:rsidRPr="00D160F4" w:rsidRDefault="00D160F4" w:rsidP="00D160F4">
            <w:r w:rsidRPr="00D160F4">
              <w:t>Environmentální analýza</w:t>
            </w:r>
          </w:p>
        </w:tc>
        <w:tc>
          <w:tcPr>
            <w:tcW w:w="2613" w:type="dxa"/>
            <w:gridSpan w:val="3"/>
            <w:tcBorders>
              <w:top w:val="nil"/>
            </w:tcBorders>
            <w:vAlign w:val="center"/>
          </w:tcPr>
          <w:p w14:paraId="1EB3B4D0" w14:textId="13852966" w:rsidR="00D160F4" w:rsidRPr="00D160F4" w:rsidRDefault="00D160F4" w:rsidP="00D160F4">
            <w:proofErr w:type="spellStart"/>
            <w:r w:rsidRPr="00D160F4">
              <w:t>NMgr</w:t>
            </w:r>
            <w:proofErr w:type="spellEnd"/>
            <w:r w:rsidRPr="00D160F4">
              <w:t xml:space="preserve"> Environmentální inženýrství</w:t>
            </w:r>
          </w:p>
        </w:tc>
        <w:tc>
          <w:tcPr>
            <w:tcW w:w="564" w:type="dxa"/>
            <w:gridSpan w:val="2"/>
            <w:tcBorders>
              <w:top w:val="nil"/>
            </w:tcBorders>
            <w:vAlign w:val="center"/>
          </w:tcPr>
          <w:p w14:paraId="6F2C4788" w14:textId="69980180" w:rsidR="00D160F4" w:rsidRPr="00D160F4" w:rsidRDefault="00D160F4" w:rsidP="00D160F4">
            <w:r w:rsidRPr="00D160F4">
              <w:t>1/LS</w:t>
            </w:r>
          </w:p>
        </w:tc>
        <w:tc>
          <w:tcPr>
            <w:tcW w:w="2100" w:type="dxa"/>
            <w:gridSpan w:val="4"/>
            <w:tcBorders>
              <w:top w:val="nil"/>
            </w:tcBorders>
            <w:vAlign w:val="center"/>
          </w:tcPr>
          <w:p w14:paraId="10C1208C" w14:textId="43E89DA9" w:rsidR="00D160F4" w:rsidRPr="00D160F4" w:rsidRDefault="00D160F4" w:rsidP="00D160F4">
            <w:r w:rsidRPr="00D160F4">
              <w:t>Garant, Přednášející</w:t>
            </w:r>
          </w:p>
        </w:tc>
        <w:tc>
          <w:tcPr>
            <w:tcW w:w="2107" w:type="dxa"/>
            <w:gridSpan w:val="3"/>
            <w:tcBorders>
              <w:top w:val="nil"/>
            </w:tcBorders>
            <w:vAlign w:val="center"/>
          </w:tcPr>
          <w:p w14:paraId="5C0A6350" w14:textId="77777777" w:rsidR="00D160F4" w:rsidRPr="00D160F4" w:rsidRDefault="00D160F4" w:rsidP="00D160F4"/>
        </w:tc>
      </w:tr>
      <w:tr w:rsidR="00D160F4" w:rsidRPr="000F23DD" w14:paraId="1F1A46EF" w14:textId="77777777" w:rsidTr="00D160F4">
        <w:trPr>
          <w:trHeight w:val="285"/>
        </w:trPr>
        <w:tc>
          <w:tcPr>
            <w:tcW w:w="2572" w:type="dxa"/>
            <w:gridSpan w:val="2"/>
            <w:tcBorders>
              <w:top w:val="nil"/>
            </w:tcBorders>
            <w:vAlign w:val="center"/>
          </w:tcPr>
          <w:p w14:paraId="72EF5DC8" w14:textId="17E0CB9F" w:rsidR="00D160F4" w:rsidRPr="00D160F4" w:rsidRDefault="00D160F4" w:rsidP="00D160F4">
            <w:r w:rsidRPr="00D160F4">
              <w:t>Environmentální toxikologie</w:t>
            </w:r>
          </w:p>
        </w:tc>
        <w:tc>
          <w:tcPr>
            <w:tcW w:w="2613" w:type="dxa"/>
            <w:gridSpan w:val="3"/>
            <w:tcBorders>
              <w:top w:val="nil"/>
            </w:tcBorders>
            <w:vAlign w:val="center"/>
          </w:tcPr>
          <w:p w14:paraId="63EDAC0D" w14:textId="48912218" w:rsidR="00D160F4" w:rsidRPr="00D160F4" w:rsidRDefault="00D160F4" w:rsidP="00D160F4">
            <w:proofErr w:type="spellStart"/>
            <w:r w:rsidRPr="00D160F4">
              <w:t>NMgr</w:t>
            </w:r>
            <w:proofErr w:type="spellEnd"/>
            <w:r w:rsidRPr="00D160F4">
              <w:t xml:space="preserve"> Environmentální inženýrství</w:t>
            </w:r>
          </w:p>
        </w:tc>
        <w:tc>
          <w:tcPr>
            <w:tcW w:w="564" w:type="dxa"/>
            <w:gridSpan w:val="2"/>
            <w:tcBorders>
              <w:top w:val="nil"/>
            </w:tcBorders>
            <w:vAlign w:val="center"/>
          </w:tcPr>
          <w:p w14:paraId="2FEE6C3B" w14:textId="4803BAC7" w:rsidR="00D160F4" w:rsidRPr="00D160F4" w:rsidRDefault="00D160F4" w:rsidP="00D160F4">
            <w:r w:rsidRPr="00D160F4">
              <w:t>1/ZS</w:t>
            </w:r>
          </w:p>
        </w:tc>
        <w:tc>
          <w:tcPr>
            <w:tcW w:w="2100" w:type="dxa"/>
            <w:gridSpan w:val="4"/>
            <w:tcBorders>
              <w:top w:val="nil"/>
            </w:tcBorders>
            <w:vAlign w:val="center"/>
          </w:tcPr>
          <w:p w14:paraId="68BAD06C" w14:textId="2EF9A8A6" w:rsidR="00D160F4" w:rsidRPr="00D160F4" w:rsidRDefault="00D160F4" w:rsidP="00D160F4">
            <w:r w:rsidRPr="00D160F4">
              <w:t>Garant, Přednášející</w:t>
            </w:r>
          </w:p>
        </w:tc>
        <w:tc>
          <w:tcPr>
            <w:tcW w:w="2107" w:type="dxa"/>
            <w:gridSpan w:val="3"/>
            <w:tcBorders>
              <w:top w:val="nil"/>
            </w:tcBorders>
            <w:vAlign w:val="center"/>
          </w:tcPr>
          <w:p w14:paraId="61DAB9E4" w14:textId="77777777" w:rsidR="00D160F4" w:rsidRPr="00D160F4" w:rsidRDefault="00D160F4" w:rsidP="00D160F4"/>
        </w:tc>
      </w:tr>
      <w:tr w:rsidR="004D1E78" w:rsidRPr="000F23DD" w14:paraId="47BA6DD0" w14:textId="77777777" w:rsidTr="00D160F4">
        <w:trPr>
          <w:trHeight w:val="285"/>
        </w:trPr>
        <w:tc>
          <w:tcPr>
            <w:tcW w:w="2572" w:type="dxa"/>
            <w:gridSpan w:val="2"/>
            <w:tcBorders>
              <w:top w:val="nil"/>
            </w:tcBorders>
            <w:vAlign w:val="center"/>
          </w:tcPr>
          <w:p w14:paraId="2DBFCCD0" w14:textId="0ADE2FC5" w:rsidR="004D1E78" w:rsidRPr="00D160F4" w:rsidRDefault="004D1E78" w:rsidP="004D1E78">
            <w:r>
              <w:t>Laboratoř biochemie</w:t>
            </w:r>
          </w:p>
        </w:tc>
        <w:tc>
          <w:tcPr>
            <w:tcW w:w="2613" w:type="dxa"/>
            <w:gridSpan w:val="3"/>
            <w:tcBorders>
              <w:top w:val="nil"/>
            </w:tcBorders>
            <w:vAlign w:val="center"/>
          </w:tcPr>
          <w:p w14:paraId="08DB4EE5" w14:textId="77777777" w:rsidR="004D1E78" w:rsidRPr="00D160F4" w:rsidRDefault="004D1E78" w:rsidP="004D1E78">
            <w:r w:rsidRPr="00D160F4">
              <w:t>Bc Materiály a technologie</w:t>
            </w:r>
          </w:p>
          <w:p w14:paraId="606E4EC0" w14:textId="77777777" w:rsidR="004D1E78" w:rsidRPr="00D160F4" w:rsidRDefault="004D1E78" w:rsidP="004D1E78">
            <w:r w:rsidRPr="00D160F4">
              <w:t xml:space="preserve">– </w:t>
            </w:r>
            <w:proofErr w:type="spellStart"/>
            <w:r w:rsidRPr="00D160F4">
              <w:t>Biomateriály</w:t>
            </w:r>
            <w:proofErr w:type="spellEnd"/>
            <w:r w:rsidRPr="00D160F4">
              <w:t xml:space="preserve"> a kosmetika</w:t>
            </w:r>
          </w:p>
          <w:p w14:paraId="02D0185C" w14:textId="77777777" w:rsidR="004D1E78" w:rsidRPr="00D160F4" w:rsidRDefault="004D1E78" w:rsidP="004D1E78">
            <w:r w:rsidRPr="00D160F4">
              <w:t>– Ochrana životního prostředí</w:t>
            </w:r>
          </w:p>
          <w:p w14:paraId="322113FE" w14:textId="04433786" w:rsidR="004D1E78" w:rsidRPr="00D160F4" w:rsidRDefault="004D1E78" w:rsidP="004D1E78">
            <w:r w:rsidRPr="00D160F4">
              <w:t>Bc Technologie a hodnocení potravin</w:t>
            </w:r>
          </w:p>
        </w:tc>
        <w:tc>
          <w:tcPr>
            <w:tcW w:w="564" w:type="dxa"/>
            <w:gridSpan w:val="2"/>
            <w:tcBorders>
              <w:top w:val="nil"/>
            </w:tcBorders>
            <w:vAlign w:val="center"/>
          </w:tcPr>
          <w:p w14:paraId="3A08B53D" w14:textId="21B5C8B4" w:rsidR="004D1E78" w:rsidRPr="00D160F4" w:rsidRDefault="004D1E78" w:rsidP="004D1E78">
            <w:r>
              <w:t>2/LS</w:t>
            </w:r>
          </w:p>
        </w:tc>
        <w:tc>
          <w:tcPr>
            <w:tcW w:w="2100" w:type="dxa"/>
            <w:gridSpan w:val="4"/>
            <w:tcBorders>
              <w:top w:val="nil"/>
            </w:tcBorders>
            <w:vAlign w:val="center"/>
          </w:tcPr>
          <w:p w14:paraId="7B1DC750" w14:textId="55E174A0" w:rsidR="004D1E78" w:rsidRPr="00D160F4" w:rsidRDefault="004D1E78" w:rsidP="004D1E78">
            <w:r>
              <w:t>Cvičící</w:t>
            </w:r>
          </w:p>
        </w:tc>
        <w:tc>
          <w:tcPr>
            <w:tcW w:w="2107" w:type="dxa"/>
            <w:gridSpan w:val="3"/>
            <w:tcBorders>
              <w:top w:val="nil"/>
            </w:tcBorders>
            <w:vAlign w:val="center"/>
          </w:tcPr>
          <w:p w14:paraId="40744651" w14:textId="77777777" w:rsidR="004D1E78" w:rsidRPr="00D160F4" w:rsidRDefault="004D1E78" w:rsidP="004D1E78"/>
        </w:tc>
      </w:tr>
      <w:tr w:rsidR="004D1E78" w14:paraId="26CB9F70" w14:textId="77777777" w:rsidTr="00982FBC">
        <w:tc>
          <w:tcPr>
            <w:tcW w:w="9956" w:type="dxa"/>
            <w:gridSpan w:val="14"/>
            <w:shd w:val="clear" w:color="auto" w:fill="F7CAAC"/>
          </w:tcPr>
          <w:p w14:paraId="30BEE7B4" w14:textId="77777777" w:rsidR="004D1E78" w:rsidRDefault="004D1E78" w:rsidP="004D1E78">
            <w:pPr>
              <w:jc w:val="both"/>
            </w:pPr>
            <w:r>
              <w:rPr>
                <w:b/>
              </w:rPr>
              <w:t xml:space="preserve">Údaje o vzdělání na VŠ </w:t>
            </w:r>
          </w:p>
        </w:tc>
      </w:tr>
      <w:tr w:rsidR="004D1E78" w:rsidRPr="00570399" w14:paraId="41377723" w14:textId="77777777" w:rsidTr="00982FBC">
        <w:trPr>
          <w:trHeight w:val="329"/>
        </w:trPr>
        <w:tc>
          <w:tcPr>
            <w:tcW w:w="9956" w:type="dxa"/>
            <w:gridSpan w:val="14"/>
          </w:tcPr>
          <w:p w14:paraId="6CB04442" w14:textId="0922233E" w:rsidR="004D1E78" w:rsidRPr="00570399" w:rsidRDefault="004D1E78" w:rsidP="004D1E78">
            <w:pPr>
              <w:spacing w:before="120" w:after="120"/>
              <w:jc w:val="both"/>
              <w:rPr>
                <w:b/>
              </w:rPr>
            </w:pPr>
            <w:r w:rsidRPr="00005355">
              <w:t>2010: UP Olomouc, LF, SP Lékařská chemie a biochemie, obor Lékařská chemie a biochemie, Ph.D.</w:t>
            </w:r>
          </w:p>
        </w:tc>
      </w:tr>
      <w:tr w:rsidR="004D1E78" w14:paraId="0EE054F4" w14:textId="77777777" w:rsidTr="00982FBC">
        <w:tc>
          <w:tcPr>
            <w:tcW w:w="9956" w:type="dxa"/>
            <w:gridSpan w:val="14"/>
            <w:shd w:val="clear" w:color="auto" w:fill="F7CAAC"/>
          </w:tcPr>
          <w:p w14:paraId="07E24792" w14:textId="6D4CFA94" w:rsidR="004D1E78" w:rsidRDefault="004D1E78" w:rsidP="004D1E78">
            <w:pPr>
              <w:jc w:val="both"/>
              <w:rPr>
                <w:b/>
              </w:rPr>
            </w:pPr>
            <w:r>
              <w:rPr>
                <w:b/>
              </w:rPr>
              <w:t>Údaje o odborném působení od absolvování VŠ</w:t>
            </w:r>
          </w:p>
        </w:tc>
      </w:tr>
      <w:tr w:rsidR="004D1E78" w:rsidRPr="00B55CF6" w14:paraId="03F20C98" w14:textId="77777777" w:rsidTr="00982FBC">
        <w:trPr>
          <w:trHeight w:val="288"/>
        </w:trPr>
        <w:tc>
          <w:tcPr>
            <w:tcW w:w="9956" w:type="dxa"/>
            <w:gridSpan w:val="14"/>
          </w:tcPr>
          <w:p w14:paraId="1C962F65" w14:textId="12FDBABB" w:rsidR="004D1E78" w:rsidRDefault="004D1E78" w:rsidP="004D1E78">
            <w:pPr>
              <w:spacing w:before="120" w:after="60"/>
              <w:jc w:val="both"/>
            </w:pPr>
            <w:r w:rsidRPr="00005355">
              <w:t>09/2010 – dosud: UTB Zlín, FT, odborný asis</w:t>
            </w:r>
            <w:r w:rsidRPr="006D6734">
              <w:t>tent (pp.)</w:t>
            </w:r>
          </w:p>
          <w:p w14:paraId="4537ACEE" w14:textId="349699A3" w:rsidR="004D1E78" w:rsidRPr="00B55CF6" w:rsidRDefault="004D1E78" w:rsidP="004D1E78">
            <w:pPr>
              <w:spacing w:before="60" w:after="120"/>
              <w:jc w:val="both"/>
            </w:pPr>
            <w:proofErr w:type="gramStart"/>
            <w:r w:rsidRPr="00940058">
              <w:t>2008 – 2010</w:t>
            </w:r>
            <w:proofErr w:type="gramEnd"/>
            <w:r w:rsidRPr="00940058">
              <w:t xml:space="preserve">: UP Olomouc, LF, </w:t>
            </w:r>
            <w:r w:rsidRPr="00940058">
              <w:rPr>
                <w:color w:val="212121"/>
                <w:shd w:val="clear" w:color="auto" w:fill="FFFFFF"/>
              </w:rPr>
              <w:t>odborný pracovník</w:t>
            </w:r>
            <w:r>
              <w:rPr>
                <w:color w:val="212121"/>
                <w:shd w:val="clear" w:color="auto" w:fill="FFFFFF"/>
              </w:rPr>
              <w:t>,</w:t>
            </w:r>
            <w:r w:rsidRPr="00940058">
              <w:rPr>
                <w:color w:val="212121"/>
                <w:shd w:val="clear" w:color="auto" w:fill="FFFFFF"/>
              </w:rPr>
              <w:t xml:space="preserve"> od 09/2009 vědecký pracovník</w:t>
            </w:r>
            <w:r w:rsidRPr="00940058">
              <w:t xml:space="preserve"> </w:t>
            </w:r>
            <w:r w:rsidRPr="00534FD2">
              <w:rPr>
                <w:rFonts w:eastAsia="Arial Unicode MS"/>
              </w:rPr>
              <w:t>(pp.</w:t>
            </w:r>
            <w:r>
              <w:rPr>
                <w:rFonts w:eastAsia="Arial Unicode MS"/>
              </w:rPr>
              <w:t>; úvazek 0,25</w:t>
            </w:r>
            <w:r w:rsidRPr="00534FD2">
              <w:rPr>
                <w:rFonts w:eastAsia="Arial Unicode MS"/>
              </w:rPr>
              <w:t>)</w:t>
            </w:r>
          </w:p>
        </w:tc>
      </w:tr>
      <w:tr w:rsidR="004D1E78" w14:paraId="789E7866" w14:textId="77777777" w:rsidTr="00982FBC">
        <w:trPr>
          <w:trHeight w:val="250"/>
        </w:trPr>
        <w:tc>
          <w:tcPr>
            <w:tcW w:w="9956" w:type="dxa"/>
            <w:gridSpan w:val="14"/>
            <w:shd w:val="clear" w:color="auto" w:fill="F7CAAC"/>
          </w:tcPr>
          <w:p w14:paraId="77D9C66F" w14:textId="69153E4F" w:rsidR="004D1E78" w:rsidRDefault="004D1E78" w:rsidP="004D1E78">
            <w:pPr>
              <w:jc w:val="both"/>
            </w:pPr>
            <w:r>
              <w:rPr>
                <w:b/>
              </w:rPr>
              <w:t>Zkušenosti s vedením kvalifikačních a rigorózních prací</w:t>
            </w:r>
          </w:p>
        </w:tc>
      </w:tr>
      <w:tr w:rsidR="004D1E78" w14:paraId="5E326105" w14:textId="77777777" w:rsidTr="00982FBC">
        <w:trPr>
          <w:trHeight w:val="371"/>
        </w:trPr>
        <w:tc>
          <w:tcPr>
            <w:tcW w:w="9956" w:type="dxa"/>
            <w:gridSpan w:val="14"/>
          </w:tcPr>
          <w:p w14:paraId="727DC66E" w14:textId="6800B562" w:rsidR="004D1E78" w:rsidRDefault="004D1E78" w:rsidP="004D1E78">
            <w:pPr>
              <w:spacing w:before="120" w:after="120"/>
              <w:jc w:val="both"/>
            </w:pPr>
            <w:r>
              <w:t xml:space="preserve">Počet obhájených prací, které vyučující vedl v období </w:t>
            </w:r>
            <w:proofErr w:type="gramStart"/>
            <w:r w:rsidR="00282AE5">
              <w:t>2015 – 2024</w:t>
            </w:r>
            <w:proofErr w:type="gramEnd"/>
            <w:r w:rsidRPr="006D6734">
              <w:t xml:space="preserve">: </w:t>
            </w:r>
            <w:r w:rsidRPr="006D6734">
              <w:rPr>
                <w:rFonts w:eastAsia="Trebuchet MS"/>
                <w:b/>
                <w:bCs/>
                <w:lang w:eastAsia="en-US"/>
              </w:rPr>
              <w:t>6</w:t>
            </w:r>
            <w:r w:rsidRPr="006D6734">
              <w:rPr>
                <w:rFonts w:eastAsia="Trebuchet MS"/>
                <w:lang w:eastAsia="en-US"/>
              </w:rPr>
              <w:t xml:space="preserve"> </w:t>
            </w:r>
            <w:r w:rsidRPr="006D6734">
              <w:t xml:space="preserve">BP, </w:t>
            </w:r>
            <w:r w:rsidRPr="006D6734">
              <w:rPr>
                <w:b/>
              </w:rPr>
              <w:t>3</w:t>
            </w:r>
            <w:r w:rsidRPr="006D6734">
              <w:t xml:space="preserve"> DP, </w:t>
            </w:r>
            <w:r w:rsidRPr="006D6734">
              <w:rPr>
                <w:b/>
                <w:bCs/>
              </w:rPr>
              <w:t>1</w:t>
            </w:r>
            <w:r w:rsidRPr="006D6734">
              <w:t xml:space="preserve"> </w:t>
            </w:r>
            <w:proofErr w:type="spellStart"/>
            <w:r w:rsidRPr="006D6734">
              <w:t>DisP</w:t>
            </w:r>
            <w:proofErr w:type="spellEnd"/>
            <w:r w:rsidRPr="006D6734">
              <w:t>.</w:t>
            </w:r>
          </w:p>
        </w:tc>
      </w:tr>
      <w:tr w:rsidR="004D1E78" w14:paraId="7072EA8A" w14:textId="77777777" w:rsidTr="00D160F4">
        <w:trPr>
          <w:cantSplit/>
        </w:trPr>
        <w:tc>
          <w:tcPr>
            <w:tcW w:w="3330" w:type="dxa"/>
            <w:gridSpan w:val="3"/>
            <w:tcBorders>
              <w:top w:val="single" w:sz="12" w:space="0" w:color="auto"/>
            </w:tcBorders>
            <w:shd w:val="clear" w:color="auto" w:fill="F7CAAC"/>
          </w:tcPr>
          <w:p w14:paraId="4DC0EEC8" w14:textId="77777777" w:rsidR="004D1E78" w:rsidRDefault="004D1E78" w:rsidP="004D1E78">
            <w:pPr>
              <w:jc w:val="both"/>
            </w:pPr>
            <w:r>
              <w:rPr>
                <w:b/>
              </w:rPr>
              <w:t xml:space="preserve">Obor habilitačního řízení </w:t>
            </w:r>
          </w:p>
        </w:tc>
        <w:tc>
          <w:tcPr>
            <w:tcW w:w="2234" w:type="dxa"/>
            <w:gridSpan w:val="3"/>
            <w:tcBorders>
              <w:top w:val="single" w:sz="12" w:space="0" w:color="auto"/>
            </w:tcBorders>
            <w:shd w:val="clear" w:color="auto" w:fill="F7CAAC"/>
          </w:tcPr>
          <w:p w14:paraId="7D95530F" w14:textId="77777777" w:rsidR="004D1E78" w:rsidRDefault="004D1E78" w:rsidP="004D1E78">
            <w:pPr>
              <w:jc w:val="both"/>
            </w:pPr>
            <w:r>
              <w:rPr>
                <w:b/>
              </w:rPr>
              <w:t>Rok udělení hodnosti</w:t>
            </w:r>
          </w:p>
        </w:tc>
        <w:tc>
          <w:tcPr>
            <w:tcW w:w="2285" w:type="dxa"/>
            <w:gridSpan w:val="5"/>
            <w:tcBorders>
              <w:top w:val="single" w:sz="12" w:space="0" w:color="auto"/>
              <w:right w:val="single" w:sz="12" w:space="0" w:color="auto"/>
            </w:tcBorders>
            <w:shd w:val="clear" w:color="auto" w:fill="F7CAAC"/>
          </w:tcPr>
          <w:p w14:paraId="64A04F92" w14:textId="77777777" w:rsidR="004D1E78" w:rsidRPr="006D6734" w:rsidRDefault="004D1E78" w:rsidP="004D1E78">
            <w:pPr>
              <w:jc w:val="both"/>
            </w:pPr>
            <w:r w:rsidRPr="006D6734">
              <w:rPr>
                <w:b/>
              </w:rPr>
              <w:t>Řízení konáno na VŠ</w:t>
            </w:r>
          </w:p>
        </w:tc>
        <w:tc>
          <w:tcPr>
            <w:tcW w:w="2107" w:type="dxa"/>
            <w:gridSpan w:val="3"/>
            <w:tcBorders>
              <w:top w:val="single" w:sz="12" w:space="0" w:color="auto"/>
              <w:left w:val="single" w:sz="12" w:space="0" w:color="auto"/>
            </w:tcBorders>
            <w:shd w:val="clear" w:color="auto" w:fill="F7CAAC"/>
          </w:tcPr>
          <w:p w14:paraId="75198E3F" w14:textId="4966A496" w:rsidR="004D1E78" w:rsidRPr="006D6734" w:rsidRDefault="004D1E78" w:rsidP="004D1E78">
            <w:pPr>
              <w:jc w:val="both"/>
              <w:rPr>
                <w:b/>
              </w:rPr>
            </w:pPr>
            <w:r w:rsidRPr="006D6734">
              <w:rPr>
                <w:b/>
              </w:rPr>
              <w:t>Ohlasy publikací</w:t>
            </w:r>
          </w:p>
        </w:tc>
      </w:tr>
      <w:tr w:rsidR="004D1E78" w14:paraId="554B42CE" w14:textId="77777777" w:rsidTr="00D160F4">
        <w:trPr>
          <w:cantSplit/>
        </w:trPr>
        <w:tc>
          <w:tcPr>
            <w:tcW w:w="3330" w:type="dxa"/>
            <w:gridSpan w:val="3"/>
            <w:vAlign w:val="center"/>
          </w:tcPr>
          <w:p w14:paraId="039CA074" w14:textId="77777777" w:rsidR="004D1E78" w:rsidRDefault="004D1E78" w:rsidP="004D1E78">
            <w:pPr>
              <w:spacing w:before="60" w:after="60"/>
            </w:pPr>
            <w:r>
              <w:t>---</w:t>
            </w:r>
          </w:p>
        </w:tc>
        <w:tc>
          <w:tcPr>
            <w:tcW w:w="2234" w:type="dxa"/>
            <w:gridSpan w:val="3"/>
            <w:vAlign w:val="center"/>
          </w:tcPr>
          <w:p w14:paraId="2AC44068" w14:textId="77777777" w:rsidR="004D1E78" w:rsidRDefault="004D1E78" w:rsidP="004D1E78">
            <w:pPr>
              <w:spacing w:before="60" w:after="60"/>
            </w:pPr>
            <w:r>
              <w:t>---</w:t>
            </w:r>
          </w:p>
        </w:tc>
        <w:tc>
          <w:tcPr>
            <w:tcW w:w="2285" w:type="dxa"/>
            <w:gridSpan w:val="5"/>
            <w:tcBorders>
              <w:right w:val="single" w:sz="12" w:space="0" w:color="auto"/>
            </w:tcBorders>
            <w:vAlign w:val="center"/>
          </w:tcPr>
          <w:p w14:paraId="45E7AD73" w14:textId="77777777" w:rsidR="004D1E78" w:rsidRDefault="004D1E78" w:rsidP="004D1E78">
            <w:pPr>
              <w:spacing w:before="60" w:after="60"/>
            </w:pPr>
            <w:r>
              <w:t>---</w:t>
            </w:r>
          </w:p>
        </w:tc>
        <w:tc>
          <w:tcPr>
            <w:tcW w:w="695" w:type="dxa"/>
            <w:tcBorders>
              <w:left w:val="single" w:sz="12" w:space="0" w:color="auto"/>
            </w:tcBorders>
            <w:shd w:val="clear" w:color="auto" w:fill="F7CAAC"/>
            <w:vAlign w:val="center"/>
          </w:tcPr>
          <w:p w14:paraId="63F5DC2F" w14:textId="77777777" w:rsidR="004D1E78" w:rsidRPr="00F20AEF" w:rsidRDefault="004D1E78" w:rsidP="004D1E78">
            <w:proofErr w:type="spellStart"/>
            <w:r w:rsidRPr="00F20AEF">
              <w:rPr>
                <w:b/>
              </w:rPr>
              <w:t>WoS</w:t>
            </w:r>
            <w:proofErr w:type="spellEnd"/>
          </w:p>
        </w:tc>
        <w:tc>
          <w:tcPr>
            <w:tcW w:w="706" w:type="dxa"/>
            <w:shd w:val="clear" w:color="auto" w:fill="F7CAAC"/>
            <w:vAlign w:val="center"/>
          </w:tcPr>
          <w:p w14:paraId="6A0CD4E2" w14:textId="77777777" w:rsidR="004D1E78" w:rsidRPr="00F20AEF" w:rsidRDefault="004D1E78" w:rsidP="004D1E78">
            <w:pPr>
              <w:rPr>
                <w:sz w:val="18"/>
              </w:rPr>
            </w:pPr>
            <w:proofErr w:type="spellStart"/>
            <w:r w:rsidRPr="00F20AEF">
              <w:rPr>
                <w:b/>
                <w:sz w:val="18"/>
              </w:rPr>
              <w:t>Scopus</w:t>
            </w:r>
            <w:proofErr w:type="spellEnd"/>
          </w:p>
        </w:tc>
        <w:tc>
          <w:tcPr>
            <w:tcW w:w="706" w:type="dxa"/>
            <w:shd w:val="clear" w:color="auto" w:fill="F7CAAC"/>
            <w:vAlign w:val="center"/>
          </w:tcPr>
          <w:p w14:paraId="094FCBD4" w14:textId="77777777" w:rsidR="004D1E78" w:rsidRDefault="004D1E78" w:rsidP="004D1E78">
            <w:r>
              <w:rPr>
                <w:b/>
                <w:sz w:val="18"/>
              </w:rPr>
              <w:t>ostatní</w:t>
            </w:r>
          </w:p>
        </w:tc>
      </w:tr>
      <w:tr w:rsidR="004D1E78" w:rsidRPr="00E03179" w14:paraId="427D7C13" w14:textId="77777777" w:rsidTr="00D160F4">
        <w:trPr>
          <w:cantSplit/>
          <w:trHeight w:val="70"/>
        </w:trPr>
        <w:tc>
          <w:tcPr>
            <w:tcW w:w="3330" w:type="dxa"/>
            <w:gridSpan w:val="3"/>
            <w:shd w:val="clear" w:color="auto" w:fill="F7CAAC"/>
          </w:tcPr>
          <w:p w14:paraId="434EBAEB" w14:textId="77777777" w:rsidR="004D1E78" w:rsidRDefault="004D1E78" w:rsidP="004D1E78">
            <w:pPr>
              <w:jc w:val="both"/>
            </w:pPr>
            <w:r>
              <w:rPr>
                <w:b/>
              </w:rPr>
              <w:t>Obor jmenovacího řízení</w:t>
            </w:r>
          </w:p>
        </w:tc>
        <w:tc>
          <w:tcPr>
            <w:tcW w:w="2234" w:type="dxa"/>
            <w:gridSpan w:val="3"/>
            <w:shd w:val="clear" w:color="auto" w:fill="F7CAAC"/>
          </w:tcPr>
          <w:p w14:paraId="3E659A4B" w14:textId="77777777" w:rsidR="004D1E78" w:rsidRDefault="004D1E78" w:rsidP="004D1E78">
            <w:pPr>
              <w:jc w:val="both"/>
            </w:pPr>
            <w:r>
              <w:rPr>
                <w:b/>
              </w:rPr>
              <w:t>Rok udělení hodnosti</w:t>
            </w:r>
          </w:p>
        </w:tc>
        <w:tc>
          <w:tcPr>
            <w:tcW w:w="2285" w:type="dxa"/>
            <w:gridSpan w:val="5"/>
            <w:tcBorders>
              <w:right w:val="single" w:sz="12" w:space="0" w:color="auto"/>
            </w:tcBorders>
            <w:shd w:val="clear" w:color="auto" w:fill="F7CAAC"/>
          </w:tcPr>
          <w:p w14:paraId="5ADD0FAD" w14:textId="77777777" w:rsidR="004D1E78" w:rsidRDefault="004D1E78" w:rsidP="004D1E78">
            <w:pPr>
              <w:jc w:val="both"/>
            </w:pPr>
            <w:r>
              <w:rPr>
                <w:b/>
              </w:rPr>
              <w:t>Řízení konáno na VŠ</w:t>
            </w:r>
          </w:p>
        </w:tc>
        <w:tc>
          <w:tcPr>
            <w:tcW w:w="695" w:type="dxa"/>
            <w:tcBorders>
              <w:left w:val="single" w:sz="12" w:space="0" w:color="auto"/>
            </w:tcBorders>
          </w:tcPr>
          <w:p w14:paraId="6DAF5748" w14:textId="61FBCEF7" w:rsidR="004D1E78" w:rsidRPr="00D950EB" w:rsidRDefault="00D950EB" w:rsidP="004D1E78">
            <w:pPr>
              <w:jc w:val="center"/>
              <w:rPr>
                <w:b/>
              </w:rPr>
            </w:pPr>
            <w:r w:rsidRPr="00D950EB">
              <w:rPr>
                <w:b/>
              </w:rPr>
              <w:t>867</w:t>
            </w:r>
          </w:p>
        </w:tc>
        <w:tc>
          <w:tcPr>
            <w:tcW w:w="706" w:type="dxa"/>
          </w:tcPr>
          <w:p w14:paraId="7AB45386" w14:textId="53C44FC5" w:rsidR="004D1E78" w:rsidRPr="00D950EB" w:rsidRDefault="004D1E78" w:rsidP="004D1E78">
            <w:pPr>
              <w:jc w:val="center"/>
              <w:rPr>
                <w:b/>
              </w:rPr>
            </w:pPr>
            <w:r w:rsidRPr="00D950EB">
              <w:rPr>
                <w:b/>
              </w:rPr>
              <w:t>8</w:t>
            </w:r>
            <w:r w:rsidR="00D950EB" w:rsidRPr="00D950EB">
              <w:rPr>
                <w:b/>
              </w:rPr>
              <w:t>41</w:t>
            </w:r>
          </w:p>
        </w:tc>
        <w:tc>
          <w:tcPr>
            <w:tcW w:w="706" w:type="dxa"/>
          </w:tcPr>
          <w:p w14:paraId="72F52AF2" w14:textId="4E654E7E" w:rsidR="004D1E78" w:rsidRPr="00D950EB" w:rsidRDefault="004D1E78" w:rsidP="004D1E78">
            <w:pPr>
              <w:jc w:val="center"/>
              <w:rPr>
                <w:b/>
                <w:sz w:val="18"/>
                <w:szCs w:val="18"/>
              </w:rPr>
            </w:pPr>
            <w:proofErr w:type="spellStart"/>
            <w:r w:rsidRPr="00D950EB">
              <w:rPr>
                <w:b/>
                <w:sz w:val="18"/>
                <w:szCs w:val="18"/>
              </w:rPr>
              <w:t>neevid</w:t>
            </w:r>
            <w:proofErr w:type="spellEnd"/>
            <w:r w:rsidRPr="00D950EB">
              <w:rPr>
                <w:b/>
                <w:sz w:val="18"/>
                <w:szCs w:val="18"/>
              </w:rPr>
              <w:t>.</w:t>
            </w:r>
          </w:p>
        </w:tc>
      </w:tr>
      <w:tr w:rsidR="004D1E78" w14:paraId="182D2F63" w14:textId="77777777" w:rsidTr="00D160F4">
        <w:trPr>
          <w:trHeight w:val="205"/>
        </w:trPr>
        <w:tc>
          <w:tcPr>
            <w:tcW w:w="3330" w:type="dxa"/>
            <w:gridSpan w:val="3"/>
            <w:vAlign w:val="center"/>
          </w:tcPr>
          <w:p w14:paraId="630DCFF9" w14:textId="77777777" w:rsidR="004D1E78" w:rsidRDefault="004D1E78" w:rsidP="004D1E78">
            <w:r>
              <w:t>---</w:t>
            </w:r>
          </w:p>
        </w:tc>
        <w:tc>
          <w:tcPr>
            <w:tcW w:w="2234" w:type="dxa"/>
            <w:gridSpan w:val="3"/>
            <w:vAlign w:val="center"/>
          </w:tcPr>
          <w:p w14:paraId="23F072F4" w14:textId="77777777" w:rsidR="004D1E78" w:rsidRDefault="004D1E78" w:rsidP="004D1E78">
            <w:r>
              <w:t>---</w:t>
            </w:r>
          </w:p>
        </w:tc>
        <w:tc>
          <w:tcPr>
            <w:tcW w:w="2285" w:type="dxa"/>
            <w:gridSpan w:val="5"/>
            <w:tcBorders>
              <w:right w:val="single" w:sz="12" w:space="0" w:color="auto"/>
            </w:tcBorders>
            <w:vAlign w:val="center"/>
          </w:tcPr>
          <w:p w14:paraId="5A76B8E8" w14:textId="77777777" w:rsidR="004D1E78" w:rsidRDefault="004D1E78" w:rsidP="004D1E78">
            <w:r>
              <w:t>---</w:t>
            </w:r>
          </w:p>
        </w:tc>
        <w:tc>
          <w:tcPr>
            <w:tcW w:w="1401" w:type="dxa"/>
            <w:gridSpan w:val="2"/>
            <w:tcBorders>
              <w:left w:val="single" w:sz="12" w:space="0" w:color="auto"/>
            </w:tcBorders>
            <w:shd w:val="clear" w:color="auto" w:fill="FBD4B4"/>
            <w:vAlign w:val="center"/>
          </w:tcPr>
          <w:p w14:paraId="17A073F3" w14:textId="77777777" w:rsidR="004D1E78" w:rsidRPr="00D950EB" w:rsidRDefault="004D1E78" w:rsidP="004D1E78">
            <w:pPr>
              <w:jc w:val="both"/>
              <w:rPr>
                <w:b/>
                <w:sz w:val="18"/>
              </w:rPr>
            </w:pPr>
            <w:r w:rsidRPr="00D950EB">
              <w:rPr>
                <w:b/>
                <w:sz w:val="18"/>
              </w:rPr>
              <w:t xml:space="preserve">H-index </w:t>
            </w:r>
            <w:proofErr w:type="spellStart"/>
            <w:r w:rsidRPr="00D950EB">
              <w:rPr>
                <w:b/>
                <w:sz w:val="18"/>
              </w:rPr>
              <w:t>WoS</w:t>
            </w:r>
            <w:proofErr w:type="spellEnd"/>
            <w:r w:rsidRPr="00D950EB">
              <w:rPr>
                <w:b/>
                <w:sz w:val="18"/>
              </w:rPr>
              <w:t>/</w:t>
            </w:r>
            <w:proofErr w:type="spellStart"/>
            <w:r w:rsidRPr="00D950EB">
              <w:rPr>
                <w:b/>
                <w:sz w:val="18"/>
              </w:rPr>
              <w:t>Scopus</w:t>
            </w:r>
            <w:proofErr w:type="spellEnd"/>
          </w:p>
        </w:tc>
        <w:tc>
          <w:tcPr>
            <w:tcW w:w="706" w:type="dxa"/>
            <w:vAlign w:val="center"/>
          </w:tcPr>
          <w:p w14:paraId="018CF8B0" w14:textId="67F332BF" w:rsidR="004D1E78" w:rsidRPr="00D950EB" w:rsidRDefault="004D1E78" w:rsidP="004D1E78">
            <w:pPr>
              <w:jc w:val="center"/>
              <w:rPr>
                <w:b/>
              </w:rPr>
            </w:pPr>
            <w:r w:rsidRPr="00D950EB">
              <w:rPr>
                <w:b/>
              </w:rPr>
              <w:t>1</w:t>
            </w:r>
            <w:r w:rsidR="00D950EB" w:rsidRPr="00D950EB">
              <w:rPr>
                <w:b/>
              </w:rPr>
              <w:t>1</w:t>
            </w:r>
            <w:r w:rsidRPr="00D950EB">
              <w:rPr>
                <w:b/>
              </w:rPr>
              <w:t>/10</w:t>
            </w:r>
          </w:p>
        </w:tc>
      </w:tr>
      <w:tr w:rsidR="004D1E78" w14:paraId="7502DCCE" w14:textId="77777777" w:rsidTr="00982FBC">
        <w:tc>
          <w:tcPr>
            <w:tcW w:w="9956" w:type="dxa"/>
            <w:gridSpan w:val="14"/>
            <w:shd w:val="clear" w:color="auto" w:fill="F7CAAC"/>
          </w:tcPr>
          <w:p w14:paraId="187FAC54" w14:textId="17D6C946" w:rsidR="004D1E78" w:rsidRDefault="004D1E78" w:rsidP="004D1E78">
            <w:pPr>
              <w:jc w:val="both"/>
              <w:rPr>
                <w:b/>
              </w:rPr>
            </w:pPr>
            <w:r>
              <w:rPr>
                <w:b/>
              </w:rPr>
              <w:t xml:space="preserve">Přehled o nejvýznamnější publikační a další tvůrčí činnosti nebo další profesní činnosti u odborníků z praxe vztahující se k zabezpečovaným předmětům </w:t>
            </w:r>
          </w:p>
        </w:tc>
      </w:tr>
      <w:tr w:rsidR="004D1E78" w:rsidRPr="00641DD1" w14:paraId="0F0C9024" w14:textId="77777777" w:rsidTr="00982FBC">
        <w:trPr>
          <w:trHeight w:val="708"/>
        </w:trPr>
        <w:tc>
          <w:tcPr>
            <w:tcW w:w="9956" w:type="dxa"/>
            <w:gridSpan w:val="14"/>
          </w:tcPr>
          <w:p w14:paraId="711998F1" w14:textId="7BB750F5" w:rsidR="004D1E78" w:rsidRPr="00924612" w:rsidRDefault="004D1E78" w:rsidP="004D1E78">
            <w:pPr>
              <w:spacing w:before="120" w:after="120"/>
              <w:jc w:val="both"/>
            </w:pPr>
            <w:r w:rsidRPr="00924612">
              <w:lastRenderedPageBreak/>
              <w:t xml:space="preserve">BUTOR, I., </w:t>
            </w:r>
            <w:r w:rsidRPr="00924612">
              <w:rPr>
                <w:b/>
                <w:bCs/>
              </w:rPr>
              <w:t>JANČOVÁ, P. (</w:t>
            </w:r>
            <w:proofErr w:type="gramStart"/>
            <w:r w:rsidRPr="00924612">
              <w:rPr>
                <w:b/>
                <w:bCs/>
              </w:rPr>
              <w:t>2</w:t>
            </w:r>
            <w:r w:rsidR="00E136E7">
              <w:rPr>
                <w:b/>
                <w:bCs/>
              </w:rPr>
              <w:t>5</w:t>
            </w:r>
            <w:r w:rsidRPr="00924612">
              <w:rPr>
                <w:b/>
                <w:bCs/>
              </w:rPr>
              <w:t>%</w:t>
            </w:r>
            <w:proofErr w:type="gramEnd"/>
            <w:r w:rsidRPr="00924612">
              <w:rPr>
                <w:b/>
                <w:bCs/>
              </w:rPr>
              <w:t>)</w:t>
            </w:r>
            <w:r w:rsidRPr="00924612">
              <w:t xml:space="preserve">, PUREVDORJ, K., KLEMENTOVÁ, L., KLUZ, M., HUŇOVÁ, I., PIŠTĚKOVÁ, H., BUŇKA, F., BUŇKOVÁ, L.: </w:t>
            </w:r>
            <w:proofErr w:type="spellStart"/>
            <w:r w:rsidRPr="00924612">
              <w:t>Effect</w:t>
            </w:r>
            <w:proofErr w:type="spellEnd"/>
            <w:r w:rsidRPr="00924612">
              <w:t xml:space="preserve"> </w:t>
            </w:r>
            <w:proofErr w:type="spellStart"/>
            <w:r w:rsidRPr="00924612">
              <w:t>of</w:t>
            </w:r>
            <w:proofErr w:type="spellEnd"/>
            <w:r w:rsidRPr="00924612">
              <w:t xml:space="preserve"> </w:t>
            </w:r>
            <w:proofErr w:type="spellStart"/>
            <w:r w:rsidRPr="00924612">
              <w:t>selected</w:t>
            </w:r>
            <w:proofErr w:type="spellEnd"/>
            <w:r w:rsidRPr="00924612">
              <w:t xml:space="preserve"> </w:t>
            </w:r>
            <w:proofErr w:type="spellStart"/>
            <w:r w:rsidRPr="00924612">
              <w:t>factors</w:t>
            </w:r>
            <w:proofErr w:type="spellEnd"/>
            <w:r w:rsidRPr="00924612">
              <w:t xml:space="preserve"> </w:t>
            </w:r>
            <w:proofErr w:type="spellStart"/>
            <w:r w:rsidRPr="00924612">
              <w:t>influencing</w:t>
            </w:r>
            <w:proofErr w:type="spellEnd"/>
            <w:r w:rsidRPr="00924612">
              <w:t xml:space="preserve"> </w:t>
            </w:r>
            <w:proofErr w:type="spellStart"/>
            <w:r w:rsidRPr="00924612">
              <w:t>biogenic</w:t>
            </w:r>
            <w:proofErr w:type="spellEnd"/>
            <w:r w:rsidRPr="00924612">
              <w:t xml:space="preserve"> </w:t>
            </w:r>
            <w:proofErr w:type="spellStart"/>
            <w:r w:rsidRPr="00924612">
              <w:t>amines</w:t>
            </w:r>
            <w:proofErr w:type="spellEnd"/>
            <w:r w:rsidRPr="00924612">
              <w:t xml:space="preserve"> </w:t>
            </w:r>
            <w:proofErr w:type="spellStart"/>
            <w:r w:rsidRPr="00924612">
              <w:t>degradation</w:t>
            </w:r>
            <w:proofErr w:type="spellEnd"/>
            <w:r w:rsidRPr="00924612">
              <w:t xml:space="preserve"> by </w:t>
            </w:r>
            <w:proofErr w:type="spellStart"/>
            <w:r w:rsidRPr="00924612">
              <w:rPr>
                <w:i/>
                <w:iCs/>
              </w:rPr>
              <w:t>Bacillus</w:t>
            </w:r>
            <w:proofErr w:type="spellEnd"/>
            <w:r w:rsidRPr="00924612">
              <w:rPr>
                <w:i/>
                <w:iCs/>
              </w:rPr>
              <w:t xml:space="preserve"> </w:t>
            </w:r>
            <w:proofErr w:type="spellStart"/>
            <w:r w:rsidRPr="00924612">
              <w:rPr>
                <w:i/>
                <w:iCs/>
              </w:rPr>
              <w:t>subtilis</w:t>
            </w:r>
            <w:proofErr w:type="spellEnd"/>
            <w:r w:rsidRPr="00924612">
              <w:t xml:space="preserve"> </w:t>
            </w:r>
            <w:proofErr w:type="spellStart"/>
            <w:r w:rsidRPr="00924612">
              <w:t>isolated</w:t>
            </w:r>
            <w:proofErr w:type="spellEnd"/>
            <w:r w:rsidRPr="00924612">
              <w:t xml:space="preserve"> </w:t>
            </w:r>
            <w:proofErr w:type="spellStart"/>
            <w:r w:rsidRPr="00924612">
              <w:t>from</w:t>
            </w:r>
            <w:proofErr w:type="spellEnd"/>
            <w:r w:rsidRPr="00924612">
              <w:t xml:space="preserve"> food. </w:t>
            </w:r>
            <w:proofErr w:type="spellStart"/>
            <w:r w:rsidRPr="00924612">
              <w:rPr>
                <w:i/>
                <w:iCs/>
                <w:bdr w:val="none" w:sz="0" w:space="0" w:color="auto" w:frame="1"/>
              </w:rPr>
              <w:t>Microorganisms</w:t>
            </w:r>
            <w:proofErr w:type="spellEnd"/>
            <w:r w:rsidRPr="00924612">
              <w:t xml:space="preserve"> 11(4), 1091, </w:t>
            </w:r>
            <w:r w:rsidRPr="00924612">
              <w:rPr>
                <w:b/>
                <w:bCs/>
              </w:rPr>
              <w:t>2023</w:t>
            </w:r>
            <w:r w:rsidRPr="00924612">
              <w:t xml:space="preserve">. ISSN 2076-2607. </w:t>
            </w:r>
            <w:proofErr w:type="spellStart"/>
            <w:r w:rsidRPr="00924612">
              <w:t>Jimp</w:t>
            </w:r>
            <w:proofErr w:type="spellEnd"/>
            <w:r w:rsidRPr="00924612">
              <w:t xml:space="preserve"> (Q2)</w:t>
            </w:r>
          </w:p>
          <w:p w14:paraId="7E0D3F1F" w14:textId="411E7DF6" w:rsidR="004D1E78" w:rsidRPr="00924612" w:rsidRDefault="004D1E78" w:rsidP="004D1E78">
            <w:pPr>
              <w:spacing w:before="120" w:after="120"/>
              <w:jc w:val="both"/>
            </w:pPr>
            <w:r w:rsidRPr="00924612">
              <w:t xml:space="preserve">ŠOPÍK, T., LAZÁRKOVÁ, Z., SALEK, R.N., TALÁR, J., PUREVDORJ, K., BUŇKOVÁ, L., FOLTIN, P., </w:t>
            </w:r>
            <w:r w:rsidRPr="00924612">
              <w:rPr>
                <w:b/>
                <w:bCs/>
              </w:rPr>
              <w:t>JANČOVÁ, P. (</w:t>
            </w:r>
            <w:proofErr w:type="gramStart"/>
            <w:r w:rsidRPr="00924612">
              <w:rPr>
                <w:b/>
                <w:bCs/>
              </w:rPr>
              <w:t>5%</w:t>
            </w:r>
            <w:proofErr w:type="gramEnd"/>
            <w:r w:rsidRPr="00924612">
              <w:rPr>
                <w:b/>
                <w:bCs/>
              </w:rPr>
              <w:t>)</w:t>
            </w:r>
            <w:r w:rsidRPr="00924612">
              <w:t xml:space="preserve">, NOVOTNÝ, M., GÁL, R., BUŇKA, F.: </w:t>
            </w:r>
            <w:proofErr w:type="spellStart"/>
            <w:r w:rsidRPr="00924612">
              <w:t>Changes</w:t>
            </w:r>
            <w:proofErr w:type="spellEnd"/>
            <w:r w:rsidRPr="00924612">
              <w:t xml:space="preserve"> in </w:t>
            </w:r>
            <w:proofErr w:type="spellStart"/>
            <w:r w:rsidRPr="00924612">
              <w:t>the</w:t>
            </w:r>
            <w:proofErr w:type="spellEnd"/>
            <w:r w:rsidRPr="00924612">
              <w:t xml:space="preserve"> </w:t>
            </w:r>
            <w:proofErr w:type="spellStart"/>
            <w:r w:rsidRPr="00924612">
              <w:t>quality</w:t>
            </w:r>
            <w:proofErr w:type="spellEnd"/>
            <w:r w:rsidRPr="00924612">
              <w:t xml:space="preserve"> </w:t>
            </w:r>
            <w:proofErr w:type="spellStart"/>
            <w:r w:rsidRPr="00924612">
              <w:t>attributes</w:t>
            </w:r>
            <w:proofErr w:type="spellEnd"/>
            <w:r w:rsidRPr="00924612">
              <w:t xml:space="preserve"> </w:t>
            </w:r>
            <w:proofErr w:type="spellStart"/>
            <w:r w:rsidRPr="00924612">
              <w:t>of</w:t>
            </w:r>
            <w:proofErr w:type="spellEnd"/>
            <w:r w:rsidRPr="00924612">
              <w:t xml:space="preserve"> </w:t>
            </w:r>
            <w:proofErr w:type="spellStart"/>
            <w:r w:rsidRPr="00924612">
              <w:t>selected</w:t>
            </w:r>
            <w:proofErr w:type="spellEnd"/>
            <w:r w:rsidRPr="00924612">
              <w:t xml:space="preserve"> long-</w:t>
            </w:r>
            <w:proofErr w:type="spellStart"/>
            <w:r w:rsidRPr="00924612">
              <w:t>life</w:t>
            </w:r>
            <w:proofErr w:type="spellEnd"/>
            <w:r w:rsidRPr="00924612">
              <w:t xml:space="preserve"> food </w:t>
            </w:r>
            <w:proofErr w:type="spellStart"/>
            <w:r w:rsidRPr="00924612">
              <w:t>at</w:t>
            </w:r>
            <w:proofErr w:type="spellEnd"/>
            <w:r w:rsidRPr="00924612">
              <w:t xml:space="preserve"> </w:t>
            </w:r>
            <w:proofErr w:type="spellStart"/>
            <w:r w:rsidRPr="00924612">
              <w:t>four</w:t>
            </w:r>
            <w:proofErr w:type="spellEnd"/>
            <w:r w:rsidRPr="00924612">
              <w:t xml:space="preserve"> </w:t>
            </w:r>
            <w:proofErr w:type="spellStart"/>
            <w:r w:rsidRPr="00924612">
              <w:t>different</w:t>
            </w:r>
            <w:proofErr w:type="spellEnd"/>
            <w:r w:rsidRPr="00924612">
              <w:t xml:space="preserve"> </w:t>
            </w:r>
            <w:proofErr w:type="spellStart"/>
            <w:r w:rsidRPr="00924612">
              <w:t>temperatures</w:t>
            </w:r>
            <w:proofErr w:type="spellEnd"/>
            <w:r w:rsidRPr="00924612">
              <w:t xml:space="preserve"> </w:t>
            </w:r>
            <w:proofErr w:type="spellStart"/>
            <w:r w:rsidRPr="00924612">
              <w:t>over</w:t>
            </w:r>
            <w:proofErr w:type="spellEnd"/>
            <w:r w:rsidRPr="00924612">
              <w:t xml:space="preserve"> </w:t>
            </w:r>
            <w:proofErr w:type="spellStart"/>
            <w:r w:rsidRPr="00924612">
              <w:t>prolonged</w:t>
            </w:r>
            <w:proofErr w:type="spellEnd"/>
            <w:r w:rsidRPr="00924612">
              <w:t xml:space="preserve"> </w:t>
            </w:r>
            <w:proofErr w:type="spellStart"/>
            <w:r w:rsidRPr="00924612">
              <w:t>storage</w:t>
            </w:r>
            <w:proofErr w:type="spellEnd"/>
            <w:r w:rsidRPr="00924612">
              <w:t>. </w:t>
            </w:r>
            <w:proofErr w:type="spellStart"/>
            <w:r w:rsidRPr="00924612">
              <w:rPr>
                <w:i/>
                <w:iCs/>
                <w:bdr w:val="none" w:sz="0" w:space="0" w:color="auto" w:frame="1"/>
              </w:rPr>
              <w:t>Foods</w:t>
            </w:r>
            <w:proofErr w:type="spellEnd"/>
            <w:r w:rsidRPr="00924612">
              <w:t xml:space="preserve"> 11(14), 2004, </w:t>
            </w:r>
            <w:r w:rsidRPr="00924612">
              <w:rPr>
                <w:b/>
                <w:bCs/>
              </w:rPr>
              <w:t>2022</w:t>
            </w:r>
            <w:r w:rsidRPr="00924612">
              <w:t xml:space="preserve">. ISSN 2304-8158. </w:t>
            </w:r>
            <w:proofErr w:type="spellStart"/>
            <w:r w:rsidRPr="00924612">
              <w:t>Jimp</w:t>
            </w:r>
            <w:proofErr w:type="spellEnd"/>
            <w:r w:rsidRPr="00924612">
              <w:t xml:space="preserve"> (Q1) </w:t>
            </w:r>
          </w:p>
          <w:p w14:paraId="5D3B85EA" w14:textId="361B128F" w:rsidR="004D1E78" w:rsidRPr="00924612" w:rsidRDefault="004D1E78" w:rsidP="004D1E78">
            <w:pPr>
              <w:spacing w:before="120" w:after="120"/>
              <w:jc w:val="both"/>
            </w:pPr>
            <w:r w:rsidRPr="00924612">
              <w:t xml:space="preserve">PIŠTĚKOVÁ, H., </w:t>
            </w:r>
            <w:r w:rsidRPr="00924612">
              <w:rPr>
                <w:b/>
                <w:bCs/>
              </w:rPr>
              <w:t>JANČOVÁ, P. (</w:t>
            </w:r>
            <w:proofErr w:type="gramStart"/>
            <w:r w:rsidRPr="00924612">
              <w:rPr>
                <w:b/>
                <w:bCs/>
              </w:rPr>
              <w:t>20%</w:t>
            </w:r>
            <w:proofErr w:type="gramEnd"/>
            <w:r w:rsidRPr="00924612">
              <w:rPr>
                <w:b/>
                <w:bCs/>
              </w:rPr>
              <w:t>)</w:t>
            </w:r>
            <w:r w:rsidRPr="00924612">
              <w:t xml:space="preserve">, BUŇKOVÁ, L., ŠOPÍK, T., MARŠÁLKOVÁ, K., BERČÍKOVÁ, L., BUŇKA, F.: </w:t>
            </w:r>
            <w:proofErr w:type="spellStart"/>
            <w:r w:rsidRPr="00924612">
              <w:t>Detection</w:t>
            </w:r>
            <w:proofErr w:type="spellEnd"/>
            <w:r w:rsidRPr="00924612">
              <w:t xml:space="preserve"> and </w:t>
            </w:r>
            <w:proofErr w:type="spellStart"/>
            <w:r w:rsidRPr="00924612">
              <w:t>relative</w:t>
            </w:r>
            <w:proofErr w:type="spellEnd"/>
            <w:r w:rsidRPr="00924612">
              <w:t xml:space="preserve"> </w:t>
            </w:r>
            <w:proofErr w:type="spellStart"/>
            <w:r w:rsidRPr="00924612">
              <w:t>quantification</w:t>
            </w:r>
            <w:proofErr w:type="spellEnd"/>
            <w:r w:rsidRPr="00924612">
              <w:t xml:space="preserve"> </w:t>
            </w:r>
            <w:proofErr w:type="spellStart"/>
            <w:r w:rsidRPr="00924612">
              <w:t>of</w:t>
            </w:r>
            <w:proofErr w:type="spellEnd"/>
            <w:r w:rsidRPr="00924612">
              <w:t xml:space="preserve"> amine </w:t>
            </w:r>
            <w:proofErr w:type="spellStart"/>
            <w:r w:rsidRPr="00924612">
              <w:t>oxidase</w:t>
            </w:r>
            <w:proofErr w:type="spellEnd"/>
            <w:r w:rsidRPr="00924612">
              <w:t xml:space="preserve"> gene (</w:t>
            </w:r>
            <w:proofErr w:type="spellStart"/>
            <w:r w:rsidRPr="00924612">
              <w:t>yobN</w:t>
            </w:r>
            <w:proofErr w:type="spellEnd"/>
            <w:r w:rsidRPr="00924612">
              <w:t xml:space="preserve">) in </w:t>
            </w:r>
            <w:proofErr w:type="spellStart"/>
            <w:r w:rsidRPr="00924612">
              <w:rPr>
                <w:i/>
                <w:iCs/>
              </w:rPr>
              <w:t>Bacillus</w:t>
            </w:r>
            <w:proofErr w:type="spellEnd"/>
            <w:r w:rsidRPr="00924612">
              <w:rPr>
                <w:i/>
                <w:iCs/>
              </w:rPr>
              <w:t xml:space="preserve"> </w:t>
            </w:r>
            <w:proofErr w:type="spellStart"/>
            <w:r w:rsidRPr="00924612">
              <w:rPr>
                <w:i/>
                <w:iCs/>
              </w:rPr>
              <w:t>subtilis</w:t>
            </w:r>
            <w:proofErr w:type="spellEnd"/>
            <w:r w:rsidRPr="00924612">
              <w:t xml:space="preserve">: </w:t>
            </w:r>
            <w:proofErr w:type="spellStart"/>
            <w:r>
              <w:t>A</w:t>
            </w:r>
            <w:r w:rsidRPr="00924612">
              <w:t>pplication</w:t>
            </w:r>
            <w:proofErr w:type="spellEnd"/>
            <w:r w:rsidRPr="00924612">
              <w:t xml:space="preserve"> </w:t>
            </w:r>
            <w:proofErr w:type="spellStart"/>
            <w:r w:rsidRPr="00924612">
              <w:t>of</w:t>
            </w:r>
            <w:proofErr w:type="spellEnd"/>
            <w:r w:rsidRPr="00924612">
              <w:t xml:space="preserve"> </w:t>
            </w:r>
            <w:proofErr w:type="spellStart"/>
            <w:r w:rsidRPr="00924612">
              <w:t>real-time</w:t>
            </w:r>
            <w:proofErr w:type="spellEnd"/>
            <w:r w:rsidRPr="00924612">
              <w:t xml:space="preserve"> </w:t>
            </w:r>
            <w:proofErr w:type="spellStart"/>
            <w:r w:rsidRPr="00924612">
              <w:t>quantitative</w:t>
            </w:r>
            <w:proofErr w:type="spellEnd"/>
            <w:r w:rsidRPr="00924612">
              <w:t xml:space="preserve"> PCR. </w:t>
            </w:r>
            <w:proofErr w:type="spellStart"/>
            <w:r w:rsidRPr="00924612">
              <w:rPr>
                <w:i/>
                <w:iCs/>
                <w:bdr w:val="none" w:sz="0" w:space="0" w:color="auto" w:frame="1"/>
              </w:rPr>
              <w:t>Journal</w:t>
            </w:r>
            <w:proofErr w:type="spellEnd"/>
            <w:r w:rsidRPr="00924612">
              <w:rPr>
                <w:i/>
                <w:iCs/>
                <w:bdr w:val="none" w:sz="0" w:space="0" w:color="auto" w:frame="1"/>
              </w:rPr>
              <w:t xml:space="preserve"> </w:t>
            </w:r>
            <w:proofErr w:type="spellStart"/>
            <w:r w:rsidRPr="00924612">
              <w:rPr>
                <w:i/>
                <w:iCs/>
                <w:bdr w:val="none" w:sz="0" w:space="0" w:color="auto" w:frame="1"/>
              </w:rPr>
              <w:t>of</w:t>
            </w:r>
            <w:proofErr w:type="spellEnd"/>
            <w:r w:rsidRPr="00924612">
              <w:rPr>
                <w:i/>
                <w:iCs/>
                <w:bdr w:val="none" w:sz="0" w:space="0" w:color="auto" w:frame="1"/>
              </w:rPr>
              <w:t xml:space="preserve"> Food Science and Technology </w:t>
            </w:r>
            <w:r w:rsidRPr="00924612">
              <w:rPr>
                <w:shd w:val="clear" w:color="auto" w:fill="FCFCFC"/>
              </w:rPr>
              <w:t xml:space="preserve">59(3), 909, </w:t>
            </w:r>
            <w:r w:rsidRPr="00924612">
              <w:rPr>
                <w:b/>
                <w:bCs/>
              </w:rPr>
              <w:t>2022</w:t>
            </w:r>
            <w:r w:rsidRPr="00924612">
              <w:t xml:space="preserve">. ISSN 0022-1155. </w:t>
            </w:r>
            <w:proofErr w:type="spellStart"/>
            <w:r w:rsidRPr="00924612">
              <w:t>Jimp</w:t>
            </w:r>
            <w:proofErr w:type="spellEnd"/>
            <w:r w:rsidRPr="00924612">
              <w:t xml:space="preserve"> (Q2)</w:t>
            </w:r>
          </w:p>
          <w:p w14:paraId="4F8D5360" w14:textId="3DF9029A" w:rsidR="004D1E78" w:rsidRPr="00924612" w:rsidRDefault="004D1E78" w:rsidP="004D1E78">
            <w:pPr>
              <w:spacing w:before="120" w:after="120"/>
              <w:jc w:val="both"/>
              <w:rPr>
                <w:rFonts w:eastAsiaTheme="minorHAnsi"/>
              </w:rPr>
            </w:pPr>
            <w:bookmarkStart w:id="201" w:name="_Hlk140866691"/>
            <w:r w:rsidRPr="00924612">
              <w:rPr>
                <w:b/>
                <w:bCs/>
                <w:caps/>
              </w:rPr>
              <w:t>Jančová</w:t>
            </w:r>
            <w:r w:rsidRPr="0039229F">
              <w:rPr>
                <w:b/>
                <w:bCs/>
                <w:caps/>
              </w:rPr>
              <w:t>,</w:t>
            </w:r>
            <w:r w:rsidRPr="00924612">
              <w:rPr>
                <w:caps/>
              </w:rPr>
              <w:t xml:space="preserve"> </w:t>
            </w:r>
            <w:r w:rsidRPr="00924612">
              <w:rPr>
                <w:b/>
                <w:bCs/>
                <w:caps/>
              </w:rPr>
              <w:t>P. (</w:t>
            </w:r>
            <w:proofErr w:type="gramStart"/>
            <w:r w:rsidRPr="00924612">
              <w:rPr>
                <w:b/>
                <w:bCs/>
                <w:caps/>
              </w:rPr>
              <w:t>35%</w:t>
            </w:r>
            <w:proofErr w:type="gramEnd"/>
            <w:r w:rsidRPr="00924612">
              <w:rPr>
                <w:b/>
                <w:bCs/>
                <w:caps/>
              </w:rPr>
              <w:t>)</w:t>
            </w:r>
            <w:r w:rsidRPr="00924612">
              <w:rPr>
                <w:caps/>
              </w:rPr>
              <w:t>, Pachlová, V., Čechová, E., Cedidlová, K., Šerá, J., Pištěková, H., Buňka, F., Buňková, L.:</w:t>
            </w:r>
            <w:r w:rsidRPr="00924612">
              <w:t xml:space="preserve"> </w:t>
            </w:r>
            <w:proofErr w:type="spellStart"/>
            <w:r w:rsidRPr="00924612">
              <w:t>Occurrence</w:t>
            </w:r>
            <w:proofErr w:type="spellEnd"/>
            <w:r w:rsidRPr="00924612">
              <w:t xml:space="preserve"> </w:t>
            </w:r>
            <w:proofErr w:type="spellStart"/>
            <w:r w:rsidRPr="00924612">
              <w:t>of</w:t>
            </w:r>
            <w:proofErr w:type="spellEnd"/>
            <w:r w:rsidRPr="00924612">
              <w:t xml:space="preserve"> </w:t>
            </w:r>
            <w:proofErr w:type="spellStart"/>
            <w:r w:rsidRPr="00924612">
              <w:t>biogenic</w:t>
            </w:r>
            <w:proofErr w:type="spellEnd"/>
            <w:r w:rsidRPr="00924612">
              <w:t xml:space="preserve"> </w:t>
            </w:r>
            <w:proofErr w:type="spellStart"/>
            <w:r w:rsidRPr="00924612">
              <w:t>amines</w:t>
            </w:r>
            <w:proofErr w:type="spellEnd"/>
            <w:r w:rsidRPr="00924612">
              <w:t xml:space="preserve"> </w:t>
            </w:r>
            <w:proofErr w:type="spellStart"/>
            <w:r w:rsidRPr="00924612">
              <w:t>producers</w:t>
            </w:r>
            <w:proofErr w:type="spellEnd"/>
            <w:r w:rsidRPr="00924612">
              <w:t xml:space="preserve"> in </w:t>
            </w:r>
            <w:proofErr w:type="spellStart"/>
            <w:r w:rsidRPr="00924612">
              <w:t>the</w:t>
            </w:r>
            <w:proofErr w:type="spellEnd"/>
            <w:r w:rsidRPr="00924612">
              <w:t xml:space="preserve"> </w:t>
            </w:r>
            <w:proofErr w:type="spellStart"/>
            <w:r w:rsidRPr="00924612">
              <w:t>wastewater</w:t>
            </w:r>
            <w:proofErr w:type="spellEnd"/>
            <w:r w:rsidRPr="00924612">
              <w:t xml:space="preserve"> </w:t>
            </w:r>
            <w:proofErr w:type="spellStart"/>
            <w:r w:rsidRPr="00924612">
              <w:t>of</w:t>
            </w:r>
            <w:proofErr w:type="spellEnd"/>
            <w:r w:rsidRPr="00924612">
              <w:t xml:space="preserve"> </w:t>
            </w:r>
            <w:proofErr w:type="spellStart"/>
            <w:r w:rsidRPr="00924612">
              <w:t>the</w:t>
            </w:r>
            <w:proofErr w:type="spellEnd"/>
            <w:r w:rsidRPr="00924612">
              <w:t xml:space="preserve"> </w:t>
            </w:r>
            <w:proofErr w:type="spellStart"/>
            <w:r w:rsidRPr="00924612">
              <w:t>dairy</w:t>
            </w:r>
            <w:proofErr w:type="spellEnd"/>
            <w:r w:rsidRPr="00924612">
              <w:t xml:space="preserve"> </w:t>
            </w:r>
            <w:proofErr w:type="spellStart"/>
            <w:r w:rsidRPr="00924612">
              <w:t>industry</w:t>
            </w:r>
            <w:proofErr w:type="spellEnd"/>
            <w:r w:rsidRPr="00924612">
              <w:t xml:space="preserve">. </w:t>
            </w:r>
            <w:proofErr w:type="spellStart"/>
            <w:r w:rsidRPr="00924612">
              <w:rPr>
                <w:i/>
                <w:iCs/>
              </w:rPr>
              <w:t>Molecules</w:t>
            </w:r>
            <w:proofErr w:type="spellEnd"/>
            <w:r w:rsidRPr="00924612">
              <w:t xml:space="preserve"> 25(21), 5143, </w:t>
            </w:r>
            <w:r w:rsidRPr="00924612">
              <w:rPr>
                <w:b/>
                <w:bCs/>
              </w:rPr>
              <w:t>2020</w:t>
            </w:r>
            <w:r w:rsidRPr="00924612">
              <w:t>.</w:t>
            </w:r>
            <w:r w:rsidRPr="00924612">
              <w:rPr>
                <w:b/>
                <w:bCs/>
              </w:rPr>
              <w:t xml:space="preserve"> </w:t>
            </w:r>
            <w:r w:rsidRPr="00924612">
              <w:t xml:space="preserve">ISSN 1420-3049. </w:t>
            </w:r>
            <w:proofErr w:type="spellStart"/>
            <w:r w:rsidRPr="00924612">
              <w:rPr>
                <w:rFonts w:eastAsiaTheme="minorHAnsi"/>
              </w:rPr>
              <w:t>Jimp</w:t>
            </w:r>
            <w:proofErr w:type="spellEnd"/>
            <w:r w:rsidRPr="00924612">
              <w:rPr>
                <w:rFonts w:eastAsiaTheme="minorHAnsi"/>
              </w:rPr>
              <w:t xml:space="preserve"> (Q2)</w:t>
            </w:r>
          </w:p>
          <w:bookmarkEnd w:id="201"/>
          <w:p w14:paraId="2D8CD678" w14:textId="79A77769" w:rsidR="004D1E78" w:rsidRPr="00641DD1" w:rsidRDefault="004D1E78" w:rsidP="004D1E78">
            <w:pPr>
              <w:spacing w:before="120" w:after="120"/>
              <w:jc w:val="both"/>
              <w:rPr>
                <w:b/>
                <w:sz w:val="16"/>
                <w:szCs w:val="16"/>
              </w:rPr>
            </w:pPr>
            <w:r w:rsidRPr="00924612">
              <w:rPr>
                <w:caps/>
              </w:rPr>
              <w:t xml:space="preserve">Pištěková, H., </w:t>
            </w:r>
            <w:r w:rsidRPr="00924612">
              <w:rPr>
                <w:b/>
                <w:bCs/>
                <w:caps/>
              </w:rPr>
              <w:t>Jančová, P. (</w:t>
            </w:r>
            <w:proofErr w:type="gramStart"/>
            <w:r w:rsidRPr="00924612">
              <w:rPr>
                <w:b/>
                <w:bCs/>
                <w:caps/>
              </w:rPr>
              <w:t>20%</w:t>
            </w:r>
            <w:proofErr w:type="gramEnd"/>
            <w:r w:rsidRPr="00924612">
              <w:rPr>
                <w:b/>
                <w:bCs/>
                <w:caps/>
              </w:rPr>
              <w:t>)</w:t>
            </w:r>
            <w:r w:rsidRPr="00924612">
              <w:rPr>
                <w:caps/>
              </w:rPr>
              <w:t xml:space="preserve">, Klementová, L., Buňka, F., Sokolová, I., Šopík, T., Maršálková, K., </w:t>
            </w:r>
            <w:r w:rsidRPr="0013191E">
              <w:rPr>
                <w:caps/>
              </w:rPr>
              <w:t>Amaral, O.M.R.P.,</w:t>
            </w:r>
            <w:r w:rsidRPr="00924612">
              <w:rPr>
                <w:caps/>
              </w:rPr>
              <w:t xml:space="preserve"> Buňková, L.:</w:t>
            </w:r>
            <w:r w:rsidRPr="00924612">
              <w:t xml:space="preserve"> </w:t>
            </w:r>
            <w:proofErr w:type="spellStart"/>
            <w:r w:rsidRPr="00924612">
              <w:t>Application</w:t>
            </w:r>
            <w:proofErr w:type="spellEnd"/>
            <w:r w:rsidRPr="00924612">
              <w:t xml:space="preserve"> </w:t>
            </w:r>
            <w:proofErr w:type="spellStart"/>
            <w:r w:rsidRPr="00924612">
              <w:t>of</w:t>
            </w:r>
            <w:proofErr w:type="spellEnd"/>
            <w:r w:rsidRPr="00924612">
              <w:t xml:space="preserve"> qPCR </w:t>
            </w:r>
            <w:proofErr w:type="spellStart"/>
            <w:r w:rsidRPr="00924612">
              <w:t>for</w:t>
            </w:r>
            <w:proofErr w:type="spellEnd"/>
            <w:r w:rsidRPr="00924612">
              <w:t xml:space="preserve"> </w:t>
            </w:r>
            <w:proofErr w:type="spellStart"/>
            <w:r w:rsidRPr="00924612">
              <w:t>multicopper</w:t>
            </w:r>
            <w:proofErr w:type="spellEnd"/>
            <w:r w:rsidRPr="00924612">
              <w:t xml:space="preserve"> </w:t>
            </w:r>
            <w:proofErr w:type="spellStart"/>
            <w:r w:rsidRPr="00924612">
              <w:t>oxidase</w:t>
            </w:r>
            <w:proofErr w:type="spellEnd"/>
            <w:r w:rsidRPr="00924612">
              <w:t xml:space="preserve"> gene (MCO) in </w:t>
            </w:r>
            <w:proofErr w:type="spellStart"/>
            <w:r w:rsidRPr="00924612">
              <w:t>biogenic</w:t>
            </w:r>
            <w:proofErr w:type="spellEnd"/>
            <w:r w:rsidRPr="00924612">
              <w:t xml:space="preserve"> </w:t>
            </w:r>
            <w:proofErr w:type="spellStart"/>
            <w:r w:rsidRPr="00924612">
              <w:t>amines</w:t>
            </w:r>
            <w:proofErr w:type="spellEnd"/>
            <w:r w:rsidRPr="00924612">
              <w:t xml:space="preserve"> </w:t>
            </w:r>
            <w:proofErr w:type="spellStart"/>
            <w:r w:rsidRPr="00924612">
              <w:t>degradation</w:t>
            </w:r>
            <w:proofErr w:type="spellEnd"/>
            <w:r w:rsidRPr="00924612">
              <w:t xml:space="preserve"> by </w:t>
            </w:r>
            <w:proofErr w:type="spellStart"/>
            <w:r w:rsidRPr="00924612">
              <w:rPr>
                <w:i/>
                <w:iCs/>
              </w:rPr>
              <w:t>Lactobacillus</w:t>
            </w:r>
            <w:proofErr w:type="spellEnd"/>
            <w:r w:rsidRPr="00924612">
              <w:rPr>
                <w:i/>
                <w:iCs/>
              </w:rPr>
              <w:t xml:space="preserve"> </w:t>
            </w:r>
            <w:proofErr w:type="spellStart"/>
            <w:r w:rsidRPr="00924612">
              <w:rPr>
                <w:i/>
                <w:iCs/>
              </w:rPr>
              <w:t>casei</w:t>
            </w:r>
            <w:proofErr w:type="spellEnd"/>
            <w:r w:rsidRPr="00924612">
              <w:t xml:space="preserve">. </w:t>
            </w:r>
            <w:r w:rsidRPr="00924612">
              <w:rPr>
                <w:i/>
                <w:iCs/>
              </w:rPr>
              <w:t xml:space="preserve">Food </w:t>
            </w:r>
            <w:proofErr w:type="spellStart"/>
            <w:r w:rsidRPr="00924612">
              <w:rPr>
                <w:i/>
                <w:iCs/>
              </w:rPr>
              <w:t>Microbiology</w:t>
            </w:r>
            <w:proofErr w:type="spellEnd"/>
            <w:r w:rsidRPr="00924612">
              <w:t xml:space="preserve"> 91, 103550, </w:t>
            </w:r>
            <w:r w:rsidRPr="00924612">
              <w:rPr>
                <w:b/>
                <w:bCs/>
              </w:rPr>
              <w:t>2020</w:t>
            </w:r>
            <w:r w:rsidRPr="00924612">
              <w:t xml:space="preserve">. ISSN 0740-0020. </w:t>
            </w:r>
            <w:proofErr w:type="spellStart"/>
            <w:r w:rsidRPr="00924612">
              <w:rPr>
                <w:rFonts w:eastAsiaTheme="minorHAnsi"/>
              </w:rPr>
              <w:t>Jimp</w:t>
            </w:r>
            <w:proofErr w:type="spellEnd"/>
            <w:r w:rsidRPr="00924612">
              <w:rPr>
                <w:rFonts w:eastAsiaTheme="minorHAnsi"/>
              </w:rPr>
              <w:t xml:space="preserve"> (Q1)</w:t>
            </w:r>
          </w:p>
        </w:tc>
      </w:tr>
      <w:tr w:rsidR="004D1E78" w14:paraId="26440ED7" w14:textId="77777777" w:rsidTr="00982FBC">
        <w:trPr>
          <w:trHeight w:val="218"/>
        </w:trPr>
        <w:tc>
          <w:tcPr>
            <w:tcW w:w="9956" w:type="dxa"/>
            <w:gridSpan w:val="14"/>
            <w:shd w:val="clear" w:color="auto" w:fill="F7CAAC"/>
          </w:tcPr>
          <w:p w14:paraId="700260AF" w14:textId="1BBBAD58" w:rsidR="004D1E78" w:rsidRDefault="004D1E78" w:rsidP="004D1E78">
            <w:pPr>
              <w:rPr>
                <w:b/>
              </w:rPr>
            </w:pPr>
            <w:r>
              <w:rPr>
                <w:b/>
              </w:rPr>
              <w:t>Působení v zahraničí</w:t>
            </w:r>
          </w:p>
        </w:tc>
      </w:tr>
      <w:tr w:rsidR="004D1E78" w14:paraId="62A830F4" w14:textId="77777777" w:rsidTr="00982FBC">
        <w:trPr>
          <w:trHeight w:val="328"/>
        </w:trPr>
        <w:tc>
          <w:tcPr>
            <w:tcW w:w="9956" w:type="dxa"/>
            <w:gridSpan w:val="14"/>
          </w:tcPr>
          <w:p w14:paraId="1BFA0BED" w14:textId="53C0BE7F" w:rsidR="004D1E78" w:rsidRDefault="004D1E78" w:rsidP="004D1E78">
            <w:pPr>
              <w:spacing w:before="120" w:after="120"/>
              <w:rPr>
                <w:b/>
              </w:rPr>
            </w:pPr>
            <w:r w:rsidRPr="00005355">
              <w:t xml:space="preserve">2009: University of Birmingham, </w:t>
            </w:r>
            <w:r>
              <w:t>Birmingham</w:t>
            </w:r>
            <w:r w:rsidRPr="00005355">
              <w:t>, Velká Británie (3 měsíce)</w:t>
            </w:r>
          </w:p>
        </w:tc>
      </w:tr>
      <w:tr w:rsidR="004D1E78" w14:paraId="701ED51C" w14:textId="77777777" w:rsidTr="00D160F4">
        <w:trPr>
          <w:cantSplit/>
          <w:trHeight w:val="470"/>
        </w:trPr>
        <w:tc>
          <w:tcPr>
            <w:tcW w:w="2505" w:type="dxa"/>
            <w:shd w:val="clear" w:color="auto" w:fill="F7CAAC"/>
          </w:tcPr>
          <w:p w14:paraId="696AE0C5" w14:textId="77777777" w:rsidR="004D1E78" w:rsidRDefault="004D1E78" w:rsidP="004D1E78">
            <w:pPr>
              <w:jc w:val="both"/>
              <w:rPr>
                <w:b/>
              </w:rPr>
            </w:pPr>
            <w:r>
              <w:rPr>
                <w:b/>
              </w:rPr>
              <w:t xml:space="preserve">Podpis </w:t>
            </w:r>
          </w:p>
        </w:tc>
        <w:tc>
          <w:tcPr>
            <w:tcW w:w="4514" w:type="dxa"/>
            <w:gridSpan w:val="8"/>
          </w:tcPr>
          <w:p w14:paraId="443DE77E" w14:textId="77777777" w:rsidR="004D1E78" w:rsidRDefault="004D1E78" w:rsidP="004D1E78">
            <w:pPr>
              <w:jc w:val="both"/>
            </w:pPr>
          </w:p>
        </w:tc>
        <w:tc>
          <w:tcPr>
            <w:tcW w:w="830" w:type="dxa"/>
            <w:gridSpan w:val="2"/>
            <w:shd w:val="clear" w:color="auto" w:fill="F7CAAC"/>
          </w:tcPr>
          <w:p w14:paraId="15E6A544" w14:textId="77777777" w:rsidR="004D1E78" w:rsidRDefault="004D1E78" w:rsidP="004D1E78">
            <w:pPr>
              <w:jc w:val="both"/>
            </w:pPr>
            <w:r>
              <w:rPr>
                <w:b/>
              </w:rPr>
              <w:t>datum</w:t>
            </w:r>
          </w:p>
        </w:tc>
        <w:tc>
          <w:tcPr>
            <w:tcW w:w="2107" w:type="dxa"/>
            <w:gridSpan w:val="3"/>
          </w:tcPr>
          <w:p w14:paraId="4C5EE909" w14:textId="77777777" w:rsidR="004D1E78" w:rsidRDefault="004D1E78" w:rsidP="004D1E78">
            <w:pPr>
              <w:jc w:val="both"/>
            </w:pPr>
          </w:p>
        </w:tc>
      </w:tr>
      <w:bookmarkEnd w:id="199"/>
    </w:tbl>
    <w:p w14:paraId="6A105084" w14:textId="77777777" w:rsidR="00D160F4" w:rsidRDefault="00D160F4">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5"/>
        <w:gridCol w:w="67"/>
        <w:gridCol w:w="758"/>
        <w:gridCol w:w="1712"/>
        <w:gridCol w:w="143"/>
        <w:gridCol w:w="379"/>
        <w:gridCol w:w="185"/>
        <w:gridCol w:w="281"/>
        <w:gridCol w:w="989"/>
        <w:gridCol w:w="706"/>
        <w:gridCol w:w="124"/>
        <w:gridCol w:w="695"/>
        <w:gridCol w:w="706"/>
        <w:gridCol w:w="706"/>
      </w:tblGrid>
      <w:tr w:rsidR="006D6734" w14:paraId="103CB47F" w14:textId="77777777" w:rsidTr="00FF48CE">
        <w:tc>
          <w:tcPr>
            <w:tcW w:w="9956" w:type="dxa"/>
            <w:gridSpan w:val="14"/>
            <w:tcBorders>
              <w:bottom w:val="double" w:sz="4" w:space="0" w:color="auto"/>
            </w:tcBorders>
            <w:shd w:val="clear" w:color="auto" w:fill="BDD6EE"/>
          </w:tcPr>
          <w:p w14:paraId="65873D04" w14:textId="3CD59DB7" w:rsidR="006D6734" w:rsidRDefault="006D6734" w:rsidP="006D6734">
            <w:pPr>
              <w:jc w:val="both"/>
              <w:rPr>
                <w:b/>
                <w:sz w:val="28"/>
              </w:rPr>
            </w:pPr>
            <w:bookmarkStart w:id="202" w:name="_Hlk172553725"/>
            <w:r>
              <w:rPr>
                <w:b/>
                <w:sz w:val="28"/>
              </w:rPr>
              <w:lastRenderedPageBreak/>
              <w:t>C-I – Personální zabezpečení</w:t>
            </w:r>
          </w:p>
        </w:tc>
      </w:tr>
      <w:tr w:rsidR="006D6734" w14:paraId="00911290" w14:textId="77777777" w:rsidTr="00D160F4">
        <w:tc>
          <w:tcPr>
            <w:tcW w:w="2505" w:type="dxa"/>
            <w:tcBorders>
              <w:top w:val="double" w:sz="4" w:space="0" w:color="auto"/>
            </w:tcBorders>
            <w:shd w:val="clear" w:color="auto" w:fill="F7CAAC"/>
          </w:tcPr>
          <w:p w14:paraId="03E53126" w14:textId="77777777" w:rsidR="006D6734" w:rsidRDefault="006D6734" w:rsidP="006D6734">
            <w:pPr>
              <w:jc w:val="both"/>
              <w:rPr>
                <w:b/>
              </w:rPr>
            </w:pPr>
            <w:r>
              <w:rPr>
                <w:b/>
              </w:rPr>
              <w:t>Vysoká škola</w:t>
            </w:r>
          </w:p>
        </w:tc>
        <w:tc>
          <w:tcPr>
            <w:tcW w:w="7451" w:type="dxa"/>
            <w:gridSpan w:val="13"/>
          </w:tcPr>
          <w:p w14:paraId="0A9B3D73" w14:textId="77777777" w:rsidR="006D6734" w:rsidRDefault="006D6734" w:rsidP="006D6734">
            <w:pPr>
              <w:jc w:val="both"/>
            </w:pPr>
            <w:r>
              <w:t>Univerzita Tomáše Bati ve Zlíně</w:t>
            </w:r>
          </w:p>
        </w:tc>
      </w:tr>
      <w:tr w:rsidR="006D6734" w14:paraId="42E0B8EC" w14:textId="77777777" w:rsidTr="00D160F4">
        <w:tc>
          <w:tcPr>
            <w:tcW w:w="2505" w:type="dxa"/>
            <w:shd w:val="clear" w:color="auto" w:fill="F7CAAC"/>
          </w:tcPr>
          <w:p w14:paraId="5881D11D" w14:textId="77777777" w:rsidR="006D6734" w:rsidRDefault="006D6734" w:rsidP="006D6734">
            <w:pPr>
              <w:jc w:val="both"/>
              <w:rPr>
                <w:b/>
              </w:rPr>
            </w:pPr>
            <w:r>
              <w:rPr>
                <w:b/>
              </w:rPr>
              <w:t>Součást vysoké školy</w:t>
            </w:r>
          </w:p>
        </w:tc>
        <w:tc>
          <w:tcPr>
            <w:tcW w:w="7451" w:type="dxa"/>
            <w:gridSpan w:val="13"/>
          </w:tcPr>
          <w:p w14:paraId="07402539" w14:textId="77777777" w:rsidR="006D6734" w:rsidRDefault="006D6734" w:rsidP="006D6734">
            <w:pPr>
              <w:jc w:val="both"/>
            </w:pPr>
            <w:r>
              <w:t>Fakulta technologická</w:t>
            </w:r>
          </w:p>
        </w:tc>
      </w:tr>
      <w:tr w:rsidR="006D6734" w14:paraId="71EB19E0" w14:textId="77777777" w:rsidTr="00D160F4">
        <w:tc>
          <w:tcPr>
            <w:tcW w:w="2505" w:type="dxa"/>
            <w:shd w:val="clear" w:color="auto" w:fill="F7CAAC"/>
          </w:tcPr>
          <w:p w14:paraId="42231EEF" w14:textId="77777777" w:rsidR="006D6734" w:rsidRDefault="006D6734" w:rsidP="006D6734">
            <w:pPr>
              <w:jc w:val="both"/>
              <w:rPr>
                <w:b/>
              </w:rPr>
            </w:pPr>
            <w:r>
              <w:rPr>
                <w:b/>
              </w:rPr>
              <w:t>Název studijního programu</w:t>
            </w:r>
          </w:p>
        </w:tc>
        <w:tc>
          <w:tcPr>
            <w:tcW w:w="7451" w:type="dxa"/>
            <w:gridSpan w:val="13"/>
          </w:tcPr>
          <w:p w14:paraId="58669190" w14:textId="77777777" w:rsidR="006D6734" w:rsidRDefault="006D6734" w:rsidP="006D6734">
            <w:pPr>
              <w:jc w:val="both"/>
            </w:pPr>
            <w:r>
              <w:t>Potravinářské biotechnologie a aplikovaná mikrobiologie</w:t>
            </w:r>
          </w:p>
        </w:tc>
      </w:tr>
      <w:tr w:rsidR="006D6734" w14:paraId="0BF89AE8" w14:textId="77777777" w:rsidTr="00D160F4">
        <w:tc>
          <w:tcPr>
            <w:tcW w:w="2505" w:type="dxa"/>
            <w:shd w:val="clear" w:color="auto" w:fill="F7CAAC"/>
          </w:tcPr>
          <w:p w14:paraId="634C9B09" w14:textId="77777777" w:rsidR="006D6734" w:rsidRDefault="006D6734" w:rsidP="006D6734">
            <w:pPr>
              <w:jc w:val="both"/>
              <w:rPr>
                <w:b/>
              </w:rPr>
            </w:pPr>
            <w:r>
              <w:rPr>
                <w:b/>
              </w:rPr>
              <w:t>Jméno a příjmení</w:t>
            </w:r>
          </w:p>
        </w:tc>
        <w:tc>
          <w:tcPr>
            <w:tcW w:w="4514" w:type="dxa"/>
            <w:gridSpan w:val="8"/>
          </w:tcPr>
          <w:p w14:paraId="0CE4A16F" w14:textId="02949BE3" w:rsidR="006D6734" w:rsidRPr="002005AC" w:rsidRDefault="006D6734" w:rsidP="006D6734">
            <w:pPr>
              <w:jc w:val="both"/>
              <w:rPr>
                <w:b/>
                <w:bCs/>
              </w:rPr>
            </w:pPr>
            <w:bookmarkStart w:id="203" w:name="Julinová"/>
            <w:bookmarkEnd w:id="203"/>
            <w:r>
              <w:rPr>
                <w:b/>
                <w:bCs/>
              </w:rPr>
              <w:t>Markéta Julinová</w:t>
            </w:r>
          </w:p>
        </w:tc>
        <w:tc>
          <w:tcPr>
            <w:tcW w:w="706" w:type="dxa"/>
            <w:shd w:val="clear" w:color="auto" w:fill="F7CAAC"/>
          </w:tcPr>
          <w:p w14:paraId="3A11C7C9" w14:textId="77777777" w:rsidR="006D6734" w:rsidRDefault="006D6734" w:rsidP="006D6734">
            <w:pPr>
              <w:jc w:val="both"/>
              <w:rPr>
                <w:b/>
              </w:rPr>
            </w:pPr>
            <w:r>
              <w:rPr>
                <w:b/>
              </w:rPr>
              <w:t>Tituly</w:t>
            </w:r>
          </w:p>
        </w:tc>
        <w:tc>
          <w:tcPr>
            <w:tcW w:w="2231" w:type="dxa"/>
            <w:gridSpan w:val="4"/>
          </w:tcPr>
          <w:p w14:paraId="572A4728" w14:textId="02044378" w:rsidR="006D6734" w:rsidRDefault="006D6734" w:rsidP="006D6734">
            <w:pPr>
              <w:jc w:val="both"/>
            </w:pPr>
            <w:r>
              <w:t>doc. Ing., Ph.D.</w:t>
            </w:r>
          </w:p>
        </w:tc>
      </w:tr>
      <w:tr w:rsidR="006D6734" w:rsidRPr="005E742D" w14:paraId="1417EF15" w14:textId="77777777" w:rsidTr="00D160F4">
        <w:tc>
          <w:tcPr>
            <w:tcW w:w="2505" w:type="dxa"/>
            <w:shd w:val="clear" w:color="auto" w:fill="F7CAAC"/>
          </w:tcPr>
          <w:p w14:paraId="5B5B73CC" w14:textId="77777777" w:rsidR="006D6734" w:rsidRDefault="006D6734" w:rsidP="006D6734">
            <w:pPr>
              <w:jc w:val="both"/>
              <w:rPr>
                <w:b/>
              </w:rPr>
            </w:pPr>
            <w:r>
              <w:rPr>
                <w:b/>
              </w:rPr>
              <w:t>Rok narození</w:t>
            </w:r>
          </w:p>
        </w:tc>
        <w:tc>
          <w:tcPr>
            <w:tcW w:w="825" w:type="dxa"/>
            <w:gridSpan w:val="2"/>
          </w:tcPr>
          <w:p w14:paraId="5E7637D1" w14:textId="1860D154" w:rsidR="006D6734" w:rsidRDefault="006D6734" w:rsidP="006D6734">
            <w:pPr>
              <w:jc w:val="both"/>
            </w:pPr>
            <w:r>
              <w:t>1978</w:t>
            </w:r>
          </w:p>
        </w:tc>
        <w:tc>
          <w:tcPr>
            <w:tcW w:w="1712" w:type="dxa"/>
            <w:shd w:val="clear" w:color="auto" w:fill="F7CAAC"/>
          </w:tcPr>
          <w:p w14:paraId="78483D8A" w14:textId="12C7D58E" w:rsidR="006D6734" w:rsidRDefault="006D6734" w:rsidP="006D6734">
            <w:pPr>
              <w:jc w:val="both"/>
              <w:rPr>
                <w:b/>
              </w:rPr>
            </w:pPr>
            <w:r>
              <w:rPr>
                <w:b/>
              </w:rPr>
              <w:t>typ vztahu k VŠ</w:t>
            </w:r>
          </w:p>
        </w:tc>
        <w:tc>
          <w:tcPr>
            <w:tcW w:w="988" w:type="dxa"/>
            <w:gridSpan w:val="4"/>
          </w:tcPr>
          <w:p w14:paraId="066DD790" w14:textId="77777777" w:rsidR="006D6734" w:rsidRPr="005E742D" w:rsidRDefault="006D6734" w:rsidP="006D6734">
            <w:pPr>
              <w:jc w:val="both"/>
            </w:pPr>
            <w:r w:rsidRPr="005E742D">
              <w:t>pp.</w:t>
            </w:r>
          </w:p>
        </w:tc>
        <w:tc>
          <w:tcPr>
            <w:tcW w:w="989" w:type="dxa"/>
            <w:shd w:val="clear" w:color="auto" w:fill="F7CAAC"/>
          </w:tcPr>
          <w:p w14:paraId="3EF36FAD" w14:textId="77777777" w:rsidR="006D6734" w:rsidRPr="005E742D" w:rsidRDefault="006D6734" w:rsidP="006D6734">
            <w:pPr>
              <w:jc w:val="both"/>
              <w:rPr>
                <w:b/>
              </w:rPr>
            </w:pPr>
            <w:r w:rsidRPr="005E742D">
              <w:rPr>
                <w:b/>
              </w:rPr>
              <w:t>rozsah</w:t>
            </w:r>
          </w:p>
        </w:tc>
        <w:tc>
          <w:tcPr>
            <w:tcW w:w="706" w:type="dxa"/>
          </w:tcPr>
          <w:p w14:paraId="1C101AD0" w14:textId="77777777" w:rsidR="006D6734" w:rsidRPr="005E742D" w:rsidRDefault="006D6734" w:rsidP="006D6734">
            <w:pPr>
              <w:jc w:val="both"/>
            </w:pPr>
            <w:r w:rsidRPr="005E742D">
              <w:t>40</w:t>
            </w:r>
          </w:p>
        </w:tc>
        <w:tc>
          <w:tcPr>
            <w:tcW w:w="819" w:type="dxa"/>
            <w:gridSpan w:val="2"/>
            <w:shd w:val="clear" w:color="auto" w:fill="F7CAAC"/>
          </w:tcPr>
          <w:p w14:paraId="30E164AC" w14:textId="77777777" w:rsidR="006D6734" w:rsidRPr="005E742D" w:rsidRDefault="006D6734" w:rsidP="006D6734">
            <w:pPr>
              <w:jc w:val="both"/>
              <w:rPr>
                <w:b/>
              </w:rPr>
            </w:pPr>
            <w:r w:rsidRPr="005E742D">
              <w:rPr>
                <w:b/>
              </w:rPr>
              <w:t>do kdy</w:t>
            </w:r>
          </w:p>
        </w:tc>
        <w:tc>
          <w:tcPr>
            <w:tcW w:w="1412" w:type="dxa"/>
            <w:gridSpan w:val="2"/>
          </w:tcPr>
          <w:p w14:paraId="51DFDC6C" w14:textId="77777777" w:rsidR="006D6734" w:rsidRPr="005E742D" w:rsidRDefault="006D6734" w:rsidP="006D6734">
            <w:pPr>
              <w:jc w:val="both"/>
            </w:pPr>
            <w:r w:rsidRPr="005E742D">
              <w:t>N</w:t>
            </w:r>
          </w:p>
        </w:tc>
      </w:tr>
      <w:tr w:rsidR="006D6734" w:rsidRPr="005E742D" w14:paraId="0AC2F27D" w14:textId="77777777" w:rsidTr="00D160F4">
        <w:tc>
          <w:tcPr>
            <w:tcW w:w="5042" w:type="dxa"/>
            <w:gridSpan w:val="4"/>
            <w:shd w:val="clear" w:color="auto" w:fill="F7CAAC"/>
          </w:tcPr>
          <w:p w14:paraId="753BB5EB" w14:textId="77777777" w:rsidR="006D6734" w:rsidRDefault="006D6734" w:rsidP="006D6734">
            <w:pPr>
              <w:jc w:val="both"/>
              <w:rPr>
                <w:b/>
              </w:rPr>
            </w:pPr>
            <w:r>
              <w:rPr>
                <w:b/>
              </w:rPr>
              <w:t>Typ vztahu na součásti VŠ, která uskutečňuje st. program</w:t>
            </w:r>
          </w:p>
        </w:tc>
        <w:tc>
          <w:tcPr>
            <w:tcW w:w="988" w:type="dxa"/>
            <w:gridSpan w:val="4"/>
          </w:tcPr>
          <w:p w14:paraId="0EBEE88B" w14:textId="77777777" w:rsidR="006D6734" w:rsidRPr="009667FD" w:rsidRDefault="006D6734" w:rsidP="006D6734">
            <w:pPr>
              <w:jc w:val="both"/>
            </w:pPr>
            <w:r w:rsidRPr="009667FD">
              <w:t>pp.</w:t>
            </w:r>
          </w:p>
        </w:tc>
        <w:tc>
          <w:tcPr>
            <w:tcW w:w="989" w:type="dxa"/>
            <w:shd w:val="clear" w:color="auto" w:fill="F7CAAC"/>
          </w:tcPr>
          <w:p w14:paraId="4CEBCCD3" w14:textId="77777777" w:rsidR="006D6734" w:rsidRPr="009667FD" w:rsidRDefault="006D6734" w:rsidP="006D6734">
            <w:pPr>
              <w:jc w:val="both"/>
              <w:rPr>
                <w:b/>
              </w:rPr>
            </w:pPr>
            <w:r w:rsidRPr="009667FD">
              <w:rPr>
                <w:b/>
              </w:rPr>
              <w:t>rozsah</w:t>
            </w:r>
          </w:p>
        </w:tc>
        <w:tc>
          <w:tcPr>
            <w:tcW w:w="706" w:type="dxa"/>
          </w:tcPr>
          <w:p w14:paraId="0D1D9A90" w14:textId="77777777" w:rsidR="006D6734" w:rsidRPr="009667FD" w:rsidRDefault="006D6734" w:rsidP="006D6734">
            <w:pPr>
              <w:jc w:val="both"/>
            </w:pPr>
            <w:r w:rsidRPr="009667FD">
              <w:t>40</w:t>
            </w:r>
          </w:p>
        </w:tc>
        <w:tc>
          <w:tcPr>
            <w:tcW w:w="819" w:type="dxa"/>
            <w:gridSpan w:val="2"/>
            <w:shd w:val="clear" w:color="auto" w:fill="F7CAAC"/>
          </w:tcPr>
          <w:p w14:paraId="43BF4CF8" w14:textId="77777777" w:rsidR="006D6734" w:rsidRPr="009667FD" w:rsidRDefault="006D6734" w:rsidP="006D6734">
            <w:pPr>
              <w:jc w:val="both"/>
              <w:rPr>
                <w:b/>
              </w:rPr>
            </w:pPr>
            <w:r w:rsidRPr="009667FD">
              <w:rPr>
                <w:b/>
              </w:rPr>
              <w:t>do kdy</w:t>
            </w:r>
          </w:p>
        </w:tc>
        <w:tc>
          <w:tcPr>
            <w:tcW w:w="1412" w:type="dxa"/>
            <w:gridSpan w:val="2"/>
          </w:tcPr>
          <w:p w14:paraId="1CF8AAF3" w14:textId="77777777" w:rsidR="006D6734" w:rsidRPr="009667FD" w:rsidRDefault="006D6734" w:rsidP="006D6734">
            <w:pPr>
              <w:jc w:val="both"/>
            </w:pPr>
            <w:r w:rsidRPr="009667FD">
              <w:t>N</w:t>
            </w:r>
          </w:p>
        </w:tc>
      </w:tr>
      <w:tr w:rsidR="006D6734" w14:paraId="3B28D462" w14:textId="77777777" w:rsidTr="00D160F4">
        <w:tc>
          <w:tcPr>
            <w:tcW w:w="6030" w:type="dxa"/>
            <w:gridSpan w:val="8"/>
            <w:shd w:val="clear" w:color="auto" w:fill="F7CAAC"/>
          </w:tcPr>
          <w:p w14:paraId="73DD6073" w14:textId="1B875128" w:rsidR="006D6734" w:rsidRDefault="006D6734" w:rsidP="006D6734">
            <w:pPr>
              <w:jc w:val="both"/>
            </w:pPr>
            <w:r>
              <w:rPr>
                <w:b/>
              </w:rPr>
              <w:t>Další současná působení jako akademický pracovník na jiných VŠ</w:t>
            </w:r>
          </w:p>
        </w:tc>
        <w:tc>
          <w:tcPr>
            <w:tcW w:w="1695" w:type="dxa"/>
            <w:gridSpan w:val="2"/>
            <w:shd w:val="clear" w:color="auto" w:fill="F7CAAC"/>
          </w:tcPr>
          <w:p w14:paraId="0ECA2114" w14:textId="77777777" w:rsidR="006D6734" w:rsidRDefault="006D6734" w:rsidP="006D6734">
            <w:pPr>
              <w:jc w:val="both"/>
              <w:rPr>
                <w:b/>
              </w:rPr>
            </w:pPr>
            <w:r>
              <w:rPr>
                <w:b/>
              </w:rPr>
              <w:t xml:space="preserve">typ </w:t>
            </w:r>
            <w:proofErr w:type="spellStart"/>
            <w:r>
              <w:rPr>
                <w:b/>
              </w:rPr>
              <w:t>prac</w:t>
            </w:r>
            <w:proofErr w:type="spellEnd"/>
            <w:r>
              <w:rPr>
                <w:b/>
              </w:rPr>
              <w:t>. vztahu</w:t>
            </w:r>
          </w:p>
        </w:tc>
        <w:tc>
          <w:tcPr>
            <w:tcW w:w="2231" w:type="dxa"/>
            <w:gridSpan w:val="4"/>
            <w:shd w:val="clear" w:color="auto" w:fill="F7CAAC"/>
          </w:tcPr>
          <w:p w14:paraId="7B63B522" w14:textId="77777777" w:rsidR="006D6734" w:rsidRDefault="006D6734" w:rsidP="006D6734">
            <w:pPr>
              <w:jc w:val="both"/>
              <w:rPr>
                <w:b/>
              </w:rPr>
            </w:pPr>
            <w:r>
              <w:rPr>
                <w:b/>
              </w:rPr>
              <w:t>rozsah</w:t>
            </w:r>
          </w:p>
        </w:tc>
      </w:tr>
      <w:tr w:rsidR="006D6734" w14:paraId="6234A192" w14:textId="77777777" w:rsidTr="00D160F4">
        <w:tc>
          <w:tcPr>
            <w:tcW w:w="6030" w:type="dxa"/>
            <w:gridSpan w:val="8"/>
          </w:tcPr>
          <w:p w14:paraId="28689755" w14:textId="77777777" w:rsidR="006D6734" w:rsidRDefault="006D6734" w:rsidP="006D6734">
            <w:pPr>
              <w:jc w:val="both"/>
            </w:pPr>
            <w:r>
              <w:t>---</w:t>
            </w:r>
          </w:p>
        </w:tc>
        <w:tc>
          <w:tcPr>
            <w:tcW w:w="1695" w:type="dxa"/>
            <w:gridSpan w:val="2"/>
          </w:tcPr>
          <w:p w14:paraId="4F8268A7" w14:textId="77777777" w:rsidR="006D6734" w:rsidRDefault="006D6734" w:rsidP="006D6734">
            <w:pPr>
              <w:jc w:val="both"/>
            </w:pPr>
            <w:r>
              <w:t>---</w:t>
            </w:r>
          </w:p>
        </w:tc>
        <w:tc>
          <w:tcPr>
            <w:tcW w:w="2231" w:type="dxa"/>
            <w:gridSpan w:val="4"/>
          </w:tcPr>
          <w:p w14:paraId="58F5A12A" w14:textId="77777777" w:rsidR="006D6734" w:rsidRDefault="006D6734" w:rsidP="006D6734">
            <w:pPr>
              <w:jc w:val="both"/>
            </w:pPr>
            <w:r>
              <w:t>---</w:t>
            </w:r>
          </w:p>
        </w:tc>
      </w:tr>
      <w:tr w:rsidR="006D6734" w14:paraId="73BED086" w14:textId="77777777" w:rsidTr="00D160F4">
        <w:tc>
          <w:tcPr>
            <w:tcW w:w="6030" w:type="dxa"/>
            <w:gridSpan w:val="8"/>
          </w:tcPr>
          <w:p w14:paraId="18274BA9" w14:textId="77777777" w:rsidR="006D6734" w:rsidRDefault="006D6734" w:rsidP="006D6734">
            <w:pPr>
              <w:jc w:val="both"/>
            </w:pPr>
          </w:p>
        </w:tc>
        <w:tc>
          <w:tcPr>
            <w:tcW w:w="1695" w:type="dxa"/>
            <w:gridSpan w:val="2"/>
          </w:tcPr>
          <w:p w14:paraId="368E6245" w14:textId="77777777" w:rsidR="006D6734" w:rsidRDefault="006D6734" w:rsidP="006D6734">
            <w:pPr>
              <w:jc w:val="both"/>
            </w:pPr>
          </w:p>
        </w:tc>
        <w:tc>
          <w:tcPr>
            <w:tcW w:w="2231" w:type="dxa"/>
            <w:gridSpan w:val="4"/>
          </w:tcPr>
          <w:p w14:paraId="0F5CBCAC" w14:textId="77777777" w:rsidR="006D6734" w:rsidRDefault="006D6734" w:rsidP="006D6734">
            <w:pPr>
              <w:jc w:val="both"/>
            </w:pPr>
          </w:p>
        </w:tc>
      </w:tr>
      <w:tr w:rsidR="006D6734" w14:paraId="4C16EBAE" w14:textId="77777777" w:rsidTr="00FF48CE">
        <w:tc>
          <w:tcPr>
            <w:tcW w:w="9956" w:type="dxa"/>
            <w:gridSpan w:val="14"/>
            <w:shd w:val="clear" w:color="auto" w:fill="F7CAAC"/>
          </w:tcPr>
          <w:p w14:paraId="7A528DCD" w14:textId="77777777" w:rsidR="006D6734" w:rsidRDefault="006D6734" w:rsidP="006D6734">
            <w:pPr>
              <w:jc w:val="both"/>
            </w:pPr>
            <w:r>
              <w:rPr>
                <w:b/>
              </w:rPr>
              <w:t>Předměty příslušného studijního programu a způsob zapojení do jejich výuky, příp. další zapojení do uskutečňování studijního programu</w:t>
            </w:r>
          </w:p>
        </w:tc>
      </w:tr>
      <w:tr w:rsidR="006D6734" w:rsidRPr="002827C6" w14:paraId="737375A5" w14:textId="77777777" w:rsidTr="00FF48CE">
        <w:trPr>
          <w:trHeight w:val="413"/>
        </w:trPr>
        <w:tc>
          <w:tcPr>
            <w:tcW w:w="9956" w:type="dxa"/>
            <w:gridSpan w:val="14"/>
            <w:tcBorders>
              <w:top w:val="nil"/>
            </w:tcBorders>
          </w:tcPr>
          <w:p w14:paraId="3F59CF53" w14:textId="7E0F9680" w:rsidR="006D6734" w:rsidRPr="002827C6" w:rsidRDefault="006D6734" w:rsidP="006D6734">
            <w:pPr>
              <w:spacing w:before="120" w:after="120"/>
              <w:jc w:val="both"/>
            </w:pPr>
            <w:r>
              <w:t>Biotechnologické zpracování odpadních vod (</w:t>
            </w:r>
            <w:proofErr w:type="gramStart"/>
            <w:r>
              <w:t>100%</w:t>
            </w:r>
            <w:proofErr w:type="gramEnd"/>
            <w:r>
              <w:t xml:space="preserve"> p)</w:t>
            </w:r>
          </w:p>
        </w:tc>
      </w:tr>
      <w:tr w:rsidR="006D6734" w:rsidRPr="002827C6" w14:paraId="3F56AD05" w14:textId="77777777" w:rsidTr="00FF48CE">
        <w:trPr>
          <w:trHeight w:val="340"/>
        </w:trPr>
        <w:tc>
          <w:tcPr>
            <w:tcW w:w="9956" w:type="dxa"/>
            <w:gridSpan w:val="14"/>
            <w:tcBorders>
              <w:top w:val="nil"/>
            </w:tcBorders>
            <w:shd w:val="clear" w:color="auto" w:fill="FBD4B4"/>
          </w:tcPr>
          <w:p w14:paraId="2F753A9F" w14:textId="0E61382E" w:rsidR="006D6734" w:rsidRPr="002827C6" w:rsidRDefault="006D6734" w:rsidP="006D6734">
            <w:pPr>
              <w:jc w:val="both"/>
              <w:rPr>
                <w:b/>
              </w:rPr>
            </w:pPr>
            <w:r w:rsidRPr="002827C6">
              <w:rPr>
                <w:b/>
              </w:rPr>
              <w:t>Zapojení do výuky v dalších studijních programech na téže vysoké škole (pouze u garantů ZT a PZ předmětů)</w:t>
            </w:r>
          </w:p>
        </w:tc>
      </w:tr>
      <w:tr w:rsidR="006D6734" w:rsidRPr="002827C6" w14:paraId="179FD47C" w14:textId="77777777" w:rsidTr="00D160F4">
        <w:trPr>
          <w:trHeight w:val="340"/>
        </w:trPr>
        <w:tc>
          <w:tcPr>
            <w:tcW w:w="2572" w:type="dxa"/>
            <w:gridSpan w:val="2"/>
            <w:tcBorders>
              <w:top w:val="nil"/>
            </w:tcBorders>
          </w:tcPr>
          <w:p w14:paraId="7B3868B0" w14:textId="77777777" w:rsidR="006D6734" w:rsidRPr="002827C6" w:rsidRDefault="006D6734" w:rsidP="006D6734">
            <w:pPr>
              <w:jc w:val="both"/>
              <w:rPr>
                <w:b/>
              </w:rPr>
            </w:pPr>
            <w:r w:rsidRPr="002827C6">
              <w:rPr>
                <w:b/>
              </w:rPr>
              <w:t>Název studijního předmětu</w:t>
            </w:r>
          </w:p>
        </w:tc>
        <w:tc>
          <w:tcPr>
            <w:tcW w:w="2613" w:type="dxa"/>
            <w:gridSpan w:val="3"/>
            <w:tcBorders>
              <w:top w:val="nil"/>
            </w:tcBorders>
          </w:tcPr>
          <w:p w14:paraId="3E1519E7" w14:textId="77777777" w:rsidR="006D6734" w:rsidRPr="002827C6" w:rsidRDefault="006D6734" w:rsidP="006D6734">
            <w:pPr>
              <w:jc w:val="both"/>
              <w:rPr>
                <w:b/>
              </w:rPr>
            </w:pPr>
            <w:r w:rsidRPr="002827C6">
              <w:rPr>
                <w:b/>
              </w:rPr>
              <w:t>Název studijního programu</w:t>
            </w:r>
          </w:p>
        </w:tc>
        <w:tc>
          <w:tcPr>
            <w:tcW w:w="564" w:type="dxa"/>
            <w:gridSpan w:val="2"/>
            <w:tcBorders>
              <w:top w:val="nil"/>
            </w:tcBorders>
          </w:tcPr>
          <w:p w14:paraId="4A8F9766" w14:textId="77777777" w:rsidR="006D6734" w:rsidRPr="002827C6" w:rsidRDefault="006D6734" w:rsidP="006D6734">
            <w:pPr>
              <w:jc w:val="both"/>
              <w:rPr>
                <w:b/>
              </w:rPr>
            </w:pPr>
            <w:r w:rsidRPr="002827C6">
              <w:rPr>
                <w:b/>
              </w:rPr>
              <w:t>Sem.</w:t>
            </w:r>
          </w:p>
        </w:tc>
        <w:tc>
          <w:tcPr>
            <w:tcW w:w="2100" w:type="dxa"/>
            <w:gridSpan w:val="4"/>
            <w:tcBorders>
              <w:top w:val="nil"/>
            </w:tcBorders>
          </w:tcPr>
          <w:p w14:paraId="01AFEDCA" w14:textId="77777777" w:rsidR="006D6734" w:rsidRPr="002827C6" w:rsidRDefault="006D6734" w:rsidP="006D6734">
            <w:pPr>
              <w:jc w:val="both"/>
              <w:rPr>
                <w:b/>
              </w:rPr>
            </w:pPr>
            <w:r w:rsidRPr="002827C6">
              <w:rPr>
                <w:b/>
              </w:rPr>
              <w:t>Role ve výuce daného předmětu</w:t>
            </w:r>
          </w:p>
        </w:tc>
        <w:tc>
          <w:tcPr>
            <w:tcW w:w="2107" w:type="dxa"/>
            <w:gridSpan w:val="3"/>
            <w:tcBorders>
              <w:top w:val="nil"/>
            </w:tcBorders>
          </w:tcPr>
          <w:p w14:paraId="554207AB" w14:textId="77777777" w:rsidR="006D6734" w:rsidRDefault="006D6734" w:rsidP="006D6734">
            <w:pPr>
              <w:jc w:val="both"/>
              <w:rPr>
                <w:b/>
              </w:rPr>
            </w:pPr>
            <w:r>
              <w:rPr>
                <w:b/>
              </w:rPr>
              <w:t>(</w:t>
            </w:r>
            <w:r w:rsidRPr="00F20AEF">
              <w:rPr>
                <w:b/>
                <w:i/>
                <w:iCs/>
              </w:rPr>
              <w:t>nepovinný údaj</w:t>
            </w:r>
            <w:r w:rsidRPr="00F20AEF">
              <w:rPr>
                <w:b/>
              </w:rPr>
              <w:t>)</w:t>
            </w:r>
            <w:r>
              <w:rPr>
                <w:b/>
              </w:rPr>
              <w:t xml:space="preserve"> </w:t>
            </w:r>
          </w:p>
          <w:p w14:paraId="612D082F" w14:textId="77777777" w:rsidR="006D6734" w:rsidRPr="002827C6" w:rsidRDefault="006D6734" w:rsidP="006D6734">
            <w:pPr>
              <w:jc w:val="both"/>
              <w:rPr>
                <w:b/>
              </w:rPr>
            </w:pPr>
            <w:r w:rsidRPr="002827C6">
              <w:rPr>
                <w:b/>
              </w:rPr>
              <w:t>Počet hodin za semestr</w:t>
            </w:r>
          </w:p>
        </w:tc>
      </w:tr>
      <w:tr w:rsidR="006D6734" w:rsidRPr="000F23DD" w14:paraId="4DADFAB2" w14:textId="77777777" w:rsidTr="00D160F4">
        <w:trPr>
          <w:trHeight w:val="285"/>
        </w:trPr>
        <w:tc>
          <w:tcPr>
            <w:tcW w:w="2572" w:type="dxa"/>
            <w:gridSpan w:val="2"/>
            <w:tcBorders>
              <w:top w:val="nil"/>
            </w:tcBorders>
            <w:vAlign w:val="center"/>
          </w:tcPr>
          <w:p w14:paraId="69A7519E" w14:textId="77777777" w:rsidR="006D6734" w:rsidRPr="000F23DD" w:rsidRDefault="006D6734" w:rsidP="006D6734">
            <w:pPr>
              <w:rPr>
                <w:color w:val="FF0000"/>
                <w:highlight w:val="magenta"/>
              </w:rPr>
            </w:pPr>
          </w:p>
        </w:tc>
        <w:tc>
          <w:tcPr>
            <w:tcW w:w="2613" w:type="dxa"/>
            <w:gridSpan w:val="3"/>
            <w:tcBorders>
              <w:top w:val="nil"/>
            </w:tcBorders>
            <w:vAlign w:val="center"/>
          </w:tcPr>
          <w:p w14:paraId="52F2F98E" w14:textId="77777777" w:rsidR="006D6734" w:rsidRPr="000F23DD" w:rsidRDefault="006D6734" w:rsidP="006D6734">
            <w:pPr>
              <w:rPr>
                <w:highlight w:val="magenta"/>
              </w:rPr>
            </w:pPr>
          </w:p>
        </w:tc>
        <w:tc>
          <w:tcPr>
            <w:tcW w:w="564" w:type="dxa"/>
            <w:gridSpan w:val="2"/>
            <w:tcBorders>
              <w:top w:val="nil"/>
            </w:tcBorders>
            <w:vAlign w:val="center"/>
          </w:tcPr>
          <w:p w14:paraId="4E5CB0A6" w14:textId="77777777" w:rsidR="006D6734" w:rsidRPr="000F23DD" w:rsidRDefault="006D6734" w:rsidP="006D6734">
            <w:pPr>
              <w:jc w:val="center"/>
              <w:rPr>
                <w:highlight w:val="magenta"/>
              </w:rPr>
            </w:pPr>
          </w:p>
        </w:tc>
        <w:tc>
          <w:tcPr>
            <w:tcW w:w="2100" w:type="dxa"/>
            <w:gridSpan w:val="4"/>
            <w:tcBorders>
              <w:top w:val="nil"/>
            </w:tcBorders>
            <w:vAlign w:val="center"/>
          </w:tcPr>
          <w:p w14:paraId="54F1B801" w14:textId="77777777" w:rsidR="006D6734" w:rsidRPr="000F23DD" w:rsidRDefault="006D6734" w:rsidP="006D6734">
            <w:pPr>
              <w:rPr>
                <w:highlight w:val="magenta"/>
              </w:rPr>
            </w:pPr>
          </w:p>
        </w:tc>
        <w:tc>
          <w:tcPr>
            <w:tcW w:w="2107" w:type="dxa"/>
            <w:gridSpan w:val="3"/>
            <w:tcBorders>
              <w:top w:val="nil"/>
            </w:tcBorders>
            <w:vAlign w:val="center"/>
          </w:tcPr>
          <w:p w14:paraId="582CE730" w14:textId="77777777" w:rsidR="006D6734" w:rsidRPr="000F23DD" w:rsidRDefault="006D6734" w:rsidP="006D6734">
            <w:pPr>
              <w:rPr>
                <w:color w:val="FF0000"/>
                <w:highlight w:val="magenta"/>
              </w:rPr>
            </w:pPr>
          </w:p>
        </w:tc>
      </w:tr>
      <w:tr w:rsidR="006D6734" w:rsidRPr="000F23DD" w14:paraId="7E950E4A" w14:textId="77777777" w:rsidTr="00D160F4">
        <w:trPr>
          <w:trHeight w:val="284"/>
        </w:trPr>
        <w:tc>
          <w:tcPr>
            <w:tcW w:w="2572" w:type="dxa"/>
            <w:gridSpan w:val="2"/>
            <w:tcBorders>
              <w:top w:val="nil"/>
            </w:tcBorders>
            <w:vAlign w:val="center"/>
          </w:tcPr>
          <w:p w14:paraId="26776BD6" w14:textId="77777777" w:rsidR="006D6734" w:rsidRPr="000F23DD" w:rsidRDefault="006D6734" w:rsidP="006D6734">
            <w:pPr>
              <w:rPr>
                <w:color w:val="FF0000"/>
                <w:highlight w:val="magenta"/>
              </w:rPr>
            </w:pPr>
          </w:p>
        </w:tc>
        <w:tc>
          <w:tcPr>
            <w:tcW w:w="2613" w:type="dxa"/>
            <w:gridSpan w:val="3"/>
            <w:tcBorders>
              <w:top w:val="nil"/>
            </w:tcBorders>
            <w:vAlign w:val="center"/>
          </w:tcPr>
          <w:p w14:paraId="4E70BD2B" w14:textId="77777777" w:rsidR="006D6734" w:rsidRPr="000F23DD" w:rsidRDefault="006D6734" w:rsidP="006D6734">
            <w:pPr>
              <w:rPr>
                <w:highlight w:val="magenta"/>
              </w:rPr>
            </w:pPr>
          </w:p>
        </w:tc>
        <w:tc>
          <w:tcPr>
            <w:tcW w:w="564" w:type="dxa"/>
            <w:gridSpan w:val="2"/>
            <w:tcBorders>
              <w:top w:val="nil"/>
            </w:tcBorders>
            <w:vAlign w:val="center"/>
          </w:tcPr>
          <w:p w14:paraId="5615FEF3" w14:textId="77777777" w:rsidR="006D6734" w:rsidRPr="000F23DD" w:rsidRDefault="006D6734" w:rsidP="006D6734">
            <w:pPr>
              <w:jc w:val="center"/>
              <w:rPr>
                <w:highlight w:val="magenta"/>
              </w:rPr>
            </w:pPr>
          </w:p>
        </w:tc>
        <w:tc>
          <w:tcPr>
            <w:tcW w:w="2100" w:type="dxa"/>
            <w:gridSpan w:val="4"/>
            <w:tcBorders>
              <w:top w:val="nil"/>
            </w:tcBorders>
            <w:vAlign w:val="center"/>
          </w:tcPr>
          <w:p w14:paraId="24E2926F" w14:textId="77777777" w:rsidR="006D6734" w:rsidRPr="000F23DD" w:rsidRDefault="006D6734" w:rsidP="006D6734">
            <w:pPr>
              <w:rPr>
                <w:highlight w:val="magenta"/>
              </w:rPr>
            </w:pPr>
          </w:p>
        </w:tc>
        <w:tc>
          <w:tcPr>
            <w:tcW w:w="2107" w:type="dxa"/>
            <w:gridSpan w:val="3"/>
            <w:tcBorders>
              <w:top w:val="nil"/>
            </w:tcBorders>
            <w:vAlign w:val="center"/>
          </w:tcPr>
          <w:p w14:paraId="23188438" w14:textId="77777777" w:rsidR="006D6734" w:rsidRPr="000F23DD" w:rsidRDefault="006D6734" w:rsidP="006D6734">
            <w:pPr>
              <w:rPr>
                <w:color w:val="FF0000"/>
                <w:highlight w:val="magenta"/>
              </w:rPr>
            </w:pPr>
          </w:p>
        </w:tc>
      </w:tr>
      <w:tr w:rsidR="006D6734" w14:paraId="65568539" w14:textId="77777777" w:rsidTr="00FF48CE">
        <w:tc>
          <w:tcPr>
            <w:tcW w:w="9956" w:type="dxa"/>
            <w:gridSpan w:val="14"/>
            <w:shd w:val="clear" w:color="auto" w:fill="F7CAAC"/>
          </w:tcPr>
          <w:p w14:paraId="375224B2" w14:textId="77777777" w:rsidR="006D6734" w:rsidRDefault="006D6734" w:rsidP="006D6734">
            <w:pPr>
              <w:jc w:val="both"/>
            </w:pPr>
            <w:r>
              <w:rPr>
                <w:b/>
              </w:rPr>
              <w:t xml:space="preserve">Údaje o vzdělání na VŠ </w:t>
            </w:r>
          </w:p>
        </w:tc>
      </w:tr>
      <w:tr w:rsidR="006D6734" w:rsidRPr="00570399" w14:paraId="4C06A036" w14:textId="77777777" w:rsidTr="00FF48CE">
        <w:trPr>
          <w:trHeight w:val="329"/>
        </w:trPr>
        <w:tc>
          <w:tcPr>
            <w:tcW w:w="9956" w:type="dxa"/>
            <w:gridSpan w:val="14"/>
          </w:tcPr>
          <w:p w14:paraId="4341BD44" w14:textId="57A0D5E8" w:rsidR="006D6734" w:rsidRPr="009667FD" w:rsidRDefault="006D6734" w:rsidP="006D6734">
            <w:pPr>
              <w:spacing w:before="120" w:after="120"/>
              <w:jc w:val="both"/>
              <w:rPr>
                <w:b/>
              </w:rPr>
            </w:pPr>
            <w:r w:rsidRPr="009667FD">
              <w:t>2004: UTB Zlín, FT, SP Chemie a technologie materiálů, obor Technologie makromolekulárních látek, Ph.D.</w:t>
            </w:r>
          </w:p>
        </w:tc>
      </w:tr>
      <w:tr w:rsidR="006D6734" w14:paraId="02636C39" w14:textId="77777777" w:rsidTr="00FF48CE">
        <w:tc>
          <w:tcPr>
            <w:tcW w:w="9956" w:type="dxa"/>
            <w:gridSpan w:val="14"/>
            <w:shd w:val="clear" w:color="auto" w:fill="F7CAAC"/>
          </w:tcPr>
          <w:p w14:paraId="353D0E89" w14:textId="79FDA8AA" w:rsidR="006D6734" w:rsidRDefault="006D6734" w:rsidP="006D6734">
            <w:pPr>
              <w:jc w:val="both"/>
              <w:rPr>
                <w:b/>
              </w:rPr>
            </w:pPr>
            <w:r>
              <w:rPr>
                <w:b/>
              </w:rPr>
              <w:t>Údaje o odborném působení od absolvování VŠ</w:t>
            </w:r>
          </w:p>
        </w:tc>
      </w:tr>
      <w:tr w:rsidR="006D6734" w:rsidRPr="00B55CF6" w14:paraId="07D4E9D5" w14:textId="77777777" w:rsidTr="00FF48CE">
        <w:trPr>
          <w:trHeight w:val="288"/>
        </w:trPr>
        <w:tc>
          <w:tcPr>
            <w:tcW w:w="9956" w:type="dxa"/>
            <w:gridSpan w:val="14"/>
          </w:tcPr>
          <w:p w14:paraId="74D0C2FA" w14:textId="48F4658A" w:rsidR="006D6734" w:rsidRPr="004158DC" w:rsidRDefault="006D6734" w:rsidP="00091276">
            <w:pPr>
              <w:spacing w:before="120" w:after="120"/>
              <w:ind w:left="2829" w:hanging="2829"/>
              <w:jc w:val="both"/>
            </w:pPr>
            <w:r w:rsidRPr="004158DC">
              <w:t>2001 – dosud: UTB Zlín, FT, odborný asistent</w:t>
            </w:r>
            <w:r w:rsidRPr="004158DC">
              <w:rPr>
                <w:rFonts w:eastAsia="Arial Unicode MS"/>
              </w:rPr>
              <w:t xml:space="preserve">, od r. </w:t>
            </w:r>
            <w:r>
              <w:rPr>
                <w:rFonts w:eastAsia="Arial Unicode MS"/>
              </w:rPr>
              <w:t>2018</w:t>
            </w:r>
            <w:r w:rsidRPr="004158DC">
              <w:rPr>
                <w:rFonts w:eastAsia="Arial Unicode MS"/>
              </w:rPr>
              <w:t xml:space="preserve"> </w:t>
            </w:r>
            <w:r w:rsidRPr="00DE62CB">
              <w:rPr>
                <w:rFonts w:eastAsia="Arial Unicode MS"/>
              </w:rPr>
              <w:t xml:space="preserve">docent </w:t>
            </w:r>
            <w:r w:rsidRPr="00DE62CB">
              <w:t>(pp.)</w:t>
            </w:r>
          </w:p>
        </w:tc>
      </w:tr>
      <w:tr w:rsidR="006D6734" w14:paraId="490C62F4" w14:textId="77777777" w:rsidTr="00FF48CE">
        <w:trPr>
          <w:trHeight w:val="250"/>
        </w:trPr>
        <w:tc>
          <w:tcPr>
            <w:tcW w:w="9956" w:type="dxa"/>
            <w:gridSpan w:val="14"/>
            <w:shd w:val="clear" w:color="auto" w:fill="F7CAAC"/>
          </w:tcPr>
          <w:p w14:paraId="0E1B5158" w14:textId="070CB80B" w:rsidR="006D6734" w:rsidRDefault="006D6734" w:rsidP="006D6734">
            <w:pPr>
              <w:jc w:val="both"/>
            </w:pPr>
            <w:r>
              <w:rPr>
                <w:b/>
              </w:rPr>
              <w:t>Zkušenosti s vedením kvalifikačních a rigorózních prací</w:t>
            </w:r>
          </w:p>
        </w:tc>
      </w:tr>
      <w:tr w:rsidR="006D6734" w14:paraId="6CE20B5F" w14:textId="77777777" w:rsidTr="00FF48CE">
        <w:trPr>
          <w:trHeight w:val="371"/>
        </w:trPr>
        <w:tc>
          <w:tcPr>
            <w:tcW w:w="9956" w:type="dxa"/>
            <w:gridSpan w:val="14"/>
          </w:tcPr>
          <w:p w14:paraId="7B3CF724" w14:textId="473E5935" w:rsidR="006D6734" w:rsidRDefault="006D6734" w:rsidP="006D6734">
            <w:pPr>
              <w:spacing w:before="120" w:after="120"/>
              <w:jc w:val="both"/>
            </w:pPr>
            <w:r>
              <w:t xml:space="preserve">Počet obhájených prací, které vyučující vedl v období </w:t>
            </w:r>
            <w:proofErr w:type="gramStart"/>
            <w:r w:rsidR="00282AE5">
              <w:t>2015 – 2024</w:t>
            </w:r>
            <w:proofErr w:type="gramEnd"/>
            <w:r w:rsidRPr="002A1CF0">
              <w:t xml:space="preserve">: </w:t>
            </w:r>
            <w:r w:rsidRPr="002A1CF0">
              <w:rPr>
                <w:b/>
                <w:bCs/>
              </w:rPr>
              <w:t>7</w:t>
            </w:r>
            <w:r w:rsidRPr="002A1CF0">
              <w:t xml:space="preserve"> BP, </w:t>
            </w:r>
            <w:r w:rsidRPr="002A1CF0">
              <w:rPr>
                <w:b/>
                <w:bCs/>
              </w:rPr>
              <w:t>5</w:t>
            </w:r>
            <w:r w:rsidRPr="002A1CF0">
              <w:t xml:space="preserve"> DP, </w:t>
            </w:r>
            <w:r w:rsidRPr="002A1CF0">
              <w:rPr>
                <w:b/>
                <w:bCs/>
              </w:rPr>
              <w:t>1</w:t>
            </w:r>
            <w:r w:rsidRPr="002A1CF0">
              <w:t xml:space="preserve"> </w:t>
            </w:r>
            <w:proofErr w:type="spellStart"/>
            <w:r w:rsidRPr="002A1CF0">
              <w:t>DisP</w:t>
            </w:r>
            <w:proofErr w:type="spellEnd"/>
            <w:r w:rsidRPr="002A1CF0">
              <w:t>.</w:t>
            </w:r>
          </w:p>
        </w:tc>
      </w:tr>
      <w:tr w:rsidR="006D6734" w14:paraId="0F321CF9" w14:textId="77777777" w:rsidTr="00D160F4">
        <w:trPr>
          <w:cantSplit/>
        </w:trPr>
        <w:tc>
          <w:tcPr>
            <w:tcW w:w="3330" w:type="dxa"/>
            <w:gridSpan w:val="3"/>
            <w:tcBorders>
              <w:top w:val="single" w:sz="12" w:space="0" w:color="auto"/>
            </w:tcBorders>
            <w:shd w:val="clear" w:color="auto" w:fill="F7CAAC"/>
          </w:tcPr>
          <w:p w14:paraId="36DB3FE9" w14:textId="77777777" w:rsidR="006D6734" w:rsidRDefault="006D6734" w:rsidP="006D6734">
            <w:pPr>
              <w:jc w:val="both"/>
            </w:pPr>
            <w:r>
              <w:rPr>
                <w:b/>
              </w:rPr>
              <w:t xml:space="preserve">Obor habilitačního řízení </w:t>
            </w:r>
          </w:p>
        </w:tc>
        <w:tc>
          <w:tcPr>
            <w:tcW w:w="2234" w:type="dxa"/>
            <w:gridSpan w:val="3"/>
            <w:tcBorders>
              <w:top w:val="single" w:sz="12" w:space="0" w:color="auto"/>
            </w:tcBorders>
            <w:shd w:val="clear" w:color="auto" w:fill="F7CAAC"/>
          </w:tcPr>
          <w:p w14:paraId="142FA5FD" w14:textId="77777777" w:rsidR="006D6734" w:rsidRDefault="006D6734" w:rsidP="006D6734">
            <w:pPr>
              <w:jc w:val="both"/>
            </w:pPr>
            <w:r>
              <w:rPr>
                <w:b/>
              </w:rPr>
              <w:t>Rok udělení hodnosti</w:t>
            </w:r>
          </w:p>
        </w:tc>
        <w:tc>
          <w:tcPr>
            <w:tcW w:w="2285" w:type="dxa"/>
            <w:gridSpan w:val="5"/>
            <w:tcBorders>
              <w:top w:val="single" w:sz="12" w:space="0" w:color="auto"/>
              <w:right w:val="single" w:sz="12" w:space="0" w:color="auto"/>
            </w:tcBorders>
            <w:shd w:val="clear" w:color="auto" w:fill="F7CAAC"/>
          </w:tcPr>
          <w:p w14:paraId="02FF944F" w14:textId="77777777" w:rsidR="006D6734" w:rsidRDefault="006D6734" w:rsidP="006D6734">
            <w:pPr>
              <w:jc w:val="both"/>
            </w:pPr>
            <w:r>
              <w:rPr>
                <w:b/>
              </w:rPr>
              <w:t>Řízení konáno na VŠ</w:t>
            </w:r>
          </w:p>
        </w:tc>
        <w:tc>
          <w:tcPr>
            <w:tcW w:w="2107" w:type="dxa"/>
            <w:gridSpan w:val="3"/>
            <w:tcBorders>
              <w:top w:val="single" w:sz="12" w:space="0" w:color="auto"/>
              <w:left w:val="single" w:sz="12" w:space="0" w:color="auto"/>
            </w:tcBorders>
            <w:shd w:val="clear" w:color="auto" w:fill="F7CAAC"/>
          </w:tcPr>
          <w:p w14:paraId="21E9536C" w14:textId="6632FB52" w:rsidR="006D6734" w:rsidRDefault="006D6734" w:rsidP="006D6734">
            <w:pPr>
              <w:jc w:val="both"/>
              <w:rPr>
                <w:b/>
              </w:rPr>
            </w:pPr>
            <w:r>
              <w:rPr>
                <w:b/>
              </w:rPr>
              <w:t>Ohlasy publikací</w:t>
            </w:r>
          </w:p>
        </w:tc>
      </w:tr>
      <w:tr w:rsidR="006D6734" w14:paraId="7FA92BFD" w14:textId="77777777" w:rsidTr="00D160F4">
        <w:trPr>
          <w:cantSplit/>
        </w:trPr>
        <w:tc>
          <w:tcPr>
            <w:tcW w:w="3330" w:type="dxa"/>
            <w:gridSpan w:val="3"/>
          </w:tcPr>
          <w:p w14:paraId="108E328F" w14:textId="3FC95309" w:rsidR="006D6734" w:rsidRPr="0070502F" w:rsidRDefault="006D6734" w:rsidP="006D6734">
            <w:pPr>
              <w:spacing w:before="60" w:after="60"/>
              <w:rPr>
                <w:highlight w:val="yellow"/>
              </w:rPr>
            </w:pPr>
            <w:r w:rsidRPr="0070502F">
              <w:rPr>
                <w:kern w:val="2"/>
              </w:rPr>
              <w:t>Ochrana životního prostředí</w:t>
            </w:r>
          </w:p>
        </w:tc>
        <w:tc>
          <w:tcPr>
            <w:tcW w:w="2234" w:type="dxa"/>
            <w:gridSpan w:val="3"/>
          </w:tcPr>
          <w:p w14:paraId="3A3650F8" w14:textId="2D86C878" w:rsidR="006D6734" w:rsidRPr="0070502F" w:rsidRDefault="006D6734" w:rsidP="006D6734">
            <w:pPr>
              <w:spacing w:before="60" w:after="60"/>
              <w:rPr>
                <w:highlight w:val="yellow"/>
              </w:rPr>
            </w:pPr>
            <w:r w:rsidRPr="0070502F">
              <w:rPr>
                <w:kern w:val="2"/>
              </w:rPr>
              <w:t>2018</w:t>
            </w:r>
          </w:p>
        </w:tc>
        <w:tc>
          <w:tcPr>
            <w:tcW w:w="2285" w:type="dxa"/>
            <w:gridSpan w:val="5"/>
            <w:tcBorders>
              <w:right w:val="single" w:sz="12" w:space="0" w:color="auto"/>
            </w:tcBorders>
          </w:tcPr>
          <w:p w14:paraId="50CD1CB3" w14:textId="7E4AC0F2" w:rsidR="006D6734" w:rsidRPr="0070502F" w:rsidRDefault="006D6734" w:rsidP="006D6734">
            <w:pPr>
              <w:spacing w:before="60" w:after="60"/>
              <w:rPr>
                <w:highlight w:val="yellow"/>
              </w:rPr>
            </w:pPr>
            <w:r w:rsidRPr="0070502F">
              <w:rPr>
                <w:kern w:val="2"/>
              </w:rPr>
              <w:t>VŠB – TU Ostrava</w:t>
            </w:r>
          </w:p>
        </w:tc>
        <w:tc>
          <w:tcPr>
            <w:tcW w:w="695" w:type="dxa"/>
            <w:tcBorders>
              <w:left w:val="single" w:sz="12" w:space="0" w:color="auto"/>
            </w:tcBorders>
            <w:shd w:val="clear" w:color="auto" w:fill="F7CAAC"/>
            <w:vAlign w:val="center"/>
          </w:tcPr>
          <w:p w14:paraId="67D2DA5D" w14:textId="77777777" w:rsidR="006D6734" w:rsidRPr="00F20AEF" w:rsidRDefault="006D6734" w:rsidP="006D6734">
            <w:proofErr w:type="spellStart"/>
            <w:r w:rsidRPr="00F20AEF">
              <w:rPr>
                <w:b/>
              </w:rPr>
              <w:t>WoS</w:t>
            </w:r>
            <w:proofErr w:type="spellEnd"/>
          </w:p>
        </w:tc>
        <w:tc>
          <w:tcPr>
            <w:tcW w:w="706" w:type="dxa"/>
            <w:shd w:val="clear" w:color="auto" w:fill="F7CAAC"/>
            <w:vAlign w:val="center"/>
          </w:tcPr>
          <w:p w14:paraId="1F100BBC" w14:textId="77777777" w:rsidR="006D6734" w:rsidRPr="00F20AEF" w:rsidRDefault="006D6734" w:rsidP="006D6734">
            <w:pPr>
              <w:rPr>
                <w:sz w:val="18"/>
              </w:rPr>
            </w:pPr>
            <w:proofErr w:type="spellStart"/>
            <w:r w:rsidRPr="00F20AEF">
              <w:rPr>
                <w:b/>
                <w:sz w:val="18"/>
              </w:rPr>
              <w:t>Scopus</w:t>
            </w:r>
            <w:proofErr w:type="spellEnd"/>
          </w:p>
        </w:tc>
        <w:tc>
          <w:tcPr>
            <w:tcW w:w="706" w:type="dxa"/>
            <w:shd w:val="clear" w:color="auto" w:fill="F7CAAC"/>
            <w:vAlign w:val="center"/>
          </w:tcPr>
          <w:p w14:paraId="459EFEFE" w14:textId="77777777" w:rsidR="006D6734" w:rsidRDefault="006D6734" w:rsidP="006D6734">
            <w:r>
              <w:rPr>
                <w:b/>
                <w:sz w:val="18"/>
              </w:rPr>
              <w:t>ostatní</w:t>
            </w:r>
          </w:p>
        </w:tc>
      </w:tr>
      <w:tr w:rsidR="006D6734" w:rsidRPr="00E03179" w14:paraId="64322EEB" w14:textId="77777777" w:rsidTr="00D160F4">
        <w:trPr>
          <w:cantSplit/>
          <w:trHeight w:val="70"/>
        </w:trPr>
        <w:tc>
          <w:tcPr>
            <w:tcW w:w="3330" w:type="dxa"/>
            <w:gridSpan w:val="3"/>
            <w:shd w:val="clear" w:color="auto" w:fill="F7CAAC"/>
          </w:tcPr>
          <w:p w14:paraId="18098153" w14:textId="77777777" w:rsidR="006D6734" w:rsidRDefault="006D6734" w:rsidP="006D6734">
            <w:pPr>
              <w:jc w:val="both"/>
            </w:pPr>
            <w:r>
              <w:rPr>
                <w:b/>
              </w:rPr>
              <w:t>Obor jmenovacího řízení</w:t>
            </w:r>
          </w:p>
        </w:tc>
        <w:tc>
          <w:tcPr>
            <w:tcW w:w="2234" w:type="dxa"/>
            <w:gridSpan w:val="3"/>
            <w:shd w:val="clear" w:color="auto" w:fill="F7CAAC"/>
          </w:tcPr>
          <w:p w14:paraId="3FB2FCBB" w14:textId="77777777" w:rsidR="006D6734" w:rsidRDefault="006D6734" w:rsidP="006D6734">
            <w:pPr>
              <w:jc w:val="both"/>
            </w:pPr>
            <w:r>
              <w:rPr>
                <w:b/>
              </w:rPr>
              <w:t>Rok udělení hodnosti</w:t>
            </w:r>
          </w:p>
        </w:tc>
        <w:tc>
          <w:tcPr>
            <w:tcW w:w="2285" w:type="dxa"/>
            <w:gridSpan w:val="5"/>
            <w:tcBorders>
              <w:right w:val="single" w:sz="12" w:space="0" w:color="auto"/>
            </w:tcBorders>
            <w:shd w:val="clear" w:color="auto" w:fill="F7CAAC"/>
          </w:tcPr>
          <w:p w14:paraId="509678E2" w14:textId="77777777" w:rsidR="006D6734" w:rsidRDefault="006D6734" w:rsidP="006D6734">
            <w:pPr>
              <w:jc w:val="both"/>
            </w:pPr>
            <w:r>
              <w:rPr>
                <w:b/>
              </w:rPr>
              <w:t>Řízení konáno na VŠ</w:t>
            </w:r>
          </w:p>
        </w:tc>
        <w:tc>
          <w:tcPr>
            <w:tcW w:w="695" w:type="dxa"/>
            <w:tcBorders>
              <w:left w:val="single" w:sz="12" w:space="0" w:color="auto"/>
            </w:tcBorders>
          </w:tcPr>
          <w:p w14:paraId="37A865F8" w14:textId="794EB2CB" w:rsidR="006D6734" w:rsidRPr="000D1572" w:rsidRDefault="000D1572" w:rsidP="006D6734">
            <w:pPr>
              <w:jc w:val="center"/>
              <w:rPr>
                <w:b/>
              </w:rPr>
            </w:pPr>
            <w:r w:rsidRPr="000D1572">
              <w:rPr>
                <w:b/>
              </w:rPr>
              <w:t>409</w:t>
            </w:r>
          </w:p>
        </w:tc>
        <w:tc>
          <w:tcPr>
            <w:tcW w:w="706" w:type="dxa"/>
          </w:tcPr>
          <w:p w14:paraId="525CBC33" w14:textId="559AC922" w:rsidR="006D6734" w:rsidRPr="000D1572" w:rsidRDefault="000D1572" w:rsidP="006D6734">
            <w:pPr>
              <w:jc w:val="center"/>
              <w:rPr>
                <w:b/>
              </w:rPr>
            </w:pPr>
            <w:r w:rsidRPr="000D1572">
              <w:rPr>
                <w:b/>
              </w:rPr>
              <w:t>450</w:t>
            </w:r>
          </w:p>
        </w:tc>
        <w:tc>
          <w:tcPr>
            <w:tcW w:w="706" w:type="dxa"/>
          </w:tcPr>
          <w:p w14:paraId="4AACD9F3" w14:textId="08A4BC25" w:rsidR="006D6734" w:rsidRPr="000D1572" w:rsidRDefault="006D6734" w:rsidP="006D6734">
            <w:pPr>
              <w:jc w:val="center"/>
              <w:rPr>
                <w:b/>
                <w:sz w:val="18"/>
                <w:szCs w:val="18"/>
              </w:rPr>
            </w:pPr>
            <w:proofErr w:type="spellStart"/>
            <w:r w:rsidRPr="000D1572">
              <w:rPr>
                <w:b/>
                <w:sz w:val="18"/>
                <w:szCs w:val="18"/>
              </w:rPr>
              <w:t>neevid</w:t>
            </w:r>
            <w:proofErr w:type="spellEnd"/>
            <w:r w:rsidRPr="000D1572">
              <w:rPr>
                <w:b/>
                <w:sz w:val="18"/>
                <w:szCs w:val="18"/>
              </w:rPr>
              <w:t>.</w:t>
            </w:r>
          </w:p>
        </w:tc>
      </w:tr>
      <w:tr w:rsidR="006D6734" w14:paraId="064C4920" w14:textId="77777777" w:rsidTr="00D160F4">
        <w:trPr>
          <w:trHeight w:val="205"/>
        </w:trPr>
        <w:tc>
          <w:tcPr>
            <w:tcW w:w="3330" w:type="dxa"/>
            <w:gridSpan w:val="3"/>
            <w:vAlign w:val="center"/>
          </w:tcPr>
          <w:p w14:paraId="743EDFEF" w14:textId="77777777" w:rsidR="006D6734" w:rsidRDefault="006D6734" w:rsidP="006D6734">
            <w:r>
              <w:t>---</w:t>
            </w:r>
          </w:p>
        </w:tc>
        <w:tc>
          <w:tcPr>
            <w:tcW w:w="2234" w:type="dxa"/>
            <w:gridSpan w:val="3"/>
            <w:vAlign w:val="center"/>
          </w:tcPr>
          <w:p w14:paraId="2B21C99D" w14:textId="77777777" w:rsidR="006D6734" w:rsidRDefault="006D6734" w:rsidP="006D6734">
            <w:r>
              <w:t>---</w:t>
            </w:r>
          </w:p>
        </w:tc>
        <w:tc>
          <w:tcPr>
            <w:tcW w:w="2285" w:type="dxa"/>
            <w:gridSpan w:val="5"/>
            <w:tcBorders>
              <w:right w:val="single" w:sz="12" w:space="0" w:color="auto"/>
            </w:tcBorders>
            <w:vAlign w:val="center"/>
          </w:tcPr>
          <w:p w14:paraId="4A405431" w14:textId="77777777" w:rsidR="006D6734" w:rsidRDefault="006D6734" w:rsidP="006D6734">
            <w:r>
              <w:t>---</w:t>
            </w:r>
          </w:p>
        </w:tc>
        <w:tc>
          <w:tcPr>
            <w:tcW w:w="1401" w:type="dxa"/>
            <w:gridSpan w:val="2"/>
            <w:tcBorders>
              <w:left w:val="single" w:sz="12" w:space="0" w:color="auto"/>
            </w:tcBorders>
            <w:shd w:val="clear" w:color="auto" w:fill="FBD4B4"/>
            <w:vAlign w:val="center"/>
          </w:tcPr>
          <w:p w14:paraId="20EAB292" w14:textId="77777777" w:rsidR="006D6734" w:rsidRPr="000D1572" w:rsidRDefault="006D6734" w:rsidP="006D6734">
            <w:pPr>
              <w:jc w:val="both"/>
              <w:rPr>
                <w:b/>
                <w:sz w:val="18"/>
              </w:rPr>
            </w:pPr>
            <w:r w:rsidRPr="000D1572">
              <w:rPr>
                <w:b/>
                <w:sz w:val="18"/>
              </w:rPr>
              <w:t xml:space="preserve">H-index </w:t>
            </w:r>
            <w:proofErr w:type="spellStart"/>
            <w:r w:rsidRPr="000D1572">
              <w:rPr>
                <w:b/>
                <w:sz w:val="18"/>
              </w:rPr>
              <w:t>WoS</w:t>
            </w:r>
            <w:proofErr w:type="spellEnd"/>
            <w:r w:rsidRPr="000D1572">
              <w:rPr>
                <w:b/>
                <w:sz w:val="18"/>
              </w:rPr>
              <w:t>/</w:t>
            </w:r>
            <w:proofErr w:type="spellStart"/>
            <w:r w:rsidRPr="000D1572">
              <w:rPr>
                <w:b/>
                <w:sz w:val="18"/>
              </w:rPr>
              <w:t>Scopus</w:t>
            </w:r>
            <w:proofErr w:type="spellEnd"/>
          </w:p>
        </w:tc>
        <w:tc>
          <w:tcPr>
            <w:tcW w:w="706" w:type="dxa"/>
            <w:vAlign w:val="center"/>
          </w:tcPr>
          <w:p w14:paraId="66D14B8D" w14:textId="571C8290" w:rsidR="006D6734" w:rsidRPr="000D1572" w:rsidRDefault="006D6734" w:rsidP="006D6734">
            <w:pPr>
              <w:jc w:val="center"/>
              <w:rPr>
                <w:b/>
              </w:rPr>
            </w:pPr>
            <w:r w:rsidRPr="000D1572">
              <w:rPr>
                <w:b/>
              </w:rPr>
              <w:t>1</w:t>
            </w:r>
            <w:r w:rsidR="000D1572" w:rsidRPr="000D1572">
              <w:rPr>
                <w:b/>
              </w:rPr>
              <w:t>1</w:t>
            </w:r>
            <w:r w:rsidRPr="000D1572">
              <w:rPr>
                <w:b/>
              </w:rPr>
              <w:t>/1</w:t>
            </w:r>
            <w:r w:rsidR="000D1572" w:rsidRPr="000D1572">
              <w:rPr>
                <w:b/>
              </w:rPr>
              <w:t>2</w:t>
            </w:r>
          </w:p>
        </w:tc>
      </w:tr>
      <w:tr w:rsidR="006D6734" w14:paraId="45C51776" w14:textId="77777777" w:rsidTr="00FF48CE">
        <w:tc>
          <w:tcPr>
            <w:tcW w:w="9956" w:type="dxa"/>
            <w:gridSpan w:val="14"/>
            <w:shd w:val="clear" w:color="auto" w:fill="F7CAAC"/>
          </w:tcPr>
          <w:p w14:paraId="379E0F7E" w14:textId="2C9FDB97" w:rsidR="006D6734" w:rsidRDefault="006D6734" w:rsidP="006D6734">
            <w:pPr>
              <w:jc w:val="both"/>
              <w:rPr>
                <w:b/>
              </w:rPr>
            </w:pPr>
            <w:r>
              <w:rPr>
                <w:b/>
              </w:rPr>
              <w:t xml:space="preserve">Přehled o nejvýznamnější publikační a další tvůrčí činnosti nebo další profesní činnosti u odborníků z praxe vztahující se k zabezpečovaným předmětům </w:t>
            </w:r>
          </w:p>
        </w:tc>
      </w:tr>
      <w:tr w:rsidR="006D6734" w:rsidRPr="00641DD1" w14:paraId="63BF9FBD" w14:textId="77777777" w:rsidTr="00FF48CE">
        <w:trPr>
          <w:trHeight w:val="708"/>
        </w:trPr>
        <w:tc>
          <w:tcPr>
            <w:tcW w:w="9956" w:type="dxa"/>
            <w:gridSpan w:val="14"/>
          </w:tcPr>
          <w:p w14:paraId="04381211" w14:textId="7354CAC2" w:rsidR="000D1572" w:rsidRDefault="000D1572" w:rsidP="000D1572">
            <w:pPr>
              <w:spacing w:before="120" w:after="120"/>
              <w:jc w:val="both"/>
              <w:rPr>
                <w:rFonts w:eastAsiaTheme="minorHAnsi"/>
              </w:rPr>
            </w:pPr>
            <w:r>
              <w:rPr>
                <w:rFonts w:eastAsiaTheme="minorHAnsi"/>
                <w:b/>
              </w:rPr>
              <w:t>JULINOVÁ, M. (</w:t>
            </w:r>
            <w:proofErr w:type="gramStart"/>
            <w:r>
              <w:rPr>
                <w:rFonts w:eastAsiaTheme="minorHAnsi"/>
                <w:b/>
              </w:rPr>
              <w:t>40%</w:t>
            </w:r>
            <w:proofErr w:type="gramEnd"/>
            <w:r>
              <w:rPr>
                <w:rFonts w:eastAsiaTheme="minorHAnsi"/>
                <w:b/>
              </w:rPr>
              <w:t>)</w:t>
            </w:r>
            <w:r w:rsidRPr="000D1572">
              <w:rPr>
                <w:rFonts w:eastAsiaTheme="minorHAnsi"/>
                <w:bCs/>
              </w:rPr>
              <w:t>,</w:t>
            </w:r>
            <w:r>
              <w:rPr>
                <w:rFonts w:eastAsiaTheme="minorHAnsi"/>
              </w:rPr>
              <w:t xml:space="preserve"> ŠAŠINKOVÁ, D., MINAŘÍK, A., KASZONYIOVÁ, M., KALENDOVÁ, A., KADLEČKOVÁ, M., FAYYAZBAKHSH, A., KOUTNÝ, M.: </w:t>
            </w:r>
            <w:proofErr w:type="spellStart"/>
            <w:r>
              <w:rPr>
                <w:rFonts w:eastAsiaTheme="minorHAnsi"/>
              </w:rPr>
              <w:t>Comprehensive</w:t>
            </w:r>
            <w:proofErr w:type="spellEnd"/>
            <w:r>
              <w:rPr>
                <w:rFonts w:eastAsiaTheme="minorHAnsi"/>
              </w:rPr>
              <w:t xml:space="preserve"> </w:t>
            </w:r>
            <w:proofErr w:type="spellStart"/>
            <w:r>
              <w:rPr>
                <w:rFonts w:eastAsiaTheme="minorHAnsi"/>
              </w:rPr>
              <w:t>biodegradation</w:t>
            </w:r>
            <w:proofErr w:type="spellEnd"/>
            <w:r>
              <w:rPr>
                <w:rFonts w:eastAsiaTheme="minorHAnsi"/>
              </w:rPr>
              <w:t xml:space="preserve"> </w:t>
            </w:r>
            <w:proofErr w:type="spellStart"/>
            <w:r>
              <w:rPr>
                <w:rFonts w:eastAsiaTheme="minorHAnsi"/>
              </w:rPr>
              <w:t>analysis</w:t>
            </w:r>
            <w:proofErr w:type="spellEnd"/>
            <w:r>
              <w:rPr>
                <w:rFonts w:eastAsiaTheme="minorHAnsi"/>
              </w:rPr>
              <w:t xml:space="preserve"> </w:t>
            </w:r>
            <w:proofErr w:type="spellStart"/>
            <w:r>
              <w:rPr>
                <w:rFonts w:eastAsiaTheme="minorHAnsi"/>
              </w:rPr>
              <w:t>of</w:t>
            </w:r>
            <w:proofErr w:type="spellEnd"/>
            <w:r>
              <w:rPr>
                <w:rFonts w:eastAsiaTheme="minorHAnsi"/>
              </w:rPr>
              <w:t xml:space="preserve"> </w:t>
            </w:r>
            <w:proofErr w:type="spellStart"/>
            <w:r>
              <w:rPr>
                <w:rFonts w:eastAsiaTheme="minorHAnsi"/>
              </w:rPr>
              <w:t>chemically</w:t>
            </w:r>
            <w:proofErr w:type="spellEnd"/>
            <w:r>
              <w:rPr>
                <w:rFonts w:eastAsiaTheme="minorHAnsi"/>
              </w:rPr>
              <w:t xml:space="preserve"> </w:t>
            </w:r>
            <w:proofErr w:type="spellStart"/>
            <w:r>
              <w:rPr>
                <w:rFonts w:eastAsiaTheme="minorHAnsi"/>
              </w:rPr>
              <w:t>modified</w:t>
            </w:r>
            <w:proofErr w:type="spellEnd"/>
            <w:r>
              <w:rPr>
                <w:rFonts w:eastAsiaTheme="minorHAnsi"/>
              </w:rPr>
              <w:t xml:space="preserve"> </w:t>
            </w:r>
            <w:proofErr w:type="spellStart"/>
            <w:r>
              <w:rPr>
                <w:rFonts w:eastAsiaTheme="minorHAnsi"/>
              </w:rPr>
              <w:t>poly</w:t>
            </w:r>
            <w:proofErr w:type="spellEnd"/>
            <w:r>
              <w:rPr>
                <w:rFonts w:eastAsiaTheme="minorHAnsi"/>
              </w:rPr>
              <w:t xml:space="preserve"> (3-hydroxybutyrate) </w:t>
            </w:r>
            <w:proofErr w:type="spellStart"/>
            <w:r>
              <w:rPr>
                <w:rFonts w:eastAsiaTheme="minorHAnsi"/>
              </w:rPr>
              <w:t>materials</w:t>
            </w:r>
            <w:proofErr w:type="spellEnd"/>
            <w:r>
              <w:rPr>
                <w:rFonts w:eastAsiaTheme="minorHAnsi"/>
              </w:rPr>
              <w:t xml:space="preserve"> </w:t>
            </w:r>
            <w:proofErr w:type="spellStart"/>
            <w:r>
              <w:rPr>
                <w:rFonts w:eastAsiaTheme="minorHAnsi"/>
              </w:rPr>
              <w:t>with</w:t>
            </w:r>
            <w:proofErr w:type="spellEnd"/>
            <w:r>
              <w:rPr>
                <w:rFonts w:eastAsiaTheme="minorHAnsi"/>
              </w:rPr>
              <w:t xml:space="preserve"> </w:t>
            </w:r>
            <w:proofErr w:type="spellStart"/>
            <w:r>
              <w:rPr>
                <w:rFonts w:eastAsiaTheme="minorHAnsi"/>
              </w:rPr>
              <w:t>different</w:t>
            </w:r>
            <w:proofErr w:type="spellEnd"/>
            <w:r>
              <w:rPr>
                <w:rFonts w:eastAsiaTheme="minorHAnsi"/>
              </w:rPr>
              <w:t xml:space="preserve"> </w:t>
            </w:r>
            <w:proofErr w:type="spellStart"/>
            <w:r>
              <w:rPr>
                <w:rFonts w:eastAsiaTheme="minorHAnsi"/>
              </w:rPr>
              <w:t>crystal</w:t>
            </w:r>
            <w:proofErr w:type="spellEnd"/>
            <w:r>
              <w:rPr>
                <w:rFonts w:eastAsiaTheme="minorHAnsi"/>
              </w:rPr>
              <w:t xml:space="preserve"> </w:t>
            </w:r>
            <w:proofErr w:type="spellStart"/>
            <w:r>
              <w:rPr>
                <w:rFonts w:eastAsiaTheme="minorHAnsi"/>
              </w:rPr>
              <w:t>structures</w:t>
            </w:r>
            <w:proofErr w:type="spellEnd"/>
            <w:r>
              <w:rPr>
                <w:rFonts w:eastAsiaTheme="minorHAnsi"/>
              </w:rPr>
              <w:t>. </w:t>
            </w:r>
            <w:proofErr w:type="spellStart"/>
            <w:r>
              <w:rPr>
                <w:rFonts w:eastAsiaTheme="minorHAnsi"/>
                <w:i/>
                <w:iCs/>
              </w:rPr>
              <w:t>Biomacromolecules</w:t>
            </w:r>
            <w:proofErr w:type="spellEnd"/>
            <w:r>
              <w:rPr>
                <w:rFonts w:eastAsiaTheme="minorHAnsi"/>
              </w:rPr>
              <w:t xml:space="preserve"> </w:t>
            </w:r>
            <w:r w:rsidRPr="000D1572">
              <w:rPr>
                <w:rFonts w:eastAsiaTheme="minorHAnsi"/>
              </w:rPr>
              <w:t>24</w:t>
            </w:r>
            <w:r>
              <w:rPr>
                <w:rFonts w:eastAsiaTheme="minorHAnsi"/>
              </w:rPr>
              <w:t xml:space="preserve">(11), 4939-4957, </w:t>
            </w:r>
            <w:r>
              <w:rPr>
                <w:rFonts w:eastAsiaTheme="minorHAnsi"/>
                <w:b/>
              </w:rPr>
              <w:t>2023</w:t>
            </w:r>
            <w:r>
              <w:rPr>
                <w:rFonts w:eastAsiaTheme="minorHAnsi"/>
              </w:rPr>
              <w:t xml:space="preserve">. </w:t>
            </w:r>
            <w:proofErr w:type="spellStart"/>
            <w:r>
              <w:rPr>
                <w:rFonts w:eastAsiaTheme="minorHAnsi"/>
              </w:rPr>
              <w:t>Jimp</w:t>
            </w:r>
            <w:proofErr w:type="spellEnd"/>
            <w:r>
              <w:rPr>
                <w:rFonts w:eastAsiaTheme="minorHAnsi"/>
              </w:rPr>
              <w:t xml:space="preserve"> (Q1)</w:t>
            </w:r>
          </w:p>
          <w:p w14:paraId="666A095B" w14:textId="1EDB7E3E" w:rsidR="006D6734" w:rsidRDefault="006D6734" w:rsidP="000D1572">
            <w:pPr>
              <w:spacing w:before="120" w:after="120"/>
              <w:jc w:val="both"/>
              <w:rPr>
                <w:rFonts w:eastAsiaTheme="minorHAnsi"/>
              </w:rPr>
            </w:pPr>
            <w:r w:rsidRPr="00654C07">
              <w:rPr>
                <w:b/>
              </w:rPr>
              <w:t>JULINOVÁ, M.</w:t>
            </w:r>
            <w:r>
              <w:rPr>
                <w:b/>
              </w:rPr>
              <w:t xml:space="preserve"> (</w:t>
            </w:r>
            <w:proofErr w:type="gramStart"/>
            <w:r>
              <w:rPr>
                <w:b/>
              </w:rPr>
              <w:t>55%</w:t>
            </w:r>
            <w:proofErr w:type="gramEnd"/>
            <w:r>
              <w:rPr>
                <w:b/>
              </w:rPr>
              <w:t>)</w:t>
            </w:r>
            <w:r w:rsidRPr="002A1CF0">
              <w:rPr>
                <w:bCs/>
              </w:rPr>
              <w:t>,</w:t>
            </w:r>
            <w:r w:rsidRPr="009B0B32">
              <w:t xml:space="preserve"> VAŇHAROVÁ, L., ŠAŠINKOVÁ, D., KALENDOVÁ, A., BUREŠOVÁ, I.</w:t>
            </w:r>
            <w:r>
              <w:t>:</w:t>
            </w:r>
            <w:r w:rsidRPr="009B0B32">
              <w:t xml:space="preserve"> </w:t>
            </w:r>
            <w:proofErr w:type="spellStart"/>
            <w:r w:rsidRPr="00654C07">
              <w:t>Characterization</w:t>
            </w:r>
            <w:proofErr w:type="spellEnd"/>
            <w:r w:rsidRPr="00654C07">
              <w:t xml:space="preserve"> and </w:t>
            </w:r>
            <w:proofErr w:type="spellStart"/>
            <w:r w:rsidRPr="00654C07">
              <w:t>biodegradation</w:t>
            </w:r>
            <w:proofErr w:type="spellEnd"/>
            <w:r w:rsidRPr="00654C07">
              <w:t xml:space="preserve"> </w:t>
            </w:r>
            <w:proofErr w:type="spellStart"/>
            <w:r w:rsidRPr="00654C07">
              <w:t>of</w:t>
            </w:r>
            <w:proofErr w:type="spellEnd"/>
            <w:r w:rsidRPr="00654C07">
              <w:t xml:space="preserve"> </w:t>
            </w:r>
            <w:proofErr w:type="spellStart"/>
            <w:r w:rsidRPr="00654C07">
              <w:t>ternary</w:t>
            </w:r>
            <w:proofErr w:type="spellEnd"/>
            <w:r w:rsidRPr="00654C07">
              <w:t xml:space="preserve"> </w:t>
            </w:r>
            <w:proofErr w:type="spellStart"/>
            <w:r w:rsidRPr="00654C07">
              <w:t>blends</w:t>
            </w:r>
            <w:proofErr w:type="spellEnd"/>
            <w:r w:rsidRPr="00654C07">
              <w:t xml:space="preserve"> </w:t>
            </w:r>
            <w:proofErr w:type="spellStart"/>
            <w:r w:rsidRPr="00654C07">
              <w:t>of</w:t>
            </w:r>
            <w:proofErr w:type="spellEnd"/>
            <w:r w:rsidRPr="00654C07">
              <w:t xml:space="preserve"> </w:t>
            </w:r>
            <w:proofErr w:type="spellStart"/>
            <w:r w:rsidRPr="00654C07">
              <w:t>lignosulfonate</w:t>
            </w:r>
            <w:proofErr w:type="spellEnd"/>
            <w:r w:rsidRPr="00654C07">
              <w:t>/</w:t>
            </w:r>
            <w:proofErr w:type="spellStart"/>
            <w:r w:rsidRPr="00654C07">
              <w:t>synthetic</w:t>
            </w:r>
            <w:proofErr w:type="spellEnd"/>
            <w:r w:rsidRPr="00654C07">
              <w:t xml:space="preserve"> zeolite/polyvinylpyrrolidone </w:t>
            </w:r>
            <w:proofErr w:type="spellStart"/>
            <w:r w:rsidRPr="00654C07">
              <w:t>for</w:t>
            </w:r>
            <w:proofErr w:type="spellEnd"/>
            <w:r w:rsidRPr="00654C07">
              <w:t xml:space="preserve"> </w:t>
            </w:r>
            <w:proofErr w:type="spellStart"/>
            <w:r w:rsidRPr="00654C07">
              <w:t>agricultural</w:t>
            </w:r>
            <w:proofErr w:type="spellEnd"/>
            <w:r w:rsidRPr="00654C07">
              <w:t xml:space="preserve"> </w:t>
            </w:r>
            <w:proofErr w:type="spellStart"/>
            <w:r w:rsidRPr="00654C07">
              <w:t>chemistry</w:t>
            </w:r>
            <w:proofErr w:type="spellEnd"/>
            <w:r w:rsidRPr="00654C07">
              <w:t>. </w:t>
            </w:r>
            <w:r w:rsidRPr="00654C07">
              <w:rPr>
                <w:i/>
                <w:iCs/>
              </w:rPr>
              <w:t xml:space="preserve">International </w:t>
            </w:r>
            <w:proofErr w:type="spellStart"/>
            <w:r w:rsidRPr="00654C07">
              <w:rPr>
                <w:i/>
                <w:iCs/>
              </w:rPr>
              <w:t>Journal</w:t>
            </w:r>
            <w:proofErr w:type="spellEnd"/>
            <w:r w:rsidRPr="00654C07">
              <w:rPr>
                <w:i/>
                <w:iCs/>
              </w:rPr>
              <w:t xml:space="preserve"> </w:t>
            </w:r>
            <w:proofErr w:type="spellStart"/>
            <w:r w:rsidRPr="00654C07">
              <w:rPr>
                <w:i/>
                <w:iCs/>
              </w:rPr>
              <w:t>of</w:t>
            </w:r>
            <w:proofErr w:type="spellEnd"/>
            <w:r w:rsidRPr="00654C07">
              <w:rPr>
                <w:i/>
                <w:iCs/>
              </w:rPr>
              <w:t xml:space="preserve"> </w:t>
            </w:r>
            <w:proofErr w:type="spellStart"/>
            <w:r w:rsidRPr="00654C07">
              <w:rPr>
                <w:i/>
                <w:iCs/>
              </w:rPr>
              <w:t>Biological</w:t>
            </w:r>
            <w:proofErr w:type="spellEnd"/>
            <w:r w:rsidRPr="00654C07">
              <w:rPr>
                <w:i/>
                <w:iCs/>
              </w:rPr>
              <w:t xml:space="preserve"> </w:t>
            </w:r>
            <w:proofErr w:type="spellStart"/>
            <w:r w:rsidRPr="00654C07">
              <w:rPr>
                <w:i/>
                <w:iCs/>
              </w:rPr>
              <w:t>Macromolecules</w:t>
            </w:r>
            <w:proofErr w:type="spellEnd"/>
            <w:r>
              <w:t xml:space="preserve"> </w:t>
            </w:r>
            <w:r w:rsidRPr="002A1CF0">
              <w:t>213, 110-122</w:t>
            </w:r>
            <w:r>
              <w:t xml:space="preserve">, </w:t>
            </w:r>
            <w:r w:rsidRPr="00654C07">
              <w:rPr>
                <w:b/>
              </w:rPr>
              <w:t>2022</w:t>
            </w:r>
            <w:r w:rsidRPr="00654C07">
              <w:t>.</w:t>
            </w:r>
            <w:r>
              <w:t xml:space="preserve"> </w:t>
            </w:r>
            <w:proofErr w:type="spellStart"/>
            <w:r w:rsidRPr="00654C07">
              <w:rPr>
                <w:rFonts w:eastAsiaTheme="minorHAnsi"/>
              </w:rPr>
              <w:t>Jimp</w:t>
            </w:r>
            <w:proofErr w:type="spellEnd"/>
            <w:r w:rsidRPr="00654C07">
              <w:rPr>
                <w:rFonts w:eastAsiaTheme="minorHAnsi"/>
              </w:rPr>
              <w:t xml:space="preserve"> (Q1)</w:t>
            </w:r>
          </w:p>
          <w:p w14:paraId="0CF5E50B" w14:textId="16456FE9" w:rsidR="006D6734" w:rsidRPr="00654C07" w:rsidRDefault="006D6734" w:rsidP="000D1572">
            <w:pPr>
              <w:spacing w:before="120" w:after="120"/>
              <w:jc w:val="both"/>
            </w:pPr>
            <w:r w:rsidRPr="009B0B32">
              <w:t xml:space="preserve">ŠAŠINKOVÁ, D., SERBRUYNS, L., </w:t>
            </w:r>
            <w:r w:rsidRPr="00654C07">
              <w:rPr>
                <w:b/>
              </w:rPr>
              <w:t>JULINOVÁ, M.</w:t>
            </w:r>
            <w:r>
              <w:rPr>
                <w:b/>
              </w:rPr>
              <w:t xml:space="preserve"> (</w:t>
            </w:r>
            <w:proofErr w:type="gramStart"/>
            <w:r>
              <w:rPr>
                <w:b/>
              </w:rPr>
              <w:t>30%</w:t>
            </w:r>
            <w:proofErr w:type="gramEnd"/>
            <w:r>
              <w:rPr>
                <w:b/>
              </w:rPr>
              <w:t>)</w:t>
            </w:r>
            <w:r w:rsidRPr="002A1CF0">
              <w:rPr>
                <w:bCs/>
              </w:rPr>
              <w:t>,</w:t>
            </w:r>
            <w:r w:rsidRPr="009B0B32">
              <w:t xml:space="preserve"> FA</w:t>
            </w:r>
            <w:r>
              <w:t xml:space="preserve">YYAZBAKHSH, A., DE WILDE, B., </w:t>
            </w:r>
            <w:r w:rsidRPr="009B0B32">
              <w:t>KOUTNÝ, M.</w:t>
            </w:r>
            <w:r>
              <w:t>:</w:t>
            </w:r>
            <w:r w:rsidRPr="009B0B32">
              <w:t xml:space="preserve"> </w:t>
            </w:r>
            <w:proofErr w:type="spellStart"/>
            <w:r w:rsidRPr="009B0B32">
              <w:t>Evaluation</w:t>
            </w:r>
            <w:proofErr w:type="spellEnd"/>
            <w:r w:rsidRPr="009B0B32">
              <w:t xml:space="preserve"> </w:t>
            </w:r>
            <w:proofErr w:type="spellStart"/>
            <w:r w:rsidRPr="009B0B32">
              <w:t>of</w:t>
            </w:r>
            <w:proofErr w:type="spellEnd"/>
            <w:r w:rsidRPr="009B0B32">
              <w:t xml:space="preserve"> </w:t>
            </w:r>
            <w:proofErr w:type="spellStart"/>
            <w:r w:rsidRPr="009B0B32">
              <w:t>the</w:t>
            </w:r>
            <w:proofErr w:type="spellEnd"/>
            <w:r w:rsidRPr="009B0B32">
              <w:t xml:space="preserve"> </w:t>
            </w:r>
            <w:proofErr w:type="spellStart"/>
            <w:r w:rsidRPr="009B0B32">
              <w:t>biodegradation</w:t>
            </w:r>
            <w:proofErr w:type="spellEnd"/>
            <w:r w:rsidRPr="009B0B32">
              <w:t xml:space="preserve"> </w:t>
            </w:r>
            <w:proofErr w:type="spellStart"/>
            <w:r w:rsidRPr="009B0B32">
              <w:t>of</w:t>
            </w:r>
            <w:proofErr w:type="spellEnd"/>
            <w:r w:rsidRPr="009B0B32">
              <w:t xml:space="preserve"> </w:t>
            </w:r>
            <w:proofErr w:type="spellStart"/>
            <w:r w:rsidRPr="009B0B32">
              <w:t>polymeric</w:t>
            </w:r>
            <w:proofErr w:type="spellEnd"/>
            <w:r w:rsidRPr="009B0B32">
              <w:t xml:space="preserve"> </w:t>
            </w:r>
            <w:proofErr w:type="spellStart"/>
            <w:r w:rsidRPr="009B0B32">
              <w:t>materials</w:t>
            </w:r>
            <w:proofErr w:type="spellEnd"/>
            <w:r w:rsidRPr="009B0B32">
              <w:t xml:space="preserve"> in </w:t>
            </w:r>
            <w:proofErr w:type="spellStart"/>
            <w:r w:rsidRPr="009B0B32">
              <w:t>the</w:t>
            </w:r>
            <w:proofErr w:type="spellEnd"/>
            <w:r w:rsidRPr="009B0B32">
              <w:t xml:space="preserve"> </w:t>
            </w:r>
            <w:proofErr w:type="spellStart"/>
            <w:r w:rsidRPr="009B0B32">
              <w:t>freshwater</w:t>
            </w:r>
            <w:proofErr w:type="spellEnd"/>
            <w:r w:rsidRPr="009B0B32">
              <w:t xml:space="preserve"> environment</w:t>
            </w:r>
            <w:r>
              <w:t xml:space="preserve"> </w:t>
            </w:r>
            <w:r w:rsidRPr="00522919">
              <w:rPr>
                <w:rFonts w:eastAsiaTheme="minorHAnsi"/>
              </w:rPr>
              <w:t>–</w:t>
            </w:r>
            <w:r>
              <w:t xml:space="preserve"> </w:t>
            </w:r>
            <w:r w:rsidRPr="009B0B32">
              <w:t xml:space="preserve">An </w:t>
            </w:r>
            <w:proofErr w:type="spellStart"/>
            <w:r w:rsidRPr="009B0B32">
              <w:t>attempt</w:t>
            </w:r>
            <w:proofErr w:type="spellEnd"/>
            <w:r w:rsidRPr="009B0B32">
              <w:t xml:space="preserve"> to </w:t>
            </w:r>
            <w:proofErr w:type="spellStart"/>
            <w:r w:rsidRPr="009B0B32">
              <w:t>prolong</w:t>
            </w:r>
            <w:proofErr w:type="spellEnd"/>
            <w:r w:rsidRPr="009B0B32">
              <w:t xml:space="preserve"> and </w:t>
            </w:r>
            <w:proofErr w:type="spellStart"/>
            <w:r w:rsidRPr="009B0B32">
              <w:t>accelerate</w:t>
            </w:r>
            <w:proofErr w:type="spellEnd"/>
            <w:r w:rsidRPr="009B0B32">
              <w:t xml:space="preserve"> </w:t>
            </w:r>
            <w:proofErr w:type="spellStart"/>
            <w:r w:rsidRPr="009B0B32">
              <w:t>the</w:t>
            </w:r>
            <w:proofErr w:type="spellEnd"/>
            <w:r w:rsidRPr="009B0B32">
              <w:t xml:space="preserve"> </w:t>
            </w:r>
            <w:proofErr w:type="spellStart"/>
            <w:r w:rsidRPr="009B0B32">
              <w:t>biodegradation</w:t>
            </w:r>
            <w:proofErr w:type="spellEnd"/>
            <w:r w:rsidRPr="009B0B32">
              <w:t xml:space="preserve"> experiment. </w:t>
            </w:r>
            <w:r w:rsidRPr="009B0B32">
              <w:rPr>
                <w:i/>
                <w:iCs/>
              </w:rPr>
              <w:t xml:space="preserve">Polymer </w:t>
            </w:r>
            <w:proofErr w:type="spellStart"/>
            <w:r w:rsidRPr="009B0B32">
              <w:rPr>
                <w:i/>
                <w:iCs/>
              </w:rPr>
              <w:t>Degradation</w:t>
            </w:r>
            <w:proofErr w:type="spellEnd"/>
            <w:r w:rsidRPr="009B0B32">
              <w:rPr>
                <w:i/>
                <w:iCs/>
              </w:rPr>
              <w:t xml:space="preserve"> and Stability</w:t>
            </w:r>
            <w:r>
              <w:t xml:space="preserve"> </w:t>
            </w:r>
            <w:r w:rsidRPr="002A1CF0">
              <w:t>203,</w:t>
            </w:r>
            <w:r w:rsidRPr="009B0B32">
              <w:t xml:space="preserve"> 110085</w:t>
            </w:r>
            <w:r>
              <w:t xml:space="preserve">, </w:t>
            </w:r>
            <w:r w:rsidRPr="00654C07">
              <w:rPr>
                <w:b/>
              </w:rPr>
              <w:t>2022</w:t>
            </w:r>
            <w:r>
              <w:t xml:space="preserve">. </w:t>
            </w:r>
            <w:proofErr w:type="spellStart"/>
            <w:r w:rsidRPr="00654C07">
              <w:rPr>
                <w:rFonts w:eastAsiaTheme="minorHAnsi"/>
              </w:rPr>
              <w:t>Jimp</w:t>
            </w:r>
            <w:proofErr w:type="spellEnd"/>
            <w:r w:rsidRPr="00654C07">
              <w:rPr>
                <w:rFonts w:eastAsiaTheme="minorHAnsi"/>
              </w:rPr>
              <w:t xml:space="preserve"> (Q1)</w:t>
            </w:r>
          </w:p>
          <w:p w14:paraId="50608992" w14:textId="61716191" w:rsidR="006D6734" w:rsidRPr="00522919" w:rsidRDefault="006D6734" w:rsidP="000D1572">
            <w:pPr>
              <w:spacing w:before="120" w:after="120"/>
              <w:jc w:val="both"/>
              <w:rPr>
                <w:rFonts w:eastAsiaTheme="minorHAnsi"/>
              </w:rPr>
            </w:pPr>
            <w:r w:rsidRPr="009B0B32">
              <w:t xml:space="preserve">VAŇHAROVÁ, L., </w:t>
            </w:r>
            <w:r w:rsidRPr="00654C07">
              <w:rPr>
                <w:b/>
              </w:rPr>
              <w:t>JULINOVÁ, M</w:t>
            </w:r>
            <w:r w:rsidRPr="002A1CF0">
              <w:rPr>
                <w:b/>
                <w:bCs/>
              </w:rPr>
              <w:t>.</w:t>
            </w:r>
            <w:r>
              <w:t xml:space="preserve"> </w:t>
            </w:r>
            <w:r w:rsidRPr="00654C07">
              <w:rPr>
                <w:b/>
              </w:rPr>
              <w:t>(</w:t>
            </w:r>
            <w:proofErr w:type="gramStart"/>
            <w:r w:rsidRPr="00654C07">
              <w:rPr>
                <w:b/>
              </w:rPr>
              <w:t>50%</w:t>
            </w:r>
            <w:proofErr w:type="gramEnd"/>
            <w:r w:rsidRPr="00654C07">
              <w:rPr>
                <w:b/>
              </w:rPr>
              <w:t>)</w:t>
            </w:r>
            <w:r w:rsidRPr="002A1CF0">
              <w:rPr>
                <w:bCs/>
              </w:rPr>
              <w:t>,</w:t>
            </w:r>
            <w:r w:rsidRPr="009B0B32">
              <w:t xml:space="preserve"> JURČA, M., MINAŘÍK, A., VINTER, Š., ŠAŠINKOVÁ, D., WRZECIONKO, E.</w:t>
            </w:r>
            <w:r>
              <w:t>:</w:t>
            </w:r>
            <w:r w:rsidRPr="009B0B32">
              <w:t xml:space="preserve"> </w:t>
            </w:r>
            <w:proofErr w:type="spellStart"/>
            <w:r w:rsidRPr="00654C07">
              <w:t>Environmentally</w:t>
            </w:r>
            <w:proofErr w:type="spellEnd"/>
            <w:r w:rsidRPr="00654C07">
              <w:t xml:space="preserve"> </w:t>
            </w:r>
            <w:proofErr w:type="spellStart"/>
            <w:r w:rsidRPr="00654C07">
              <w:t>friendly</w:t>
            </w:r>
            <w:proofErr w:type="spellEnd"/>
            <w:r w:rsidRPr="00654C07">
              <w:t xml:space="preserve"> </w:t>
            </w:r>
            <w:proofErr w:type="spellStart"/>
            <w:r w:rsidRPr="00654C07">
              <w:t>polymeric</w:t>
            </w:r>
            <w:proofErr w:type="spellEnd"/>
            <w:r w:rsidRPr="00654C07">
              <w:t xml:space="preserve"> </w:t>
            </w:r>
            <w:proofErr w:type="spellStart"/>
            <w:r w:rsidRPr="00654C07">
              <w:t>films</w:t>
            </w:r>
            <w:proofErr w:type="spellEnd"/>
            <w:r w:rsidRPr="00654C07">
              <w:t xml:space="preserve"> </w:t>
            </w:r>
            <w:proofErr w:type="spellStart"/>
            <w:r w:rsidRPr="00654C07">
              <w:t>based</w:t>
            </w:r>
            <w:proofErr w:type="spellEnd"/>
            <w:r w:rsidRPr="00654C07">
              <w:t xml:space="preserve"> on </w:t>
            </w:r>
            <w:proofErr w:type="spellStart"/>
            <w:r w:rsidRPr="00654C07">
              <w:t>biocarbon</w:t>
            </w:r>
            <w:proofErr w:type="spellEnd"/>
            <w:r w:rsidRPr="00654C07">
              <w:t xml:space="preserve">, </w:t>
            </w:r>
            <w:proofErr w:type="spellStart"/>
            <w:r w:rsidRPr="00654C07">
              <w:t>synthetic</w:t>
            </w:r>
            <w:proofErr w:type="spellEnd"/>
            <w:r w:rsidRPr="00654C07">
              <w:t xml:space="preserve"> zeolite and PVP </w:t>
            </w:r>
            <w:proofErr w:type="spellStart"/>
            <w:r w:rsidRPr="00654C07">
              <w:t>for</w:t>
            </w:r>
            <w:proofErr w:type="spellEnd"/>
            <w:r w:rsidRPr="00654C07">
              <w:t xml:space="preserve"> </w:t>
            </w:r>
            <w:proofErr w:type="spellStart"/>
            <w:r w:rsidRPr="00654C07">
              <w:t>agricultural</w:t>
            </w:r>
            <w:proofErr w:type="spellEnd"/>
            <w:r w:rsidRPr="00654C07">
              <w:t xml:space="preserve"> </w:t>
            </w:r>
            <w:proofErr w:type="spellStart"/>
            <w:r w:rsidRPr="00654C07">
              <w:t>chemistry</w:t>
            </w:r>
            <w:proofErr w:type="spellEnd"/>
            <w:r w:rsidRPr="00654C07">
              <w:t>. </w:t>
            </w:r>
            <w:r w:rsidRPr="00654C07">
              <w:rPr>
                <w:i/>
                <w:iCs/>
              </w:rPr>
              <w:t>Polymer Bulletin</w:t>
            </w:r>
            <w:r>
              <w:t xml:space="preserve"> </w:t>
            </w:r>
            <w:r w:rsidRPr="00654C07">
              <w:t>1-28</w:t>
            </w:r>
            <w:r>
              <w:t xml:space="preserve">, </w:t>
            </w:r>
            <w:r w:rsidRPr="0082723E">
              <w:rPr>
                <w:b/>
              </w:rPr>
              <w:t>2022</w:t>
            </w:r>
            <w:r w:rsidRPr="00654C07">
              <w:t>.</w:t>
            </w:r>
            <w:r w:rsidRPr="00654C07">
              <w:rPr>
                <w:rFonts w:eastAsiaTheme="minorHAnsi"/>
              </w:rPr>
              <w:t xml:space="preserve"> </w:t>
            </w:r>
            <w:proofErr w:type="spellStart"/>
            <w:r w:rsidRPr="00654C07">
              <w:rPr>
                <w:rFonts w:eastAsiaTheme="minorHAnsi"/>
              </w:rPr>
              <w:t>Jimp</w:t>
            </w:r>
            <w:proofErr w:type="spellEnd"/>
            <w:r w:rsidRPr="00654C07">
              <w:rPr>
                <w:rFonts w:eastAsiaTheme="minorHAnsi"/>
              </w:rPr>
              <w:t xml:space="preserve"> (Q2)</w:t>
            </w:r>
          </w:p>
          <w:p w14:paraId="6B6D8621" w14:textId="7D4E76FE" w:rsidR="006D6734" w:rsidRPr="00641DD1" w:rsidRDefault="006D6734" w:rsidP="000D1572">
            <w:pPr>
              <w:spacing w:before="120" w:after="120"/>
              <w:jc w:val="both"/>
              <w:rPr>
                <w:b/>
                <w:sz w:val="16"/>
                <w:szCs w:val="16"/>
              </w:rPr>
            </w:pPr>
            <w:r w:rsidRPr="00654C07">
              <w:rPr>
                <w:b/>
              </w:rPr>
              <w:t>JULINOVÁ, M</w:t>
            </w:r>
            <w:r w:rsidRPr="002A1CF0">
              <w:rPr>
                <w:b/>
                <w:bCs/>
              </w:rPr>
              <w:t>.</w:t>
            </w:r>
            <w:r>
              <w:t xml:space="preserve"> </w:t>
            </w:r>
            <w:r w:rsidRPr="00654C07">
              <w:rPr>
                <w:b/>
              </w:rPr>
              <w:t>(</w:t>
            </w:r>
            <w:proofErr w:type="gramStart"/>
            <w:r w:rsidRPr="00654C07">
              <w:rPr>
                <w:b/>
              </w:rPr>
              <w:t>55%</w:t>
            </w:r>
            <w:proofErr w:type="gramEnd"/>
            <w:r w:rsidRPr="00654C07">
              <w:rPr>
                <w:b/>
              </w:rPr>
              <w:t>)</w:t>
            </w:r>
            <w:r w:rsidRPr="002A1CF0">
              <w:rPr>
                <w:bCs/>
              </w:rPr>
              <w:t>,</w:t>
            </w:r>
            <w:r w:rsidRPr="009B0B32">
              <w:t xml:space="preserve"> VAŇHAROVÁ, L., JURČA, M., MINAŘÍK, A., DUCHEK, P., KAVEČKOVÁ, J., </w:t>
            </w:r>
            <w:r w:rsidRPr="00654C07">
              <w:rPr>
                <w:lang w:val="en"/>
              </w:rPr>
              <w:t>ROUCHALOV</w:t>
            </w:r>
            <w:r>
              <w:rPr>
                <w:lang w:val="en"/>
              </w:rPr>
              <w:t>Á</w:t>
            </w:r>
            <w:r w:rsidRPr="00654C07">
              <w:rPr>
                <w:lang w:val="en"/>
              </w:rPr>
              <w:t>, D</w:t>
            </w:r>
            <w:r>
              <w:t>.,</w:t>
            </w:r>
            <w:r w:rsidRPr="009B0B32">
              <w:t xml:space="preserve"> SKÁCELÍK, P.</w:t>
            </w:r>
            <w:r>
              <w:t>:</w:t>
            </w:r>
            <w:r w:rsidRPr="009B0B32">
              <w:t xml:space="preserve"> </w:t>
            </w:r>
            <w:proofErr w:type="spellStart"/>
            <w:r w:rsidRPr="00654C07">
              <w:t>Effect</w:t>
            </w:r>
            <w:proofErr w:type="spellEnd"/>
            <w:r w:rsidRPr="00654C07">
              <w:t xml:space="preserve"> </w:t>
            </w:r>
            <w:proofErr w:type="spellStart"/>
            <w:r w:rsidRPr="00654C07">
              <w:t>of</w:t>
            </w:r>
            <w:proofErr w:type="spellEnd"/>
            <w:r w:rsidRPr="00654C07">
              <w:t xml:space="preserve"> </w:t>
            </w:r>
            <w:proofErr w:type="spellStart"/>
            <w:r w:rsidRPr="00654C07">
              <w:t>different</w:t>
            </w:r>
            <w:proofErr w:type="spellEnd"/>
            <w:r w:rsidRPr="00654C07">
              <w:t xml:space="preserve"> </w:t>
            </w:r>
            <w:proofErr w:type="spellStart"/>
            <w:r w:rsidRPr="00654C07">
              <w:t>fillers</w:t>
            </w:r>
            <w:proofErr w:type="spellEnd"/>
            <w:r w:rsidRPr="00654C07">
              <w:t xml:space="preserve"> on </w:t>
            </w:r>
            <w:proofErr w:type="spellStart"/>
            <w:r w:rsidRPr="00654C07">
              <w:t>the</w:t>
            </w:r>
            <w:proofErr w:type="spellEnd"/>
            <w:r w:rsidRPr="00654C07">
              <w:t xml:space="preserve"> </w:t>
            </w:r>
            <w:proofErr w:type="spellStart"/>
            <w:r w:rsidRPr="00654C07">
              <w:t>biodegradation</w:t>
            </w:r>
            <w:proofErr w:type="spellEnd"/>
            <w:r w:rsidRPr="00654C07">
              <w:t xml:space="preserve"> </w:t>
            </w:r>
            <w:proofErr w:type="spellStart"/>
            <w:r w:rsidRPr="00654C07">
              <w:t>rate</w:t>
            </w:r>
            <w:proofErr w:type="spellEnd"/>
            <w:r w:rsidRPr="00654C07">
              <w:t xml:space="preserve"> </w:t>
            </w:r>
            <w:proofErr w:type="spellStart"/>
            <w:r w:rsidRPr="00654C07">
              <w:t>of</w:t>
            </w:r>
            <w:proofErr w:type="spellEnd"/>
            <w:r w:rsidRPr="00654C07">
              <w:t xml:space="preserve"> </w:t>
            </w:r>
            <w:proofErr w:type="spellStart"/>
            <w:r w:rsidRPr="00654C07">
              <w:t>thermoplastic</w:t>
            </w:r>
            <w:proofErr w:type="spellEnd"/>
            <w:r w:rsidRPr="00654C07">
              <w:t xml:space="preserve"> </w:t>
            </w:r>
            <w:proofErr w:type="spellStart"/>
            <w:r w:rsidRPr="00654C07">
              <w:t>starch</w:t>
            </w:r>
            <w:proofErr w:type="spellEnd"/>
            <w:r w:rsidRPr="00654C07">
              <w:t xml:space="preserve"> in </w:t>
            </w:r>
            <w:proofErr w:type="spellStart"/>
            <w:r w:rsidRPr="00654C07">
              <w:t>water</w:t>
            </w:r>
            <w:proofErr w:type="spellEnd"/>
            <w:r w:rsidRPr="00654C07">
              <w:t xml:space="preserve"> and </w:t>
            </w:r>
            <w:proofErr w:type="spellStart"/>
            <w:r w:rsidRPr="00654C07">
              <w:t>soil</w:t>
            </w:r>
            <w:proofErr w:type="spellEnd"/>
            <w:r w:rsidRPr="00654C07">
              <w:t xml:space="preserve"> </w:t>
            </w:r>
            <w:proofErr w:type="spellStart"/>
            <w:r w:rsidRPr="00654C07">
              <w:t>environments</w:t>
            </w:r>
            <w:proofErr w:type="spellEnd"/>
            <w:r w:rsidRPr="00654C07">
              <w:t>. </w:t>
            </w:r>
            <w:proofErr w:type="spellStart"/>
            <w:r w:rsidRPr="00654C07">
              <w:rPr>
                <w:i/>
                <w:iCs/>
              </w:rPr>
              <w:t>Journal</w:t>
            </w:r>
            <w:proofErr w:type="spellEnd"/>
            <w:r w:rsidRPr="00654C07">
              <w:rPr>
                <w:i/>
                <w:iCs/>
              </w:rPr>
              <w:t xml:space="preserve"> </w:t>
            </w:r>
            <w:proofErr w:type="spellStart"/>
            <w:r w:rsidRPr="00654C07">
              <w:rPr>
                <w:i/>
                <w:iCs/>
              </w:rPr>
              <w:t>of</w:t>
            </w:r>
            <w:proofErr w:type="spellEnd"/>
            <w:r w:rsidRPr="00654C07">
              <w:rPr>
                <w:i/>
                <w:iCs/>
              </w:rPr>
              <w:t xml:space="preserve"> </w:t>
            </w:r>
            <w:proofErr w:type="spellStart"/>
            <w:r w:rsidRPr="00654C07">
              <w:rPr>
                <w:i/>
                <w:iCs/>
              </w:rPr>
              <w:t>Polymers</w:t>
            </w:r>
            <w:proofErr w:type="spellEnd"/>
            <w:r w:rsidRPr="00654C07">
              <w:rPr>
                <w:i/>
                <w:iCs/>
              </w:rPr>
              <w:t xml:space="preserve"> and </w:t>
            </w:r>
            <w:proofErr w:type="spellStart"/>
            <w:r w:rsidRPr="00654C07">
              <w:rPr>
                <w:i/>
                <w:iCs/>
              </w:rPr>
              <w:t>the</w:t>
            </w:r>
            <w:proofErr w:type="spellEnd"/>
            <w:r w:rsidRPr="00654C07">
              <w:rPr>
                <w:i/>
                <w:iCs/>
              </w:rPr>
              <w:t xml:space="preserve"> Environment</w:t>
            </w:r>
            <w:r>
              <w:t xml:space="preserve"> </w:t>
            </w:r>
            <w:r w:rsidRPr="002A1CF0">
              <w:t>28,</w:t>
            </w:r>
            <w:r w:rsidRPr="00654C07">
              <w:t xml:space="preserve"> 566-583</w:t>
            </w:r>
            <w:r>
              <w:t xml:space="preserve">, </w:t>
            </w:r>
            <w:r w:rsidRPr="00654C07">
              <w:rPr>
                <w:b/>
              </w:rPr>
              <w:t>2020</w:t>
            </w:r>
            <w:r w:rsidRPr="00654C07">
              <w:t>.</w:t>
            </w:r>
            <w:r w:rsidRPr="00654C07">
              <w:rPr>
                <w:rFonts w:eastAsiaTheme="minorHAnsi"/>
              </w:rPr>
              <w:t xml:space="preserve"> </w:t>
            </w:r>
            <w:proofErr w:type="spellStart"/>
            <w:r w:rsidRPr="00654C07">
              <w:rPr>
                <w:rFonts w:eastAsiaTheme="minorHAnsi"/>
              </w:rPr>
              <w:t>Jimp</w:t>
            </w:r>
            <w:proofErr w:type="spellEnd"/>
            <w:r w:rsidRPr="00654C07">
              <w:rPr>
                <w:rFonts w:eastAsiaTheme="minorHAnsi"/>
              </w:rPr>
              <w:t xml:space="preserve"> (Q1)</w:t>
            </w:r>
          </w:p>
        </w:tc>
      </w:tr>
      <w:tr w:rsidR="006D6734" w14:paraId="0478E4E1" w14:textId="77777777" w:rsidTr="00FF48CE">
        <w:trPr>
          <w:trHeight w:val="218"/>
        </w:trPr>
        <w:tc>
          <w:tcPr>
            <w:tcW w:w="9956" w:type="dxa"/>
            <w:gridSpan w:val="14"/>
            <w:shd w:val="clear" w:color="auto" w:fill="F7CAAC"/>
          </w:tcPr>
          <w:p w14:paraId="49600A53" w14:textId="53A9C4AB" w:rsidR="006D6734" w:rsidRDefault="006D6734" w:rsidP="006D6734">
            <w:pPr>
              <w:rPr>
                <w:b/>
              </w:rPr>
            </w:pPr>
            <w:r>
              <w:rPr>
                <w:b/>
              </w:rPr>
              <w:t>Působení v zahraničí</w:t>
            </w:r>
          </w:p>
        </w:tc>
      </w:tr>
      <w:tr w:rsidR="006D6734" w14:paraId="3B6111B1" w14:textId="77777777" w:rsidTr="00FF48CE">
        <w:trPr>
          <w:trHeight w:val="328"/>
        </w:trPr>
        <w:tc>
          <w:tcPr>
            <w:tcW w:w="9956" w:type="dxa"/>
            <w:gridSpan w:val="14"/>
          </w:tcPr>
          <w:p w14:paraId="58382909" w14:textId="77777777" w:rsidR="006D6734" w:rsidRPr="006729C9" w:rsidRDefault="006D6734" w:rsidP="006729C9">
            <w:pPr>
              <w:spacing w:before="60" w:after="60"/>
            </w:pPr>
            <w:r w:rsidRPr="006729C9">
              <w:t>---</w:t>
            </w:r>
          </w:p>
          <w:p w14:paraId="0691E8D8" w14:textId="77777777" w:rsidR="00CB1EE1" w:rsidRDefault="00CB1EE1" w:rsidP="006D6734">
            <w:pPr>
              <w:spacing w:before="60" w:after="60"/>
              <w:rPr>
                <w:b/>
              </w:rPr>
            </w:pPr>
          </w:p>
          <w:p w14:paraId="2CF12D3C" w14:textId="3D5F3688" w:rsidR="00CB1EE1" w:rsidRDefault="00CB1EE1" w:rsidP="006D6734">
            <w:pPr>
              <w:spacing w:before="60" w:after="60"/>
              <w:rPr>
                <w:b/>
              </w:rPr>
            </w:pPr>
          </w:p>
        </w:tc>
      </w:tr>
      <w:tr w:rsidR="006D6734" w14:paraId="5ADDBF8C" w14:textId="77777777" w:rsidTr="00D160F4">
        <w:trPr>
          <w:cantSplit/>
          <w:trHeight w:val="470"/>
        </w:trPr>
        <w:tc>
          <w:tcPr>
            <w:tcW w:w="2505" w:type="dxa"/>
            <w:shd w:val="clear" w:color="auto" w:fill="F7CAAC"/>
          </w:tcPr>
          <w:p w14:paraId="15F0844D" w14:textId="77777777" w:rsidR="006D6734" w:rsidRDefault="006D6734" w:rsidP="006D6734">
            <w:pPr>
              <w:jc w:val="both"/>
              <w:rPr>
                <w:b/>
              </w:rPr>
            </w:pPr>
            <w:r>
              <w:rPr>
                <w:b/>
              </w:rPr>
              <w:t xml:space="preserve">Podpis </w:t>
            </w:r>
          </w:p>
        </w:tc>
        <w:tc>
          <w:tcPr>
            <w:tcW w:w="4514" w:type="dxa"/>
            <w:gridSpan w:val="8"/>
          </w:tcPr>
          <w:p w14:paraId="47103F03" w14:textId="77777777" w:rsidR="006D6734" w:rsidRDefault="006D6734" w:rsidP="006D6734">
            <w:pPr>
              <w:jc w:val="both"/>
            </w:pPr>
          </w:p>
        </w:tc>
        <w:tc>
          <w:tcPr>
            <w:tcW w:w="830" w:type="dxa"/>
            <w:gridSpan w:val="2"/>
            <w:shd w:val="clear" w:color="auto" w:fill="F7CAAC"/>
          </w:tcPr>
          <w:p w14:paraId="554E230A" w14:textId="77777777" w:rsidR="006D6734" w:rsidRDefault="006D6734" w:rsidP="006D6734">
            <w:pPr>
              <w:jc w:val="both"/>
            </w:pPr>
            <w:r>
              <w:rPr>
                <w:b/>
              </w:rPr>
              <w:t>datum</w:t>
            </w:r>
          </w:p>
        </w:tc>
        <w:tc>
          <w:tcPr>
            <w:tcW w:w="2107" w:type="dxa"/>
            <w:gridSpan w:val="3"/>
          </w:tcPr>
          <w:p w14:paraId="31A32561" w14:textId="77777777" w:rsidR="006D6734" w:rsidRDefault="006D6734" w:rsidP="006D6734">
            <w:pPr>
              <w:jc w:val="both"/>
            </w:pPr>
          </w:p>
        </w:tc>
      </w:tr>
      <w:tr w:rsidR="009667FD" w14:paraId="3C8669DD" w14:textId="77777777" w:rsidTr="00FF48CE">
        <w:tc>
          <w:tcPr>
            <w:tcW w:w="9956" w:type="dxa"/>
            <w:gridSpan w:val="14"/>
            <w:tcBorders>
              <w:bottom w:val="double" w:sz="4" w:space="0" w:color="auto"/>
            </w:tcBorders>
            <w:shd w:val="clear" w:color="auto" w:fill="BDD6EE"/>
          </w:tcPr>
          <w:p w14:paraId="04BF5E04" w14:textId="160EEFB1" w:rsidR="009667FD" w:rsidRDefault="009667FD" w:rsidP="009667FD">
            <w:pPr>
              <w:jc w:val="both"/>
              <w:rPr>
                <w:b/>
                <w:sz w:val="28"/>
              </w:rPr>
            </w:pPr>
            <w:bookmarkStart w:id="204" w:name="_Hlk172553813"/>
            <w:bookmarkEnd w:id="202"/>
            <w:r>
              <w:rPr>
                <w:b/>
                <w:sz w:val="28"/>
              </w:rPr>
              <w:lastRenderedPageBreak/>
              <w:t>C-I – Personální zabezpečení</w:t>
            </w:r>
          </w:p>
        </w:tc>
      </w:tr>
      <w:tr w:rsidR="009667FD" w14:paraId="61AF81B6" w14:textId="77777777" w:rsidTr="00CB1EE1">
        <w:tc>
          <w:tcPr>
            <w:tcW w:w="2505" w:type="dxa"/>
            <w:tcBorders>
              <w:top w:val="double" w:sz="4" w:space="0" w:color="auto"/>
            </w:tcBorders>
            <w:shd w:val="clear" w:color="auto" w:fill="F7CAAC"/>
          </w:tcPr>
          <w:p w14:paraId="0B9815C9" w14:textId="77777777" w:rsidR="009667FD" w:rsidRDefault="009667FD" w:rsidP="009667FD">
            <w:pPr>
              <w:jc w:val="both"/>
              <w:rPr>
                <w:b/>
              </w:rPr>
            </w:pPr>
            <w:r>
              <w:rPr>
                <w:b/>
              </w:rPr>
              <w:t>Vysoká škola</w:t>
            </w:r>
          </w:p>
        </w:tc>
        <w:tc>
          <w:tcPr>
            <w:tcW w:w="7451" w:type="dxa"/>
            <w:gridSpan w:val="13"/>
          </w:tcPr>
          <w:p w14:paraId="648872F8" w14:textId="77777777" w:rsidR="009667FD" w:rsidRDefault="009667FD" w:rsidP="009667FD">
            <w:pPr>
              <w:jc w:val="both"/>
            </w:pPr>
            <w:r>
              <w:t>Univerzita Tomáše Bati ve Zlíně</w:t>
            </w:r>
          </w:p>
        </w:tc>
      </w:tr>
      <w:tr w:rsidR="009667FD" w14:paraId="032CCECD" w14:textId="77777777" w:rsidTr="00CB1EE1">
        <w:tc>
          <w:tcPr>
            <w:tcW w:w="2505" w:type="dxa"/>
            <w:shd w:val="clear" w:color="auto" w:fill="F7CAAC"/>
          </w:tcPr>
          <w:p w14:paraId="2510195B" w14:textId="77777777" w:rsidR="009667FD" w:rsidRDefault="009667FD" w:rsidP="009667FD">
            <w:pPr>
              <w:jc w:val="both"/>
              <w:rPr>
                <w:b/>
              </w:rPr>
            </w:pPr>
            <w:r>
              <w:rPr>
                <w:b/>
              </w:rPr>
              <w:t>Součást vysoké školy</w:t>
            </w:r>
          </w:p>
        </w:tc>
        <w:tc>
          <w:tcPr>
            <w:tcW w:w="7451" w:type="dxa"/>
            <w:gridSpan w:val="13"/>
          </w:tcPr>
          <w:p w14:paraId="75A983A9" w14:textId="77777777" w:rsidR="009667FD" w:rsidRDefault="009667FD" w:rsidP="009667FD">
            <w:pPr>
              <w:jc w:val="both"/>
            </w:pPr>
            <w:r>
              <w:t>Fakulta technologická</w:t>
            </w:r>
          </w:p>
        </w:tc>
      </w:tr>
      <w:tr w:rsidR="009667FD" w14:paraId="3DD8345E" w14:textId="77777777" w:rsidTr="00CB1EE1">
        <w:tc>
          <w:tcPr>
            <w:tcW w:w="2505" w:type="dxa"/>
            <w:shd w:val="clear" w:color="auto" w:fill="F7CAAC"/>
          </w:tcPr>
          <w:p w14:paraId="6906513B" w14:textId="77777777" w:rsidR="009667FD" w:rsidRDefault="009667FD" w:rsidP="009667FD">
            <w:pPr>
              <w:jc w:val="both"/>
              <w:rPr>
                <w:b/>
              </w:rPr>
            </w:pPr>
            <w:r>
              <w:rPr>
                <w:b/>
              </w:rPr>
              <w:t>Název studijního programu</w:t>
            </w:r>
          </w:p>
        </w:tc>
        <w:tc>
          <w:tcPr>
            <w:tcW w:w="7451" w:type="dxa"/>
            <w:gridSpan w:val="13"/>
          </w:tcPr>
          <w:p w14:paraId="32673E92" w14:textId="77777777" w:rsidR="009667FD" w:rsidRDefault="009667FD" w:rsidP="009667FD">
            <w:pPr>
              <w:jc w:val="both"/>
            </w:pPr>
            <w:r>
              <w:t>Potravinářské biotechnologie a aplikovaná mikrobiologie</w:t>
            </w:r>
          </w:p>
        </w:tc>
      </w:tr>
      <w:tr w:rsidR="009667FD" w14:paraId="6D6D9BED" w14:textId="77777777" w:rsidTr="00CB1EE1">
        <w:tc>
          <w:tcPr>
            <w:tcW w:w="2505" w:type="dxa"/>
            <w:shd w:val="clear" w:color="auto" w:fill="F7CAAC"/>
          </w:tcPr>
          <w:p w14:paraId="2A5DBF02" w14:textId="77777777" w:rsidR="009667FD" w:rsidRDefault="009667FD" w:rsidP="009667FD">
            <w:pPr>
              <w:jc w:val="both"/>
              <w:rPr>
                <w:b/>
              </w:rPr>
            </w:pPr>
            <w:r>
              <w:rPr>
                <w:b/>
              </w:rPr>
              <w:t>Jméno a příjmení</w:t>
            </w:r>
          </w:p>
        </w:tc>
        <w:tc>
          <w:tcPr>
            <w:tcW w:w="4514" w:type="dxa"/>
            <w:gridSpan w:val="8"/>
          </w:tcPr>
          <w:p w14:paraId="697586CB" w14:textId="1CCFB3D7" w:rsidR="009667FD" w:rsidRPr="002005AC" w:rsidRDefault="009667FD" w:rsidP="009667FD">
            <w:pPr>
              <w:jc w:val="both"/>
              <w:rPr>
                <w:b/>
                <w:bCs/>
              </w:rPr>
            </w:pPr>
            <w:bookmarkStart w:id="205" w:name="Kafka"/>
            <w:bookmarkEnd w:id="205"/>
            <w:r>
              <w:rPr>
                <w:b/>
                <w:bCs/>
              </w:rPr>
              <w:t>Stanislav Kafka</w:t>
            </w:r>
          </w:p>
        </w:tc>
        <w:tc>
          <w:tcPr>
            <w:tcW w:w="706" w:type="dxa"/>
            <w:shd w:val="clear" w:color="auto" w:fill="F7CAAC"/>
          </w:tcPr>
          <w:p w14:paraId="5CC0F622" w14:textId="77777777" w:rsidR="009667FD" w:rsidRDefault="009667FD" w:rsidP="009667FD">
            <w:pPr>
              <w:jc w:val="both"/>
              <w:rPr>
                <w:b/>
              </w:rPr>
            </w:pPr>
            <w:r>
              <w:rPr>
                <w:b/>
              </w:rPr>
              <w:t>Tituly</w:t>
            </w:r>
          </w:p>
        </w:tc>
        <w:tc>
          <w:tcPr>
            <w:tcW w:w="2231" w:type="dxa"/>
            <w:gridSpan w:val="4"/>
          </w:tcPr>
          <w:p w14:paraId="71AF4EC4" w14:textId="30F10F02" w:rsidR="009667FD" w:rsidRDefault="009667FD" w:rsidP="009667FD">
            <w:pPr>
              <w:jc w:val="both"/>
            </w:pPr>
            <w:r>
              <w:t>doc. Ing., CSc.</w:t>
            </w:r>
          </w:p>
        </w:tc>
      </w:tr>
      <w:tr w:rsidR="009667FD" w:rsidRPr="005E742D" w14:paraId="05646949" w14:textId="77777777" w:rsidTr="00CB1EE1">
        <w:tc>
          <w:tcPr>
            <w:tcW w:w="2505" w:type="dxa"/>
            <w:shd w:val="clear" w:color="auto" w:fill="F7CAAC"/>
          </w:tcPr>
          <w:p w14:paraId="2103D480" w14:textId="77777777" w:rsidR="009667FD" w:rsidRDefault="009667FD" w:rsidP="009667FD">
            <w:pPr>
              <w:jc w:val="both"/>
              <w:rPr>
                <w:b/>
              </w:rPr>
            </w:pPr>
            <w:r>
              <w:rPr>
                <w:b/>
              </w:rPr>
              <w:t>Rok narození</w:t>
            </w:r>
          </w:p>
        </w:tc>
        <w:tc>
          <w:tcPr>
            <w:tcW w:w="825" w:type="dxa"/>
            <w:gridSpan w:val="2"/>
          </w:tcPr>
          <w:p w14:paraId="2AFC00A7" w14:textId="55670854" w:rsidR="009667FD" w:rsidRDefault="009667FD" w:rsidP="009667FD">
            <w:pPr>
              <w:jc w:val="both"/>
            </w:pPr>
            <w:r w:rsidRPr="00FB235A">
              <w:t>1954</w:t>
            </w:r>
          </w:p>
        </w:tc>
        <w:tc>
          <w:tcPr>
            <w:tcW w:w="1712" w:type="dxa"/>
            <w:shd w:val="clear" w:color="auto" w:fill="F7CAAC"/>
          </w:tcPr>
          <w:p w14:paraId="20B1CB74" w14:textId="680E971B" w:rsidR="009667FD" w:rsidRDefault="009667FD" w:rsidP="009667FD">
            <w:pPr>
              <w:jc w:val="both"/>
              <w:rPr>
                <w:b/>
              </w:rPr>
            </w:pPr>
            <w:r>
              <w:rPr>
                <w:b/>
              </w:rPr>
              <w:t>typ vztahu k V</w:t>
            </w:r>
            <w:r w:rsidR="00B00931">
              <w:rPr>
                <w:b/>
              </w:rPr>
              <w:t>Š</w:t>
            </w:r>
          </w:p>
        </w:tc>
        <w:tc>
          <w:tcPr>
            <w:tcW w:w="988" w:type="dxa"/>
            <w:gridSpan w:val="4"/>
          </w:tcPr>
          <w:p w14:paraId="5FD6F13D" w14:textId="77777777" w:rsidR="009667FD" w:rsidRPr="005E742D" w:rsidRDefault="009667FD" w:rsidP="009667FD">
            <w:pPr>
              <w:jc w:val="both"/>
            </w:pPr>
            <w:r w:rsidRPr="005E742D">
              <w:t>pp.</w:t>
            </w:r>
          </w:p>
        </w:tc>
        <w:tc>
          <w:tcPr>
            <w:tcW w:w="989" w:type="dxa"/>
            <w:shd w:val="clear" w:color="auto" w:fill="F7CAAC"/>
          </w:tcPr>
          <w:p w14:paraId="53F191AB" w14:textId="77777777" w:rsidR="009667FD" w:rsidRPr="005E742D" w:rsidRDefault="009667FD" w:rsidP="009667FD">
            <w:pPr>
              <w:jc w:val="both"/>
              <w:rPr>
                <w:b/>
              </w:rPr>
            </w:pPr>
            <w:r w:rsidRPr="005E742D">
              <w:rPr>
                <w:b/>
              </w:rPr>
              <w:t>rozsah</w:t>
            </w:r>
          </w:p>
        </w:tc>
        <w:tc>
          <w:tcPr>
            <w:tcW w:w="706" w:type="dxa"/>
          </w:tcPr>
          <w:p w14:paraId="756E2529" w14:textId="77777777" w:rsidR="009667FD" w:rsidRPr="005E742D" w:rsidRDefault="009667FD" w:rsidP="009667FD">
            <w:pPr>
              <w:jc w:val="both"/>
            </w:pPr>
            <w:r w:rsidRPr="005E742D">
              <w:t>40</w:t>
            </w:r>
          </w:p>
        </w:tc>
        <w:tc>
          <w:tcPr>
            <w:tcW w:w="819" w:type="dxa"/>
            <w:gridSpan w:val="2"/>
            <w:shd w:val="clear" w:color="auto" w:fill="F7CAAC"/>
          </w:tcPr>
          <w:p w14:paraId="1D948025" w14:textId="77777777" w:rsidR="009667FD" w:rsidRPr="005E742D" w:rsidRDefault="009667FD" w:rsidP="009667FD">
            <w:pPr>
              <w:jc w:val="both"/>
              <w:rPr>
                <w:b/>
              </w:rPr>
            </w:pPr>
            <w:r w:rsidRPr="005E742D">
              <w:rPr>
                <w:b/>
              </w:rPr>
              <w:t>do kdy</w:t>
            </w:r>
          </w:p>
        </w:tc>
        <w:tc>
          <w:tcPr>
            <w:tcW w:w="1412" w:type="dxa"/>
            <w:gridSpan w:val="2"/>
          </w:tcPr>
          <w:p w14:paraId="6504D4CB" w14:textId="77777777" w:rsidR="009667FD" w:rsidRPr="005E742D" w:rsidRDefault="009667FD" w:rsidP="009667FD">
            <w:pPr>
              <w:jc w:val="both"/>
            </w:pPr>
            <w:r w:rsidRPr="005E742D">
              <w:t>N</w:t>
            </w:r>
          </w:p>
        </w:tc>
      </w:tr>
      <w:tr w:rsidR="009667FD" w:rsidRPr="005E742D" w14:paraId="72530EF6" w14:textId="77777777" w:rsidTr="00CB1EE1">
        <w:tc>
          <w:tcPr>
            <w:tcW w:w="5042" w:type="dxa"/>
            <w:gridSpan w:val="4"/>
            <w:shd w:val="clear" w:color="auto" w:fill="F7CAAC"/>
          </w:tcPr>
          <w:p w14:paraId="7827BA75" w14:textId="77777777" w:rsidR="009667FD" w:rsidRDefault="009667FD" w:rsidP="009667FD">
            <w:pPr>
              <w:jc w:val="both"/>
              <w:rPr>
                <w:b/>
              </w:rPr>
            </w:pPr>
            <w:r>
              <w:rPr>
                <w:b/>
              </w:rPr>
              <w:t>Typ vztahu na součásti VŠ, která uskutečňuje st. program</w:t>
            </w:r>
          </w:p>
        </w:tc>
        <w:tc>
          <w:tcPr>
            <w:tcW w:w="988" w:type="dxa"/>
            <w:gridSpan w:val="4"/>
          </w:tcPr>
          <w:p w14:paraId="27290966" w14:textId="77777777" w:rsidR="009667FD" w:rsidRPr="00E74392" w:rsidRDefault="009667FD" w:rsidP="009667FD">
            <w:pPr>
              <w:jc w:val="both"/>
            </w:pPr>
            <w:r w:rsidRPr="00E74392">
              <w:t>pp.</w:t>
            </w:r>
          </w:p>
        </w:tc>
        <w:tc>
          <w:tcPr>
            <w:tcW w:w="989" w:type="dxa"/>
            <w:shd w:val="clear" w:color="auto" w:fill="F7CAAC"/>
          </w:tcPr>
          <w:p w14:paraId="6C5A614C" w14:textId="77777777" w:rsidR="009667FD" w:rsidRPr="00E74392" w:rsidRDefault="009667FD" w:rsidP="009667FD">
            <w:pPr>
              <w:jc w:val="both"/>
              <w:rPr>
                <w:b/>
              </w:rPr>
            </w:pPr>
            <w:r w:rsidRPr="00E74392">
              <w:rPr>
                <w:b/>
              </w:rPr>
              <w:t>rozsah</w:t>
            </w:r>
          </w:p>
        </w:tc>
        <w:tc>
          <w:tcPr>
            <w:tcW w:w="706" w:type="dxa"/>
          </w:tcPr>
          <w:p w14:paraId="6253993E" w14:textId="77777777" w:rsidR="009667FD" w:rsidRPr="00E74392" w:rsidRDefault="009667FD" w:rsidP="009667FD">
            <w:pPr>
              <w:jc w:val="both"/>
            </w:pPr>
            <w:r w:rsidRPr="00E74392">
              <w:t>40</w:t>
            </w:r>
          </w:p>
        </w:tc>
        <w:tc>
          <w:tcPr>
            <w:tcW w:w="819" w:type="dxa"/>
            <w:gridSpan w:val="2"/>
            <w:shd w:val="clear" w:color="auto" w:fill="F7CAAC"/>
          </w:tcPr>
          <w:p w14:paraId="3C2ACA72" w14:textId="77777777" w:rsidR="009667FD" w:rsidRPr="00E74392" w:rsidRDefault="009667FD" w:rsidP="009667FD">
            <w:pPr>
              <w:jc w:val="both"/>
              <w:rPr>
                <w:b/>
              </w:rPr>
            </w:pPr>
            <w:r w:rsidRPr="00E74392">
              <w:rPr>
                <w:b/>
              </w:rPr>
              <w:t>do kdy</w:t>
            </w:r>
          </w:p>
        </w:tc>
        <w:tc>
          <w:tcPr>
            <w:tcW w:w="1412" w:type="dxa"/>
            <w:gridSpan w:val="2"/>
          </w:tcPr>
          <w:p w14:paraId="50A558F8" w14:textId="77777777" w:rsidR="009667FD" w:rsidRPr="00E74392" w:rsidRDefault="009667FD" w:rsidP="009667FD">
            <w:pPr>
              <w:jc w:val="both"/>
            </w:pPr>
            <w:r w:rsidRPr="00E74392">
              <w:t>N</w:t>
            </w:r>
          </w:p>
        </w:tc>
      </w:tr>
      <w:tr w:rsidR="009667FD" w14:paraId="4A69B56A" w14:textId="77777777" w:rsidTr="00CB1EE1">
        <w:tc>
          <w:tcPr>
            <w:tcW w:w="6030" w:type="dxa"/>
            <w:gridSpan w:val="8"/>
            <w:shd w:val="clear" w:color="auto" w:fill="F7CAAC"/>
          </w:tcPr>
          <w:p w14:paraId="7771F0A5" w14:textId="606D295A" w:rsidR="009667FD" w:rsidRDefault="00B00931" w:rsidP="009667FD">
            <w:pPr>
              <w:jc w:val="both"/>
            </w:pPr>
            <w:r>
              <w:rPr>
                <w:b/>
              </w:rPr>
              <w:t>Další</w:t>
            </w:r>
            <w:r w:rsidR="009667FD">
              <w:rPr>
                <w:b/>
              </w:rPr>
              <w:t xml:space="preserve"> současná působení jako akademický pracovník na jiných VŠ</w:t>
            </w:r>
          </w:p>
        </w:tc>
        <w:tc>
          <w:tcPr>
            <w:tcW w:w="1695" w:type="dxa"/>
            <w:gridSpan w:val="2"/>
            <w:shd w:val="clear" w:color="auto" w:fill="F7CAAC"/>
          </w:tcPr>
          <w:p w14:paraId="6929DEC1" w14:textId="77777777" w:rsidR="009667FD" w:rsidRDefault="009667FD" w:rsidP="009667FD">
            <w:pPr>
              <w:jc w:val="both"/>
              <w:rPr>
                <w:b/>
              </w:rPr>
            </w:pPr>
            <w:r>
              <w:rPr>
                <w:b/>
              </w:rPr>
              <w:t xml:space="preserve">typ </w:t>
            </w:r>
            <w:proofErr w:type="spellStart"/>
            <w:r>
              <w:rPr>
                <w:b/>
              </w:rPr>
              <w:t>prac</w:t>
            </w:r>
            <w:proofErr w:type="spellEnd"/>
            <w:r>
              <w:rPr>
                <w:b/>
              </w:rPr>
              <w:t>. vztahu</w:t>
            </w:r>
          </w:p>
        </w:tc>
        <w:tc>
          <w:tcPr>
            <w:tcW w:w="2231" w:type="dxa"/>
            <w:gridSpan w:val="4"/>
            <w:shd w:val="clear" w:color="auto" w:fill="F7CAAC"/>
          </w:tcPr>
          <w:p w14:paraId="065372D9" w14:textId="77777777" w:rsidR="009667FD" w:rsidRDefault="009667FD" w:rsidP="009667FD">
            <w:pPr>
              <w:jc w:val="both"/>
              <w:rPr>
                <w:b/>
              </w:rPr>
            </w:pPr>
            <w:r>
              <w:rPr>
                <w:b/>
              </w:rPr>
              <w:t>rozsah</w:t>
            </w:r>
          </w:p>
        </w:tc>
      </w:tr>
      <w:tr w:rsidR="009667FD" w14:paraId="54762149" w14:textId="77777777" w:rsidTr="00CB1EE1">
        <w:tc>
          <w:tcPr>
            <w:tcW w:w="6030" w:type="dxa"/>
            <w:gridSpan w:val="8"/>
          </w:tcPr>
          <w:p w14:paraId="54618164" w14:textId="77777777" w:rsidR="009667FD" w:rsidRDefault="009667FD" w:rsidP="009667FD">
            <w:pPr>
              <w:jc w:val="both"/>
            </w:pPr>
            <w:r>
              <w:t>---</w:t>
            </w:r>
          </w:p>
        </w:tc>
        <w:tc>
          <w:tcPr>
            <w:tcW w:w="1695" w:type="dxa"/>
            <w:gridSpan w:val="2"/>
          </w:tcPr>
          <w:p w14:paraId="3BADCA05" w14:textId="77777777" w:rsidR="009667FD" w:rsidRDefault="009667FD" w:rsidP="009667FD">
            <w:pPr>
              <w:jc w:val="both"/>
            </w:pPr>
            <w:r>
              <w:t>---</w:t>
            </w:r>
          </w:p>
        </w:tc>
        <w:tc>
          <w:tcPr>
            <w:tcW w:w="2231" w:type="dxa"/>
            <w:gridSpan w:val="4"/>
          </w:tcPr>
          <w:p w14:paraId="152C02DA" w14:textId="77777777" w:rsidR="009667FD" w:rsidRDefault="009667FD" w:rsidP="009667FD">
            <w:pPr>
              <w:jc w:val="both"/>
            </w:pPr>
            <w:r>
              <w:t>---</w:t>
            </w:r>
          </w:p>
        </w:tc>
      </w:tr>
      <w:tr w:rsidR="009667FD" w14:paraId="1E6C668E" w14:textId="77777777" w:rsidTr="00CB1EE1">
        <w:tc>
          <w:tcPr>
            <w:tcW w:w="6030" w:type="dxa"/>
            <w:gridSpan w:val="8"/>
          </w:tcPr>
          <w:p w14:paraId="52E7E148" w14:textId="77777777" w:rsidR="009667FD" w:rsidRDefault="009667FD" w:rsidP="009667FD">
            <w:pPr>
              <w:jc w:val="both"/>
            </w:pPr>
          </w:p>
        </w:tc>
        <w:tc>
          <w:tcPr>
            <w:tcW w:w="1695" w:type="dxa"/>
            <w:gridSpan w:val="2"/>
          </w:tcPr>
          <w:p w14:paraId="24BA7959" w14:textId="77777777" w:rsidR="009667FD" w:rsidRDefault="009667FD" w:rsidP="009667FD">
            <w:pPr>
              <w:jc w:val="both"/>
            </w:pPr>
          </w:p>
        </w:tc>
        <w:tc>
          <w:tcPr>
            <w:tcW w:w="2231" w:type="dxa"/>
            <w:gridSpan w:val="4"/>
          </w:tcPr>
          <w:p w14:paraId="20CE1E48" w14:textId="77777777" w:rsidR="009667FD" w:rsidRDefault="009667FD" w:rsidP="009667FD">
            <w:pPr>
              <w:jc w:val="both"/>
            </w:pPr>
          </w:p>
        </w:tc>
      </w:tr>
      <w:tr w:rsidR="009667FD" w14:paraId="0B1582CF" w14:textId="77777777" w:rsidTr="00FF48CE">
        <w:tc>
          <w:tcPr>
            <w:tcW w:w="9956" w:type="dxa"/>
            <w:gridSpan w:val="14"/>
            <w:shd w:val="clear" w:color="auto" w:fill="F7CAAC"/>
          </w:tcPr>
          <w:p w14:paraId="3FA72A7B" w14:textId="77777777" w:rsidR="009667FD" w:rsidRDefault="009667FD" w:rsidP="009667FD">
            <w:pPr>
              <w:jc w:val="both"/>
            </w:pPr>
            <w:r>
              <w:rPr>
                <w:b/>
              </w:rPr>
              <w:t>Předměty příslušného studijního programu a způsob zapojení do jejich výuky, příp. další zapojení do uskutečňování studijního programu</w:t>
            </w:r>
          </w:p>
        </w:tc>
      </w:tr>
      <w:tr w:rsidR="009667FD" w:rsidRPr="002827C6" w14:paraId="028F5B56" w14:textId="77777777" w:rsidTr="00FF48CE">
        <w:trPr>
          <w:trHeight w:val="413"/>
        </w:trPr>
        <w:tc>
          <w:tcPr>
            <w:tcW w:w="9956" w:type="dxa"/>
            <w:gridSpan w:val="14"/>
            <w:tcBorders>
              <w:top w:val="nil"/>
            </w:tcBorders>
          </w:tcPr>
          <w:p w14:paraId="0AA8A35A" w14:textId="21DB303F" w:rsidR="009667FD" w:rsidRPr="002827C6" w:rsidRDefault="009667FD" w:rsidP="009667FD">
            <w:pPr>
              <w:spacing w:before="120" w:after="120"/>
              <w:jc w:val="both"/>
            </w:pPr>
            <w:proofErr w:type="spellStart"/>
            <w:r>
              <w:t>Farmakochemie</w:t>
            </w:r>
            <w:proofErr w:type="spellEnd"/>
            <w:r>
              <w:t xml:space="preserve"> (</w:t>
            </w:r>
            <w:proofErr w:type="gramStart"/>
            <w:r>
              <w:t>100%</w:t>
            </w:r>
            <w:proofErr w:type="gramEnd"/>
            <w:r>
              <w:t xml:space="preserve"> p)</w:t>
            </w:r>
          </w:p>
        </w:tc>
      </w:tr>
      <w:tr w:rsidR="009667FD" w:rsidRPr="002827C6" w14:paraId="7DF6AFB2" w14:textId="77777777" w:rsidTr="00FF48CE">
        <w:trPr>
          <w:trHeight w:val="340"/>
        </w:trPr>
        <w:tc>
          <w:tcPr>
            <w:tcW w:w="9956" w:type="dxa"/>
            <w:gridSpan w:val="14"/>
            <w:tcBorders>
              <w:top w:val="nil"/>
            </w:tcBorders>
            <w:shd w:val="clear" w:color="auto" w:fill="FBD4B4"/>
          </w:tcPr>
          <w:p w14:paraId="50AFA917" w14:textId="362610B5" w:rsidR="009667FD" w:rsidRPr="002827C6" w:rsidRDefault="00C66BD9" w:rsidP="009667FD">
            <w:pPr>
              <w:jc w:val="both"/>
              <w:rPr>
                <w:b/>
              </w:rPr>
            </w:pPr>
            <w:r w:rsidRPr="002827C6">
              <w:rPr>
                <w:b/>
              </w:rPr>
              <w:t xml:space="preserve">Zapojení </w:t>
            </w:r>
            <w:r w:rsidR="009667FD" w:rsidRPr="002827C6">
              <w:rPr>
                <w:b/>
              </w:rPr>
              <w:t>do výuky v dalších studijních programech na téže vysoké škole (pouze u garantů ZT a PZ předmětů)</w:t>
            </w:r>
          </w:p>
        </w:tc>
      </w:tr>
      <w:tr w:rsidR="009667FD" w:rsidRPr="002827C6" w14:paraId="79D77BF1" w14:textId="77777777" w:rsidTr="00CB1EE1">
        <w:trPr>
          <w:trHeight w:val="340"/>
        </w:trPr>
        <w:tc>
          <w:tcPr>
            <w:tcW w:w="2572" w:type="dxa"/>
            <w:gridSpan w:val="2"/>
            <w:tcBorders>
              <w:top w:val="nil"/>
            </w:tcBorders>
          </w:tcPr>
          <w:p w14:paraId="7BBF366C" w14:textId="77777777" w:rsidR="009667FD" w:rsidRPr="002827C6" w:rsidRDefault="009667FD" w:rsidP="009667FD">
            <w:pPr>
              <w:jc w:val="both"/>
              <w:rPr>
                <w:b/>
              </w:rPr>
            </w:pPr>
            <w:r w:rsidRPr="002827C6">
              <w:rPr>
                <w:b/>
              </w:rPr>
              <w:t>Název studijního předmětu</w:t>
            </w:r>
          </w:p>
        </w:tc>
        <w:tc>
          <w:tcPr>
            <w:tcW w:w="2613" w:type="dxa"/>
            <w:gridSpan w:val="3"/>
            <w:tcBorders>
              <w:top w:val="nil"/>
            </w:tcBorders>
          </w:tcPr>
          <w:p w14:paraId="7197C9B0" w14:textId="77777777" w:rsidR="009667FD" w:rsidRPr="002827C6" w:rsidRDefault="009667FD" w:rsidP="009667FD">
            <w:pPr>
              <w:jc w:val="both"/>
              <w:rPr>
                <w:b/>
              </w:rPr>
            </w:pPr>
            <w:r w:rsidRPr="002827C6">
              <w:rPr>
                <w:b/>
              </w:rPr>
              <w:t>Název studijního programu</w:t>
            </w:r>
          </w:p>
        </w:tc>
        <w:tc>
          <w:tcPr>
            <w:tcW w:w="564" w:type="dxa"/>
            <w:gridSpan w:val="2"/>
            <w:tcBorders>
              <w:top w:val="nil"/>
            </w:tcBorders>
          </w:tcPr>
          <w:p w14:paraId="672159E6" w14:textId="77777777" w:rsidR="009667FD" w:rsidRPr="002827C6" w:rsidRDefault="009667FD" w:rsidP="009667FD">
            <w:pPr>
              <w:jc w:val="both"/>
              <w:rPr>
                <w:b/>
              </w:rPr>
            </w:pPr>
            <w:r w:rsidRPr="002827C6">
              <w:rPr>
                <w:b/>
              </w:rPr>
              <w:t>Sem.</w:t>
            </w:r>
          </w:p>
        </w:tc>
        <w:tc>
          <w:tcPr>
            <w:tcW w:w="2100" w:type="dxa"/>
            <w:gridSpan w:val="4"/>
            <w:tcBorders>
              <w:top w:val="nil"/>
            </w:tcBorders>
          </w:tcPr>
          <w:p w14:paraId="0582BB3A" w14:textId="77777777" w:rsidR="009667FD" w:rsidRPr="002827C6" w:rsidRDefault="009667FD" w:rsidP="009667FD">
            <w:pPr>
              <w:jc w:val="both"/>
              <w:rPr>
                <w:b/>
              </w:rPr>
            </w:pPr>
            <w:r w:rsidRPr="002827C6">
              <w:rPr>
                <w:b/>
              </w:rPr>
              <w:t>Role ve výuce daného předmětu</w:t>
            </w:r>
          </w:p>
        </w:tc>
        <w:tc>
          <w:tcPr>
            <w:tcW w:w="2107" w:type="dxa"/>
            <w:gridSpan w:val="3"/>
            <w:tcBorders>
              <w:top w:val="nil"/>
            </w:tcBorders>
          </w:tcPr>
          <w:p w14:paraId="03555E6A" w14:textId="77777777" w:rsidR="009667FD" w:rsidRDefault="009667FD" w:rsidP="009667FD">
            <w:pPr>
              <w:jc w:val="both"/>
              <w:rPr>
                <w:b/>
              </w:rPr>
            </w:pPr>
            <w:r>
              <w:rPr>
                <w:b/>
              </w:rPr>
              <w:t>(</w:t>
            </w:r>
            <w:r w:rsidRPr="00F20AEF">
              <w:rPr>
                <w:b/>
                <w:i/>
                <w:iCs/>
              </w:rPr>
              <w:t>nepovinný údaj</w:t>
            </w:r>
            <w:r w:rsidRPr="00F20AEF">
              <w:rPr>
                <w:b/>
              </w:rPr>
              <w:t>)</w:t>
            </w:r>
            <w:r>
              <w:rPr>
                <w:b/>
              </w:rPr>
              <w:t xml:space="preserve"> </w:t>
            </w:r>
          </w:p>
          <w:p w14:paraId="7D13C0C7" w14:textId="77777777" w:rsidR="009667FD" w:rsidRPr="002827C6" w:rsidRDefault="009667FD" w:rsidP="009667FD">
            <w:pPr>
              <w:jc w:val="both"/>
              <w:rPr>
                <w:b/>
              </w:rPr>
            </w:pPr>
            <w:r w:rsidRPr="002827C6">
              <w:rPr>
                <w:b/>
              </w:rPr>
              <w:t>Počet hodin za semestr</w:t>
            </w:r>
          </w:p>
        </w:tc>
      </w:tr>
      <w:tr w:rsidR="009667FD" w:rsidRPr="000F23DD" w14:paraId="7325EEB5" w14:textId="77777777" w:rsidTr="00CB1EE1">
        <w:trPr>
          <w:trHeight w:val="285"/>
        </w:trPr>
        <w:tc>
          <w:tcPr>
            <w:tcW w:w="2572" w:type="dxa"/>
            <w:gridSpan w:val="2"/>
            <w:tcBorders>
              <w:top w:val="nil"/>
            </w:tcBorders>
            <w:vAlign w:val="center"/>
          </w:tcPr>
          <w:p w14:paraId="5ABAC1D0" w14:textId="77777777" w:rsidR="009667FD" w:rsidRPr="000F23DD" w:rsidRDefault="009667FD" w:rsidP="009667FD">
            <w:pPr>
              <w:rPr>
                <w:color w:val="FF0000"/>
                <w:highlight w:val="magenta"/>
              </w:rPr>
            </w:pPr>
          </w:p>
        </w:tc>
        <w:tc>
          <w:tcPr>
            <w:tcW w:w="2613" w:type="dxa"/>
            <w:gridSpan w:val="3"/>
            <w:tcBorders>
              <w:top w:val="nil"/>
            </w:tcBorders>
            <w:vAlign w:val="center"/>
          </w:tcPr>
          <w:p w14:paraId="49AA2CBE" w14:textId="77777777" w:rsidR="009667FD" w:rsidRPr="000F23DD" w:rsidRDefault="009667FD" w:rsidP="009667FD">
            <w:pPr>
              <w:rPr>
                <w:highlight w:val="magenta"/>
              </w:rPr>
            </w:pPr>
          </w:p>
        </w:tc>
        <w:tc>
          <w:tcPr>
            <w:tcW w:w="564" w:type="dxa"/>
            <w:gridSpan w:val="2"/>
            <w:tcBorders>
              <w:top w:val="nil"/>
            </w:tcBorders>
            <w:vAlign w:val="center"/>
          </w:tcPr>
          <w:p w14:paraId="2083493F" w14:textId="77777777" w:rsidR="009667FD" w:rsidRPr="000F23DD" w:rsidRDefault="009667FD" w:rsidP="009667FD">
            <w:pPr>
              <w:jc w:val="center"/>
              <w:rPr>
                <w:highlight w:val="magenta"/>
              </w:rPr>
            </w:pPr>
          </w:p>
        </w:tc>
        <w:tc>
          <w:tcPr>
            <w:tcW w:w="2100" w:type="dxa"/>
            <w:gridSpan w:val="4"/>
            <w:tcBorders>
              <w:top w:val="nil"/>
            </w:tcBorders>
            <w:vAlign w:val="center"/>
          </w:tcPr>
          <w:p w14:paraId="679DAFA8" w14:textId="77777777" w:rsidR="009667FD" w:rsidRPr="000F23DD" w:rsidRDefault="009667FD" w:rsidP="009667FD">
            <w:pPr>
              <w:rPr>
                <w:highlight w:val="magenta"/>
              </w:rPr>
            </w:pPr>
          </w:p>
        </w:tc>
        <w:tc>
          <w:tcPr>
            <w:tcW w:w="2107" w:type="dxa"/>
            <w:gridSpan w:val="3"/>
            <w:tcBorders>
              <w:top w:val="nil"/>
            </w:tcBorders>
            <w:vAlign w:val="center"/>
          </w:tcPr>
          <w:p w14:paraId="27689B98" w14:textId="77777777" w:rsidR="009667FD" w:rsidRPr="000F23DD" w:rsidRDefault="009667FD" w:rsidP="009667FD">
            <w:pPr>
              <w:rPr>
                <w:color w:val="FF0000"/>
                <w:highlight w:val="magenta"/>
              </w:rPr>
            </w:pPr>
          </w:p>
        </w:tc>
      </w:tr>
      <w:tr w:rsidR="009667FD" w:rsidRPr="000F23DD" w14:paraId="41E926EE" w14:textId="77777777" w:rsidTr="00CB1EE1">
        <w:trPr>
          <w:trHeight w:val="284"/>
        </w:trPr>
        <w:tc>
          <w:tcPr>
            <w:tcW w:w="2572" w:type="dxa"/>
            <w:gridSpan w:val="2"/>
            <w:tcBorders>
              <w:top w:val="nil"/>
            </w:tcBorders>
            <w:vAlign w:val="center"/>
          </w:tcPr>
          <w:p w14:paraId="11438374" w14:textId="77777777" w:rsidR="009667FD" w:rsidRPr="000F23DD" w:rsidRDefault="009667FD" w:rsidP="009667FD">
            <w:pPr>
              <w:rPr>
                <w:color w:val="FF0000"/>
                <w:highlight w:val="magenta"/>
              </w:rPr>
            </w:pPr>
          </w:p>
        </w:tc>
        <w:tc>
          <w:tcPr>
            <w:tcW w:w="2613" w:type="dxa"/>
            <w:gridSpan w:val="3"/>
            <w:tcBorders>
              <w:top w:val="nil"/>
            </w:tcBorders>
            <w:vAlign w:val="center"/>
          </w:tcPr>
          <w:p w14:paraId="6616A99E" w14:textId="77777777" w:rsidR="009667FD" w:rsidRPr="000F23DD" w:rsidRDefault="009667FD" w:rsidP="009667FD">
            <w:pPr>
              <w:rPr>
                <w:highlight w:val="magenta"/>
              </w:rPr>
            </w:pPr>
          </w:p>
        </w:tc>
        <w:tc>
          <w:tcPr>
            <w:tcW w:w="564" w:type="dxa"/>
            <w:gridSpan w:val="2"/>
            <w:tcBorders>
              <w:top w:val="nil"/>
            </w:tcBorders>
            <w:vAlign w:val="center"/>
          </w:tcPr>
          <w:p w14:paraId="0E76003F" w14:textId="77777777" w:rsidR="009667FD" w:rsidRPr="000F23DD" w:rsidRDefault="009667FD" w:rsidP="009667FD">
            <w:pPr>
              <w:jc w:val="center"/>
              <w:rPr>
                <w:highlight w:val="magenta"/>
              </w:rPr>
            </w:pPr>
          </w:p>
        </w:tc>
        <w:tc>
          <w:tcPr>
            <w:tcW w:w="2100" w:type="dxa"/>
            <w:gridSpan w:val="4"/>
            <w:tcBorders>
              <w:top w:val="nil"/>
            </w:tcBorders>
            <w:vAlign w:val="center"/>
          </w:tcPr>
          <w:p w14:paraId="5FF42F4D" w14:textId="77777777" w:rsidR="009667FD" w:rsidRPr="000F23DD" w:rsidRDefault="009667FD" w:rsidP="009667FD">
            <w:pPr>
              <w:rPr>
                <w:highlight w:val="magenta"/>
              </w:rPr>
            </w:pPr>
          </w:p>
        </w:tc>
        <w:tc>
          <w:tcPr>
            <w:tcW w:w="2107" w:type="dxa"/>
            <w:gridSpan w:val="3"/>
            <w:tcBorders>
              <w:top w:val="nil"/>
            </w:tcBorders>
            <w:vAlign w:val="center"/>
          </w:tcPr>
          <w:p w14:paraId="35C78294" w14:textId="77777777" w:rsidR="009667FD" w:rsidRPr="000F23DD" w:rsidRDefault="009667FD" w:rsidP="009667FD">
            <w:pPr>
              <w:rPr>
                <w:color w:val="FF0000"/>
                <w:highlight w:val="magenta"/>
              </w:rPr>
            </w:pPr>
          </w:p>
        </w:tc>
      </w:tr>
      <w:tr w:rsidR="009667FD" w14:paraId="6B223D7F" w14:textId="77777777" w:rsidTr="00FF48CE">
        <w:tc>
          <w:tcPr>
            <w:tcW w:w="9956" w:type="dxa"/>
            <w:gridSpan w:val="14"/>
            <w:shd w:val="clear" w:color="auto" w:fill="F7CAAC"/>
          </w:tcPr>
          <w:p w14:paraId="28875706" w14:textId="77777777" w:rsidR="009667FD" w:rsidRDefault="009667FD" w:rsidP="009667FD">
            <w:pPr>
              <w:jc w:val="both"/>
            </w:pPr>
            <w:r>
              <w:rPr>
                <w:b/>
              </w:rPr>
              <w:t xml:space="preserve">Údaje o vzdělání na VŠ </w:t>
            </w:r>
          </w:p>
        </w:tc>
      </w:tr>
      <w:tr w:rsidR="009667FD" w:rsidRPr="00570399" w14:paraId="1A5CBBE2" w14:textId="77777777" w:rsidTr="00FF48CE">
        <w:trPr>
          <w:trHeight w:val="329"/>
        </w:trPr>
        <w:tc>
          <w:tcPr>
            <w:tcW w:w="9956" w:type="dxa"/>
            <w:gridSpan w:val="14"/>
          </w:tcPr>
          <w:p w14:paraId="1B9E1372" w14:textId="562C94A2" w:rsidR="009667FD" w:rsidRPr="00570399" w:rsidRDefault="009667FD" w:rsidP="009667FD">
            <w:pPr>
              <w:spacing w:before="120" w:after="120"/>
              <w:jc w:val="both"/>
              <w:rPr>
                <w:b/>
              </w:rPr>
            </w:pPr>
            <w:r w:rsidRPr="00FB235A">
              <w:rPr>
                <w:rFonts w:eastAsia="Arial Unicode MS"/>
              </w:rPr>
              <w:t>1982: VŠCHT Praha, FCHT, obor Organická chemie, CSc.</w:t>
            </w:r>
          </w:p>
        </w:tc>
      </w:tr>
      <w:tr w:rsidR="009667FD" w14:paraId="11942966" w14:textId="77777777" w:rsidTr="00FF48CE">
        <w:tc>
          <w:tcPr>
            <w:tcW w:w="9956" w:type="dxa"/>
            <w:gridSpan w:val="14"/>
            <w:shd w:val="clear" w:color="auto" w:fill="F7CAAC"/>
          </w:tcPr>
          <w:p w14:paraId="72A07ACE" w14:textId="2D544015" w:rsidR="009667FD" w:rsidRDefault="0092097A" w:rsidP="009667FD">
            <w:pPr>
              <w:jc w:val="both"/>
              <w:rPr>
                <w:b/>
              </w:rPr>
            </w:pPr>
            <w:r>
              <w:rPr>
                <w:b/>
              </w:rPr>
              <w:t>Údaje</w:t>
            </w:r>
            <w:r w:rsidR="009667FD">
              <w:rPr>
                <w:b/>
              </w:rPr>
              <w:t xml:space="preserve"> o odborném působení od absolvování VŠ</w:t>
            </w:r>
          </w:p>
        </w:tc>
      </w:tr>
      <w:tr w:rsidR="009667FD" w:rsidRPr="00B55CF6" w14:paraId="757E7600" w14:textId="77777777" w:rsidTr="00FF48CE">
        <w:trPr>
          <w:trHeight w:val="288"/>
        </w:trPr>
        <w:tc>
          <w:tcPr>
            <w:tcW w:w="9956" w:type="dxa"/>
            <w:gridSpan w:val="14"/>
          </w:tcPr>
          <w:p w14:paraId="63CE1EBF" w14:textId="5ED2CF6C" w:rsidR="009667FD" w:rsidRPr="00B55CF6" w:rsidRDefault="009667FD" w:rsidP="009667FD">
            <w:pPr>
              <w:spacing w:before="120" w:after="120"/>
              <w:ind w:left="2829" w:hanging="2829"/>
              <w:jc w:val="both"/>
            </w:pPr>
            <w:r w:rsidRPr="006B1BDE">
              <w:rPr>
                <w:rFonts w:eastAsia="Arial Unicode MS"/>
              </w:rPr>
              <w:t xml:space="preserve">1997 – dosud: VUT Brno/UTB Zlín, FT, akademický pracovník – </w:t>
            </w:r>
            <w:r w:rsidRPr="001B31C3">
              <w:rPr>
                <w:rFonts w:eastAsia="Arial Unicode MS"/>
              </w:rPr>
              <w:t xml:space="preserve">docent </w:t>
            </w:r>
            <w:r w:rsidR="00DA2616" w:rsidRPr="001B31C3">
              <w:t>(pp.)</w:t>
            </w:r>
          </w:p>
        </w:tc>
      </w:tr>
      <w:tr w:rsidR="009667FD" w14:paraId="043EE254" w14:textId="77777777" w:rsidTr="00FF48CE">
        <w:trPr>
          <w:trHeight w:val="250"/>
        </w:trPr>
        <w:tc>
          <w:tcPr>
            <w:tcW w:w="9956" w:type="dxa"/>
            <w:gridSpan w:val="14"/>
            <w:shd w:val="clear" w:color="auto" w:fill="F7CAAC"/>
          </w:tcPr>
          <w:p w14:paraId="0F81DE6E" w14:textId="6563A8F3" w:rsidR="009667FD" w:rsidRDefault="00BC0238" w:rsidP="009667FD">
            <w:pPr>
              <w:jc w:val="both"/>
            </w:pPr>
            <w:r>
              <w:rPr>
                <w:b/>
              </w:rPr>
              <w:t>Zkušenosti</w:t>
            </w:r>
            <w:r w:rsidR="009667FD">
              <w:rPr>
                <w:b/>
              </w:rPr>
              <w:t xml:space="preserve"> s vedením kvalifikačních a rigorózních prací</w:t>
            </w:r>
          </w:p>
        </w:tc>
      </w:tr>
      <w:tr w:rsidR="009667FD" w14:paraId="149CF702" w14:textId="77777777" w:rsidTr="00FF48CE">
        <w:trPr>
          <w:trHeight w:val="371"/>
        </w:trPr>
        <w:tc>
          <w:tcPr>
            <w:tcW w:w="9956" w:type="dxa"/>
            <w:gridSpan w:val="14"/>
          </w:tcPr>
          <w:p w14:paraId="7B7D651D" w14:textId="695468C3" w:rsidR="009667FD" w:rsidRDefault="009667FD" w:rsidP="009667FD">
            <w:pPr>
              <w:spacing w:before="120" w:after="120"/>
              <w:jc w:val="both"/>
            </w:pPr>
            <w:r>
              <w:t xml:space="preserve">Počet obhájených prací, které vyučující vedl v období </w:t>
            </w:r>
            <w:proofErr w:type="gramStart"/>
            <w:r w:rsidR="00282AE5">
              <w:t>2015 – 2024</w:t>
            </w:r>
            <w:proofErr w:type="gramEnd"/>
            <w:r w:rsidRPr="001B31C3">
              <w:t xml:space="preserve">: </w:t>
            </w:r>
            <w:r w:rsidR="00B004CF" w:rsidRPr="001B31C3">
              <w:rPr>
                <w:b/>
                <w:bCs/>
              </w:rPr>
              <w:t>8</w:t>
            </w:r>
            <w:r w:rsidRPr="001B31C3">
              <w:t xml:space="preserve"> DP, </w:t>
            </w:r>
            <w:r w:rsidRPr="001B31C3">
              <w:rPr>
                <w:b/>
                <w:bCs/>
              </w:rPr>
              <w:t>2</w:t>
            </w:r>
            <w:r w:rsidRPr="001B31C3">
              <w:t xml:space="preserve"> </w:t>
            </w:r>
            <w:proofErr w:type="spellStart"/>
            <w:r w:rsidRPr="001B31C3">
              <w:t>DisP</w:t>
            </w:r>
            <w:proofErr w:type="spellEnd"/>
            <w:r w:rsidRPr="001B31C3">
              <w:t>.</w:t>
            </w:r>
          </w:p>
        </w:tc>
      </w:tr>
      <w:tr w:rsidR="009667FD" w14:paraId="341E45BD" w14:textId="77777777" w:rsidTr="00CB1EE1">
        <w:trPr>
          <w:cantSplit/>
        </w:trPr>
        <w:tc>
          <w:tcPr>
            <w:tcW w:w="3330" w:type="dxa"/>
            <w:gridSpan w:val="3"/>
            <w:tcBorders>
              <w:top w:val="single" w:sz="12" w:space="0" w:color="auto"/>
            </w:tcBorders>
            <w:shd w:val="clear" w:color="auto" w:fill="F7CAAC"/>
          </w:tcPr>
          <w:p w14:paraId="64BCC9BD" w14:textId="77777777" w:rsidR="009667FD" w:rsidRDefault="009667FD" w:rsidP="009667FD">
            <w:pPr>
              <w:jc w:val="both"/>
            </w:pPr>
            <w:r>
              <w:rPr>
                <w:b/>
              </w:rPr>
              <w:t xml:space="preserve">Obor habilitačního řízení </w:t>
            </w:r>
          </w:p>
        </w:tc>
        <w:tc>
          <w:tcPr>
            <w:tcW w:w="2234" w:type="dxa"/>
            <w:gridSpan w:val="3"/>
            <w:tcBorders>
              <w:top w:val="single" w:sz="12" w:space="0" w:color="auto"/>
            </w:tcBorders>
            <w:shd w:val="clear" w:color="auto" w:fill="F7CAAC"/>
          </w:tcPr>
          <w:p w14:paraId="39943279" w14:textId="77777777" w:rsidR="009667FD" w:rsidRDefault="009667FD" w:rsidP="009667FD">
            <w:pPr>
              <w:jc w:val="both"/>
            </w:pPr>
            <w:r>
              <w:rPr>
                <w:b/>
              </w:rPr>
              <w:t>Rok udělení hodnosti</w:t>
            </w:r>
          </w:p>
        </w:tc>
        <w:tc>
          <w:tcPr>
            <w:tcW w:w="2285" w:type="dxa"/>
            <w:gridSpan w:val="5"/>
            <w:tcBorders>
              <w:top w:val="single" w:sz="12" w:space="0" w:color="auto"/>
              <w:right w:val="single" w:sz="12" w:space="0" w:color="auto"/>
            </w:tcBorders>
            <w:shd w:val="clear" w:color="auto" w:fill="F7CAAC"/>
          </w:tcPr>
          <w:p w14:paraId="05612B7F" w14:textId="77777777" w:rsidR="009667FD" w:rsidRDefault="009667FD" w:rsidP="009667FD">
            <w:pPr>
              <w:jc w:val="both"/>
            </w:pPr>
            <w:r>
              <w:rPr>
                <w:b/>
              </w:rPr>
              <w:t>Řízení konáno na VŠ</w:t>
            </w:r>
          </w:p>
        </w:tc>
        <w:tc>
          <w:tcPr>
            <w:tcW w:w="2107" w:type="dxa"/>
            <w:gridSpan w:val="3"/>
            <w:tcBorders>
              <w:top w:val="single" w:sz="12" w:space="0" w:color="auto"/>
              <w:left w:val="single" w:sz="12" w:space="0" w:color="auto"/>
            </w:tcBorders>
            <w:shd w:val="clear" w:color="auto" w:fill="F7CAAC"/>
          </w:tcPr>
          <w:p w14:paraId="7BCE4AF3" w14:textId="4824CCEE" w:rsidR="009667FD" w:rsidRDefault="00BC0238" w:rsidP="009667FD">
            <w:pPr>
              <w:jc w:val="both"/>
              <w:rPr>
                <w:b/>
              </w:rPr>
            </w:pPr>
            <w:r>
              <w:rPr>
                <w:b/>
              </w:rPr>
              <w:t>Ohlasy</w:t>
            </w:r>
            <w:r w:rsidR="009667FD">
              <w:rPr>
                <w:b/>
              </w:rPr>
              <w:t xml:space="preserve"> publikací</w:t>
            </w:r>
          </w:p>
        </w:tc>
      </w:tr>
      <w:tr w:rsidR="009667FD" w14:paraId="02185D93" w14:textId="77777777" w:rsidTr="00CB1EE1">
        <w:trPr>
          <w:cantSplit/>
        </w:trPr>
        <w:tc>
          <w:tcPr>
            <w:tcW w:w="3330" w:type="dxa"/>
            <w:gridSpan w:val="3"/>
            <w:vAlign w:val="center"/>
          </w:tcPr>
          <w:p w14:paraId="08662813" w14:textId="544AFA59" w:rsidR="009667FD" w:rsidRDefault="009667FD" w:rsidP="009667FD">
            <w:pPr>
              <w:spacing w:before="60" w:after="60"/>
            </w:pPr>
            <w:r w:rsidRPr="00FB235A">
              <w:t>Organická chemie</w:t>
            </w:r>
          </w:p>
        </w:tc>
        <w:tc>
          <w:tcPr>
            <w:tcW w:w="2234" w:type="dxa"/>
            <w:gridSpan w:val="3"/>
            <w:vAlign w:val="center"/>
          </w:tcPr>
          <w:p w14:paraId="521C0E29" w14:textId="65D3C768" w:rsidR="009667FD" w:rsidRDefault="009667FD" w:rsidP="009667FD">
            <w:pPr>
              <w:spacing w:before="60" w:after="60"/>
            </w:pPr>
            <w:r w:rsidRPr="00FB235A">
              <w:t>1997</w:t>
            </w:r>
          </w:p>
        </w:tc>
        <w:tc>
          <w:tcPr>
            <w:tcW w:w="2285" w:type="dxa"/>
            <w:gridSpan w:val="5"/>
            <w:tcBorders>
              <w:right w:val="single" w:sz="12" w:space="0" w:color="auto"/>
            </w:tcBorders>
            <w:vAlign w:val="center"/>
          </w:tcPr>
          <w:p w14:paraId="195809A6" w14:textId="73BD9094" w:rsidR="009667FD" w:rsidRDefault="009667FD" w:rsidP="009667FD">
            <w:pPr>
              <w:spacing w:before="60" w:after="60"/>
            </w:pPr>
            <w:r w:rsidRPr="00FB235A">
              <w:rPr>
                <w:rFonts w:eastAsia="Calibri"/>
              </w:rPr>
              <w:t>MU Brno</w:t>
            </w:r>
          </w:p>
        </w:tc>
        <w:tc>
          <w:tcPr>
            <w:tcW w:w="695" w:type="dxa"/>
            <w:tcBorders>
              <w:left w:val="single" w:sz="12" w:space="0" w:color="auto"/>
            </w:tcBorders>
            <w:shd w:val="clear" w:color="auto" w:fill="F7CAAC"/>
            <w:vAlign w:val="center"/>
          </w:tcPr>
          <w:p w14:paraId="6176D51B" w14:textId="77777777" w:rsidR="009667FD" w:rsidRPr="00F20AEF" w:rsidRDefault="009667FD" w:rsidP="009667FD">
            <w:proofErr w:type="spellStart"/>
            <w:r w:rsidRPr="00F20AEF">
              <w:rPr>
                <w:b/>
              </w:rPr>
              <w:t>WoS</w:t>
            </w:r>
            <w:proofErr w:type="spellEnd"/>
          </w:p>
        </w:tc>
        <w:tc>
          <w:tcPr>
            <w:tcW w:w="706" w:type="dxa"/>
            <w:shd w:val="clear" w:color="auto" w:fill="F7CAAC"/>
            <w:vAlign w:val="center"/>
          </w:tcPr>
          <w:p w14:paraId="26DA68AB" w14:textId="77777777" w:rsidR="009667FD" w:rsidRPr="00F20AEF" w:rsidRDefault="009667FD" w:rsidP="009667FD">
            <w:pPr>
              <w:rPr>
                <w:sz w:val="18"/>
              </w:rPr>
            </w:pPr>
            <w:proofErr w:type="spellStart"/>
            <w:r w:rsidRPr="00F20AEF">
              <w:rPr>
                <w:b/>
                <w:sz w:val="18"/>
              </w:rPr>
              <w:t>Scopus</w:t>
            </w:r>
            <w:proofErr w:type="spellEnd"/>
          </w:p>
        </w:tc>
        <w:tc>
          <w:tcPr>
            <w:tcW w:w="706" w:type="dxa"/>
            <w:shd w:val="clear" w:color="auto" w:fill="F7CAAC"/>
            <w:vAlign w:val="center"/>
          </w:tcPr>
          <w:p w14:paraId="23EE2544" w14:textId="77777777" w:rsidR="009667FD" w:rsidRDefault="009667FD" w:rsidP="009667FD">
            <w:r>
              <w:rPr>
                <w:b/>
                <w:sz w:val="18"/>
              </w:rPr>
              <w:t>ostatní</w:t>
            </w:r>
          </w:p>
        </w:tc>
      </w:tr>
      <w:tr w:rsidR="009667FD" w:rsidRPr="00E03179" w14:paraId="46F649D9" w14:textId="77777777" w:rsidTr="00CB1EE1">
        <w:trPr>
          <w:cantSplit/>
          <w:trHeight w:val="70"/>
        </w:trPr>
        <w:tc>
          <w:tcPr>
            <w:tcW w:w="3330" w:type="dxa"/>
            <w:gridSpan w:val="3"/>
            <w:shd w:val="clear" w:color="auto" w:fill="F7CAAC"/>
          </w:tcPr>
          <w:p w14:paraId="7BCA88E5" w14:textId="77777777" w:rsidR="009667FD" w:rsidRDefault="009667FD" w:rsidP="009667FD">
            <w:pPr>
              <w:jc w:val="both"/>
            </w:pPr>
            <w:r>
              <w:rPr>
                <w:b/>
              </w:rPr>
              <w:t>Obor jmenovacího řízení</w:t>
            </w:r>
          </w:p>
        </w:tc>
        <w:tc>
          <w:tcPr>
            <w:tcW w:w="2234" w:type="dxa"/>
            <w:gridSpan w:val="3"/>
            <w:shd w:val="clear" w:color="auto" w:fill="F7CAAC"/>
          </w:tcPr>
          <w:p w14:paraId="23F2B7C0" w14:textId="77777777" w:rsidR="009667FD" w:rsidRDefault="009667FD" w:rsidP="009667FD">
            <w:pPr>
              <w:jc w:val="both"/>
            </w:pPr>
            <w:r>
              <w:rPr>
                <w:b/>
              </w:rPr>
              <w:t>Rok udělení hodnosti</w:t>
            </w:r>
          </w:p>
        </w:tc>
        <w:tc>
          <w:tcPr>
            <w:tcW w:w="2285" w:type="dxa"/>
            <w:gridSpan w:val="5"/>
            <w:tcBorders>
              <w:right w:val="single" w:sz="12" w:space="0" w:color="auto"/>
            </w:tcBorders>
            <w:shd w:val="clear" w:color="auto" w:fill="F7CAAC"/>
          </w:tcPr>
          <w:p w14:paraId="31800336" w14:textId="77777777" w:rsidR="009667FD" w:rsidRDefault="009667FD" w:rsidP="009667FD">
            <w:pPr>
              <w:jc w:val="both"/>
            </w:pPr>
            <w:r>
              <w:rPr>
                <w:b/>
              </w:rPr>
              <w:t>Řízení konáno na VŠ</w:t>
            </w:r>
          </w:p>
        </w:tc>
        <w:tc>
          <w:tcPr>
            <w:tcW w:w="695" w:type="dxa"/>
            <w:tcBorders>
              <w:left w:val="single" w:sz="12" w:space="0" w:color="auto"/>
            </w:tcBorders>
          </w:tcPr>
          <w:p w14:paraId="17080CE1" w14:textId="5F73C50B" w:rsidR="009667FD" w:rsidRPr="00902018" w:rsidRDefault="00557CCB" w:rsidP="009667FD">
            <w:pPr>
              <w:jc w:val="center"/>
              <w:rPr>
                <w:b/>
                <w:highlight w:val="yellow"/>
              </w:rPr>
            </w:pPr>
            <w:r w:rsidRPr="00557CCB">
              <w:rPr>
                <w:b/>
                <w:bCs/>
              </w:rPr>
              <w:t>317</w:t>
            </w:r>
          </w:p>
        </w:tc>
        <w:tc>
          <w:tcPr>
            <w:tcW w:w="706" w:type="dxa"/>
          </w:tcPr>
          <w:p w14:paraId="2AE2DA8C" w14:textId="0F186EDF" w:rsidR="009667FD" w:rsidRPr="00902018" w:rsidRDefault="009667FD" w:rsidP="009667FD">
            <w:pPr>
              <w:jc w:val="center"/>
              <w:rPr>
                <w:b/>
                <w:highlight w:val="yellow"/>
              </w:rPr>
            </w:pPr>
            <w:r w:rsidRPr="00C925CA">
              <w:rPr>
                <w:b/>
                <w:bCs/>
              </w:rPr>
              <w:t>2</w:t>
            </w:r>
            <w:r w:rsidR="00C925CA" w:rsidRPr="00C925CA">
              <w:rPr>
                <w:b/>
                <w:bCs/>
              </w:rPr>
              <w:t>71</w:t>
            </w:r>
          </w:p>
        </w:tc>
        <w:tc>
          <w:tcPr>
            <w:tcW w:w="706" w:type="dxa"/>
          </w:tcPr>
          <w:p w14:paraId="5BE6F949" w14:textId="5FADEF86" w:rsidR="009667FD" w:rsidRPr="001B31C3" w:rsidRDefault="009667FD" w:rsidP="009667FD">
            <w:pPr>
              <w:jc w:val="center"/>
              <w:rPr>
                <w:b/>
                <w:sz w:val="18"/>
                <w:szCs w:val="18"/>
              </w:rPr>
            </w:pPr>
            <w:proofErr w:type="spellStart"/>
            <w:r w:rsidRPr="001B31C3">
              <w:rPr>
                <w:b/>
                <w:bCs/>
                <w:kern w:val="1"/>
                <w:sz w:val="18"/>
                <w:szCs w:val="18"/>
                <w:lang w:eastAsia="zh-CN"/>
              </w:rPr>
              <w:t>neevid</w:t>
            </w:r>
            <w:proofErr w:type="spellEnd"/>
            <w:r w:rsidRPr="001B31C3">
              <w:rPr>
                <w:b/>
                <w:bCs/>
                <w:kern w:val="1"/>
                <w:sz w:val="18"/>
                <w:szCs w:val="18"/>
                <w:lang w:eastAsia="zh-CN"/>
              </w:rPr>
              <w:t>.</w:t>
            </w:r>
          </w:p>
        </w:tc>
      </w:tr>
      <w:tr w:rsidR="009667FD" w14:paraId="3ACB5E22" w14:textId="2ECAC531" w:rsidTr="00CB1EE1">
        <w:trPr>
          <w:trHeight w:val="205"/>
        </w:trPr>
        <w:tc>
          <w:tcPr>
            <w:tcW w:w="3330" w:type="dxa"/>
            <w:gridSpan w:val="3"/>
            <w:vAlign w:val="center"/>
          </w:tcPr>
          <w:p w14:paraId="717BEBFC" w14:textId="77777777" w:rsidR="009667FD" w:rsidRDefault="009667FD" w:rsidP="009667FD">
            <w:r>
              <w:t>---</w:t>
            </w:r>
          </w:p>
        </w:tc>
        <w:tc>
          <w:tcPr>
            <w:tcW w:w="2234" w:type="dxa"/>
            <w:gridSpan w:val="3"/>
            <w:vAlign w:val="center"/>
          </w:tcPr>
          <w:p w14:paraId="3A1920CD" w14:textId="77777777" w:rsidR="009667FD" w:rsidRDefault="009667FD" w:rsidP="009667FD">
            <w:r>
              <w:t>---</w:t>
            </w:r>
          </w:p>
        </w:tc>
        <w:tc>
          <w:tcPr>
            <w:tcW w:w="2285" w:type="dxa"/>
            <w:gridSpan w:val="5"/>
            <w:tcBorders>
              <w:right w:val="single" w:sz="12" w:space="0" w:color="auto"/>
            </w:tcBorders>
            <w:vAlign w:val="center"/>
          </w:tcPr>
          <w:p w14:paraId="710C34DB" w14:textId="77777777" w:rsidR="009667FD" w:rsidRDefault="009667FD" w:rsidP="009667FD">
            <w:r>
              <w:t>---</w:t>
            </w:r>
          </w:p>
        </w:tc>
        <w:tc>
          <w:tcPr>
            <w:tcW w:w="1401" w:type="dxa"/>
            <w:gridSpan w:val="2"/>
            <w:tcBorders>
              <w:left w:val="single" w:sz="12" w:space="0" w:color="auto"/>
            </w:tcBorders>
            <w:shd w:val="clear" w:color="auto" w:fill="FBD4B4"/>
            <w:vAlign w:val="center"/>
          </w:tcPr>
          <w:p w14:paraId="7C54B455" w14:textId="77777777" w:rsidR="009667FD" w:rsidRPr="00F20AEF" w:rsidRDefault="009667FD" w:rsidP="009667FD">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706" w:type="dxa"/>
            <w:vAlign w:val="center"/>
          </w:tcPr>
          <w:p w14:paraId="58972DF8" w14:textId="69BFF16C" w:rsidR="009667FD" w:rsidRPr="00BF1154" w:rsidRDefault="005B32F1" w:rsidP="009667FD">
            <w:pPr>
              <w:jc w:val="center"/>
              <w:rPr>
                <w:b/>
                <w:highlight w:val="yellow"/>
              </w:rPr>
            </w:pPr>
            <w:r w:rsidRPr="00557CCB">
              <w:rPr>
                <w:b/>
              </w:rPr>
              <w:t>1</w:t>
            </w:r>
            <w:r w:rsidR="001B31C3" w:rsidRPr="00557CCB">
              <w:rPr>
                <w:b/>
              </w:rPr>
              <w:t>2</w:t>
            </w:r>
            <w:r w:rsidR="009667FD" w:rsidRPr="00C925CA">
              <w:rPr>
                <w:b/>
              </w:rPr>
              <w:t>/</w:t>
            </w:r>
            <w:r w:rsidR="00BF1154" w:rsidRPr="00C925CA">
              <w:rPr>
                <w:b/>
              </w:rPr>
              <w:t>12</w:t>
            </w:r>
          </w:p>
        </w:tc>
      </w:tr>
      <w:tr w:rsidR="009667FD" w14:paraId="08D495C8" w14:textId="77777777" w:rsidTr="00FF48CE">
        <w:tc>
          <w:tcPr>
            <w:tcW w:w="9956" w:type="dxa"/>
            <w:gridSpan w:val="14"/>
            <w:shd w:val="clear" w:color="auto" w:fill="F7CAAC"/>
          </w:tcPr>
          <w:p w14:paraId="26E70C6E" w14:textId="4A6A8587" w:rsidR="009667FD" w:rsidRDefault="00802340" w:rsidP="009667FD">
            <w:pPr>
              <w:jc w:val="both"/>
              <w:rPr>
                <w:b/>
              </w:rPr>
            </w:pPr>
            <w:r>
              <w:rPr>
                <w:b/>
              </w:rPr>
              <w:t>Přehled</w:t>
            </w:r>
            <w:r w:rsidR="009667FD">
              <w:rPr>
                <w:b/>
              </w:rPr>
              <w:t xml:space="preserve"> o nejvýznamnější publikační a další tvůrčí činnosti nebo další profesní činnosti u odborníků z praxe vztahující se k zabezpečovaným předmětům </w:t>
            </w:r>
          </w:p>
        </w:tc>
      </w:tr>
      <w:tr w:rsidR="009667FD" w:rsidRPr="00641DD1" w14:paraId="443F3B80" w14:textId="77777777" w:rsidTr="00FF48CE">
        <w:trPr>
          <w:trHeight w:val="708"/>
        </w:trPr>
        <w:tc>
          <w:tcPr>
            <w:tcW w:w="9956" w:type="dxa"/>
            <w:gridSpan w:val="14"/>
          </w:tcPr>
          <w:p w14:paraId="4BCE0AE9" w14:textId="10BF9FFA" w:rsidR="003D459F" w:rsidRDefault="003D459F" w:rsidP="003D459F">
            <w:pPr>
              <w:pStyle w:val="KartaC-I"/>
              <w:rPr>
                <w:caps/>
              </w:rPr>
            </w:pPr>
            <w:r>
              <w:rPr>
                <w:caps/>
              </w:rPr>
              <w:t xml:space="preserve">Klásek, A., </w:t>
            </w:r>
            <w:r>
              <w:rPr>
                <w:b/>
                <w:bCs/>
                <w:caps/>
              </w:rPr>
              <w:t>Kafka, S. (</w:t>
            </w:r>
            <w:proofErr w:type="gramStart"/>
            <w:r>
              <w:rPr>
                <w:b/>
                <w:bCs/>
                <w:caps/>
              </w:rPr>
              <w:t>20%</w:t>
            </w:r>
            <w:proofErr w:type="gramEnd"/>
            <w:r>
              <w:rPr>
                <w:b/>
                <w:bCs/>
                <w:caps/>
              </w:rPr>
              <w:t>)</w:t>
            </w:r>
            <w:r>
              <w:rPr>
                <w:caps/>
              </w:rPr>
              <w:t>, Rudolf, O., Lyčka, A., Rouchal, M., Bednář, L.</w:t>
            </w:r>
            <w:r w:rsidR="00C65B39">
              <w:rPr>
                <w:caps/>
              </w:rPr>
              <w:t>:</w:t>
            </w:r>
            <w:r>
              <w:rPr>
                <w:caps/>
              </w:rPr>
              <w:t xml:space="preserve"> </w:t>
            </w:r>
            <w:proofErr w:type="spellStart"/>
            <w:r>
              <w:rPr>
                <w:caps/>
              </w:rPr>
              <w:t>R</w:t>
            </w:r>
            <w:r>
              <w:t>eaction</w:t>
            </w:r>
            <w:proofErr w:type="spellEnd"/>
            <w:r>
              <w:t xml:space="preserve"> </w:t>
            </w:r>
            <w:proofErr w:type="spellStart"/>
            <w:r>
              <w:t>of</w:t>
            </w:r>
            <w:proofErr w:type="spellEnd"/>
            <w:r>
              <w:t xml:space="preserve"> </w:t>
            </w:r>
            <w:proofErr w:type="spellStart"/>
            <w:r w:rsidR="00ED7C84">
              <w:t>t</w:t>
            </w:r>
            <w:r>
              <w:t>ertiary</w:t>
            </w:r>
            <w:proofErr w:type="spellEnd"/>
            <w:r>
              <w:t xml:space="preserve"> 2-</w:t>
            </w:r>
            <w:r w:rsidR="00ED7C84">
              <w:t>c</w:t>
            </w:r>
            <w:r>
              <w:t xml:space="preserve">hloroketones </w:t>
            </w:r>
            <w:proofErr w:type="spellStart"/>
            <w:r>
              <w:t>with</w:t>
            </w:r>
            <w:proofErr w:type="spellEnd"/>
            <w:r>
              <w:t xml:space="preserve"> </w:t>
            </w:r>
            <w:proofErr w:type="spellStart"/>
            <w:r w:rsidR="00ED7C84">
              <w:t>c</w:t>
            </w:r>
            <w:r>
              <w:t>yanide</w:t>
            </w:r>
            <w:proofErr w:type="spellEnd"/>
            <w:r>
              <w:t xml:space="preserve"> </w:t>
            </w:r>
            <w:proofErr w:type="spellStart"/>
            <w:r w:rsidR="00ED7C84">
              <w:t>i</w:t>
            </w:r>
            <w:r>
              <w:t>ons</w:t>
            </w:r>
            <w:proofErr w:type="spellEnd"/>
            <w:r>
              <w:t xml:space="preserve">: </w:t>
            </w:r>
            <w:proofErr w:type="spellStart"/>
            <w:r>
              <w:t>Application</w:t>
            </w:r>
            <w:proofErr w:type="spellEnd"/>
            <w:r>
              <w:t xml:space="preserve"> to 3-</w:t>
            </w:r>
            <w:r w:rsidR="00ED7C84">
              <w:t>c</w:t>
            </w:r>
            <w:r>
              <w:t>hloroquinolinediones</w:t>
            </w:r>
            <w:r>
              <w:rPr>
                <w:caps/>
              </w:rPr>
              <w:t xml:space="preserve">. </w:t>
            </w:r>
            <w:proofErr w:type="spellStart"/>
            <w:r w:rsidRPr="0070631B">
              <w:rPr>
                <w:i/>
                <w:iCs/>
                <w:kern w:val="20"/>
              </w:rPr>
              <w:t>ChemistryOpen</w:t>
            </w:r>
            <w:proofErr w:type="spellEnd"/>
            <w:r>
              <w:rPr>
                <w:caps/>
              </w:rPr>
              <w:t xml:space="preserve"> 10, 645-652, </w:t>
            </w:r>
            <w:r>
              <w:rPr>
                <w:b/>
                <w:bCs/>
                <w:caps/>
              </w:rPr>
              <w:t>2021</w:t>
            </w:r>
            <w:r w:rsidR="0070631B">
              <w:rPr>
                <w:caps/>
              </w:rPr>
              <w:t>.</w:t>
            </w:r>
            <w:r>
              <w:rPr>
                <w:caps/>
              </w:rPr>
              <w:t xml:space="preserve"> ISSN 2191-1363. </w:t>
            </w:r>
            <w:proofErr w:type="spellStart"/>
            <w:r>
              <w:rPr>
                <w:caps/>
              </w:rPr>
              <w:t>J</w:t>
            </w:r>
            <w:r>
              <w:t>imp</w:t>
            </w:r>
            <w:proofErr w:type="spellEnd"/>
            <w:r>
              <w:rPr>
                <w:caps/>
              </w:rPr>
              <w:t xml:space="preserve"> (Q3)</w:t>
            </w:r>
          </w:p>
          <w:p w14:paraId="7826D687" w14:textId="77777777" w:rsidR="003D459F" w:rsidRPr="00557CCB" w:rsidRDefault="003D459F" w:rsidP="003D459F">
            <w:pPr>
              <w:pStyle w:val="KartaC-I"/>
              <w:rPr>
                <w:caps/>
              </w:rPr>
            </w:pPr>
            <w:r>
              <w:rPr>
                <w:caps/>
              </w:rPr>
              <w:t xml:space="preserve">Milićević, D., Kimmel, R., Urankar, D., Pevec, A., KoŠmrlj, J., </w:t>
            </w:r>
            <w:r>
              <w:rPr>
                <w:b/>
                <w:bCs/>
                <w:caps/>
              </w:rPr>
              <w:t>Kafka, S. (</w:t>
            </w:r>
            <w:proofErr w:type="gramStart"/>
            <w:r>
              <w:rPr>
                <w:b/>
                <w:bCs/>
                <w:caps/>
              </w:rPr>
              <w:t>39%</w:t>
            </w:r>
            <w:proofErr w:type="gramEnd"/>
            <w:r>
              <w:rPr>
                <w:b/>
                <w:bCs/>
                <w:caps/>
              </w:rPr>
              <w:t>)</w:t>
            </w:r>
            <w:r>
              <w:rPr>
                <w:caps/>
              </w:rPr>
              <w:t xml:space="preserve">: </w:t>
            </w:r>
            <w:proofErr w:type="spellStart"/>
            <w:r>
              <w:t>Preparation</w:t>
            </w:r>
            <w:proofErr w:type="spellEnd"/>
            <w:r>
              <w:t xml:space="preserve"> </w:t>
            </w:r>
            <w:proofErr w:type="spellStart"/>
            <w:r>
              <w:t>of</w:t>
            </w:r>
            <w:proofErr w:type="spellEnd"/>
            <w:r>
              <w:t xml:space="preserve"> quinoline-2,4-dione </w:t>
            </w:r>
            <w:proofErr w:type="spellStart"/>
            <w:r>
              <w:t>functionalized</w:t>
            </w:r>
            <w:proofErr w:type="spellEnd"/>
            <w:r>
              <w:t xml:space="preserve"> 1,2,3-trialzol-4-ylmethanols, 1,2,3-triazole-4-carbaldehydes and 1,2,3-triazole-4-carboxylic </w:t>
            </w:r>
            <w:proofErr w:type="spellStart"/>
            <w:r>
              <w:t>acids</w:t>
            </w:r>
            <w:proofErr w:type="spellEnd"/>
            <w:r>
              <w:t xml:space="preserve">. </w:t>
            </w:r>
            <w:r w:rsidRPr="00557CCB">
              <w:rPr>
                <w:i/>
              </w:rPr>
              <w:t xml:space="preserve">Acta </w:t>
            </w:r>
            <w:proofErr w:type="spellStart"/>
            <w:r w:rsidRPr="00557CCB">
              <w:rPr>
                <w:i/>
              </w:rPr>
              <w:t>Chimica</w:t>
            </w:r>
            <w:proofErr w:type="spellEnd"/>
            <w:r w:rsidRPr="00557CCB">
              <w:rPr>
                <w:i/>
              </w:rPr>
              <w:t xml:space="preserve"> </w:t>
            </w:r>
            <w:proofErr w:type="spellStart"/>
            <w:r w:rsidRPr="00557CCB">
              <w:rPr>
                <w:i/>
              </w:rPr>
              <w:t>Slovenica</w:t>
            </w:r>
            <w:proofErr w:type="spellEnd"/>
            <w:r w:rsidRPr="00557CCB">
              <w:t xml:space="preserve"> 67, 421-434, </w:t>
            </w:r>
            <w:r w:rsidRPr="00557CCB">
              <w:rPr>
                <w:b/>
              </w:rPr>
              <w:t>2020</w:t>
            </w:r>
            <w:r w:rsidRPr="00557CCB">
              <w:t xml:space="preserve">. ISSN 1318-0207. </w:t>
            </w:r>
            <w:proofErr w:type="spellStart"/>
            <w:r w:rsidRPr="00557CCB">
              <w:t>Jimp</w:t>
            </w:r>
            <w:proofErr w:type="spellEnd"/>
            <w:r w:rsidRPr="00557CCB">
              <w:t xml:space="preserve"> (Q4)</w:t>
            </w:r>
          </w:p>
          <w:p w14:paraId="0500E9BD" w14:textId="77777777" w:rsidR="003D459F" w:rsidRPr="00557CCB" w:rsidRDefault="003D459F" w:rsidP="003D459F">
            <w:pPr>
              <w:pStyle w:val="KartaC-I"/>
              <w:rPr>
                <w:rFonts w:eastAsiaTheme="minorHAnsi"/>
              </w:rPr>
            </w:pPr>
            <w:r w:rsidRPr="00557CCB">
              <w:rPr>
                <w:caps/>
              </w:rPr>
              <w:t xml:space="preserve">Milićević, D., Kimmel, R., Gazvoda, M., Urankar, D., </w:t>
            </w:r>
            <w:r w:rsidRPr="00557CCB">
              <w:rPr>
                <w:b/>
                <w:caps/>
              </w:rPr>
              <w:t>Kafka, S. (</w:t>
            </w:r>
            <w:proofErr w:type="gramStart"/>
            <w:r w:rsidRPr="00557CCB">
              <w:rPr>
                <w:b/>
                <w:caps/>
              </w:rPr>
              <w:t>43%</w:t>
            </w:r>
            <w:proofErr w:type="gramEnd"/>
            <w:r w:rsidRPr="00557CCB">
              <w:rPr>
                <w:b/>
                <w:caps/>
              </w:rPr>
              <w:t>)</w:t>
            </w:r>
            <w:r w:rsidRPr="00557CCB">
              <w:rPr>
                <w:caps/>
              </w:rPr>
              <w:t xml:space="preserve">, Košmrlj, J.: </w:t>
            </w:r>
            <w:proofErr w:type="spellStart"/>
            <w:r w:rsidRPr="00557CCB">
              <w:t>Synthesis</w:t>
            </w:r>
            <w:proofErr w:type="spellEnd"/>
            <w:r w:rsidRPr="00557CCB">
              <w:t xml:space="preserve"> </w:t>
            </w:r>
            <w:proofErr w:type="spellStart"/>
            <w:r w:rsidRPr="00557CCB">
              <w:t>of</w:t>
            </w:r>
            <w:proofErr w:type="spellEnd"/>
            <w:r w:rsidRPr="00557CCB">
              <w:t xml:space="preserve"> bis(1,2,3-triazole) </w:t>
            </w:r>
            <w:proofErr w:type="spellStart"/>
            <w:r w:rsidRPr="00557CCB">
              <w:t>functionalized</w:t>
            </w:r>
            <w:proofErr w:type="spellEnd"/>
            <w:r w:rsidRPr="00557CCB">
              <w:t xml:space="preserve"> quinoline-2,4-diones. </w:t>
            </w:r>
            <w:proofErr w:type="spellStart"/>
            <w:r w:rsidRPr="00557CCB">
              <w:rPr>
                <w:i/>
              </w:rPr>
              <w:t>Molecules</w:t>
            </w:r>
            <w:proofErr w:type="spellEnd"/>
            <w:r w:rsidRPr="00557CCB">
              <w:t xml:space="preserve"> 23, 2310, </w:t>
            </w:r>
            <w:r w:rsidRPr="00557CCB">
              <w:rPr>
                <w:b/>
              </w:rPr>
              <w:t>2018</w:t>
            </w:r>
            <w:r w:rsidRPr="00557CCB">
              <w:t xml:space="preserve">. ISSN 1420-3049. </w:t>
            </w:r>
            <w:proofErr w:type="spellStart"/>
            <w:r w:rsidRPr="00557CCB">
              <w:rPr>
                <w:rFonts w:eastAsiaTheme="minorHAnsi"/>
              </w:rPr>
              <w:t>Jimp</w:t>
            </w:r>
            <w:proofErr w:type="spellEnd"/>
            <w:r w:rsidRPr="00557CCB">
              <w:rPr>
                <w:rFonts w:eastAsiaTheme="minorHAnsi"/>
              </w:rPr>
              <w:t xml:space="preserve"> (Q2)</w:t>
            </w:r>
          </w:p>
          <w:p w14:paraId="762BC229" w14:textId="423B8DCB" w:rsidR="003D459F" w:rsidRPr="00557CCB" w:rsidRDefault="003D459F" w:rsidP="003D459F">
            <w:pPr>
              <w:pStyle w:val="KartaC-I"/>
              <w:rPr>
                <w:caps/>
              </w:rPr>
            </w:pPr>
            <w:r w:rsidRPr="00557CCB">
              <w:rPr>
                <w:caps/>
                <w:color w:val="000000"/>
                <w:kern w:val="20"/>
              </w:rPr>
              <w:t>de Macedo, M.B.</w:t>
            </w:r>
            <w:r w:rsidRPr="00557CCB">
              <w:rPr>
                <w:caps/>
                <w:vanish/>
                <w:color w:val="000000"/>
                <w:kern w:val="20"/>
              </w:rPr>
              <w:t xml:space="preserve"> (5%)</w:t>
            </w:r>
            <w:r w:rsidRPr="00557CCB">
              <w:rPr>
                <w:caps/>
                <w:color w:val="000000"/>
                <w:kern w:val="20"/>
              </w:rPr>
              <w:t>, Kimmel, R.</w:t>
            </w:r>
            <w:r w:rsidRPr="00557CCB">
              <w:rPr>
                <w:caps/>
                <w:vanish/>
                <w:color w:val="000000"/>
                <w:kern w:val="20"/>
              </w:rPr>
              <w:t xml:space="preserve"> (9%)</w:t>
            </w:r>
            <w:r w:rsidRPr="00557CCB">
              <w:rPr>
                <w:caps/>
                <w:color w:val="000000"/>
                <w:kern w:val="20"/>
              </w:rPr>
              <w:t>, Urankar, D.</w:t>
            </w:r>
            <w:r w:rsidRPr="00557CCB">
              <w:rPr>
                <w:caps/>
                <w:vanish/>
                <w:color w:val="000000"/>
                <w:kern w:val="20"/>
              </w:rPr>
              <w:t xml:space="preserve"> (5%)</w:t>
            </w:r>
            <w:r w:rsidRPr="00557CCB">
              <w:rPr>
                <w:caps/>
                <w:color w:val="000000"/>
                <w:kern w:val="20"/>
              </w:rPr>
              <w:t>, Gazvoda, M.</w:t>
            </w:r>
            <w:r w:rsidRPr="00557CCB">
              <w:rPr>
                <w:caps/>
                <w:vanish/>
                <w:color w:val="000000"/>
                <w:kern w:val="20"/>
              </w:rPr>
              <w:t xml:space="preserve"> (5%)</w:t>
            </w:r>
            <w:r w:rsidRPr="00557CCB">
              <w:rPr>
                <w:caps/>
                <w:color w:val="000000"/>
                <w:kern w:val="20"/>
              </w:rPr>
              <w:t>, Peixoto, A.</w:t>
            </w:r>
            <w:r w:rsidRPr="00557CCB">
              <w:rPr>
                <w:caps/>
                <w:vanish/>
                <w:color w:val="000000"/>
                <w:kern w:val="20"/>
              </w:rPr>
              <w:t xml:space="preserve"> (5%)</w:t>
            </w:r>
            <w:r w:rsidRPr="00557CCB">
              <w:rPr>
                <w:caps/>
                <w:color w:val="000000"/>
                <w:kern w:val="20"/>
              </w:rPr>
              <w:t>, Cools, F.</w:t>
            </w:r>
            <w:r w:rsidRPr="00557CCB">
              <w:rPr>
                <w:caps/>
                <w:vanish/>
                <w:color w:val="000000"/>
                <w:kern w:val="20"/>
              </w:rPr>
              <w:t xml:space="preserve"> (5%)</w:t>
            </w:r>
            <w:r w:rsidRPr="00557CCB">
              <w:rPr>
                <w:caps/>
                <w:color w:val="000000"/>
                <w:kern w:val="20"/>
              </w:rPr>
              <w:t>, Torfs, E.</w:t>
            </w:r>
            <w:r w:rsidRPr="00557CCB">
              <w:rPr>
                <w:caps/>
                <w:vanish/>
                <w:color w:val="000000"/>
                <w:kern w:val="20"/>
              </w:rPr>
              <w:t xml:space="preserve"> (5%)</w:t>
            </w:r>
            <w:r w:rsidRPr="00557CCB">
              <w:rPr>
                <w:caps/>
                <w:color w:val="000000"/>
                <w:kern w:val="20"/>
              </w:rPr>
              <w:t>, Verschaeve, L.</w:t>
            </w:r>
            <w:r w:rsidRPr="00557CCB">
              <w:rPr>
                <w:caps/>
                <w:vanish/>
                <w:color w:val="000000"/>
                <w:kern w:val="20"/>
              </w:rPr>
              <w:t xml:space="preserve"> (5%)</w:t>
            </w:r>
            <w:r w:rsidRPr="00557CCB">
              <w:rPr>
                <w:caps/>
                <w:color w:val="000000"/>
                <w:kern w:val="20"/>
              </w:rPr>
              <w:t>, Lima, E.S.</w:t>
            </w:r>
            <w:r w:rsidRPr="00557CCB">
              <w:rPr>
                <w:caps/>
                <w:vanish/>
                <w:color w:val="000000"/>
                <w:kern w:val="20"/>
              </w:rPr>
              <w:t xml:space="preserve"> (5%)</w:t>
            </w:r>
            <w:r w:rsidRPr="00557CCB">
              <w:rPr>
                <w:caps/>
                <w:color w:val="000000"/>
                <w:kern w:val="20"/>
              </w:rPr>
              <w:t>, Lyčka, A.</w:t>
            </w:r>
            <w:r w:rsidRPr="00557CCB">
              <w:rPr>
                <w:caps/>
                <w:vanish/>
                <w:color w:val="000000"/>
                <w:kern w:val="20"/>
              </w:rPr>
              <w:t xml:space="preserve"> (5%)</w:t>
            </w:r>
            <w:r w:rsidRPr="00557CCB">
              <w:rPr>
                <w:caps/>
                <w:color w:val="000000"/>
                <w:kern w:val="20"/>
              </w:rPr>
              <w:t>, Milićević, D.</w:t>
            </w:r>
            <w:r w:rsidRPr="00557CCB">
              <w:rPr>
                <w:caps/>
                <w:vanish/>
                <w:color w:val="000000"/>
                <w:kern w:val="20"/>
              </w:rPr>
              <w:t xml:space="preserve"> (5%)</w:t>
            </w:r>
            <w:r w:rsidRPr="00557CCB">
              <w:rPr>
                <w:caps/>
                <w:color w:val="000000"/>
                <w:kern w:val="20"/>
              </w:rPr>
              <w:t>, Klásek, A.</w:t>
            </w:r>
            <w:r w:rsidRPr="00557CCB">
              <w:rPr>
                <w:caps/>
                <w:vanish/>
                <w:color w:val="000000"/>
                <w:kern w:val="20"/>
              </w:rPr>
              <w:t xml:space="preserve"> (9%)</w:t>
            </w:r>
            <w:r w:rsidRPr="00557CCB">
              <w:rPr>
                <w:caps/>
                <w:color w:val="000000"/>
                <w:kern w:val="20"/>
              </w:rPr>
              <w:t>, Cos, P.</w:t>
            </w:r>
            <w:r w:rsidRPr="00557CCB">
              <w:rPr>
                <w:caps/>
                <w:vanish/>
                <w:color w:val="000000"/>
                <w:kern w:val="20"/>
              </w:rPr>
              <w:t xml:space="preserve"> (5%)</w:t>
            </w:r>
            <w:r w:rsidRPr="00557CCB">
              <w:rPr>
                <w:caps/>
                <w:color w:val="000000"/>
                <w:kern w:val="20"/>
              </w:rPr>
              <w:t xml:space="preserve">, </w:t>
            </w:r>
            <w:r w:rsidRPr="00557CCB">
              <w:rPr>
                <w:b/>
                <w:bCs/>
                <w:caps/>
                <w:color w:val="000000"/>
                <w:kern w:val="20"/>
              </w:rPr>
              <w:t>Kafka, S. (</w:t>
            </w:r>
            <w:r w:rsidR="00676FF1" w:rsidRPr="00557CCB">
              <w:rPr>
                <w:b/>
                <w:bCs/>
                <w:caps/>
                <w:color w:val="000000"/>
                <w:kern w:val="20"/>
              </w:rPr>
              <w:t>17</w:t>
            </w:r>
            <w:r w:rsidRPr="00557CCB">
              <w:rPr>
                <w:b/>
                <w:bCs/>
                <w:caps/>
                <w:color w:val="000000"/>
                <w:kern w:val="20"/>
              </w:rPr>
              <w:t>%)</w:t>
            </w:r>
            <w:r w:rsidRPr="00557CCB">
              <w:rPr>
                <w:b/>
                <w:bCs/>
                <w:caps/>
                <w:vanish/>
                <w:color w:val="000000"/>
                <w:kern w:val="20"/>
              </w:rPr>
              <w:t xml:space="preserve"> (17%)</w:t>
            </w:r>
            <w:r w:rsidRPr="00557CCB">
              <w:rPr>
                <w:caps/>
                <w:color w:val="000000"/>
                <w:kern w:val="20"/>
              </w:rPr>
              <w:t>, Košmrlj, J.</w:t>
            </w:r>
            <w:r w:rsidRPr="00557CCB">
              <w:rPr>
                <w:caps/>
                <w:vanish/>
                <w:color w:val="000000"/>
                <w:kern w:val="20"/>
              </w:rPr>
              <w:t xml:space="preserve"> (5%)</w:t>
            </w:r>
            <w:r w:rsidRPr="00557CCB">
              <w:rPr>
                <w:caps/>
                <w:color w:val="000000"/>
                <w:kern w:val="20"/>
              </w:rPr>
              <w:t>, Cappoen, D.</w:t>
            </w:r>
            <w:r w:rsidRPr="00557CCB">
              <w:rPr>
                <w:caps/>
                <w:vanish/>
                <w:color w:val="000000"/>
                <w:kern w:val="20"/>
              </w:rPr>
              <w:t xml:space="preserve"> (5%)</w:t>
            </w:r>
            <w:r w:rsidRPr="00557CCB">
              <w:rPr>
                <w:caps/>
                <w:color w:val="000000"/>
                <w:kern w:val="20"/>
              </w:rPr>
              <w:t>:</w:t>
            </w:r>
            <w:r w:rsidRPr="00557CCB">
              <w:rPr>
                <w:color w:val="000000"/>
              </w:rPr>
              <w:t xml:space="preserve"> Design, </w:t>
            </w:r>
            <w:proofErr w:type="spellStart"/>
            <w:r w:rsidRPr="00557CCB">
              <w:rPr>
                <w:color w:val="000000"/>
              </w:rPr>
              <w:t>synthesis</w:t>
            </w:r>
            <w:proofErr w:type="spellEnd"/>
            <w:r w:rsidRPr="00557CCB">
              <w:rPr>
                <w:color w:val="000000"/>
              </w:rPr>
              <w:t xml:space="preserve"> and </w:t>
            </w:r>
            <w:proofErr w:type="spellStart"/>
            <w:r w:rsidRPr="00557CCB">
              <w:rPr>
                <w:color w:val="000000"/>
              </w:rPr>
              <w:t>antitubercular</w:t>
            </w:r>
            <w:proofErr w:type="spellEnd"/>
            <w:r w:rsidRPr="00557CCB">
              <w:rPr>
                <w:color w:val="000000"/>
              </w:rPr>
              <w:t xml:space="preserve"> </w:t>
            </w:r>
            <w:proofErr w:type="spellStart"/>
            <w:r w:rsidRPr="00557CCB">
              <w:rPr>
                <w:color w:val="000000"/>
              </w:rPr>
              <w:t>potency</w:t>
            </w:r>
            <w:proofErr w:type="spellEnd"/>
            <w:r w:rsidRPr="00557CCB">
              <w:rPr>
                <w:color w:val="000000"/>
              </w:rPr>
              <w:t xml:space="preserve"> </w:t>
            </w:r>
            <w:proofErr w:type="spellStart"/>
            <w:r w:rsidRPr="00557CCB">
              <w:rPr>
                <w:color w:val="000000"/>
              </w:rPr>
              <w:t>of</w:t>
            </w:r>
            <w:proofErr w:type="spellEnd"/>
            <w:r w:rsidRPr="00557CCB">
              <w:rPr>
                <w:color w:val="000000"/>
              </w:rPr>
              <w:t xml:space="preserve"> 4-hydroxyquinolin-2(1</w:t>
            </w:r>
            <w:proofErr w:type="gramStart"/>
            <w:r w:rsidRPr="00557CCB">
              <w:rPr>
                <w:i/>
                <w:color w:val="000000"/>
              </w:rPr>
              <w:t>H</w:t>
            </w:r>
            <w:r w:rsidRPr="00557CCB">
              <w:rPr>
                <w:color w:val="000000"/>
              </w:rPr>
              <w:t>)-</w:t>
            </w:r>
            <w:proofErr w:type="spellStart"/>
            <w:proofErr w:type="gramEnd"/>
            <w:r w:rsidRPr="00557CCB">
              <w:rPr>
                <w:color w:val="000000"/>
              </w:rPr>
              <w:t>ones</w:t>
            </w:r>
            <w:proofErr w:type="spellEnd"/>
            <w:r w:rsidRPr="00557CCB">
              <w:rPr>
                <w:color w:val="000000"/>
              </w:rPr>
              <w:t xml:space="preserve">. </w:t>
            </w:r>
            <w:proofErr w:type="spellStart"/>
            <w:r w:rsidRPr="00557CCB">
              <w:rPr>
                <w:i/>
                <w:iCs/>
                <w:color w:val="000000"/>
              </w:rPr>
              <w:t>European</w:t>
            </w:r>
            <w:proofErr w:type="spellEnd"/>
            <w:r w:rsidRPr="00557CCB">
              <w:rPr>
                <w:i/>
                <w:iCs/>
                <w:color w:val="000000"/>
              </w:rPr>
              <w:t xml:space="preserve"> </w:t>
            </w:r>
            <w:proofErr w:type="spellStart"/>
            <w:r w:rsidRPr="00557CCB">
              <w:rPr>
                <w:i/>
                <w:iCs/>
                <w:color w:val="000000"/>
              </w:rPr>
              <w:t>Journal</w:t>
            </w:r>
            <w:proofErr w:type="spellEnd"/>
            <w:r w:rsidRPr="00557CCB">
              <w:rPr>
                <w:i/>
                <w:iCs/>
                <w:color w:val="000000"/>
              </w:rPr>
              <w:t xml:space="preserve"> </w:t>
            </w:r>
            <w:proofErr w:type="spellStart"/>
            <w:r w:rsidRPr="00557CCB">
              <w:rPr>
                <w:i/>
                <w:iCs/>
                <w:color w:val="000000"/>
              </w:rPr>
              <w:t>of</w:t>
            </w:r>
            <w:proofErr w:type="spellEnd"/>
            <w:r w:rsidRPr="00557CCB">
              <w:rPr>
                <w:i/>
                <w:iCs/>
                <w:color w:val="000000"/>
              </w:rPr>
              <w:t xml:space="preserve"> </w:t>
            </w:r>
            <w:proofErr w:type="spellStart"/>
            <w:r w:rsidRPr="00557CCB">
              <w:rPr>
                <w:i/>
                <w:iCs/>
                <w:color w:val="000000"/>
              </w:rPr>
              <w:t>Medicinal</w:t>
            </w:r>
            <w:proofErr w:type="spellEnd"/>
            <w:r w:rsidRPr="00557CCB">
              <w:rPr>
                <w:i/>
                <w:iCs/>
                <w:color w:val="000000"/>
              </w:rPr>
              <w:t xml:space="preserve"> </w:t>
            </w:r>
            <w:proofErr w:type="spellStart"/>
            <w:r w:rsidRPr="00557CCB">
              <w:rPr>
                <w:i/>
                <w:iCs/>
                <w:color w:val="000000"/>
              </w:rPr>
              <w:t>Chemistry</w:t>
            </w:r>
            <w:proofErr w:type="spellEnd"/>
            <w:r w:rsidRPr="00557CCB">
              <w:rPr>
                <w:color w:val="000000"/>
              </w:rPr>
              <w:t xml:space="preserve"> </w:t>
            </w:r>
            <w:r w:rsidRPr="00557CCB">
              <w:rPr>
                <w:bCs/>
                <w:color w:val="000000"/>
              </w:rPr>
              <w:t>138</w:t>
            </w:r>
            <w:r w:rsidRPr="00557CCB">
              <w:rPr>
                <w:color w:val="000000"/>
              </w:rPr>
              <w:t xml:space="preserve">, 491-500, </w:t>
            </w:r>
            <w:r w:rsidRPr="00557CCB">
              <w:rPr>
                <w:b/>
                <w:bCs/>
                <w:iCs/>
                <w:color w:val="000000"/>
              </w:rPr>
              <w:t>2017</w:t>
            </w:r>
            <w:r w:rsidRPr="00557CCB">
              <w:rPr>
                <w:color w:val="000000"/>
              </w:rPr>
              <w:t xml:space="preserve">. ISSN 0223-5234. </w:t>
            </w:r>
            <w:proofErr w:type="spellStart"/>
            <w:r w:rsidRPr="00557CCB">
              <w:rPr>
                <w:caps/>
              </w:rPr>
              <w:t>J</w:t>
            </w:r>
            <w:r w:rsidRPr="00557CCB">
              <w:t>imp</w:t>
            </w:r>
            <w:proofErr w:type="spellEnd"/>
            <w:r w:rsidRPr="00557CCB">
              <w:rPr>
                <w:caps/>
              </w:rPr>
              <w:t xml:space="preserve"> (Q1)</w:t>
            </w:r>
          </w:p>
          <w:p w14:paraId="5DC75CC8" w14:textId="07C48F5E" w:rsidR="003D459F" w:rsidRPr="00641DD1" w:rsidRDefault="003D459F" w:rsidP="003D459F">
            <w:pPr>
              <w:pStyle w:val="KartaC-I"/>
              <w:rPr>
                <w:b/>
                <w:sz w:val="16"/>
                <w:szCs w:val="16"/>
              </w:rPr>
            </w:pPr>
            <w:r w:rsidRPr="00557CCB">
              <w:rPr>
                <w:bCs/>
                <w:caps/>
                <w:kern w:val="20"/>
              </w:rPr>
              <w:t xml:space="preserve">Křemen, F., Gazvoda, M., </w:t>
            </w:r>
            <w:r w:rsidRPr="00557CCB">
              <w:rPr>
                <w:b/>
                <w:caps/>
                <w:kern w:val="20"/>
              </w:rPr>
              <w:t>Kafka, S. (</w:t>
            </w:r>
            <w:proofErr w:type="gramStart"/>
            <w:r w:rsidRPr="00557CCB">
              <w:rPr>
                <w:b/>
                <w:caps/>
                <w:kern w:val="20"/>
              </w:rPr>
              <w:t>35%</w:t>
            </w:r>
            <w:proofErr w:type="gramEnd"/>
            <w:r w:rsidRPr="00557CCB">
              <w:rPr>
                <w:b/>
                <w:caps/>
                <w:kern w:val="20"/>
              </w:rPr>
              <w:t>)</w:t>
            </w:r>
            <w:r w:rsidRPr="00557CCB">
              <w:rPr>
                <w:bCs/>
                <w:caps/>
                <w:kern w:val="20"/>
              </w:rPr>
              <w:t>, Proisl, K., Srholcová, A., Klásek, A., Urankar, D., Košmrlj, J.:</w:t>
            </w:r>
            <w:r w:rsidRPr="00557CCB">
              <w:rPr>
                <w:bCs/>
              </w:rPr>
              <w:t xml:space="preserve"> </w:t>
            </w:r>
            <w:proofErr w:type="spellStart"/>
            <w:r w:rsidRPr="00557CCB">
              <w:rPr>
                <w:bCs/>
              </w:rPr>
              <w:t>Synthesis</w:t>
            </w:r>
            <w:proofErr w:type="spellEnd"/>
            <w:r w:rsidRPr="00557CCB">
              <w:rPr>
                <w:bCs/>
              </w:rPr>
              <w:t xml:space="preserve"> </w:t>
            </w:r>
            <w:proofErr w:type="spellStart"/>
            <w:r w:rsidRPr="00557CCB">
              <w:rPr>
                <w:bCs/>
              </w:rPr>
              <w:t>of</w:t>
            </w:r>
            <w:proofErr w:type="spellEnd"/>
            <w:r w:rsidRPr="00557CCB">
              <w:rPr>
                <w:bCs/>
              </w:rPr>
              <w:t xml:space="preserve"> 1,4-benzodiazepine-2,5-diones by base </w:t>
            </w:r>
            <w:proofErr w:type="spellStart"/>
            <w:r w:rsidRPr="00557CCB">
              <w:rPr>
                <w:bCs/>
              </w:rPr>
              <w:t>promoted</w:t>
            </w:r>
            <w:proofErr w:type="spellEnd"/>
            <w:r w:rsidRPr="00557CCB">
              <w:rPr>
                <w:bCs/>
              </w:rPr>
              <w:t xml:space="preserve"> ring </w:t>
            </w:r>
            <w:proofErr w:type="spellStart"/>
            <w:r w:rsidRPr="00557CCB">
              <w:rPr>
                <w:bCs/>
              </w:rPr>
              <w:t>expansion</w:t>
            </w:r>
            <w:proofErr w:type="spellEnd"/>
            <w:r w:rsidRPr="00557CCB">
              <w:rPr>
                <w:bCs/>
              </w:rPr>
              <w:t xml:space="preserve"> </w:t>
            </w:r>
            <w:proofErr w:type="spellStart"/>
            <w:r w:rsidRPr="00557CCB">
              <w:rPr>
                <w:bCs/>
              </w:rPr>
              <w:t>of</w:t>
            </w:r>
            <w:proofErr w:type="spellEnd"/>
            <w:r w:rsidRPr="00557CCB">
              <w:rPr>
                <w:bCs/>
              </w:rPr>
              <w:t xml:space="preserve"> 3-aminoquinoline-2,4-diones. </w:t>
            </w:r>
            <w:proofErr w:type="spellStart"/>
            <w:r w:rsidRPr="00557CCB">
              <w:rPr>
                <w:bCs/>
                <w:i/>
                <w:iCs/>
              </w:rPr>
              <w:t>Journal</w:t>
            </w:r>
            <w:proofErr w:type="spellEnd"/>
            <w:r w:rsidRPr="00557CCB">
              <w:rPr>
                <w:bCs/>
                <w:i/>
                <w:iCs/>
              </w:rPr>
              <w:t xml:space="preserve"> </w:t>
            </w:r>
            <w:proofErr w:type="spellStart"/>
            <w:r w:rsidRPr="00557CCB">
              <w:rPr>
                <w:bCs/>
                <w:i/>
                <w:iCs/>
              </w:rPr>
              <w:t>of</w:t>
            </w:r>
            <w:proofErr w:type="spellEnd"/>
            <w:r w:rsidRPr="00557CCB">
              <w:rPr>
                <w:bCs/>
                <w:i/>
                <w:iCs/>
              </w:rPr>
              <w:t xml:space="preserve"> </w:t>
            </w:r>
            <w:proofErr w:type="spellStart"/>
            <w:r w:rsidRPr="00557CCB">
              <w:rPr>
                <w:bCs/>
                <w:i/>
                <w:iCs/>
              </w:rPr>
              <w:t>Organic</w:t>
            </w:r>
            <w:proofErr w:type="spellEnd"/>
            <w:r w:rsidRPr="00557CCB">
              <w:rPr>
                <w:bCs/>
                <w:i/>
                <w:iCs/>
              </w:rPr>
              <w:t xml:space="preserve"> </w:t>
            </w:r>
            <w:proofErr w:type="spellStart"/>
            <w:r w:rsidRPr="00557CCB">
              <w:rPr>
                <w:bCs/>
                <w:i/>
                <w:iCs/>
              </w:rPr>
              <w:t>Chemistry</w:t>
            </w:r>
            <w:proofErr w:type="spellEnd"/>
            <w:r w:rsidRPr="00557CCB">
              <w:rPr>
                <w:bCs/>
              </w:rPr>
              <w:t xml:space="preserve"> 82, 715-722, </w:t>
            </w:r>
            <w:r w:rsidRPr="00557CCB">
              <w:rPr>
                <w:b/>
              </w:rPr>
              <w:t>2017</w:t>
            </w:r>
            <w:r w:rsidRPr="00557CCB">
              <w:rPr>
                <w:bCs/>
              </w:rPr>
              <w:t xml:space="preserve">. ISSN 0022-3263. </w:t>
            </w:r>
            <w:proofErr w:type="spellStart"/>
            <w:r w:rsidRPr="00557CCB">
              <w:rPr>
                <w:caps/>
              </w:rPr>
              <w:t>J</w:t>
            </w:r>
            <w:r w:rsidRPr="00557CCB">
              <w:t>imp</w:t>
            </w:r>
            <w:proofErr w:type="spellEnd"/>
            <w:r w:rsidRPr="00557CCB">
              <w:rPr>
                <w:caps/>
              </w:rPr>
              <w:t xml:space="preserve"> (Q1)</w:t>
            </w:r>
          </w:p>
        </w:tc>
      </w:tr>
      <w:tr w:rsidR="009667FD" w14:paraId="7D60D5F5" w14:textId="77777777" w:rsidTr="00FF48CE">
        <w:trPr>
          <w:trHeight w:val="218"/>
        </w:trPr>
        <w:tc>
          <w:tcPr>
            <w:tcW w:w="9956" w:type="dxa"/>
            <w:gridSpan w:val="14"/>
            <w:shd w:val="clear" w:color="auto" w:fill="F7CAAC"/>
          </w:tcPr>
          <w:p w14:paraId="48DA64FB" w14:textId="444DB1BD" w:rsidR="009667FD" w:rsidRDefault="00336343" w:rsidP="009667FD">
            <w:pPr>
              <w:rPr>
                <w:b/>
              </w:rPr>
            </w:pPr>
            <w:r>
              <w:rPr>
                <w:b/>
              </w:rPr>
              <w:t>Působení v zahraničí</w:t>
            </w:r>
          </w:p>
        </w:tc>
      </w:tr>
      <w:tr w:rsidR="009667FD" w14:paraId="3859C69F" w14:textId="77777777" w:rsidTr="00FF48CE">
        <w:trPr>
          <w:trHeight w:val="328"/>
        </w:trPr>
        <w:tc>
          <w:tcPr>
            <w:tcW w:w="9956" w:type="dxa"/>
            <w:gridSpan w:val="14"/>
          </w:tcPr>
          <w:p w14:paraId="2A16C35C" w14:textId="77777777" w:rsidR="009667FD" w:rsidRDefault="009667FD" w:rsidP="009667FD">
            <w:pPr>
              <w:tabs>
                <w:tab w:val="left" w:pos="1494"/>
              </w:tabs>
              <w:spacing w:before="60" w:after="60"/>
            </w:pPr>
            <w:r w:rsidRPr="00FB235A">
              <w:t>09/</w:t>
            </w:r>
            <w:proofErr w:type="gramStart"/>
            <w:r w:rsidRPr="00FB235A">
              <w:t>1996 – 11</w:t>
            </w:r>
            <w:proofErr w:type="gramEnd"/>
            <w:r w:rsidRPr="00FB235A">
              <w:t xml:space="preserve">/1996: Univerzita v </w:t>
            </w:r>
            <w:proofErr w:type="spellStart"/>
            <w:r w:rsidRPr="00FB235A">
              <w:t>Ljubljaně</w:t>
            </w:r>
            <w:proofErr w:type="spellEnd"/>
            <w:r w:rsidRPr="00FB235A">
              <w:t xml:space="preserve">, Slovinsko, výzkumný pracovník (3 měsíce) </w:t>
            </w:r>
          </w:p>
          <w:p w14:paraId="38870AC6" w14:textId="77777777" w:rsidR="009667FD" w:rsidRPr="00FB235A" w:rsidRDefault="009667FD" w:rsidP="009667FD">
            <w:pPr>
              <w:spacing w:before="60" w:after="60"/>
            </w:pPr>
            <w:r w:rsidRPr="00FB235A">
              <w:t>10/</w:t>
            </w:r>
            <w:proofErr w:type="gramStart"/>
            <w:r w:rsidRPr="00FB235A">
              <w:t>1991 – 07</w:t>
            </w:r>
            <w:proofErr w:type="gramEnd"/>
            <w:r w:rsidRPr="00FB235A">
              <w:t>/1993: Univerzita v Grazu, Rakousko, post-doc, výzkumný pracovník (11 měsíců)</w:t>
            </w:r>
          </w:p>
          <w:p w14:paraId="06FD23F9" w14:textId="0E1C3957" w:rsidR="009667FD" w:rsidRDefault="009667FD" w:rsidP="008645C5">
            <w:pPr>
              <w:spacing w:before="60" w:after="60"/>
              <w:rPr>
                <w:b/>
              </w:rPr>
            </w:pPr>
            <w:r w:rsidRPr="00FB235A">
              <w:t>10/</w:t>
            </w:r>
            <w:proofErr w:type="gramStart"/>
            <w:r w:rsidRPr="00FB235A">
              <w:t>1985 – 02</w:t>
            </w:r>
            <w:proofErr w:type="gramEnd"/>
            <w:r w:rsidRPr="00FB235A">
              <w:t xml:space="preserve">/1986: SFRJ, Univerzita v </w:t>
            </w:r>
            <w:proofErr w:type="spellStart"/>
            <w:r w:rsidRPr="00FB235A">
              <w:t>Ljubljaně</w:t>
            </w:r>
            <w:proofErr w:type="spellEnd"/>
            <w:r w:rsidRPr="00FB235A">
              <w:t>, Slovinsko, post-doc, výzkumný pracovník (4 měsíce)</w:t>
            </w:r>
          </w:p>
        </w:tc>
      </w:tr>
      <w:tr w:rsidR="009667FD" w14:paraId="49784DAC" w14:textId="77777777" w:rsidTr="00CB1EE1">
        <w:trPr>
          <w:cantSplit/>
          <w:trHeight w:val="470"/>
        </w:trPr>
        <w:tc>
          <w:tcPr>
            <w:tcW w:w="2505" w:type="dxa"/>
            <w:shd w:val="clear" w:color="auto" w:fill="F7CAAC"/>
          </w:tcPr>
          <w:p w14:paraId="6725A052" w14:textId="77777777" w:rsidR="009667FD" w:rsidRDefault="009667FD" w:rsidP="009667FD">
            <w:pPr>
              <w:jc w:val="both"/>
              <w:rPr>
                <w:b/>
              </w:rPr>
            </w:pPr>
            <w:r>
              <w:rPr>
                <w:b/>
              </w:rPr>
              <w:t xml:space="preserve">Podpis </w:t>
            </w:r>
          </w:p>
        </w:tc>
        <w:tc>
          <w:tcPr>
            <w:tcW w:w="4514" w:type="dxa"/>
            <w:gridSpan w:val="8"/>
          </w:tcPr>
          <w:p w14:paraId="29844C79" w14:textId="77777777" w:rsidR="009667FD" w:rsidRDefault="009667FD" w:rsidP="009667FD">
            <w:pPr>
              <w:jc w:val="both"/>
            </w:pPr>
          </w:p>
        </w:tc>
        <w:tc>
          <w:tcPr>
            <w:tcW w:w="830" w:type="dxa"/>
            <w:gridSpan w:val="2"/>
            <w:shd w:val="clear" w:color="auto" w:fill="F7CAAC"/>
          </w:tcPr>
          <w:p w14:paraId="537679E6" w14:textId="77777777" w:rsidR="009667FD" w:rsidRDefault="009667FD" w:rsidP="009667FD">
            <w:pPr>
              <w:jc w:val="both"/>
            </w:pPr>
            <w:r>
              <w:rPr>
                <w:b/>
              </w:rPr>
              <w:t>datum</w:t>
            </w:r>
          </w:p>
        </w:tc>
        <w:tc>
          <w:tcPr>
            <w:tcW w:w="2107" w:type="dxa"/>
            <w:gridSpan w:val="3"/>
          </w:tcPr>
          <w:p w14:paraId="032F5263" w14:textId="77777777" w:rsidR="009667FD" w:rsidRDefault="009667FD" w:rsidP="009667FD">
            <w:pPr>
              <w:jc w:val="both"/>
            </w:pPr>
          </w:p>
        </w:tc>
      </w:tr>
      <w:tr w:rsidR="009667FD" w14:paraId="7475B46E" w14:textId="77777777" w:rsidTr="00FF48CE">
        <w:tc>
          <w:tcPr>
            <w:tcW w:w="9956" w:type="dxa"/>
            <w:gridSpan w:val="14"/>
            <w:tcBorders>
              <w:bottom w:val="double" w:sz="4" w:space="0" w:color="auto"/>
            </w:tcBorders>
            <w:shd w:val="clear" w:color="auto" w:fill="BDD6EE"/>
          </w:tcPr>
          <w:p w14:paraId="2AD97BF8" w14:textId="77777777" w:rsidR="009667FD" w:rsidRDefault="009667FD" w:rsidP="009667FD">
            <w:pPr>
              <w:jc w:val="both"/>
              <w:rPr>
                <w:b/>
                <w:sz w:val="28"/>
              </w:rPr>
            </w:pPr>
            <w:bookmarkStart w:id="206" w:name="_Hlk172553858"/>
            <w:bookmarkEnd w:id="204"/>
            <w:r>
              <w:rPr>
                <w:b/>
                <w:sz w:val="28"/>
              </w:rPr>
              <w:lastRenderedPageBreak/>
              <w:t>C-I – Personální zabezpečení</w:t>
            </w:r>
          </w:p>
        </w:tc>
      </w:tr>
      <w:tr w:rsidR="009667FD" w14:paraId="013D7612" w14:textId="77777777" w:rsidTr="00CB1EE1">
        <w:tc>
          <w:tcPr>
            <w:tcW w:w="2505" w:type="dxa"/>
            <w:tcBorders>
              <w:top w:val="double" w:sz="4" w:space="0" w:color="auto"/>
            </w:tcBorders>
            <w:shd w:val="clear" w:color="auto" w:fill="F7CAAC"/>
          </w:tcPr>
          <w:p w14:paraId="6297C9E8" w14:textId="77777777" w:rsidR="009667FD" w:rsidRDefault="009667FD" w:rsidP="009667FD">
            <w:pPr>
              <w:jc w:val="both"/>
              <w:rPr>
                <w:b/>
              </w:rPr>
            </w:pPr>
            <w:r>
              <w:rPr>
                <w:b/>
              </w:rPr>
              <w:t>Vysoká škola</w:t>
            </w:r>
          </w:p>
        </w:tc>
        <w:tc>
          <w:tcPr>
            <w:tcW w:w="7451" w:type="dxa"/>
            <w:gridSpan w:val="13"/>
          </w:tcPr>
          <w:p w14:paraId="7429C37D" w14:textId="77777777" w:rsidR="009667FD" w:rsidRDefault="009667FD" w:rsidP="009667FD">
            <w:pPr>
              <w:jc w:val="both"/>
            </w:pPr>
            <w:r>
              <w:t>Univerzita Tomáše Bati ve Zlíně</w:t>
            </w:r>
          </w:p>
        </w:tc>
      </w:tr>
      <w:tr w:rsidR="009667FD" w14:paraId="1E4C42B3" w14:textId="77777777" w:rsidTr="00CB1EE1">
        <w:tc>
          <w:tcPr>
            <w:tcW w:w="2505" w:type="dxa"/>
            <w:shd w:val="clear" w:color="auto" w:fill="F7CAAC"/>
          </w:tcPr>
          <w:p w14:paraId="2DE73422" w14:textId="77777777" w:rsidR="009667FD" w:rsidRDefault="009667FD" w:rsidP="009667FD">
            <w:pPr>
              <w:jc w:val="both"/>
              <w:rPr>
                <w:b/>
              </w:rPr>
            </w:pPr>
            <w:r>
              <w:rPr>
                <w:b/>
              </w:rPr>
              <w:t>Součást vysoké školy</w:t>
            </w:r>
          </w:p>
        </w:tc>
        <w:tc>
          <w:tcPr>
            <w:tcW w:w="7451" w:type="dxa"/>
            <w:gridSpan w:val="13"/>
          </w:tcPr>
          <w:p w14:paraId="19C7BA8C" w14:textId="77777777" w:rsidR="009667FD" w:rsidRDefault="009667FD" w:rsidP="009667FD">
            <w:pPr>
              <w:jc w:val="both"/>
            </w:pPr>
            <w:r>
              <w:t>Fakulta technologická</w:t>
            </w:r>
          </w:p>
        </w:tc>
      </w:tr>
      <w:tr w:rsidR="009667FD" w14:paraId="36B38BC8" w14:textId="77777777" w:rsidTr="00CB1EE1">
        <w:tc>
          <w:tcPr>
            <w:tcW w:w="2505" w:type="dxa"/>
            <w:shd w:val="clear" w:color="auto" w:fill="F7CAAC"/>
          </w:tcPr>
          <w:p w14:paraId="6EA780D6" w14:textId="77777777" w:rsidR="009667FD" w:rsidRDefault="009667FD" w:rsidP="009667FD">
            <w:pPr>
              <w:jc w:val="both"/>
              <w:rPr>
                <w:b/>
              </w:rPr>
            </w:pPr>
            <w:r>
              <w:rPr>
                <w:b/>
              </w:rPr>
              <w:t>Název studijního programu</w:t>
            </w:r>
          </w:p>
        </w:tc>
        <w:tc>
          <w:tcPr>
            <w:tcW w:w="7451" w:type="dxa"/>
            <w:gridSpan w:val="13"/>
          </w:tcPr>
          <w:p w14:paraId="2B0695F4" w14:textId="77777777" w:rsidR="009667FD" w:rsidRDefault="009667FD" w:rsidP="009667FD">
            <w:pPr>
              <w:jc w:val="both"/>
            </w:pPr>
            <w:r>
              <w:t>Potravinářské biotechnologie a aplikovaná mikrobiologie</w:t>
            </w:r>
          </w:p>
        </w:tc>
      </w:tr>
      <w:tr w:rsidR="009667FD" w14:paraId="06357595" w14:textId="77777777" w:rsidTr="00CB1EE1">
        <w:tc>
          <w:tcPr>
            <w:tcW w:w="2505" w:type="dxa"/>
            <w:shd w:val="clear" w:color="auto" w:fill="F7CAAC"/>
          </w:tcPr>
          <w:p w14:paraId="21063ED7" w14:textId="77777777" w:rsidR="009667FD" w:rsidRDefault="009667FD" w:rsidP="009667FD">
            <w:pPr>
              <w:jc w:val="both"/>
              <w:rPr>
                <w:b/>
              </w:rPr>
            </w:pPr>
            <w:r>
              <w:rPr>
                <w:b/>
              </w:rPr>
              <w:t>Jméno a příjmení</w:t>
            </w:r>
          </w:p>
        </w:tc>
        <w:tc>
          <w:tcPr>
            <w:tcW w:w="4514" w:type="dxa"/>
            <w:gridSpan w:val="8"/>
          </w:tcPr>
          <w:p w14:paraId="07A58704" w14:textId="3B6FAA84" w:rsidR="009667FD" w:rsidRPr="002005AC" w:rsidRDefault="009667FD" w:rsidP="009667FD">
            <w:pPr>
              <w:jc w:val="both"/>
              <w:rPr>
                <w:b/>
                <w:bCs/>
              </w:rPr>
            </w:pPr>
            <w:bookmarkStart w:id="207" w:name="Koutný"/>
            <w:bookmarkEnd w:id="207"/>
            <w:r>
              <w:rPr>
                <w:b/>
                <w:bCs/>
              </w:rPr>
              <w:t>Marek Koutný</w:t>
            </w:r>
          </w:p>
        </w:tc>
        <w:tc>
          <w:tcPr>
            <w:tcW w:w="706" w:type="dxa"/>
            <w:shd w:val="clear" w:color="auto" w:fill="F7CAAC"/>
          </w:tcPr>
          <w:p w14:paraId="74394DD0" w14:textId="77777777" w:rsidR="009667FD" w:rsidRDefault="009667FD" w:rsidP="009667FD">
            <w:pPr>
              <w:jc w:val="both"/>
              <w:rPr>
                <w:b/>
              </w:rPr>
            </w:pPr>
            <w:r>
              <w:rPr>
                <w:b/>
              </w:rPr>
              <w:t>Tituly</w:t>
            </w:r>
          </w:p>
        </w:tc>
        <w:tc>
          <w:tcPr>
            <w:tcW w:w="2231" w:type="dxa"/>
            <w:gridSpan w:val="4"/>
          </w:tcPr>
          <w:p w14:paraId="556B0897" w14:textId="3C6853EC" w:rsidR="009667FD" w:rsidRDefault="009667FD" w:rsidP="009667FD">
            <w:pPr>
              <w:jc w:val="both"/>
            </w:pPr>
            <w:r>
              <w:t>prof. Mgr., Ph.D.</w:t>
            </w:r>
          </w:p>
        </w:tc>
      </w:tr>
      <w:tr w:rsidR="009667FD" w:rsidRPr="005E742D" w14:paraId="1A4C7D65" w14:textId="77777777" w:rsidTr="00CB1EE1">
        <w:tc>
          <w:tcPr>
            <w:tcW w:w="2505" w:type="dxa"/>
            <w:shd w:val="clear" w:color="auto" w:fill="F7CAAC"/>
          </w:tcPr>
          <w:p w14:paraId="4BEC77BF" w14:textId="77777777" w:rsidR="009667FD" w:rsidRDefault="009667FD" w:rsidP="009667FD">
            <w:pPr>
              <w:jc w:val="both"/>
              <w:rPr>
                <w:b/>
              </w:rPr>
            </w:pPr>
            <w:r>
              <w:rPr>
                <w:b/>
              </w:rPr>
              <w:t>Rok narození</w:t>
            </w:r>
          </w:p>
        </w:tc>
        <w:tc>
          <w:tcPr>
            <w:tcW w:w="825" w:type="dxa"/>
            <w:gridSpan w:val="2"/>
          </w:tcPr>
          <w:p w14:paraId="49BAB114" w14:textId="0F54782C" w:rsidR="009667FD" w:rsidRDefault="009667FD" w:rsidP="009667FD">
            <w:pPr>
              <w:jc w:val="both"/>
            </w:pPr>
            <w:r>
              <w:t>1973</w:t>
            </w:r>
          </w:p>
        </w:tc>
        <w:tc>
          <w:tcPr>
            <w:tcW w:w="1712" w:type="dxa"/>
            <w:shd w:val="clear" w:color="auto" w:fill="F7CAAC"/>
          </w:tcPr>
          <w:p w14:paraId="1A282C2D" w14:textId="63630047" w:rsidR="009667FD" w:rsidRDefault="009667FD" w:rsidP="009667FD">
            <w:pPr>
              <w:jc w:val="both"/>
              <w:rPr>
                <w:b/>
              </w:rPr>
            </w:pPr>
            <w:r>
              <w:rPr>
                <w:b/>
              </w:rPr>
              <w:t>typ vztahu k V</w:t>
            </w:r>
            <w:r w:rsidR="00B00931">
              <w:rPr>
                <w:b/>
              </w:rPr>
              <w:t>Š</w:t>
            </w:r>
          </w:p>
        </w:tc>
        <w:tc>
          <w:tcPr>
            <w:tcW w:w="988" w:type="dxa"/>
            <w:gridSpan w:val="4"/>
          </w:tcPr>
          <w:p w14:paraId="12338102" w14:textId="77777777" w:rsidR="009667FD" w:rsidRPr="005E742D" w:rsidRDefault="009667FD" w:rsidP="009667FD">
            <w:pPr>
              <w:jc w:val="both"/>
            </w:pPr>
            <w:r w:rsidRPr="005E742D">
              <w:t>pp.</w:t>
            </w:r>
          </w:p>
        </w:tc>
        <w:tc>
          <w:tcPr>
            <w:tcW w:w="989" w:type="dxa"/>
            <w:shd w:val="clear" w:color="auto" w:fill="F7CAAC"/>
          </w:tcPr>
          <w:p w14:paraId="5CE8E837" w14:textId="77777777" w:rsidR="009667FD" w:rsidRPr="005E742D" w:rsidRDefault="009667FD" w:rsidP="009667FD">
            <w:pPr>
              <w:jc w:val="both"/>
              <w:rPr>
                <w:b/>
              </w:rPr>
            </w:pPr>
            <w:r w:rsidRPr="005E742D">
              <w:rPr>
                <w:b/>
              </w:rPr>
              <w:t>rozsah</w:t>
            </w:r>
          </w:p>
        </w:tc>
        <w:tc>
          <w:tcPr>
            <w:tcW w:w="706" w:type="dxa"/>
          </w:tcPr>
          <w:p w14:paraId="6E21728D" w14:textId="77777777" w:rsidR="009667FD" w:rsidRPr="005E742D" w:rsidRDefault="009667FD" w:rsidP="009667FD">
            <w:pPr>
              <w:jc w:val="both"/>
            </w:pPr>
            <w:r w:rsidRPr="005E742D">
              <w:t>40</w:t>
            </w:r>
          </w:p>
        </w:tc>
        <w:tc>
          <w:tcPr>
            <w:tcW w:w="819" w:type="dxa"/>
            <w:gridSpan w:val="2"/>
            <w:shd w:val="clear" w:color="auto" w:fill="F7CAAC"/>
          </w:tcPr>
          <w:p w14:paraId="14346CA2" w14:textId="77777777" w:rsidR="009667FD" w:rsidRPr="005E742D" w:rsidRDefault="009667FD" w:rsidP="009667FD">
            <w:pPr>
              <w:jc w:val="both"/>
              <w:rPr>
                <w:b/>
              </w:rPr>
            </w:pPr>
            <w:r w:rsidRPr="005E742D">
              <w:rPr>
                <w:b/>
              </w:rPr>
              <w:t>do kdy</w:t>
            </w:r>
          </w:p>
        </w:tc>
        <w:tc>
          <w:tcPr>
            <w:tcW w:w="1412" w:type="dxa"/>
            <w:gridSpan w:val="2"/>
          </w:tcPr>
          <w:p w14:paraId="3A383B6C" w14:textId="77777777" w:rsidR="009667FD" w:rsidRPr="005E742D" w:rsidRDefault="009667FD" w:rsidP="009667FD">
            <w:pPr>
              <w:jc w:val="both"/>
            </w:pPr>
            <w:r w:rsidRPr="005E742D">
              <w:t>N</w:t>
            </w:r>
          </w:p>
        </w:tc>
      </w:tr>
      <w:tr w:rsidR="009667FD" w:rsidRPr="005E742D" w14:paraId="046929B6" w14:textId="77777777" w:rsidTr="00CB1EE1">
        <w:tc>
          <w:tcPr>
            <w:tcW w:w="5042" w:type="dxa"/>
            <w:gridSpan w:val="4"/>
            <w:shd w:val="clear" w:color="auto" w:fill="F7CAAC"/>
          </w:tcPr>
          <w:p w14:paraId="03735965" w14:textId="77777777" w:rsidR="009667FD" w:rsidRDefault="009667FD" w:rsidP="009667FD">
            <w:pPr>
              <w:jc w:val="both"/>
              <w:rPr>
                <w:b/>
              </w:rPr>
            </w:pPr>
            <w:r>
              <w:rPr>
                <w:b/>
              </w:rPr>
              <w:t>Typ vztahu na součásti VŠ, která uskutečňuje st. program</w:t>
            </w:r>
          </w:p>
        </w:tc>
        <w:tc>
          <w:tcPr>
            <w:tcW w:w="988" w:type="dxa"/>
            <w:gridSpan w:val="4"/>
          </w:tcPr>
          <w:p w14:paraId="7B393907" w14:textId="77777777" w:rsidR="009667FD" w:rsidRPr="00B01C94" w:rsidRDefault="009667FD" w:rsidP="009667FD">
            <w:pPr>
              <w:jc w:val="both"/>
            </w:pPr>
            <w:r w:rsidRPr="00B01C94">
              <w:t>pp.</w:t>
            </w:r>
          </w:p>
        </w:tc>
        <w:tc>
          <w:tcPr>
            <w:tcW w:w="989" w:type="dxa"/>
            <w:shd w:val="clear" w:color="auto" w:fill="F7CAAC"/>
          </w:tcPr>
          <w:p w14:paraId="5D4DAA5E" w14:textId="77777777" w:rsidR="009667FD" w:rsidRPr="00B01C94" w:rsidRDefault="009667FD" w:rsidP="009667FD">
            <w:pPr>
              <w:jc w:val="both"/>
              <w:rPr>
                <w:b/>
              </w:rPr>
            </w:pPr>
            <w:r w:rsidRPr="00B01C94">
              <w:rPr>
                <w:b/>
              </w:rPr>
              <w:t>rozsah</w:t>
            </w:r>
          </w:p>
        </w:tc>
        <w:tc>
          <w:tcPr>
            <w:tcW w:w="706" w:type="dxa"/>
          </w:tcPr>
          <w:p w14:paraId="078DB67D" w14:textId="77777777" w:rsidR="009667FD" w:rsidRPr="00B01C94" w:rsidRDefault="009667FD" w:rsidP="009667FD">
            <w:pPr>
              <w:jc w:val="both"/>
            </w:pPr>
            <w:r w:rsidRPr="00B01C94">
              <w:t>40</w:t>
            </w:r>
          </w:p>
        </w:tc>
        <w:tc>
          <w:tcPr>
            <w:tcW w:w="819" w:type="dxa"/>
            <w:gridSpan w:val="2"/>
            <w:shd w:val="clear" w:color="auto" w:fill="F7CAAC"/>
          </w:tcPr>
          <w:p w14:paraId="629E80D2" w14:textId="77777777" w:rsidR="009667FD" w:rsidRPr="00B01C94" w:rsidRDefault="009667FD" w:rsidP="009667FD">
            <w:pPr>
              <w:jc w:val="both"/>
              <w:rPr>
                <w:b/>
              </w:rPr>
            </w:pPr>
            <w:r w:rsidRPr="00B01C94">
              <w:rPr>
                <w:b/>
              </w:rPr>
              <w:t>do kdy</w:t>
            </w:r>
          </w:p>
        </w:tc>
        <w:tc>
          <w:tcPr>
            <w:tcW w:w="1412" w:type="dxa"/>
            <w:gridSpan w:val="2"/>
          </w:tcPr>
          <w:p w14:paraId="75C0E6F5" w14:textId="77777777" w:rsidR="009667FD" w:rsidRPr="00B01C94" w:rsidRDefault="009667FD" w:rsidP="009667FD">
            <w:pPr>
              <w:jc w:val="both"/>
            </w:pPr>
            <w:r w:rsidRPr="00B01C94">
              <w:t>N</w:t>
            </w:r>
          </w:p>
        </w:tc>
      </w:tr>
      <w:tr w:rsidR="009667FD" w14:paraId="4DA9618C" w14:textId="77777777" w:rsidTr="00CB1EE1">
        <w:tc>
          <w:tcPr>
            <w:tcW w:w="6030" w:type="dxa"/>
            <w:gridSpan w:val="8"/>
            <w:shd w:val="clear" w:color="auto" w:fill="F7CAAC"/>
          </w:tcPr>
          <w:p w14:paraId="5171E363" w14:textId="7ACF40CD" w:rsidR="009667FD" w:rsidRDefault="00B00931" w:rsidP="009667FD">
            <w:pPr>
              <w:jc w:val="both"/>
            </w:pPr>
            <w:r>
              <w:rPr>
                <w:b/>
              </w:rPr>
              <w:t>Další</w:t>
            </w:r>
            <w:r w:rsidR="009667FD">
              <w:rPr>
                <w:b/>
              </w:rPr>
              <w:t xml:space="preserve"> současná působení jako akademický pracovník na jiných VŠ</w:t>
            </w:r>
          </w:p>
        </w:tc>
        <w:tc>
          <w:tcPr>
            <w:tcW w:w="1695" w:type="dxa"/>
            <w:gridSpan w:val="2"/>
            <w:shd w:val="clear" w:color="auto" w:fill="F7CAAC"/>
          </w:tcPr>
          <w:p w14:paraId="192D369E" w14:textId="77777777" w:rsidR="009667FD" w:rsidRDefault="009667FD" w:rsidP="009667FD">
            <w:pPr>
              <w:jc w:val="both"/>
              <w:rPr>
                <w:b/>
              </w:rPr>
            </w:pPr>
            <w:r>
              <w:rPr>
                <w:b/>
              </w:rPr>
              <w:t xml:space="preserve">typ </w:t>
            </w:r>
            <w:proofErr w:type="spellStart"/>
            <w:r>
              <w:rPr>
                <w:b/>
              </w:rPr>
              <w:t>prac</w:t>
            </w:r>
            <w:proofErr w:type="spellEnd"/>
            <w:r>
              <w:rPr>
                <w:b/>
              </w:rPr>
              <w:t>. vztahu</w:t>
            </w:r>
          </w:p>
        </w:tc>
        <w:tc>
          <w:tcPr>
            <w:tcW w:w="2231" w:type="dxa"/>
            <w:gridSpan w:val="4"/>
            <w:shd w:val="clear" w:color="auto" w:fill="F7CAAC"/>
          </w:tcPr>
          <w:p w14:paraId="76950338" w14:textId="77777777" w:rsidR="009667FD" w:rsidRDefault="009667FD" w:rsidP="009667FD">
            <w:pPr>
              <w:jc w:val="both"/>
              <w:rPr>
                <w:b/>
              </w:rPr>
            </w:pPr>
            <w:r>
              <w:rPr>
                <w:b/>
              </w:rPr>
              <w:t>rozsah</w:t>
            </w:r>
          </w:p>
        </w:tc>
      </w:tr>
      <w:tr w:rsidR="009667FD" w14:paraId="13E952B3" w14:textId="77777777" w:rsidTr="00CB1EE1">
        <w:tc>
          <w:tcPr>
            <w:tcW w:w="6030" w:type="dxa"/>
            <w:gridSpan w:val="8"/>
          </w:tcPr>
          <w:p w14:paraId="76100868" w14:textId="77777777" w:rsidR="009667FD" w:rsidRDefault="009667FD" w:rsidP="009667FD">
            <w:pPr>
              <w:jc w:val="both"/>
            </w:pPr>
            <w:r>
              <w:t>---</w:t>
            </w:r>
          </w:p>
        </w:tc>
        <w:tc>
          <w:tcPr>
            <w:tcW w:w="1695" w:type="dxa"/>
            <w:gridSpan w:val="2"/>
          </w:tcPr>
          <w:p w14:paraId="601F61BC" w14:textId="77777777" w:rsidR="009667FD" w:rsidRDefault="009667FD" w:rsidP="009667FD">
            <w:pPr>
              <w:jc w:val="both"/>
            </w:pPr>
            <w:r>
              <w:t>---</w:t>
            </w:r>
          </w:p>
        </w:tc>
        <w:tc>
          <w:tcPr>
            <w:tcW w:w="2231" w:type="dxa"/>
            <w:gridSpan w:val="4"/>
          </w:tcPr>
          <w:p w14:paraId="2EF54F20" w14:textId="77777777" w:rsidR="009667FD" w:rsidRDefault="009667FD" w:rsidP="009667FD">
            <w:pPr>
              <w:jc w:val="both"/>
            </w:pPr>
            <w:r>
              <w:t>---</w:t>
            </w:r>
          </w:p>
        </w:tc>
      </w:tr>
      <w:tr w:rsidR="009667FD" w14:paraId="386CA170" w14:textId="77777777" w:rsidTr="00CB1EE1">
        <w:tc>
          <w:tcPr>
            <w:tcW w:w="6030" w:type="dxa"/>
            <w:gridSpan w:val="8"/>
          </w:tcPr>
          <w:p w14:paraId="791648DB" w14:textId="77777777" w:rsidR="009667FD" w:rsidRDefault="009667FD" w:rsidP="009667FD">
            <w:pPr>
              <w:jc w:val="both"/>
            </w:pPr>
          </w:p>
        </w:tc>
        <w:tc>
          <w:tcPr>
            <w:tcW w:w="1695" w:type="dxa"/>
            <w:gridSpan w:val="2"/>
          </w:tcPr>
          <w:p w14:paraId="66F603B9" w14:textId="77777777" w:rsidR="009667FD" w:rsidRDefault="009667FD" w:rsidP="009667FD">
            <w:pPr>
              <w:jc w:val="both"/>
            </w:pPr>
          </w:p>
        </w:tc>
        <w:tc>
          <w:tcPr>
            <w:tcW w:w="2231" w:type="dxa"/>
            <w:gridSpan w:val="4"/>
          </w:tcPr>
          <w:p w14:paraId="06F9CE51" w14:textId="77777777" w:rsidR="009667FD" w:rsidRDefault="009667FD" w:rsidP="009667FD">
            <w:pPr>
              <w:jc w:val="both"/>
            </w:pPr>
          </w:p>
        </w:tc>
      </w:tr>
      <w:tr w:rsidR="009667FD" w14:paraId="7A128FF8" w14:textId="77777777" w:rsidTr="00FF48CE">
        <w:tc>
          <w:tcPr>
            <w:tcW w:w="9956" w:type="dxa"/>
            <w:gridSpan w:val="14"/>
            <w:shd w:val="clear" w:color="auto" w:fill="F7CAAC"/>
          </w:tcPr>
          <w:p w14:paraId="3A7A1F61" w14:textId="77777777" w:rsidR="009667FD" w:rsidRDefault="009667FD" w:rsidP="009667FD">
            <w:pPr>
              <w:jc w:val="both"/>
            </w:pPr>
            <w:r>
              <w:rPr>
                <w:b/>
              </w:rPr>
              <w:t>Předměty příslušného studijního programu a způsob zapojení do jejich výuky, příp. další zapojení do uskutečňování studijního programu</w:t>
            </w:r>
          </w:p>
        </w:tc>
      </w:tr>
      <w:tr w:rsidR="009667FD" w:rsidRPr="002827C6" w14:paraId="4FD88E0B" w14:textId="77777777" w:rsidTr="00FF48CE">
        <w:trPr>
          <w:trHeight w:val="413"/>
        </w:trPr>
        <w:tc>
          <w:tcPr>
            <w:tcW w:w="9956" w:type="dxa"/>
            <w:gridSpan w:val="14"/>
            <w:tcBorders>
              <w:top w:val="nil"/>
            </w:tcBorders>
          </w:tcPr>
          <w:p w14:paraId="6B571A35" w14:textId="1223ED17" w:rsidR="009667FD" w:rsidRDefault="009667FD" w:rsidP="009667FD">
            <w:pPr>
              <w:spacing w:before="120" w:after="60"/>
            </w:pPr>
            <w:r>
              <w:t xml:space="preserve">Biotechnologie v odpadovém hospodářství / Biotechnology in </w:t>
            </w:r>
            <w:proofErr w:type="spellStart"/>
            <w:r>
              <w:t>Waste</w:t>
            </w:r>
            <w:proofErr w:type="spellEnd"/>
            <w:r>
              <w:t xml:space="preserve"> Management (</w:t>
            </w:r>
            <w:proofErr w:type="gramStart"/>
            <w:r>
              <w:t>100%</w:t>
            </w:r>
            <w:proofErr w:type="gramEnd"/>
            <w:r>
              <w:t xml:space="preserve"> p)</w:t>
            </w:r>
          </w:p>
          <w:p w14:paraId="2CDDB0E8" w14:textId="6494A8B9" w:rsidR="009667FD" w:rsidRPr="002827C6" w:rsidRDefault="009667FD" w:rsidP="009667FD">
            <w:pPr>
              <w:spacing w:before="60" w:after="120"/>
            </w:pPr>
            <w:r w:rsidRPr="003B7B98">
              <w:rPr>
                <w:b/>
                <w:bCs/>
              </w:rPr>
              <w:t>Geneticky modifikované organizmy v potravinářství</w:t>
            </w:r>
            <w:r>
              <w:t xml:space="preserve"> (</w:t>
            </w:r>
            <w:proofErr w:type="gramStart"/>
            <w:r>
              <w:t>50%</w:t>
            </w:r>
            <w:proofErr w:type="gramEnd"/>
            <w:r>
              <w:t xml:space="preserve"> p)</w:t>
            </w:r>
          </w:p>
        </w:tc>
      </w:tr>
      <w:tr w:rsidR="009667FD" w:rsidRPr="002827C6" w14:paraId="1DA39C53" w14:textId="77777777" w:rsidTr="00FF48CE">
        <w:trPr>
          <w:trHeight w:val="340"/>
        </w:trPr>
        <w:tc>
          <w:tcPr>
            <w:tcW w:w="9956" w:type="dxa"/>
            <w:gridSpan w:val="14"/>
            <w:tcBorders>
              <w:top w:val="nil"/>
            </w:tcBorders>
            <w:shd w:val="clear" w:color="auto" w:fill="FBD4B4"/>
          </w:tcPr>
          <w:p w14:paraId="41CE2D10" w14:textId="49551AAE" w:rsidR="009667FD" w:rsidRPr="002827C6" w:rsidRDefault="00826E6E" w:rsidP="009667FD">
            <w:pPr>
              <w:jc w:val="both"/>
              <w:rPr>
                <w:b/>
              </w:rPr>
            </w:pPr>
            <w:r w:rsidRPr="002827C6">
              <w:rPr>
                <w:b/>
              </w:rPr>
              <w:t>Zapojení</w:t>
            </w:r>
            <w:r w:rsidR="009667FD" w:rsidRPr="002827C6">
              <w:rPr>
                <w:b/>
              </w:rPr>
              <w:t xml:space="preserve"> do výuky v dalších studijních programech na téže vysoké škole (pouze u garantů ZT a PZ předmětů)</w:t>
            </w:r>
          </w:p>
        </w:tc>
      </w:tr>
      <w:tr w:rsidR="009667FD" w:rsidRPr="002827C6" w14:paraId="36B4E15E" w14:textId="77777777" w:rsidTr="00CB1EE1">
        <w:trPr>
          <w:trHeight w:val="340"/>
        </w:trPr>
        <w:tc>
          <w:tcPr>
            <w:tcW w:w="2572" w:type="dxa"/>
            <w:gridSpan w:val="2"/>
            <w:tcBorders>
              <w:top w:val="nil"/>
            </w:tcBorders>
          </w:tcPr>
          <w:p w14:paraId="28B0EA01" w14:textId="77777777" w:rsidR="009667FD" w:rsidRPr="002827C6" w:rsidRDefault="009667FD" w:rsidP="009667FD">
            <w:pPr>
              <w:jc w:val="both"/>
              <w:rPr>
                <w:b/>
              </w:rPr>
            </w:pPr>
            <w:r w:rsidRPr="002827C6">
              <w:rPr>
                <w:b/>
              </w:rPr>
              <w:t>Název studijního předmětu</w:t>
            </w:r>
          </w:p>
        </w:tc>
        <w:tc>
          <w:tcPr>
            <w:tcW w:w="2613" w:type="dxa"/>
            <w:gridSpan w:val="3"/>
            <w:tcBorders>
              <w:top w:val="nil"/>
            </w:tcBorders>
          </w:tcPr>
          <w:p w14:paraId="260DF7A4" w14:textId="77777777" w:rsidR="009667FD" w:rsidRPr="002827C6" w:rsidRDefault="009667FD" w:rsidP="009667FD">
            <w:pPr>
              <w:jc w:val="both"/>
              <w:rPr>
                <w:b/>
              </w:rPr>
            </w:pPr>
            <w:r w:rsidRPr="002827C6">
              <w:rPr>
                <w:b/>
              </w:rPr>
              <w:t>Název studijního programu</w:t>
            </w:r>
          </w:p>
        </w:tc>
        <w:tc>
          <w:tcPr>
            <w:tcW w:w="564" w:type="dxa"/>
            <w:gridSpan w:val="2"/>
            <w:tcBorders>
              <w:top w:val="nil"/>
            </w:tcBorders>
          </w:tcPr>
          <w:p w14:paraId="00E208CD" w14:textId="77777777" w:rsidR="009667FD" w:rsidRPr="002827C6" w:rsidRDefault="009667FD" w:rsidP="009667FD">
            <w:pPr>
              <w:jc w:val="both"/>
              <w:rPr>
                <w:b/>
              </w:rPr>
            </w:pPr>
            <w:r w:rsidRPr="002827C6">
              <w:rPr>
                <w:b/>
              </w:rPr>
              <w:t>Sem.</w:t>
            </w:r>
          </w:p>
        </w:tc>
        <w:tc>
          <w:tcPr>
            <w:tcW w:w="2100" w:type="dxa"/>
            <w:gridSpan w:val="4"/>
            <w:tcBorders>
              <w:top w:val="nil"/>
            </w:tcBorders>
          </w:tcPr>
          <w:p w14:paraId="7A78591D" w14:textId="77777777" w:rsidR="009667FD" w:rsidRPr="002827C6" w:rsidRDefault="009667FD" w:rsidP="009667FD">
            <w:pPr>
              <w:jc w:val="both"/>
              <w:rPr>
                <w:b/>
              </w:rPr>
            </w:pPr>
            <w:r w:rsidRPr="002827C6">
              <w:rPr>
                <w:b/>
              </w:rPr>
              <w:t>Role ve výuce daného předmětu</w:t>
            </w:r>
          </w:p>
        </w:tc>
        <w:tc>
          <w:tcPr>
            <w:tcW w:w="2107" w:type="dxa"/>
            <w:gridSpan w:val="3"/>
            <w:tcBorders>
              <w:top w:val="nil"/>
            </w:tcBorders>
          </w:tcPr>
          <w:p w14:paraId="75FFBA06" w14:textId="77777777" w:rsidR="009667FD" w:rsidRDefault="009667FD" w:rsidP="009667FD">
            <w:pPr>
              <w:jc w:val="both"/>
              <w:rPr>
                <w:b/>
              </w:rPr>
            </w:pPr>
            <w:r>
              <w:rPr>
                <w:b/>
              </w:rPr>
              <w:t>(</w:t>
            </w:r>
            <w:r w:rsidRPr="00F20AEF">
              <w:rPr>
                <w:b/>
                <w:i/>
                <w:iCs/>
              </w:rPr>
              <w:t>nepovinný údaj</w:t>
            </w:r>
            <w:r w:rsidRPr="00F20AEF">
              <w:rPr>
                <w:b/>
              </w:rPr>
              <w:t>)</w:t>
            </w:r>
            <w:r>
              <w:rPr>
                <w:b/>
              </w:rPr>
              <w:t xml:space="preserve"> </w:t>
            </w:r>
          </w:p>
          <w:p w14:paraId="6E9073BC" w14:textId="77777777" w:rsidR="009667FD" w:rsidRPr="002827C6" w:rsidRDefault="009667FD" w:rsidP="009667FD">
            <w:pPr>
              <w:jc w:val="both"/>
              <w:rPr>
                <w:b/>
              </w:rPr>
            </w:pPr>
            <w:r w:rsidRPr="002827C6">
              <w:rPr>
                <w:b/>
              </w:rPr>
              <w:t>Počet hodin za semestr</w:t>
            </w:r>
          </w:p>
        </w:tc>
      </w:tr>
      <w:tr w:rsidR="009667FD" w:rsidRPr="000F23DD" w14:paraId="799F6D45" w14:textId="77777777" w:rsidTr="00CB1EE1">
        <w:trPr>
          <w:trHeight w:val="285"/>
        </w:trPr>
        <w:tc>
          <w:tcPr>
            <w:tcW w:w="2572" w:type="dxa"/>
            <w:gridSpan w:val="2"/>
            <w:tcBorders>
              <w:top w:val="nil"/>
            </w:tcBorders>
            <w:vAlign w:val="center"/>
          </w:tcPr>
          <w:p w14:paraId="5436A68B" w14:textId="49D60BE6" w:rsidR="009667FD" w:rsidRPr="00775605" w:rsidRDefault="00001E2B" w:rsidP="00775605">
            <w:r w:rsidRPr="00775605">
              <w:t>Biochemie I</w:t>
            </w:r>
          </w:p>
        </w:tc>
        <w:tc>
          <w:tcPr>
            <w:tcW w:w="2613" w:type="dxa"/>
            <w:gridSpan w:val="3"/>
            <w:tcBorders>
              <w:top w:val="nil"/>
            </w:tcBorders>
            <w:vAlign w:val="center"/>
          </w:tcPr>
          <w:p w14:paraId="0A19C8E6" w14:textId="77777777" w:rsidR="00001E2B" w:rsidRPr="00775605" w:rsidRDefault="00001E2B" w:rsidP="00775605">
            <w:r w:rsidRPr="00775605">
              <w:t xml:space="preserve">Bc Materiály a technologie </w:t>
            </w:r>
          </w:p>
          <w:p w14:paraId="2A590D01" w14:textId="3C1E84FC" w:rsidR="00001E2B" w:rsidRPr="00775605" w:rsidRDefault="00001E2B" w:rsidP="00775605">
            <w:r w:rsidRPr="00775605">
              <w:t xml:space="preserve">– </w:t>
            </w:r>
            <w:proofErr w:type="spellStart"/>
            <w:r w:rsidRPr="00775605">
              <w:t>Biomateriály</w:t>
            </w:r>
            <w:proofErr w:type="spellEnd"/>
            <w:r w:rsidRPr="00775605">
              <w:t xml:space="preserve"> a kosmetika</w:t>
            </w:r>
          </w:p>
          <w:p w14:paraId="3554995C" w14:textId="77777777" w:rsidR="00001E2B" w:rsidRPr="00775605" w:rsidRDefault="00001E2B" w:rsidP="00775605">
            <w:r w:rsidRPr="00775605">
              <w:t>– Ochrana životního prostředí</w:t>
            </w:r>
          </w:p>
          <w:p w14:paraId="4FA002B4" w14:textId="3858A793" w:rsidR="00001E2B" w:rsidRPr="00775605" w:rsidRDefault="00001E2B" w:rsidP="00775605">
            <w:r w:rsidRPr="00775605">
              <w:t xml:space="preserve">Bc Technologie a hodnocení potravin </w:t>
            </w:r>
          </w:p>
        </w:tc>
        <w:tc>
          <w:tcPr>
            <w:tcW w:w="564" w:type="dxa"/>
            <w:gridSpan w:val="2"/>
            <w:tcBorders>
              <w:top w:val="nil"/>
            </w:tcBorders>
            <w:vAlign w:val="center"/>
          </w:tcPr>
          <w:p w14:paraId="489495EC" w14:textId="24F5F77D" w:rsidR="009667FD" w:rsidRPr="00775605" w:rsidRDefault="00001E2B" w:rsidP="00775605">
            <w:r w:rsidRPr="00775605">
              <w:t>2/ZS</w:t>
            </w:r>
          </w:p>
        </w:tc>
        <w:tc>
          <w:tcPr>
            <w:tcW w:w="2100" w:type="dxa"/>
            <w:gridSpan w:val="4"/>
            <w:tcBorders>
              <w:top w:val="nil"/>
            </w:tcBorders>
            <w:vAlign w:val="center"/>
          </w:tcPr>
          <w:p w14:paraId="0748531B" w14:textId="1437618D" w:rsidR="009667FD" w:rsidRPr="00775605" w:rsidRDefault="00001E2B" w:rsidP="00775605">
            <w:r w:rsidRPr="00775605">
              <w:t>Garant</w:t>
            </w:r>
            <w:r w:rsidR="00A410FE" w:rsidRPr="00775605">
              <w:t xml:space="preserve">, </w:t>
            </w:r>
            <w:r w:rsidRPr="00775605">
              <w:t>Přednášející </w:t>
            </w:r>
          </w:p>
        </w:tc>
        <w:tc>
          <w:tcPr>
            <w:tcW w:w="2107" w:type="dxa"/>
            <w:gridSpan w:val="3"/>
            <w:tcBorders>
              <w:top w:val="nil"/>
            </w:tcBorders>
            <w:vAlign w:val="center"/>
          </w:tcPr>
          <w:p w14:paraId="7CA8FA83" w14:textId="77777777" w:rsidR="009667FD" w:rsidRPr="00775605" w:rsidRDefault="009667FD" w:rsidP="00775605"/>
        </w:tc>
      </w:tr>
      <w:tr w:rsidR="00001E2B" w:rsidRPr="000F23DD" w14:paraId="695DB380" w14:textId="77777777" w:rsidTr="00CB1EE1">
        <w:trPr>
          <w:trHeight w:val="285"/>
        </w:trPr>
        <w:tc>
          <w:tcPr>
            <w:tcW w:w="2572" w:type="dxa"/>
            <w:gridSpan w:val="2"/>
            <w:tcBorders>
              <w:top w:val="nil"/>
            </w:tcBorders>
            <w:vAlign w:val="center"/>
          </w:tcPr>
          <w:p w14:paraId="089B7582" w14:textId="01DE8EF1" w:rsidR="00001E2B" w:rsidRPr="00775605" w:rsidRDefault="00001E2B" w:rsidP="00775605">
            <w:r w:rsidRPr="00775605">
              <w:t>Biochemie II</w:t>
            </w:r>
          </w:p>
        </w:tc>
        <w:tc>
          <w:tcPr>
            <w:tcW w:w="2613" w:type="dxa"/>
            <w:gridSpan w:val="3"/>
            <w:tcBorders>
              <w:top w:val="nil"/>
            </w:tcBorders>
            <w:vAlign w:val="center"/>
          </w:tcPr>
          <w:p w14:paraId="738D2BC4" w14:textId="77777777" w:rsidR="00001E2B" w:rsidRPr="00775605" w:rsidRDefault="00001E2B" w:rsidP="00775605">
            <w:r w:rsidRPr="00775605">
              <w:t xml:space="preserve">Bc Materiály a technologie </w:t>
            </w:r>
          </w:p>
          <w:p w14:paraId="46D55FB5" w14:textId="77777777" w:rsidR="00001E2B" w:rsidRPr="00775605" w:rsidRDefault="00001E2B" w:rsidP="00775605">
            <w:r w:rsidRPr="00775605">
              <w:t>– Ochrana životního prostředí</w:t>
            </w:r>
          </w:p>
          <w:p w14:paraId="3A1DA94A" w14:textId="77777777" w:rsidR="00001E2B" w:rsidRPr="00775605" w:rsidRDefault="00001E2B" w:rsidP="00775605">
            <w:r w:rsidRPr="00775605">
              <w:t xml:space="preserve">Bc Technologie a hodnocení potravin </w:t>
            </w:r>
          </w:p>
          <w:p w14:paraId="66FDF52C" w14:textId="1E8FC8DB" w:rsidR="00001E2B" w:rsidRPr="00775605" w:rsidRDefault="00001E2B" w:rsidP="00775605">
            <w:r w:rsidRPr="00775605">
              <w:t>– Chemie a analýza potravin</w:t>
            </w:r>
          </w:p>
          <w:p w14:paraId="4EF7BE17" w14:textId="1F35E41F" w:rsidR="00001E2B" w:rsidRPr="00775605" w:rsidRDefault="00001E2B" w:rsidP="00775605">
            <w:r w:rsidRPr="00775605">
              <w:t xml:space="preserve">– Potravinářské biotechnologie a aplikovaná mikrobiologie </w:t>
            </w:r>
          </w:p>
        </w:tc>
        <w:tc>
          <w:tcPr>
            <w:tcW w:w="564" w:type="dxa"/>
            <w:gridSpan w:val="2"/>
            <w:tcBorders>
              <w:top w:val="nil"/>
            </w:tcBorders>
            <w:vAlign w:val="center"/>
          </w:tcPr>
          <w:p w14:paraId="1144453C" w14:textId="4E5A5BEE" w:rsidR="00001E2B" w:rsidRPr="00775605" w:rsidRDefault="00001E2B" w:rsidP="00775605">
            <w:r w:rsidRPr="00775605">
              <w:t>2/LS</w:t>
            </w:r>
          </w:p>
        </w:tc>
        <w:tc>
          <w:tcPr>
            <w:tcW w:w="2100" w:type="dxa"/>
            <w:gridSpan w:val="4"/>
            <w:tcBorders>
              <w:top w:val="nil"/>
            </w:tcBorders>
            <w:vAlign w:val="center"/>
          </w:tcPr>
          <w:p w14:paraId="0320D037" w14:textId="5960123C" w:rsidR="00001E2B" w:rsidRPr="00775605" w:rsidRDefault="00001E2B" w:rsidP="00775605">
            <w:r w:rsidRPr="00775605">
              <w:t>Garant</w:t>
            </w:r>
            <w:r w:rsidR="00A410FE" w:rsidRPr="00775605">
              <w:t xml:space="preserve">, </w:t>
            </w:r>
            <w:r w:rsidRPr="00775605">
              <w:t>Přednášející </w:t>
            </w:r>
          </w:p>
        </w:tc>
        <w:tc>
          <w:tcPr>
            <w:tcW w:w="2107" w:type="dxa"/>
            <w:gridSpan w:val="3"/>
            <w:tcBorders>
              <w:top w:val="nil"/>
            </w:tcBorders>
            <w:vAlign w:val="center"/>
          </w:tcPr>
          <w:p w14:paraId="1CE0710D" w14:textId="77777777" w:rsidR="00001E2B" w:rsidRPr="00775605" w:rsidRDefault="00001E2B" w:rsidP="00775605"/>
        </w:tc>
      </w:tr>
      <w:tr w:rsidR="009667FD" w:rsidRPr="000F23DD" w14:paraId="2B178B19" w14:textId="77777777" w:rsidTr="00CB1EE1">
        <w:trPr>
          <w:trHeight w:val="284"/>
        </w:trPr>
        <w:tc>
          <w:tcPr>
            <w:tcW w:w="2572" w:type="dxa"/>
            <w:gridSpan w:val="2"/>
            <w:tcBorders>
              <w:top w:val="nil"/>
            </w:tcBorders>
            <w:vAlign w:val="center"/>
          </w:tcPr>
          <w:p w14:paraId="742FEFAB" w14:textId="1149A4B1" w:rsidR="009667FD" w:rsidRPr="00775605" w:rsidRDefault="00001E2B" w:rsidP="00775605">
            <w:r w:rsidRPr="00775605">
              <w:t xml:space="preserve">Biotechnology </w:t>
            </w:r>
            <w:proofErr w:type="spellStart"/>
            <w:r w:rsidRPr="00775605">
              <w:t>for</w:t>
            </w:r>
            <w:proofErr w:type="spellEnd"/>
            <w:r w:rsidRPr="00775605">
              <w:t xml:space="preserve"> </w:t>
            </w:r>
            <w:proofErr w:type="spellStart"/>
            <w:r w:rsidRPr="00775605">
              <w:t>Environmental</w:t>
            </w:r>
            <w:proofErr w:type="spellEnd"/>
            <w:r w:rsidRPr="00775605">
              <w:t xml:space="preserve"> </w:t>
            </w:r>
            <w:proofErr w:type="spellStart"/>
            <w:r w:rsidRPr="00775605">
              <w:t>Protection</w:t>
            </w:r>
            <w:proofErr w:type="spellEnd"/>
          </w:p>
        </w:tc>
        <w:tc>
          <w:tcPr>
            <w:tcW w:w="2613" w:type="dxa"/>
            <w:gridSpan w:val="3"/>
            <w:tcBorders>
              <w:top w:val="nil"/>
            </w:tcBorders>
            <w:vAlign w:val="center"/>
          </w:tcPr>
          <w:p w14:paraId="6E0A59D8" w14:textId="504605A0" w:rsidR="009667FD" w:rsidRPr="00775605" w:rsidRDefault="00001E2B" w:rsidP="00775605">
            <w:proofErr w:type="spellStart"/>
            <w:r w:rsidRPr="00775605">
              <w:t>NMgr</w:t>
            </w:r>
            <w:proofErr w:type="spellEnd"/>
            <w:r w:rsidRPr="00775605">
              <w:t xml:space="preserve"> </w:t>
            </w:r>
            <w:proofErr w:type="spellStart"/>
            <w:r w:rsidRPr="00775605">
              <w:t>Environmental</w:t>
            </w:r>
            <w:proofErr w:type="spellEnd"/>
            <w:r w:rsidRPr="00775605">
              <w:t xml:space="preserve"> </w:t>
            </w:r>
            <w:proofErr w:type="spellStart"/>
            <w:r w:rsidRPr="00775605">
              <w:t>Engineering</w:t>
            </w:r>
            <w:proofErr w:type="spellEnd"/>
          </w:p>
        </w:tc>
        <w:tc>
          <w:tcPr>
            <w:tcW w:w="564" w:type="dxa"/>
            <w:gridSpan w:val="2"/>
            <w:tcBorders>
              <w:top w:val="nil"/>
            </w:tcBorders>
            <w:vAlign w:val="center"/>
          </w:tcPr>
          <w:p w14:paraId="1E25B4DF" w14:textId="1CDEEBD3" w:rsidR="009667FD" w:rsidRPr="00775605" w:rsidRDefault="00001E2B" w:rsidP="00775605">
            <w:r w:rsidRPr="00775605">
              <w:t>1/LS</w:t>
            </w:r>
          </w:p>
        </w:tc>
        <w:tc>
          <w:tcPr>
            <w:tcW w:w="2100" w:type="dxa"/>
            <w:gridSpan w:val="4"/>
            <w:tcBorders>
              <w:top w:val="nil"/>
            </w:tcBorders>
            <w:vAlign w:val="center"/>
          </w:tcPr>
          <w:p w14:paraId="27989D2A" w14:textId="27C63F09" w:rsidR="009667FD" w:rsidRPr="00775605" w:rsidRDefault="00001E2B" w:rsidP="00775605">
            <w:r w:rsidRPr="00775605">
              <w:t>Cvičící </w:t>
            </w:r>
          </w:p>
        </w:tc>
        <w:tc>
          <w:tcPr>
            <w:tcW w:w="2107" w:type="dxa"/>
            <w:gridSpan w:val="3"/>
            <w:tcBorders>
              <w:top w:val="nil"/>
            </w:tcBorders>
            <w:vAlign w:val="center"/>
          </w:tcPr>
          <w:p w14:paraId="24D2190B" w14:textId="77777777" w:rsidR="009667FD" w:rsidRPr="00775605" w:rsidRDefault="009667FD" w:rsidP="00775605"/>
        </w:tc>
      </w:tr>
      <w:tr w:rsidR="00001E2B" w:rsidRPr="000F23DD" w14:paraId="75BDE874" w14:textId="77777777" w:rsidTr="00CB1EE1">
        <w:trPr>
          <w:trHeight w:val="284"/>
        </w:trPr>
        <w:tc>
          <w:tcPr>
            <w:tcW w:w="2572" w:type="dxa"/>
            <w:gridSpan w:val="2"/>
            <w:tcBorders>
              <w:top w:val="nil"/>
            </w:tcBorders>
            <w:vAlign w:val="center"/>
          </w:tcPr>
          <w:p w14:paraId="546636DF" w14:textId="6C3B33BA" w:rsidR="00001E2B" w:rsidRPr="00775605" w:rsidRDefault="00001E2B" w:rsidP="00775605">
            <w:r w:rsidRPr="00775605">
              <w:t>Environmentální legislativa</w:t>
            </w:r>
          </w:p>
        </w:tc>
        <w:tc>
          <w:tcPr>
            <w:tcW w:w="2613" w:type="dxa"/>
            <w:gridSpan w:val="3"/>
            <w:tcBorders>
              <w:top w:val="nil"/>
            </w:tcBorders>
            <w:vAlign w:val="center"/>
          </w:tcPr>
          <w:p w14:paraId="6473F457" w14:textId="77777777" w:rsidR="00001E2B" w:rsidRPr="00775605" w:rsidRDefault="00001E2B" w:rsidP="00775605">
            <w:r w:rsidRPr="00775605">
              <w:t xml:space="preserve">Bc Materiály a technologie </w:t>
            </w:r>
          </w:p>
          <w:p w14:paraId="7053EAF1" w14:textId="255C61C3" w:rsidR="00001E2B" w:rsidRPr="00775605" w:rsidRDefault="00001E2B" w:rsidP="00775605">
            <w:r w:rsidRPr="00775605">
              <w:t>– Ochrana životního prostředí</w:t>
            </w:r>
          </w:p>
        </w:tc>
        <w:tc>
          <w:tcPr>
            <w:tcW w:w="564" w:type="dxa"/>
            <w:gridSpan w:val="2"/>
            <w:tcBorders>
              <w:top w:val="nil"/>
            </w:tcBorders>
            <w:vAlign w:val="center"/>
          </w:tcPr>
          <w:p w14:paraId="5E6908E6" w14:textId="1ECC7976" w:rsidR="00001E2B" w:rsidRPr="00775605" w:rsidRDefault="00001E2B" w:rsidP="00775605">
            <w:r w:rsidRPr="00775605">
              <w:t>3/ZS</w:t>
            </w:r>
          </w:p>
        </w:tc>
        <w:tc>
          <w:tcPr>
            <w:tcW w:w="2100" w:type="dxa"/>
            <w:gridSpan w:val="4"/>
            <w:tcBorders>
              <w:top w:val="nil"/>
            </w:tcBorders>
            <w:vAlign w:val="center"/>
          </w:tcPr>
          <w:p w14:paraId="7E874860" w14:textId="2A628CC1" w:rsidR="00001E2B" w:rsidRPr="00775605" w:rsidRDefault="00001E2B" w:rsidP="00775605">
            <w:r w:rsidRPr="00775605">
              <w:t>Garant</w:t>
            </w:r>
            <w:r w:rsidR="00A410FE" w:rsidRPr="00775605">
              <w:t xml:space="preserve">, </w:t>
            </w:r>
            <w:r w:rsidRPr="00775605">
              <w:t>Přednášející</w:t>
            </w:r>
            <w:r w:rsidR="00A410FE" w:rsidRPr="00775605">
              <w:t xml:space="preserve">, </w:t>
            </w:r>
            <w:r w:rsidRPr="00775605">
              <w:t>Vede seminář</w:t>
            </w:r>
          </w:p>
        </w:tc>
        <w:tc>
          <w:tcPr>
            <w:tcW w:w="2107" w:type="dxa"/>
            <w:gridSpan w:val="3"/>
            <w:tcBorders>
              <w:top w:val="nil"/>
            </w:tcBorders>
            <w:vAlign w:val="center"/>
          </w:tcPr>
          <w:p w14:paraId="26F08F80" w14:textId="77777777" w:rsidR="00001E2B" w:rsidRPr="00775605" w:rsidRDefault="00001E2B" w:rsidP="00775605"/>
        </w:tc>
      </w:tr>
      <w:tr w:rsidR="00001E2B" w:rsidRPr="000F23DD" w14:paraId="549ECB8E" w14:textId="77777777" w:rsidTr="00CB1EE1">
        <w:trPr>
          <w:trHeight w:val="284"/>
        </w:trPr>
        <w:tc>
          <w:tcPr>
            <w:tcW w:w="2572" w:type="dxa"/>
            <w:gridSpan w:val="2"/>
            <w:tcBorders>
              <w:top w:val="nil"/>
            </w:tcBorders>
            <w:vAlign w:val="center"/>
          </w:tcPr>
          <w:p w14:paraId="118BAADF" w14:textId="7E3CA8C2" w:rsidR="00001E2B" w:rsidRPr="00775605" w:rsidRDefault="00001E2B" w:rsidP="00775605">
            <w:r w:rsidRPr="00775605">
              <w:t>Individuální projekt I</w:t>
            </w:r>
          </w:p>
        </w:tc>
        <w:tc>
          <w:tcPr>
            <w:tcW w:w="2613" w:type="dxa"/>
            <w:gridSpan w:val="3"/>
            <w:tcBorders>
              <w:top w:val="nil"/>
            </w:tcBorders>
            <w:vAlign w:val="center"/>
          </w:tcPr>
          <w:p w14:paraId="3626E2E3" w14:textId="41CA8313" w:rsidR="00001E2B" w:rsidRPr="00775605" w:rsidRDefault="00001E2B" w:rsidP="00775605">
            <w:proofErr w:type="spellStart"/>
            <w:r w:rsidRPr="00775605">
              <w:t>NMgr</w:t>
            </w:r>
            <w:proofErr w:type="spellEnd"/>
            <w:r w:rsidRPr="00775605">
              <w:t xml:space="preserve"> Environmentální inženýrství</w:t>
            </w:r>
          </w:p>
        </w:tc>
        <w:tc>
          <w:tcPr>
            <w:tcW w:w="564" w:type="dxa"/>
            <w:gridSpan w:val="2"/>
            <w:tcBorders>
              <w:top w:val="nil"/>
            </w:tcBorders>
            <w:vAlign w:val="center"/>
          </w:tcPr>
          <w:p w14:paraId="0CDAE8F2" w14:textId="3B20309B" w:rsidR="00001E2B" w:rsidRPr="00775605" w:rsidRDefault="00001E2B" w:rsidP="00775605">
            <w:r w:rsidRPr="00775605">
              <w:t>1/LS</w:t>
            </w:r>
          </w:p>
        </w:tc>
        <w:tc>
          <w:tcPr>
            <w:tcW w:w="2100" w:type="dxa"/>
            <w:gridSpan w:val="4"/>
            <w:tcBorders>
              <w:top w:val="nil"/>
            </w:tcBorders>
            <w:vAlign w:val="center"/>
          </w:tcPr>
          <w:p w14:paraId="45275485" w14:textId="52AC1FB2" w:rsidR="00001E2B" w:rsidRPr="00775605" w:rsidRDefault="00001E2B" w:rsidP="00775605">
            <w:r w:rsidRPr="00775605">
              <w:t>Garant </w:t>
            </w:r>
          </w:p>
        </w:tc>
        <w:tc>
          <w:tcPr>
            <w:tcW w:w="2107" w:type="dxa"/>
            <w:gridSpan w:val="3"/>
            <w:tcBorders>
              <w:top w:val="nil"/>
            </w:tcBorders>
            <w:vAlign w:val="center"/>
          </w:tcPr>
          <w:p w14:paraId="10E24C89" w14:textId="77777777" w:rsidR="00001E2B" w:rsidRPr="00775605" w:rsidRDefault="00001E2B" w:rsidP="00775605"/>
        </w:tc>
      </w:tr>
      <w:tr w:rsidR="00001E2B" w:rsidRPr="000F23DD" w14:paraId="2AC8D530" w14:textId="77777777" w:rsidTr="00CB1EE1">
        <w:trPr>
          <w:trHeight w:val="284"/>
        </w:trPr>
        <w:tc>
          <w:tcPr>
            <w:tcW w:w="2572" w:type="dxa"/>
            <w:gridSpan w:val="2"/>
            <w:tcBorders>
              <w:top w:val="nil"/>
            </w:tcBorders>
            <w:vAlign w:val="center"/>
          </w:tcPr>
          <w:p w14:paraId="140CF4DE" w14:textId="36423FC1" w:rsidR="00001E2B" w:rsidRPr="00775605" w:rsidRDefault="00001E2B" w:rsidP="00775605">
            <w:r w:rsidRPr="00775605">
              <w:t>Laboratoř analytické chemie</w:t>
            </w:r>
          </w:p>
        </w:tc>
        <w:tc>
          <w:tcPr>
            <w:tcW w:w="2613" w:type="dxa"/>
            <w:gridSpan w:val="3"/>
            <w:tcBorders>
              <w:top w:val="nil"/>
            </w:tcBorders>
            <w:vAlign w:val="center"/>
          </w:tcPr>
          <w:p w14:paraId="7F99D472" w14:textId="77777777" w:rsidR="00001E2B" w:rsidRPr="00775605" w:rsidRDefault="00001E2B" w:rsidP="00775605">
            <w:r w:rsidRPr="00775605">
              <w:t xml:space="preserve">Bc Materiály a technologie </w:t>
            </w:r>
          </w:p>
          <w:p w14:paraId="501A947B" w14:textId="182421CF" w:rsidR="00001E2B" w:rsidRPr="00775605" w:rsidRDefault="00001E2B" w:rsidP="00775605">
            <w:r w:rsidRPr="00775605">
              <w:t xml:space="preserve">Bc Technologie a hodnocení potravin </w:t>
            </w:r>
          </w:p>
        </w:tc>
        <w:tc>
          <w:tcPr>
            <w:tcW w:w="564" w:type="dxa"/>
            <w:gridSpan w:val="2"/>
            <w:tcBorders>
              <w:top w:val="nil"/>
            </w:tcBorders>
            <w:vAlign w:val="center"/>
          </w:tcPr>
          <w:p w14:paraId="26BF167D" w14:textId="6ADC304C" w:rsidR="00001E2B" w:rsidRPr="00775605" w:rsidRDefault="00001E2B" w:rsidP="00775605">
            <w:r w:rsidRPr="00775605">
              <w:t>2/ZS</w:t>
            </w:r>
          </w:p>
        </w:tc>
        <w:tc>
          <w:tcPr>
            <w:tcW w:w="2100" w:type="dxa"/>
            <w:gridSpan w:val="4"/>
            <w:tcBorders>
              <w:top w:val="nil"/>
            </w:tcBorders>
            <w:vAlign w:val="center"/>
          </w:tcPr>
          <w:p w14:paraId="0BCE9128" w14:textId="07AF62C1" w:rsidR="00001E2B" w:rsidRPr="00775605" w:rsidRDefault="00001E2B" w:rsidP="00775605">
            <w:r w:rsidRPr="00775605">
              <w:t>Cvičící </w:t>
            </w:r>
          </w:p>
        </w:tc>
        <w:tc>
          <w:tcPr>
            <w:tcW w:w="2107" w:type="dxa"/>
            <w:gridSpan w:val="3"/>
            <w:tcBorders>
              <w:top w:val="nil"/>
            </w:tcBorders>
            <w:vAlign w:val="center"/>
          </w:tcPr>
          <w:p w14:paraId="0EA3538C" w14:textId="77777777" w:rsidR="00001E2B" w:rsidRPr="00775605" w:rsidRDefault="00001E2B" w:rsidP="00775605"/>
        </w:tc>
      </w:tr>
      <w:tr w:rsidR="00001E2B" w:rsidRPr="000F23DD" w14:paraId="71968D89" w14:textId="77777777" w:rsidTr="00CB1EE1">
        <w:trPr>
          <w:trHeight w:val="284"/>
        </w:trPr>
        <w:tc>
          <w:tcPr>
            <w:tcW w:w="2572" w:type="dxa"/>
            <w:gridSpan w:val="2"/>
            <w:tcBorders>
              <w:top w:val="nil"/>
            </w:tcBorders>
            <w:vAlign w:val="center"/>
          </w:tcPr>
          <w:p w14:paraId="75A7562B" w14:textId="7DE00646" w:rsidR="00001E2B" w:rsidRPr="00775605" w:rsidRDefault="00BE424C" w:rsidP="00775605">
            <w:r w:rsidRPr="00775605">
              <w:t>Laboratoř biochemie</w:t>
            </w:r>
          </w:p>
        </w:tc>
        <w:tc>
          <w:tcPr>
            <w:tcW w:w="2613" w:type="dxa"/>
            <w:gridSpan w:val="3"/>
            <w:tcBorders>
              <w:top w:val="nil"/>
            </w:tcBorders>
            <w:vAlign w:val="center"/>
          </w:tcPr>
          <w:p w14:paraId="3319E405" w14:textId="77777777" w:rsidR="00BE424C" w:rsidRPr="00775605" w:rsidRDefault="00BE424C" w:rsidP="00775605">
            <w:r w:rsidRPr="00775605">
              <w:t xml:space="preserve">Bc Materiály a technologie </w:t>
            </w:r>
          </w:p>
          <w:p w14:paraId="09343675" w14:textId="65531F09" w:rsidR="00BE424C" w:rsidRPr="00775605" w:rsidRDefault="00BE424C" w:rsidP="00775605">
            <w:r w:rsidRPr="00775605">
              <w:t xml:space="preserve">– </w:t>
            </w:r>
            <w:proofErr w:type="spellStart"/>
            <w:r w:rsidRPr="00775605">
              <w:t>Biomateriály</w:t>
            </w:r>
            <w:proofErr w:type="spellEnd"/>
            <w:r w:rsidRPr="00775605">
              <w:t xml:space="preserve"> a kosmetika</w:t>
            </w:r>
          </w:p>
          <w:p w14:paraId="1929D2F7" w14:textId="77777777" w:rsidR="00BE424C" w:rsidRPr="00775605" w:rsidRDefault="00BE424C" w:rsidP="00775605">
            <w:r w:rsidRPr="00775605">
              <w:t>– Ochrana životního prostředí</w:t>
            </w:r>
          </w:p>
          <w:p w14:paraId="2FA1B79E" w14:textId="7141ED29" w:rsidR="00001E2B" w:rsidRPr="00775605" w:rsidRDefault="00BE424C" w:rsidP="00775605">
            <w:r w:rsidRPr="00775605">
              <w:t>Bc Technologie a hodnocení potravin</w:t>
            </w:r>
          </w:p>
        </w:tc>
        <w:tc>
          <w:tcPr>
            <w:tcW w:w="564" w:type="dxa"/>
            <w:gridSpan w:val="2"/>
            <w:tcBorders>
              <w:top w:val="nil"/>
            </w:tcBorders>
            <w:vAlign w:val="center"/>
          </w:tcPr>
          <w:p w14:paraId="6A0DF5F2" w14:textId="585EC766" w:rsidR="00001E2B" w:rsidRPr="00775605" w:rsidRDefault="00BE424C" w:rsidP="00775605">
            <w:r w:rsidRPr="00775605">
              <w:t>2/LS</w:t>
            </w:r>
          </w:p>
        </w:tc>
        <w:tc>
          <w:tcPr>
            <w:tcW w:w="2100" w:type="dxa"/>
            <w:gridSpan w:val="4"/>
            <w:tcBorders>
              <w:top w:val="nil"/>
            </w:tcBorders>
            <w:vAlign w:val="center"/>
          </w:tcPr>
          <w:p w14:paraId="34A1450B" w14:textId="31550B07" w:rsidR="00001E2B" w:rsidRPr="00775605" w:rsidRDefault="00001E2B" w:rsidP="00775605">
            <w:r w:rsidRPr="00775605">
              <w:t>Garant</w:t>
            </w:r>
            <w:r w:rsidR="00A410FE" w:rsidRPr="00775605">
              <w:t xml:space="preserve">, </w:t>
            </w:r>
            <w:r w:rsidRPr="00775605">
              <w:t>Cvičící </w:t>
            </w:r>
          </w:p>
        </w:tc>
        <w:tc>
          <w:tcPr>
            <w:tcW w:w="2107" w:type="dxa"/>
            <w:gridSpan w:val="3"/>
            <w:tcBorders>
              <w:top w:val="nil"/>
            </w:tcBorders>
            <w:vAlign w:val="center"/>
          </w:tcPr>
          <w:p w14:paraId="29E281B4" w14:textId="77777777" w:rsidR="00001E2B" w:rsidRPr="00775605" w:rsidRDefault="00001E2B" w:rsidP="00775605"/>
        </w:tc>
      </w:tr>
      <w:tr w:rsidR="00BE424C" w:rsidRPr="000F23DD" w14:paraId="0E0751A6" w14:textId="77777777" w:rsidTr="00CB1EE1">
        <w:trPr>
          <w:trHeight w:val="284"/>
        </w:trPr>
        <w:tc>
          <w:tcPr>
            <w:tcW w:w="2572" w:type="dxa"/>
            <w:gridSpan w:val="2"/>
            <w:tcBorders>
              <w:top w:val="nil"/>
            </w:tcBorders>
            <w:vAlign w:val="center"/>
          </w:tcPr>
          <w:p w14:paraId="37C0B4FC" w14:textId="35C1EBEC" w:rsidR="00BE424C" w:rsidRPr="00775605" w:rsidRDefault="00BE424C" w:rsidP="00775605">
            <w:r w:rsidRPr="00775605">
              <w:t>Oborový seminář</w:t>
            </w:r>
          </w:p>
        </w:tc>
        <w:tc>
          <w:tcPr>
            <w:tcW w:w="2613" w:type="dxa"/>
            <w:gridSpan w:val="3"/>
            <w:tcBorders>
              <w:top w:val="nil"/>
            </w:tcBorders>
            <w:vAlign w:val="center"/>
          </w:tcPr>
          <w:p w14:paraId="0C33642F" w14:textId="77777777" w:rsidR="00BE424C" w:rsidRPr="00775605" w:rsidRDefault="00BE424C" w:rsidP="00775605">
            <w:proofErr w:type="spellStart"/>
            <w:r w:rsidRPr="00775605">
              <w:t>NMgr</w:t>
            </w:r>
            <w:proofErr w:type="spellEnd"/>
            <w:r w:rsidRPr="00775605">
              <w:t xml:space="preserve"> Environmentální inženýrství</w:t>
            </w:r>
          </w:p>
          <w:p w14:paraId="2A970D28" w14:textId="77777777" w:rsidR="00BE424C" w:rsidRPr="00775605" w:rsidRDefault="00BE424C" w:rsidP="00775605">
            <w:r w:rsidRPr="00775605">
              <w:t xml:space="preserve">Bc Materiály a technologie </w:t>
            </w:r>
          </w:p>
          <w:p w14:paraId="2CFB3952" w14:textId="77777777" w:rsidR="00BE424C" w:rsidRPr="00775605" w:rsidRDefault="00BE424C" w:rsidP="00775605">
            <w:r w:rsidRPr="00775605">
              <w:t>– Ochrana životního prostředí</w:t>
            </w:r>
          </w:p>
          <w:p w14:paraId="3CD2CC0A" w14:textId="77777777" w:rsidR="00BE424C" w:rsidRPr="00775605" w:rsidRDefault="00BE424C" w:rsidP="00775605">
            <w:r w:rsidRPr="00775605">
              <w:t xml:space="preserve">Bc Technologie a hodnocení potravin </w:t>
            </w:r>
          </w:p>
          <w:p w14:paraId="76EBF6E5" w14:textId="283902A8" w:rsidR="00BE424C" w:rsidRPr="00775605" w:rsidRDefault="00BE424C" w:rsidP="00775605">
            <w:r w:rsidRPr="00775605">
              <w:t>– Potravinářské biotechnologie a aplikovaná mikrobiologie</w:t>
            </w:r>
          </w:p>
        </w:tc>
        <w:tc>
          <w:tcPr>
            <w:tcW w:w="564" w:type="dxa"/>
            <w:gridSpan w:val="2"/>
            <w:tcBorders>
              <w:top w:val="nil"/>
            </w:tcBorders>
          </w:tcPr>
          <w:p w14:paraId="63896E74" w14:textId="0A3D3568" w:rsidR="00BE424C" w:rsidRPr="00775605" w:rsidRDefault="00FA1942" w:rsidP="00775605">
            <w:r w:rsidRPr="00775605">
              <w:t>1</w:t>
            </w:r>
            <w:r w:rsidR="00BE424C" w:rsidRPr="00775605">
              <w:t>/LS</w:t>
            </w:r>
          </w:p>
          <w:p w14:paraId="1103D1CF" w14:textId="6D9F096C" w:rsidR="00BE424C" w:rsidRPr="00775605" w:rsidRDefault="00FA1942" w:rsidP="00775605">
            <w:r w:rsidRPr="00775605">
              <w:t>2</w:t>
            </w:r>
            <w:r w:rsidR="00643BEC" w:rsidRPr="00775605">
              <w:t>/LS</w:t>
            </w:r>
          </w:p>
          <w:p w14:paraId="2FD54E8E" w14:textId="7EB107E2" w:rsidR="00BE424C" w:rsidRPr="00775605" w:rsidRDefault="00BE424C" w:rsidP="00775605">
            <w:r w:rsidRPr="00775605">
              <w:t>1/ZS</w:t>
            </w:r>
          </w:p>
          <w:p w14:paraId="425B1765" w14:textId="6BED016B" w:rsidR="00FA1942" w:rsidRPr="00775605" w:rsidRDefault="00FA1942" w:rsidP="00775605">
            <w:r w:rsidRPr="00775605">
              <w:t>2/LS</w:t>
            </w:r>
          </w:p>
          <w:p w14:paraId="73DB0901" w14:textId="34F55217" w:rsidR="00FA1942" w:rsidRPr="00775605" w:rsidRDefault="00FA1942" w:rsidP="00775605">
            <w:r w:rsidRPr="00775605">
              <w:t>1/ZS</w:t>
            </w:r>
          </w:p>
          <w:p w14:paraId="556B96BE" w14:textId="177595DC" w:rsidR="00BE424C" w:rsidRPr="00775605" w:rsidRDefault="00BE424C" w:rsidP="00775605"/>
        </w:tc>
        <w:tc>
          <w:tcPr>
            <w:tcW w:w="2100" w:type="dxa"/>
            <w:gridSpan w:val="4"/>
            <w:tcBorders>
              <w:top w:val="nil"/>
            </w:tcBorders>
            <w:vAlign w:val="center"/>
          </w:tcPr>
          <w:p w14:paraId="1B82D210" w14:textId="2DCAC543" w:rsidR="00BE424C" w:rsidRPr="00775605" w:rsidRDefault="00BE424C" w:rsidP="00775605">
            <w:r w:rsidRPr="00775605">
              <w:t>Vede seminář</w:t>
            </w:r>
          </w:p>
        </w:tc>
        <w:tc>
          <w:tcPr>
            <w:tcW w:w="2107" w:type="dxa"/>
            <w:gridSpan w:val="3"/>
            <w:tcBorders>
              <w:top w:val="nil"/>
            </w:tcBorders>
            <w:vAlign w:val="center"/>
          </w:tcPr>
          <w:p w14:paraId="04C17DE4" w14:textId="77777777" w:rsidR="00BE424C" w:rsidRPr="00775605" w:rsidRDefault="00BE424C" w:rsidP="00775605"/>
        </w:tc>
      </w:tr>
      <w:tr w:rsidR="00BE424C" w:rsidRPr="000F23DD" w14:paraId="012DFFB9" w14:textId="77777777" w:rsidTr="00CB1EE1">
        <w:trPr>
          <w:trHeight w:val="284"/>
        </w:trPr>
        <w:tc>
          <w:tcPr>
            <w:tcW w:w="2572" w:type="dxa"/>
            <w:gridSpan w:val="2"/>
            <w:tcBorders>
              <w:top w:val="nil"/>
            </w:tcBorders>
            <w:vAlign w:val="center"/>
          </w:tcPr>
          <w:p w14:paraId="49D3FB29" w14:textId="1F9185C9" w:rsidR="00BE424C" w:rsidRPr="00775605" w:rsidRDefault="00785E0C" w:rsidP="00775605">
            <w:pPr>
              <w:rPr>
                <w:highlight w:val="magenta"/>
              </w:rPr>
            </w:pPr>
            <w:r w:rsidRPr="00A56602">
              <w:t xml:space="preserve">Průmyslové kompostování / </w:t>
            </w:r>
            <w:proofErr w:type="spellStart"/>
            <w:r w:rsidRPr="00A56602">
              <w:t>Industrial</w:t>
            </w:r>
            <w:proofErr w:type="spellEnd"/>
            <w:r w:rsidRPr="00A56602">
              <w:t xml:space="preserve"> </w:t>
            </w:r>
            <w:proofErr w:type="spellStart"/>
            <w:r w:rsidRPr="00A56602">
              <w:t>Composting</w:t>
            </w:r>
            <w:proofErr w:type="spellEnd"/>
          </w:p>
        </w:tc>
        <w:tc>
          <w:tcPr>
            <w:tcW w:w="2613" w:type="dxa"/>
            <w:gridSpan w:val="3"/>
            <w:tcBorders>
              <w:top w:val="nil"/>
            </w:tcBorders>
            <w:vAlign w:val="center"/>
          </w:tcPr>
          <w:p w14:paraId="64573407" w14:textId="49BC8041" w:rsidR="00BE424C" w:rsidRPr="00775605" w:rsidRDefault="00785E0C" w:rsidP="00775605">
            <w:pPr>
              <w:rPr>
                <w:highlight w:val="magenta"/>
              </w:rPr>
            </w:pPr>
            <w:proofErr w:type="spellStart"/>
            <w:r w:rsidRPr="00775605">
              <w:t>NMgr</w:t>
            </w:r>
            <w:proofErr w:type="spellEnd"/>
            <w:r w:rsidRPr="00775605">
              <w:t xml:space="preserve"> Environmentální inženýrství</w:t>
            </w:r>
          </w:p>
        </w:tc>
        <w:tc>
          <w:tcPr>
            <w:tcW w:w="564" w:type="dxa"/>
            <w:gridSpan w:val="2"/>
            <w:tcBorders>
              <w:top w:val="nil"/>
            </w:tcBorders>
            <w:vAlign w:val="center"/>
          </w:tcPr>
          <w:p w14:paraId="0073CC1C" w14:textId="212E1DE3" w:rsidR="00BE424C" w:rsidRPr="00775605" w:rsidRDefault="00785E0C" w:rsidP="00775605">
            <w:pPr>
              <w:rPr>
                <w:highlight w:val="magenta"/>
              </w:rPr>
            </w:pPr>
            <w:r w:rsidRPr="00775605">
              <w:t>2/ZS</w:t>
            </w:r>
          </w:p>
        </w:tc>
        <w:tc>
          <w:tcPr>
            <w:tcW w:w="2100" w:type="dxa"/>
            <w:gridSpan w:val="4"/>
            <w:tcBorders>
              <w:top w:val="nil"/>
            </w:tcBorders>
            <w:vAlign w:val="center"/>
          </w:tcPr>
          <w:p w14:paraId="756A004C" w14:textId="0C6E4F59" w:rsidR="00BE424C" w:rsidRPr="00775605" w:rsidRDefault="00785E0C" w:rsidP="00775605">
            <w:pPr>
              <w:rPr>
                <w:highlight w:val="magenta"/>
              </w:rPr>
            </w:pPr>
            <w:r w:rsidRPr="00775605">
              <w:t>Garant</w:t>
            </w:r>
            <w:r w:rsidR="00A410FE" w:rsidRPr="00775605">
              <w:t xml:space="preserve">, </w:t>
            </w:r>
            <w:r w:rsidRPr="00775605">
              <w:t>Přednášející</w:t>
            </w:r>
          </w:p>
        </w:tc>
        <w:tc>
          <w:tcPr>
            <w:tcW w:w="2107" w:type="dxa"/>
            <w:gridSpan w:val="3"/>
            <w:tcBorders>
              <w:top w:val="nil"/>
            </w:tcBorders>
            <w:vAlign w:val="center"/>
          </w:tcPr>
          <w:p w14:paraId="7E9A514D" w14:textId="77777777" w:rsidR="00BE424C" w:rsidRPr="00775605" w:rsidRDefault="00BE424C" w:rsidP="00775605">
            <w:pPr>
              <w:rPr>
                <w:highlight w:val="magenta"/>
              </w:rPr>
            </w:pPr>
          </w:p>
        </w:tc>
      </w:tr>
      <w:tr w:rsidR="00BE424C" w:rsidRPr="000F23DD" w14:paraId="78C58AA4" w14:textId="77777777" w:rsidTr="00CB1EE1">
        <w:trPr>
          <w:trHeight w:val="284"/>
        </w:trPr>
        <w:tc>
          <w:tcPr>
            <w:tcW w:w="2572" w:type="dxa"/>
            <w:gridSpan w:val="2"/>
            <w:tcBorders>
              <w:top w:val="nil"/>
              <w:bottom w:val="single" w:sz="4" w:space="0" w:color="auto"/>
            </w:tcBorders>
            <w:vAlign w:val="center"/>
          </w:tcPr>
          <w:p w14:paraId="5CB7FC5A" w14:textId="56C77384" w:rsidR="00BE424C" w:rsidRPr="00775605" w:rsidRDefault="00A410FE" w:rsidP="00775605">
            <w:r w:rsidRPr="00775605">
              <w:t>Semestrální projekt</w:t>
            </w:r>
          </w:p>
        </w:tc>
        <w:tc>
          <w:tcPr>
            <w:tcW w:w="2613" w:type="dxa"/>
            <w:gridSpan w:val="3"/>
            <w:tcBorders>
              <w:top w:val="nil"/>
              <w:bottom w:val="single" w:sz="4" w:space="0" w:color="auto"/>
            </w:tcBorders>
            <w:vAlign w:val="center"/>
          </w:tcPr>
          <w:p w14:paraId="1958DF9E" w14:textId="0A2A16A6" w:rsidR="00BE424C" w:rsidRPr="00775605" w:rsidRDefault="00A410FE" w:rsidP="00775605">
            <w:proofErr w:type="spellStart"/>
            <w:r w:rsidRPr="00775605">
              <w:t>NMgr</w:t>
            </w:r>
            <w:proofErr w:type="spellEnd"/>
            <w:r w:rsidRPr="00775605">
              <w:t xml:space="preserve"> Environmentální inženýrství</w:t>
            </w:r>
          </w:p>
        </w:tc>
        <w:tc>
          <w:tcPr>
            <w:tcW w:w="564" w:type="dxa"/>
            <w:gridSpan w:val="2"/>
            <w:tcBorders>
              <w:top w:val="nil"/>
              <w:bottom w:val="single" w:sz="4" w:space="0" w:color="auto"/>
            </w:tcBorders>
            <w:vAlign w:val="center"/>
          </w:tcPr>
          <w:p w14:paraId="018763F4" w14:textId="47F6F01E" w:rsidR="00BE424C" w:rsidRPr="00775605" w:rsidRDefault="00A410FE" w:rsidP="00775605">
            <w:r w:rsidRPr="00775605">
              <w:t>2/ZS</w:t>
            </w:r>
          </w:p>
        </w:tc>
        <w:tc>
          <w:tcPr>
            <w:tcW w:w="2100" w:type="dxa"/>
            <w:gridSpan w:val="4"/>
            <w:tcBorders>
              <w:top w:val="nil"/>
              <w:bottom w:val="single" w:sz="4" w:space="0" w:color="auto"/>
            </w:tcBorders>
            <w:vAlign w:val="center"/>
          </w:tcPr>
          <w:p w14:paraId="421239EB" w14:textId="6F750461" w:rsidR="00BE424C" w:rsidRPr="00775605" w:rsidRDefault="00A410FE" w:rsidP="00775605">
            <w:r w:rsidRPr="00775605">
              <w:t>Garant, Cvičící </w:t>
            </w:r>
          </w:p>
        </w:tc>
        <w:tc>
          <w:tcPr>
            <w:tcW w:w="2107" w:type="dxa"/>
            <w:gridSpan w:val="3"/>
            <w:tcBorders>
              <w:top w:val="nil"/>
              <w:bottom w:val="single" w:sz="4" w:space="0" w:color="auto"/>
            </w:tcBorders>
            <w:vAlign w:val="center"/>
          </w:tcPr>
          <w:p w14:paraId="5044C1A4" w14:textId="77777777" w:rsidR="00BE424C" w:rsidRPr="00775605" w:rsidRDefault="00BE424C" w:rsidP="00775605"/>
        </w:tc>
      </w:tr>
      <w:tr w:rsidR="00BE424C" w:rsidRPr="000F23DD" w14:paraId="5F81963E" w14:textId="77777777" w:rsidTr="00CB1EE1">
        <w:trPr>
          <w:trHeight w:val="284"/>
        </w:trPr>
        <w:tc>
          <w:tcPr>
            <w:tcW w:w="2572" w:type="dxa"/>
            <w:gridSpan w:val="2"/>
            <w:tcBorders>
              <w:top w:val="single" w:sz="4" w:space="0" w:color="auto"/>
              <w:bottom w:val="single" w:sz="4" w:space="0" w:color="auto"/>
            </w:tcBorders>
            <w:vAlign w:val="center"/>
          </w:tcPr>
          <w:p w14:paraId="1D0A9488" w14:textId="3FBDAD94" w:rsidR="00BE424C" w:rsidRPr="00775605" w:rsidRDefault="00A410FE" w:rsidP="00775605">
            <w:r w:rsidRPr="00775605">
              <w:t>Seminář z environmentální legislativy</w:t>
            </w:r>
          </w:p>
        </w:tc>
        <w:tc>
          <w:tcPr>
            <w:tcW w:w="2613" w:type="dxa"/>
            <w:gridSpan w:val="3"/>
            <w:tcBorders>
              <w:top w:val="single" w:sz="4" w:space="0" w:color="auto"/>
              <w:bottom w:val="single" w:sz="4" w:space="0" w:color="auto"/>
            </w:tcBorders>
            <w:vAlign w:val="center"/>
          </w:tcPr>
          <w:p w14:paraId="28B1693B" w14:textId="391ED18E" w:rsidR="00A410FE" w:rsidRPr="00775605" w:rsidRDefault="00A410FE" w:rsidP="00775605">
            <w:proofErr w:type="spellStart"/>
            <w:r w:rsidRPr="00775605">
              <w:t>NMgr</w:t>
            </w:r>
            <w:proofErr w:type="spellEnd"/>
            <w:r w:rsidRPr="00775605">
              <w:t xml:space="preserve"> Environmentální inženýrství</w:t>
            </w:r>
          </w:p>
          <w:p w14:paraId="39F0D6DC" w14:textId="62B3D9A5" w:rsidR="00BE424C" w:rsidRPr="00775605" w:rsidRDefault="00A410FE" w:rsidP="00775605">
            <w:proofErr w:type="spellStart"/>
            <w:r w:rsidRPr="00775605">
              <w:t>NMgr</w:t>
            </w:r>
            <w:proofErr w:type="spellEnd"/>
            <w:r w:rsidRPr="00775605">
              <w:t xml:space="preserve"> Inženýrství polymerů</w:t>
            </w:r>
          </w:p>
        </w:tc>
        <w:tc>
          <w:tcPr>
            <w:tcW w:w="564" w:type="dxa"/>
            <w:gridSpan w:val="2"/>
            <w:tcBorders>
              <w:top w:val="single" w:sz="4" w:space="0" w:color="auto"/>
              <w:bottom w:val="single" w:sz="4" w:space="0" w:color="auto"/>
            </w:tcBorders>
            <w:vAlign w:val="center"/>
          </w:tcPr>
          <w:p w14:paraId="676F8B43" w14:textId="78E2F571" w:rsidR="00BE424C" w:rsidRPr="00775605" w:rsidRDefault="00A410FE" w:rsidP="00775605">
            <w:r w:rsidRPr="00775605">
              <w:t>2/ZS</w:t>
            </w:r>
          </w:p>
        </w:tc>
        <w:tc>
          <w:tcPr>
            <w:tcW w:w="2100" w:type="dxa"/>
            <w:gridSpan w:val="4"/>
            <w:tcBorders>
              <w:top w:val="single" w:sz="4" w:space="0" w:color="auto"/>
              <w:bottom w:val="single" w:sz="4" w:space="0" w:color="auto"/>
            </w:tcBorders>
            <w:vAlign w:val="center"/>
          </w:tcPr>
          <w:p w14:paraId="3D3E8546" w14:textId="48A69678" w:rsidR="00BE424C" w:rsidRPr="00775605" w:rsidRDefault="00A410FE" w:rsidP="00775605">
            <w:r w:rsidRPr="00775605">
              <w:t>Garant, Vede seminář</w:t>
            </w:r>
          </w:p>
        </w:tc>
        <w:tc>
          <w:tcPr>
            <w:tcW w:w="2107" w:type="dxa"/>
            <w:gridSpan w:val="3"/>
            <w:tcBorders>
              <w:top w:val="single" w:sz="4" w:space="0" w:color="auto"/>
              <w:bottom w:val="single" w:sz="4" w:space="0" w:color="auto"/>
            </w:tcBorders>
            <w:vAlign w:val="center"/>
          </w:tcPr>
          <w:p w14:paraId="228B928B" w14:textId="77777777" w:rsidR="00BE424C" w:rsidRPr="00775605" w:rsidRDefault="00BE424C" w:rsidP="00775605"/>
        </w:tc>
      </w:tr>
      <w:tr w:rsidR="00BE424C" w:rsidRPr="000F23DD" w14:paraId="7010625D" w14:textId="77777777" w:rsidTr="00494C21">
        <w:trPr>
          <w:trHeight w:val="284"/>
        </w:trPr>
        <w:tc>
          <w:tcPr>
            <w:tcW w:w="2572" w:type="dxa"/>
            <w:gridSpan w:val="2"/>
            <w:tcBorders>
              <w:top w:val="single" w:sz="4" w:space="0" w:color="auto"/>
              <w:bottom w:val="single" w:sz="4" w:space="0" w:color="auto"/>
            </w:tcBorders>
            <w:vAlign w:val="center"/>
          </w:tcPr>
          <w:p w14:paraId="096DA7C3" w14:textId="6448ED90" w:rsidR="00BE424C" w:rsidRPr="00775605" w:rsidRDefault="00A410FE" w:rsidP="00775605">
            <w:r w:rsidRPr="00775605">
              <w:lastRenderedPageBreak/>
              <w:t>Základy rekombinantních technologií</w:t>
            </w:r>
          </w:p>
        </w:tc>
        <w:tc>
          <w:tcPr>
            <w:tcW w:w="2613" w:type="dxa"/>
            <w:gridSpan w:val="3"/>
            <w:tcBorders>
              <w:top w:val="single" w:sz="4" w:space="0" w:color="auto"/>
              <w:bottom w:val="single" w:sz="4" w:space="0" w:color="auto"/>
            </w:tcBorders>
            <w:vAlign w:val="center"/>
          </w:tcPr>
          <w:p w14:paraId="69808EFF" w14:textId="77777777" w:rsidR="00A410FE" w:rsidRPr="00775605" w:rsidRDefault="00A410FE" w:rsidP="00775605">
            <w:r w:rsidRPr="00775605">
              <w:t xml:space="preserve">Bc Technologie a hodnocení potravin </w:t>
            </w:r>
          </w:p>
          <w:p w14:paraId="4EC99225" w14:textId="03FAB35E" w:rsidR="00BE424C" w:rsidRPr="00775605" w:rsidRDefault="00A410FE" w:rsidP="00775605">
            <w:r w:rsidRPr="00775605">
              <w:t>– Potravinářské biotechnologie a aplikovaná mikrobiologie</w:t>
            </w:r>
          </w:p>
        </w:tc>
        <w:tc>
          <w:tcPr>
            <w:tcW w:w="564" w:type="dxa"/>
            <w:gridSpan w:val="2"/>
            <w:tcBorders>
              <w:top w:val="single" w:sz="4" w:space="0" w:color="auto"/>
              <w:bottom w:val="single" w:sz="4" w:space="0" w:color="auto"/>
            </w:tcBorders>
            <w:vAlign w:val="center"/>
          </w:tcPr>
          <w:p w14:paraId="25F87906" w14:textId="04E82758" w:rsidR="00BE424C" w:rsidRPr="00775605" w:rsidRDefault="00A410FE" w:rsidP="00775605">
            <w:r w:rsidRPr="00775605">
              <w:t>3/LS</w:t>
            </w:r>
          </w:p>
        </w:tc>
        <w:tc>
          <w:tcPr>
            <w:tcW w:w="2100" w:type="dxa"/>
            <w:gridSpan w:val="4"/>
            <w:tcBorders>
              <w:top w:val="single" w:sz="4" w:space="0" w:color="auto"/>
              <w:bottom w:val="single" w:sz="4" w:space="0" w:color="auto"/>
            </w:tcBorders>
            <w:vAlign w:val="center"/>
          </w:tcPr>
          <w:p w14:paraId="48479E04" w14:textId="6CBF8160" w:rsidR="00BE424C" w:rsidRPr="00775605" w:rsidRDefault="00A410FE" w:rsidP="00775605">
            <w:r w:rsidRPr="00775605">
              <w:t>Přednášející, Vede seminář</w:t>
            </w:r>
          </w:p>
        </w:tc>
        <w:tc>
          <w:tcPr>
            <w:tcW w:w="2107" w:type="dxa"/>
            <w:gridSpan w:val="3"/>
            <w:tcBorders>
              <w:top w:val="single" w:sz="4" w:space="0" w:color="auto"/>
              <w:bottom w:val="single" w:sz="4" w:space="0" w:color="auto"/>
            </w:tcBorders>
            <w:vAlign w:val="center"/>
          </w:tcPr>
          <w:p w14:paraId="7E85DA30" w14:textId="77777777" w:rsidR="00BE424C" w:rsidRPr="00775605" w:rsidRDefault="00BE424C" w:rsidP="00775605"/>
        </w:tc>
      </w:tr>
      <w:tr w:rsidR="00BE424C" w14:paraId="4E22A11C" w14:textId="77777777" w:rsidTr="00494C21">
        <w:tc>
          <w:tcPr>
            <w:tcW w:w="9956" w:type="dxa"/>
            <w:gridSpan w:val="14"/>
            <w:tcBorders>
              <w:top w:val="single" w:sz="4" w:space="0" w:color="auto"/>
            </w:tcBorders>
            <w:shd w:val="clear" w:color="auto" w:fill="F7CAAC"/>
          </w:tcPr>
          <w:p w14:paraId="413FF83A" w14:textId="77777777" w:rsidR="00BE424C" w:rsidRDefault="00BE424C" w:rsidP="00BE424C">
            <w:pPr>
              <w:jc w:val="both"/>
            </w:pPr>
            <w:r>
              <w:rPr>
                <w:b/>
              </w:rPr>
              <w:t xml:space="preserve">Údaje o vzdělání na VŠ </w:t>
            </w:r>
          </w:p>
        </w:tc>
      </w:tr>
      <w:tr w:rsidR="00BE424C" w:rsidRPr="00570399" w14:paraId="03898D71" w14:textId="77777777" w:rsidTr="00FF48CE">
        <w:trPr>
          <w:trHeight w:val="329"/>
        </w:trPr>
        <w:tc>
          <w:tcPr>
            <w:tcW w:w="9956" w:type="dxa"/>
            <w:gridSpan w:val="14"/>
          </w:tcPr>
          <w:p w14:paraId="218B996C" w14:textId="0078DF5C" w:rsidR="00BE424C" w:rsidRPr="00570399" w:rsidRDefault="00BE424C" w:rsidP="00BE424C">
            <w:pPr>
              <w:spacing w:before="120" w:after="120"/>
              <w:jc w:val="both"/>
              <w:rPr>
                <w:b/>
              </w:rPr>
            </w:pPr>
            <w:r w:rsidRPr="00837EAB">
              <w:t xml:space="preserve">1999: MU Brno, </w:t>
            </w:r>
            <w:proofErr w:type="spellStart"/>
            <w:r w:rsidRPr="00837EAB">
              <w:t>PřF</w:t>
            </w:r>
            <w:proofErr w:type="spellEnd"/>
            <w:r w:rsidRPr="00837EAB">
              <w:t>, obor Biochemie, Ph.D.</w:t>
            </w:r>
          </w:p>
        </w:tc>
      </w:tr>
      <w:tr w:rsidR="00BE424C" w14:paraId="64B2DD10" w14:textId="77777777" w:rsidTr="00FF48CE">
        <w:tc>
          <w:tcPr>
            <w:tcW w:w="9956" w:type="dxa"/>
            <w:gridSpan w:val="14"/>
            <w:shd w:val="clear" w:color="auto" w:fill="F7CAAC"/>
          </w:tcPr>
          <w:p w14:paraId="4F03ED49" w14:textId="0BEFD51A" w:rsidR="00BE424C" w:rsidRDefault="0092097A" w:rsidP="00BE424C">
            <w:pPr>
              <w:jc w:val="both"/>
              <w:rPr>
                <w:b/>
              </w:rPr>
            </w:pPr>
            <w:r>
              <w:rPr>
                <w:b/>
              </w:rPr>
              <w:t>Údaje</w:t>
            </w:r>
            <w:r w:rsidR="00BE424C">
              <w:rPr>
                <w:b/>
              </w:rPr>
              <w:t xml:space="preserve"> o odborném působení od absolvování VŠ</w:t>
            </w:r>
          </w:p>
        </w:tc>
      </w:tr>
      <w:tr w:rsidR="00BE424C" w:rsidRPr="00B55CF6" w14:paraId="2F153B5E" w14:textId="77777777" w:rsidTr="00FF48CE">
        <w:trPr>
          <w:trHeight w:val="288"/>
        </w:trPr>
        <w:tc>
          <w:tcPr>
            <w:tcW w:w="9956" w:type="dxa"/>
            <w:gridSpan w:val="14"/>
          </w:tcPr>
          <w:p w14:paraId="36AD3D4B" w14:textId="04A704F0" w:rsidR="00BE424C" w:rsidRPr="00B55CF6" w:rsidRDefault="00BE424C" w:rsidP="00494C21">
            <w:pPr>
              <w:spacing w:before="120" w:after="120"/>
              <w:jc w:val="both"/>
            </w:pPr>
            <w:r w:rsidRPr="00837EAB">
              <w:t>1999 – dosud: UTB Zlín</w:t>
            </w:r>
            <w:r w:rsidRPr="00837EAB">
              <w:rPr>
                <w:color w:val="000000"/>
              </w:rPr>
              <w:t xml:space="preserve">, FT, odborný asistent, od r. 2007 docent, </w:t>
            </w:r>
            <w:proofErr w:type="gramStart"/>
            <w:r w:rsidRPr="00837EAB">
              <w:rPr>
                <w:color w:val="000000"/>
              </w:rPr>
              <w:t xml:space="preserve">2007 </w:t>
            </w:r>
            <w:r w:rsidR="008776D1">
              <w:rPr>
                <w:color w:val="000000"/>
              </w:rPr>
              <w:t>– 2023</w:t>
            </w:r>
            <w:proofErr w:type="gramEnd"/>
            <w:r w:rsidR="008776D1">
              <w:rPr>
                <w:color w:val="000000"/>
              </w:rPr>
              <w:t xml:space="preserve"> </w:t>
            </w:r>
            <w:r w:rsidRPr="00837EAB">
              <w:rPr>
                <w:color w:val="000000"/>
              </w:rPr>
              <w:t xml:space="preserve">ředitel Ústavu inženýrství ochrany životního prostředí, od r. 2015 </w:t>
            </w:r>
            <w:r w:rsidRPr="00D0265D">
              <w:rPr>
                <w:color w:val="000000"/>
              </w:rPr>
              <w:t xml:space="preserve">profesor </w:t>
            </w:r>
            <w:r w:rsidR="00DA2616" w:rsidRPr="00D0265D">
              <w:t>(pp.)</w:t>
            </w:r>
          </w:p>
        </w:tc>
      </w:tr>
      <w:tr w:rsidR="00BE424C" w14:paraId="18EA0D0A" w14:textId="77777777" w:rsidTr="00FF48CE">
        <w:trPr>
          <w:trHeight w:val="250"/>
        </w:trPr>
        <w:tc>
          <w:tcPr>
            <w:tcW w:w="9956" w:type="dxa"/>
            <w:gridSpan w:val="14"/>
            <w:shd w:val="clear" w:color="auto" w:fill="F7CAAC"/>
          </w:tcPr>
          <w:p w14:paraId="5C9345CF" w14:textId="50BD85DE" w:rsidR="00BE424C" w:rsidRDefault="00BC0238" w:rsidP="00BE424C">
            <w:pPr>
              <w:jc w:val="both"/>
            </w:pPr>
            <w:r>
              <w:rPr>
                <w:b/>
              </w:rPr>
              <w:t>Zkušenosti</w:t>
            </w:r>
            <w:r w:rsidR="00BE424C">
              <w:rPr>
                <w:b/>
              </w:rPr>
              <w:t xml:space="preserve"> s vedením kvalifikačních a rigorózních prací</w:t>
            </w:r>
          </w:p>
        </w:tc>
      </w:tr>
      <w:tr w:rsidR="00BE424C" w14:paraId="19A17A6A" w14:textId="77777777" w:rsidTr="00FF48CE">
        <w:trPr>
          <w:trHeight w:val="371"/>
        </w:trPr>
        <w:tc>
          <w:tcPr>
            <w:tcW w:w="9956" w:type="dxa"/>
            <w:gridSpan w:val="14"/>
          </w:tcPr>
          <w:p w14:paraId="6602EF41" w14:textId="5A3F10C9" w:rsidR="00BE424C" w:rsidRDefault="00BE424C" w:rsidP="00BE424C">
            <w:pPr>
              <w:spacing w:before="120" w:after="120"/>
              <w:jc w:val="both"/>
            </w:pPr>
            <w:r>
              <w:t xml:space="preserve">Počet obhájených prací, které vyučující vedl v období </w:t>
            </w:r>
            <w:proofErr w:type="gramStart"/>
            <w:r w:rsidR="00282AE5">
              <w:t>2015 – 2024</w:t>
            </w:r>
            <w:proofErr w:type="gramEnd"/>
            <w:r w:rsidRPr="00D0265D">
              <w:t xml:space="preserve">: </w:t>
            </w:r>
            <w:r w:rsidRPr="00D0265D">
              <w:rPr>
                <w:b/>
              </w:rPr>
              <w:t>6</w:t>
            </w:r>
            <w:r w:rsidRPr="00D0265D">
              <w:t xml:space="preserve"> BP, </w:t>
            </w:r>
            <w:r w:rsidRPr="00D0265D">
              <w:rPr>
                <w:b/>
              </w:rPr>
              <w:t xml:space="preserve">9 </w:t>
            </w:r>
            <w:r w:rsidRPr="00D0265D">
              <w:t xml:space="preserve">DP, </w:t>
            </w:r>
            <w:r w:rsidRPr="00D0265D">
              <w:rPr>
                <w:b/>
              </w:rPr>
              <w:t>3</w:t>
            </w:r>
            <w:r w:rsidRPr="00D0265D">
              <w:t xml:space="preserve"> </w:t>
            </w:r>
            <w:proofErr w:type="spellStart"/>
            <w:r w:rsidRPr="00D0265D">
              <w:t>DisP</w:t>
            </w:r>
            <w:proofErr w:type="spellEnd"/>
            <w:r w:rsidRPr="00D0265D">
              <w:t>.</w:t>
            </w:r>
          </w:p>
        </w:tc>
      </w:tr>
      <w:tr w:rsidR="00BE424C" w14:paraId="2DE65D78" w14:textId="77777777" w:rsidTr="00CB1EE1">
        <w:trPr>
          <w:cantSplit/>
        </w:trPr>
        <w:tc>
          <w:tcPr>
            <w:tcW w:w="3330" w:type="dxa"/>
            <w:gridSpan w:val="3"/>
            <w:tcBorders>
              <w:top w:val="single" w:sz="12" w:space="0" w:color="auto"/>
            </w:tcBorders>
            <w:shd w:val="clear" w:color="auto" w:fill="F7CAAC"/>
          </w:tcPr>
          <w:p w14:paraId="62E1FA44" w14:textId="77777777" w:rsidR="00BE424C" w:rsidRDefault="00BE424C" w:rsidP="00BE424C">
            <w:pPr>
              <w:jc w:val="both"/>
            </w:pPr>
            <w:r>
              <w:rPr>
                <w:b/>
              </w:rPr>
              <w:t xml:space="preserve">Obor habilitačního řízení </w:t>
            </w:r>
          </w:p>
        </w:tc>
        <w:tc>
          <w:tcPr>
            <w:tcW w:w="2234" w:type="dxa"/>
            <w:gridSpan w:val="3"/>
            <w:tcBorders>
              <w:top w:val="single" w:sz="12" w:space="0" w:color="auto"/>
            </w:tcBorders>
            <w:shd w:val="clear" w:color="auto" w:fill="F7CAAC"/>
          </w:tcPr>
          <w:p w14:paraId="124AE0AB" w14:textId="77777777" w:rsidR="00BE424C" w:rsidRDefault="00BE424C" w:rsidP="00BE424C">
            <w:pPr>
              <w:jc w:val="both"/>
            </w:pPr>
            <w:r>
              <w:rPr>
                <w:b/>
              </w:rPr>
              <w:t>Rok udělení hodnosti</w:t>
            </w:r>
          </w:p>
        </w:tc>
        <w:tc>
          <w:tcPr>
            <w:tcW w:w="2285" w:type="dxa"/>
            <w:gridSpan w:val="5"/>
            <w:tcBorders>
              <w:top w:val="single" w:sz="12" w:space="0" w:color="auto"/>
              <w:right w:val="single" w:sz="12" w:space="0" w:color="auto"/>
            </w:tcBorders>
            <w:shd w:val="clear" w:color="auto" w:fill="F7CAAC"/>
          </w:tcPr>
          <w:p w14:paraId="5D99AB0E" w14:textId="77777777" w:rsidR="00BE424C" w:rsidRDefault="00BE424C" w:rsidP="00BE424C">
            <w:pPr>
              <w:jc w:val="both"/>
            </w:pPr>
            <w:r>
              <w:rPr>
                <w:b/>
              </w:rPr>
              <w:t>Řízení konáno na VŠ</w:t>
            </w:r>
          </w:p>
        </w:tc>
        <w:tc>
          <w:tcPr>
            <w:tcW w:w="2107" w:type="dxa"/>
            <w:gridSpan w:val="3"/>
            <w:tcBorders>
              <w:top w:val="single" w:sz="12" w:space="0" w:color="auto"/>
              <w:left w:val="single" w:sz="12" w:space="0" w:color="auto"/>
            </w:tcBorders>
            <w:shd w:val="clear" w:color="auto" w:fill="F7CAAC"/>
          </w:tcPr>
          <w:p w14:paraId="6B4414FF" w14:textId="43861E67" w:rsidR="00BE424C" w:rsidRDefault="00BC0238" w:rsidP="00BE424C">
            <w:pPr>
              <w:jc w:val="both"/>
              <w:rPr>
                <w:b/>
              </w:rPr>
            </w:pPr>
            <w:r>
              <w:rPr>
                <w:b/>
              </w:rPr>
              <w:t>Ohlasy</w:t>
            </w:r>
            <w:r w:rsidR="00BE424C">
              <w:rPr>
                <w:b/>
              </w:rPr>
              <w:t xml:space="preserve"> publikací</w:t>
            </w:r>
          </w:p>
        </w:tc>
      </w:tr>
      <w:tr w:rsidR="00BE424C" w14:paraId="32BE2640" w14:textId="77777777" w:rsidTr="00CB1EE1">
        <w:trPr>
          <w:cantSplit/>
        </w:trPr>
        <w:tc>
          <w:tcPr>
            <w:tcW w:w="3330" w:type="dxa"/>
            <w:gridSpan w:val="3"/>
          </w:tcPr>
          <w:p w14:paraId="799C8E8B" w14:textId="0347E18D" w:rsidR="00BE424C" w:rsidRDefault="00BE424C" w:rsidP="00BE424C">
            <w:pPr>
              <w:spacing w:before="60" w:after="60"/>
            </w:pPr>
            <w:r w:rsidRPr="00837EAB">
              <w:t>Technologie makromolekulárních látek</w:t>
            </w:r>
          </w:p>
        </w:tc>
        <w:tc>
          <w:tcPr>
            <w:tcW w:w="2234" w:type="dxa"/>
            <w:gridSpan w:val="3"/>
          </w:tcPr>
          <w:p w14:paraId="0615756B" w14:textId="0008EB1C" w:rsidR="00BE424C" w:rsidRDefault="00BE424C" w:rsidP="00BE424C">
            <w:pPr>
              <w:spacing w:before="60" w:after="60"/>
            </w:pPr>
            <w:r w:rsidRPr="00837EAB">
              <w:t>2007</w:t>
            </w:r>
          </w:p>
        </w:tc>
        <w:tc>
          <w:tcPr>
            <w:tcW w:w="2285" w:type="dxa"/>
            <w:gridSpan w:val="5"/>
            <w:tcBorders>
              <w:right w:val="single" w:sz="12" w:space="0" w:color="auto"/>
            </w:tcBorders>
          </w:tcPr>
          <w:p w14:paraId="0046345C" w14:textId="64675EBC" w:rsidR="00BE424C" w:rsidRDefault="00BE424C" w:rsidP="00BE424C">
            <w:pPr>
              <w:spacing w:before="60" w:after="60"/>
            </w:pPr>
            <w:r w:rsidRPr="00837EAB">
              <w:t>UTB Zlín</w:t>
            </w:r>
          </w:p>
        </w:tc>
        <w:tc>
          <w:tcPr>
            <w:tcW w:w="695" w:type="dxa"/>
            <w:tcBorders>
              <w:left w:val="single" w:sz="12" w:space="0" w:color="auto"/>
            </w:tcBorders>
            <w:shd w:val="clear" w:color="auto" w:fill="F7CAAC"/>
            <w:vAlign w:val="center"/>
          </w:tcPr>
          <w:p w14:paraId="20536086" w14:textId="77777777" w:rsidR="00BE424C" w:rsidRPr="00F20AEF" w:rsidRDefault="00BE424C" w:rsidP="00BE424C">
            <w:proofErr w:type="spellStart"/>
            <w:r w:rsidRPr="00F20AEF">
              <w:rPr>
                <w:b/>
              </w:rPr>
              <w:t>WoS</w:t>
            </w:r>
            <w:proofErr w:type="spellEnd"/>
          </w:p>
        </w:tc>
        <w:tc>
          <w:tcPr>
            <w:tcW w:w="706" w:type="dxa"/>
            <w:shd w:val="clear" w:color="auto" w:fill="F7CAAC"/>
            <w:vAlign w:val="center"/>
          </w:tcPr>
          <w:p w14:paraId="39AAC9E0" w14:textId="77777777" w:rsidR="00BE424C" w:rsidRPr="00F20AEF" w:rsidRDefault="00BE424C" w:rsidP="00BE424C">
            <w:pPr>
              <w:rPr>
                <w:sz w:val="18"/>
              </w:rPr>
            </w:pPr>
            <w:proofErr w:type="spellStart"/>
            <w:r w:rsidRPr="00F20AEF">
              <w:rPr>
                <w:b/>
                <w:sz w:val="18"/>
              </w:rPr>
              <w:t>Scopus</w:t>
            </w:r>
            <w:proofErr w:type="spellEnd"/>
          </w:p>
        </w:tc>
        <w:tc>
          <w:tcPr>
            <w:tcW w:w="706" w:type="dxa"/>
            <w:shd w:val="clear" w:color="auto" w:fill="F7CAAC"/>
            <w:vAlign w:val="center"/>
          </w:tcPr>
          <w:p w14:paraId="680F6C64" w14:textId="77777777" w:rsidR="00BE424C" w:rsidRDefault="00BE424C" w:rsidP="00BE424C">
            <w:r>
              <w:rPr>
                <w:b/>
                <w:sz w:val="18"/>
              </w:rPr>
              <w:t>ostatní</w:t>
            </w:r>
          </w:p>
        </w:tc>
      </w:tr>
      <w:tr w:rsidR="00BE424C" w:rsidRPr="00E03179" w14:paraId="380BF767" w14:textId="77777777" w:rsidTr="00CB1EE1">
        <w:trPr>
          <w:cantSplit/>
          <w:trHeight w:val="70"/>
        </w:trPr>
        <w:tc>
          <w:tcPr>
            <w:tcW w:w="3330" w:type="dxa"/>
            <w:gridSpan w:val="3"/>
            <w:shd w:val="clear" w:color="auto" w:fill="F7CAAC"/>
          </w:tcPr>
          <w:p w14:paraId="43CE2AA2" w14:textId="77777777" w:rsidR="00BE424C" w:rsidRDefault="00BE424C" w:rsidP="00BE424C">
            <w:pPr>
              <w:jc w:val="both"/>
            </w:pPr>
            <w:r>
              <w:rPr>
                <w:b/>
              </w:rPr>
              <w:t>Obor jmenovacího řízení</w:t>
            </w:r>
          </w:p>
        </w:tc>
        <w:tc>
          <w:tcPr>
            <w:tcW w:w="2234" w:type="dxa"/>
            <w:gridSpan w:val="3"/>
            <w:shd w:val="clear" w:color="auto" w:fill="F7CAAC"/>
          </w:tcPr>
          <w:p w14:paraId="57466A55" w14:textId="77777777" w:rsidR="00BE424C" w:rsidRDefault="00BE424C" w:rsidP="00BE424C">
            <w:pPr>
              <w:jc w:val="both"/>
            </w:pPr>
            <w:r>
              <w:rPr>
                <w:b/>
              </w:rPr>
              <w:t>Rok udělení hodnosti</w:t>
            </w:r>
          </w:p>
        </w:tc>
        <w:tc>
          <w:tcPr>
            <w:tcW w:w="2285" w:type="dxa"/>
            <w:gridSpan w:val="5"/>
            <w:tcBorders>
              <w:right w:val="single" w:sz="12" w:space="0" w:color="auto"/>
            </w:tcBorders>
            <w:shd w:val="clear" w:color="auto" w:fill="F7CAAC"/>
          </w:tcPr>
          <w:p w14:paraId="436A24C8" w14:textId="77777777" w:rsidR="00BE424C" w:rsidRDefault="00BE424C" w:rsidP="00BE424C">
            <w:pPr>
              <w:jc w:val="both"/>
            </w:pPr>
            <w:r>
              <w:rPr>
                <w:b/>
              </w:rPr>
              <w:t>Řízení konáno na VŠ</w:t>
            </w:r>
          </w:p>
        </w:tc>
        <w:tc>
          <w:tcPr>
            <w:tcW w:w="695" w:type="dxa"/>
            <w:tcBorders>
              <w:left w:val="single" w:sz="12" w:space="0" w:color="auto"/>
            </w:tcBorders>
          </w:tcPr>
          <w:p w14:paraId="5A11E7B1" w14:textId="56944BD5" w:rsidR="00BE424C" w:rsidRPr="0052454A" w:rsidRDefault="00BE424C" w:rsidP="00BE424C">
            <w:pPr>
              <w:jc w:val="center"/>
              <w:rPr>
                <w:b/>
              </w:rPr>
            </w:pPr>
            <w:r w:rsidRPr="0052454A">
              <w:rPr>
                <w:b/>
              </w:rPr>
              <w:t>1416</w:t>
            </w:r>
          </w:p>
        </w:tc>
        <w:tc>
          <w:tcPr>
            <w:tcW w:w="706" w:type="dxa"/>
          </w:tcPr>
          <w:p w14:paraId="7BF265BC" w14:textId="0A06F9D3" w:rsidR="00BE424C" w:rsidRPr="0052454A" w:rsidRDefault="00BE424C" w:rsidP="00BE424C">
            <w:pPr>
              <w:jc w:val="center"/>
              <w:rPr>
                <w:b/>
              </w:rPr>
            </w:pPr>
            <w:r w:rsidRPr="0052454A">
              <w:rPr>
                <w:b/>
              </w:rPr>
              <w:t>1692</w:t>
            </w:r>
          </w:p>
        </w:tc>
        <w:tc>
          <w:tcPr>
            <w:tcW w:w="706" w:type="dxa"/>
          </w:tcPr>
          <w:p w14:paraId="1D35E7D7" w14:textId="7FEB9637" w:rsidR="00BE424C" w:rsidRPr="0052454A" w:rsidRDefault="00BE424C" w:rsidP="00BE424C">
            <w:pPr>
              <w:jc w:val="center"/>
              <w:rPr>
                <w:b/>
              </w:rPr>
            </w:pPr>
            <w:proofErr w:type="spellStart"/>
            <w:r w:rsidRPr="0052454A">
              <w:rPr>
                <w:b/>
                <w:bCs/>
                <w:kern w:val="1"/>
                <w:sz w:val="18"/>
                <w:szCs w:val="18"/>
                <w:lang w:eastAsia="zh-CN"/>
              </w:rPr>
              <w:t>neevid</w:t>
            </w:r>
            <w:proofErr w:type="spellEnd"/>
            <w:r w:rsidRPr="0052454A">
              <w:rPr>
                <w:b/>
                <w:bCs/>
                <w:kern w:val="1"/>
                <w:sz w:val="18"/>
                <w:szCs w:val="18"/>
                <w:lang w:eastAsia="zh-CN"/>
              </w:rPr>
              <w:t>.</w:t>
            </w:r>
          </w:p>
        </w:tc>
      </w:tr>
      <w:tr w:rsidR="00BE424C" w14:paraId="103DD074" w14:textId="77777777" w:rsidTr="00CB1EE1">
        <w:trPr>
          <w:trHeight w:val="205"/>
        </w:trPr>
        <w:tc>
          <w:tcPr>
            <w:tcW w:w="3330" w:type="dxa"/>
            <w:gridSpan w:val="3"/>
          </w:tcPr>
          <w:p w14:paraId="3E1EEB28" w14:textId="3835B93D" w:rsidR="00BE424C" w:rsidRDefault="00BE424C" w:rsidP="00BE424C">
            <w:r w:rsidRPr="00837EAB">
              <w:t>Chemie a technologie ochrany životního prostředí</w:t>
            </w:r>
          </w:p>
        </w:tc>
        <w:tc>
          <w:tcPr>
            <w:tcW w:w="2234" w:type="dxa"/>
            <w:gridSpan w:val="3"/>
          </w:tcPr>
          <w:p w14:paraId="433034F9" w14:textId="05429E0D" w:rsidR="00BE424C" w:rsidRDefault="00BE424C" w:rsidP="00BE424C">
            <w:r w:rsidRPr="00837EAB">
              <w:t>2015</w:t>
            </w:r>
          </w:p>
        </w:tc>
        <w:tc>
          <w:tcPr>
            <w:tcW w:w="2285" w:type="dxa"/>
            <w:gridSpan w:val="5"/>
            <w:tcBorders>
              <w:right w:val="single" w:sz="12" w:space="0" w:color="auto"/>
            </w:tcBorders>
          </w:tcPr>
          <w:p w14:paraId="2B6D0D53" w14:textId="4E2FBDA8" w:rsidR="00BE424C" w:rsidRDefault="00BE424C" w:rsidP="00BE424C">
            <w:r w:rsidRPr="00837EAB">
              <w:t>VUT Brno</w:t>
            </w:r>
          </w:p>
        </w:tc>
        <w:tc>
          <w:tcPr>
            <w:tcW w:w="1401" w:type="dxa"/>
            <w:gridSpan w:val="2"/>
            <w:tcBorders>
              <w:left w:val="single" w:sz="12" w:space="0" w:color="auto"/>
            </w:tcBorders>
            <w:shd w:val="clear" w:color="auto" w:fill="FBD4B4"/>
            <w:vAlign w:val="center"/>
          </w:tcPr>
          <w:p w14:paraId="11A4ECF7" w14:textId="77777777" w:rsidR="00BE424C" w:rsidRPr="00F20AEF" w:rsidRDefault="00BE424C" w:rsidP="00BE424C">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706" w:type="dxa"/>
            <w:vAlign w:val="center"/>
          </w:tcPr>
          <w:p w14:paraId="7F2381F7" w14:textId="27B9D0D8" w:rsidR="00BE424C" w:rsidRPr="00D0265D" w:rsidRDefault="00BE424C" w:rsidP="00BE424C">
            <w:pPr>
              <w:jc w:val="center"/>
              <w:rPr>
                <w:b/>
              </w:rPr>
            </w:pPr>
            <w:r w:rsidRPr="0052454A">
              <w:rPr>
                <w:b/>
              </w:rPr>
              <w:t>23/23</w:t>
            </w:r>
          </w:p>
        </w:tc>
      </w:tr>
      <w:tr w:rsidR="00BE424C" w14:paraId="7E4B7B73" w14:textId="77777777" w:rsidTr="00FF48CE">
        <w:tc>
          <w:tcPr>
            <w:tcW w:w="9956" w:type="dxa"/>
            <w:gridSpan w:val="14"/>
            <w:shd w:val="clear" w:color="auto" w:fill="F7CAAC"/>
          </w:tcPr>
          <w:p w14:paraId="2E729F06" w14:textId="5A81B38F" w:rsidR="00BE424C" w:rsidRDefault="00802340" w:rsidP="00BE424C">
            <w:pPr>
              <w:jc w:val="both"/>
              <w:rPr>
                <w:b/>
              </w:rPr>
            </w:pPr>
            <w:r>
              <w:rPr>
                <w:b/>
              </w:rPr>
              <w:t>Přehled</w:t>
            </w:r>
            <w:r w:rsidR="00BE424C">
              <w:rPr>
                <w:b/>
              </w:rPr>
              <w:t xml:space="preserve"> o nejvýznamnější publikační a další tvůrčí činnosti nebo další profesní činnosti u odborníků z praxe vztahující se k zabezpečovaným předmětům </w:t>
            </w:r>
          </w:p>
        </w:tc>
      </w:tr>
      <w:tr w:rsidR="00BE424C" w:rsidRPr="00641DD1" w14:paraId="60B0EB80" w14:textId="77777777" w:rsidTr="00FF48CE">
        <w:trPr>
          <w:trHeight w:val="708"/>
        </w:trPr>
        <w:tc>
          <w:tcPr>
            <w:tcW w:w="9956" w:type="dxa"/>
            <w:gridSpan w:val="14"/>
          </w:tcPr>
          <w:p w14:paraId="13915EFC" w14:textId="4AF5A185" w:rsidR="006F30AA" w:rsidRPr="004A2949" w:rsidRDefault="006D30F2" w:rsidP="005915F7">
            <w:pPr>
              <w:spacing w:before="120" w:after="120"/>
              <w:jc w:val="both"/>
              <w:rPr>
                <w:rFonts w:eastAsiaTheme="minorHAnsi"/>
              </w:rPr>
            </w:pPr>
            <w:r w:rsidRPr="004A2949">
              <w:rPr>
                <w:bCs/>
                <w:caps/>
              </w:rPr>
              <w:t xml:space="preserve">Fayyazbakhsh, A., </w:t>
            </w:r>
            <w:r w:rsidRPr="004A2949">
              <w:rPr>
                <w:b/>
                <w:caps/>
              </w:rPr>
              <w:t xml:space="preserve">Koutný, M. </w:t>
            </w:r>
            <w:r w:rsidRPr="004A2949">
              <w:rPr>
                <w:rFonts w:eastAsia="Calibri"/>
                <w:b/>
              </w:rPr>
              <w:t>(</w:t>
            </w:r>
            <w:proofErr w:type="gramStart"/>
            <w:r w:rsidR="00A571CF" w:rsidRPr="004A2949">
              <w:rPr>
                <w:rFonts w:eastAsia="Calibri"/>
                <w:b/>
              </w:rPr>
              <w:t>30</w:t>
            </w:r>
            <w:r w:rsidRPr="004A2949">
              <w:rPr>
                <w:rFonts w:eastAsia="Calibri"/>
                <w:b/>
              </w:rPr>
              <w:t>%</w:t>
            </w:r>
            <w:proofErr w:type="gramEnd"/>
            <w:r w:rsidRPr="004A2949">
              <w:rPr>
                <w:rFonts w:eastAsia="Calibri"/>
                <w:b/>
              </w:rPr>
              <w:t>)</w:t>
            </w:r>
            <w:r w:rsidRPr="004A2949">
              <w:rPr>
                <w:bCs/>
                <w:caps/>
              </w:rPr>
              <w:t xml:space="preserve">, Kalendová, A., Šašinková, D., Julinová, M., Kadlečková, M.: </w:t>
            </w:r>
            <w:proofErr w:type="spellStart"/>
            <w:r w:rsidRPr="004A2949">
              <w:rPr>
                <w:bCs/>
              </w:rPr>
              <w:t>Selected</w:t>
            </w:r>
            <w:proofErr w:type="spellEnd"/>
            <w:r w:rsidRPr="004A2949">
              <w:rPr>
                <w:bCs/>
              </w:rPr>
              <w:t xml:space="preserve"> </w:t>
            </w:r>
            <w:proofErr w:type="spellStart"/>
            <w:r w:rsidRPr="004A2949">
              <w:rPr>
                <w:bCs/>
              </w:rPr>
              <w:t>simple</w:t>
            </w:r>
            <w:proofErr w:type="spellEnd"/>
            <w:r w:rsidRPr="004A2949">
              <w:rPr>
                <w:bCs/>
              </w:rPr>
              <w:t xml:space="preserve"> natural </w:t>
            </w:r>
            <w:proofErr w:type="spellStart"/>
            <w:r w:rsidRPr="004A2949">
              <w:rPr>
                <w:bCs/>
              </w:rPr>
              <w:t>antimicrobial</w:t>
            </w:r>
            <w:proofErr w:type="spellEnd"/>
            <w:r w:rsidRPr="004A2949">
              <w:rPr>
                <w:bCs/>
              </w:rPr>
              <w:t xml:space="preserve"> </w:t>
            </w:r>
            <w:proofErr w:type="spellStart"/>
            <w:r w:rsidRPr="004A2949">
              <w:rPr>
                <w:bCs/>
              </w:rPr>
              <w:t>terpenoids</w:t>
            </w:r>
            <w:proofErr w:type="spellEnd"/>
            <w:r w:rsidRPr="004A2949">
              <w:rPr>
                <w:bCs/>
              </w:rPr>
              <w:t xml:space="preserve"> as </w:t>
            </w:r>
            <w:proofErr w:type="spellStart"/>
            <w:r w:rsidRPr="004A2949">
              <w:rPr>
                <w:bCs/>
              </w:rPr>
              <w:t>additives</w:t>
            </w:r>
            <w:proofErr w:type="spellEnd"/>
            <w:r w:rsidRPr="004A2949">
              <w:rPr>
                <w:bCs/>
              </w:rPr>
              <w:t xml:space="preserve"> to </w:t>
            </w:r>
            <w:proofErr w:type="spellStart"/>
            <w:r w:rsidRPr="004A2949">
              <w:rPr>
                <w:bCs/>
              </w:rPr>
              <w:t>control</w:t>
            </w:r>
            <w:proofErr w:type="spellEnd"/>
            <w:r w:rsidRPr="004A2949">
              <w:rPr>
                <w:bCs/>
              </w:rPr>
              <w:t xml:space="preserve"> </w:t>
            </w:r>
            <w:proofErr w:type="spellStart"/>
            <w:r w:rsidRPr="004A2949">
              <w:rPr>
                <w:bCs/>
              </w:rPr>
              <w:t>biodegradation</w:t>
            </w:r>
            <w:proofErr w:type="spellEnd"/>
            <w:r w:rsidRPr="004A2949">
              <w:rPr>
                <w:bCs/>
              </w:rPr>
              <w:t xml:space="preserve"> </w:t>
            </w:r>
            <w:proofErr w:type="spellStart"/>
            <w:r w:rsidRPr="004A2949">
              <w:rPr>
                <w:bCs/>
              </w:rPr>
              <w:t>of</w:t>
            </w:r>
            <w:proofErr w:type="spellEnd"/>
            <w:r w:rsidRPr="004A2949">
              <w:rPr>
                <w:bCs/>
              </w:rPr>
              <w:t xml:space="preserve"> </w:t>
            </w:r>
            <w:proofErr w:type="spellStart"/>
            <w:r w:rsidRPr="004A2949">
              <w:rPr>
                <w:bCs/>
              </w:rPr>
              <w:t>polyhydroxy</w:t>
            </w:r>
            <w:proofErr w:type="spellEnd"/>
            <w:r w:rsidRPr="004A2949">
              <w:rPr>
                <w:bCs/>
              </w:rPr>
              <w:t xml:space="preserve"> </w:t>
            </w:r>
            <w:proofErr w:type="spellStart"/>
            <w:r w:rsidRPr="004A2949">
              <w:rPr>
                <w:bCs/>
              </w:rPr>
              <w:t>butyrate</w:t>
            </w:r>
            <w:proofErr w:type="spellEnd"/>
            <w:r w:rsidRPr="004A2949">
              <w:rPr>
                <w:bCs/>
              </w:rPr>
              <w:t xml:space="preserve">. </w:t>
            </w:r>
            <w:r w:rsidR="000A5A48" w:rsidRPr="004A2949">
              <w:rPr>
                <w:bCs/>
                <w:i/>
                <w:iCs/>
              </w:rPr>
              <w:t xml:space="preserve">International </w:t>
            </w:r>
            <w:proofErr w:type="spellStart"/>
            <w:r w:rsidR="000A5A48" w:rsidRPr="004A2949">
              <w:rPr>
                <w:bCs/>
                <w:i/>
                <w:iCs/>
              </w:rPr>
              <w:t>Journal</w:t>
            </w:r>
            <w:proofErr w:type="spellEnd"/>
            <w:r w:rsidR="000A5A48" w:rsidRPr="004A2949">
              <w:rPr>
                <w:bCs/>
                <w:i/>
                <w:iCs/>
              </w:rPr>
              <w:t xml:space="preserve"> </w:t>
            </w:r>
            <w:proofErr w:type="spellStart"/>
            <w:r w:rsidR="000A5A48" w:rsidRPr="004A2949">
              <w:rPr>
                <w:bCs/>
                <w:i/>
                <w:iCs/>
              </w:rPr>
              <w:t>of</w:t>
            </w:r>
            <w:proofErr w:type="spellEnd"/>
            <w:r w:rsidR="000A5A48" w:rsidRPr="004A2949">
              <w:rPr>
                <w:bCs/>
                <w:i/>
                <w:iCs/>
              </w:rPr>
              <w:t xml:space="preserve"> </w:t>
            </w:r>
            <w:proofErr w:type="spellStart"/>
            <w:r w:rsidR="000A5A48" w:rsidRPr="004A2949">
              <w:rPr>
                <w:bCs/>
                <w:i/>
                <w:iCs/>
              </w:rPr>
              <w:t>Molecular</w:t>
            </w:r>
            <w:proofErr w:type="spellEnd"/>
            <w:r w:rsidR="000A5A48" w:rsidRPr="004A2949">
              <w:rPr>
                <w:bCs/>
                <w:i/>
                <w:iCs/>
              </w:rPr>
              <w:t xml:space="preserve"> </w:t>
            </w:r>
            <w:proofErr w:type="spellStart"/>
            <w:r w:rsidR="000A5A48" w:rsidRPr="004A2949">
              <w:rPr>
                <w:bCs/>
                <w:i/>
                <w:iCs/>
              </w:rPr>
              <w:t>Sciences</w:t>
            </w:r>
            <w:proofErr w:type="spellEnd"/>
            <w:r w:rsidR="000A5A48" w:rsidRPr="004A2949">
              <w:rPr>
                <w:bCs/>
              </w:rPr>
              <w:t xml:space="preserve"> 23(22), 14079,</w:t>
            </w:r>
            <w:r w:rsidR="000A5A48" w:rsidRPr="004A2949">
              <w:rPr>
                <w:rFonts w:ascii="Arial" w:hAnsi="Arial" w:cs="Arial"/>
                <w:color w:val="222222"/>
                <w:shd w:val="clear" w:color="auto" w:fill="FFFFFF"/>
              </w:rPr>
              <w:t xml:space="preserve"> </w:t>
            </w:r>
            <w:r w:rsidRPr="004A2949">
              <w:rPr>
                <w:b/>
              </w:rPr>
              <w:t>2022</w:t>
            </w:r>
            <w:r w:rsidR="000A5A48" w:rsidRPr="004A2949">
              <w:rPr>
                <w:bCs/>
              </w:rPr>
              <w:t>.</w:t>
            </w:r>
            <w:r w:rsidRPr="004A2949">
              <w:rPr>
                <w:bCs/>
              </w:rPr>
              <w:t xml:space="preserve"> </w:t>
            </w:r>
            <w:proofErr w:type="spellStart"/>
            <w:r w:rsidRPr="004A2949">
              <w:rPr>
                <w:rFonts w:eastAsiaTheme="minorHAnsi"/>
              </w:rPr>
              <w:t>Jimp</w:t>
            </w:r>
            <w:proofErr w:type="spellEnd"/>
            <w:r w:rsidRPr="004A2949">
              <w:rPr>
                <w:rFonts w:eastAsiaTheme="minorHAnsi"/>
              </w:rPr>
              <w:t xml:space="preserve"> (Q1)</w:t>
            </w:r>
          </w:p>
          <w:p w14:paraId="506DB56D" w14:textId="6260383D" w:rsidR="006D30F2" w:rsidRPr="004A2949" w:rsidRDefault="006D30F2" w:rsidP="005915F7">
            <w:pPr>
              <w:spacing w:before="120" w:after="120"/>
              <w:jc w:val="both"/>
              <w:rPr>
                <w:rFonts w:eastAsiaTheme="minorHAnsi"/>
              </w:rPr>
            </w:pPr>
            <w:r w:rsidRPr="004A2949">
              <w:rPr>
                <w:bCs/>
                <w:caps/>
              </w:rPr>
              <w:t xml:space="preserve">Šašinková, D., Serbruyns, L., Julinová, M., FayyazBakhsh, A., De Wilde, B., </w:t>
            </w:r>
            <w:r w:rsidRPr="004A2949">
              <w:rPr>
                <w:b/>
                <w:caps/>
              </w:rPr>
              <w:t>Koutný, M.</w:t>
            </w:r>
            <w:r w:rsidRPr="004A2949">
              <w:rPr>
                <w:bCs/>
                <w:caps/>
              </w:rPr>
              <w:t xml:space="preserve"> </w:t>
            </w:r>
            <w:r w:rsidRPr="004A2949">
              <w:rPr>
                <w:rFonts w:eastAsia="Calibri"/>
                <w:b/>
              </w:rPr>
              <w:t>(</w:t>
            </w:r>
            <w:proofErr w:type="gramStart"/>
            <w:r w:rsidR="00A571CF" w:rsidRPr="004A2949">
              <w:rPr>
                <w:rFonts w:eastAsia="Calibri"/>
                <w:b/>
              </w:rPr>
              <w:t>20</w:t>
            </w:r>
            <w:r w:rsidRPr="004A2949">
              <w:rPr>
                <w:rFonts w:eastAsia="Calibri"/>
                <w:b/>
              </w:rPr>
              <w:t>%</w:t>
            </w:r>
            <w:proofErr w:type="gramEnd"/>
            <w:r w:rsidRPr="004A2949">
              <w:rPr>
                <w:rFonts w:eastAsia="Calibri"/>
                <w:b/>
              </w:rPr>
              <w:t>)</w:t>
            </w:r>
            <w:r w:rsidRPr="004A2949">
              <w:rPr>
                <w:rFonts w:eastAsia="Calibri"/>
                <w:bCs/>
              </w:rPr>
              <w:t>:</w:t>
            </w:r>
            <w:r w:rsidRPr="004A2949">
              <w:rPr>
                <w:bCs/>
              </w:rPr>
              <w:t xml:space="preserve"> </w:t>
            </w:r>
            <w:proofErr w:type="spellStart"/>
            <w:r w:rsidRPr="004A2949">
              <w:rPr>
                <w:bCs/>
              </w:rPr>
              <w:t>Evaluation</w:t>
            </w:r>
            <w:proofErr w:type="spellEnd"/>
            <w:r w:rsidRPr="004A2949">
              <w:rPr>
                <w:bCs/>
              </w:rPr>
              <w:t xml:space="preserve"> </w:t>
            </w:r>
            <w:proofErr w:type="spellStart"/>
            <w:r w:rsidRPr="004A2949">
              <w:rPr>
                <w:bCs/>
              </w:rPr>
              <w:t>of</w:t>
            </w:r>
            <w:proofErr w:type="spellEnd"/>
            <w:r w:rsidRPr="004A2949">
              <w:rPr>
                <w:bCs/>
              </w:rPr>
              <w:t xml:space="preserve"> </w:t>
            </w:r>
            <w:proofErr w:type="spellStart"/>
            <w:r w:rsidRPr="004A2949">
              <w:rPr>
                <w:bCs/>
              </w:rPr>
              <w:t>the</w:t>
            </w:r>
            <w:proofErr w:type="spellEnd"/>
            <w:r w:rsidRPr="004A2949">
              <w:rPr>
                <w:bCs/>
              </w:rPr>
              <w:t xml:space="preserve"> </w:t>
            </w:r>
            <w:proofErr w:type="spellStart"/>
            <w:r w:rsidRPr="004A2949">
              <w:rPr>
                <w:bCs/>
              </w:rPr>
              <w:t>biodegradation</w:t>
            </w:r>
            <w:proofErr w:type="spellEnd"/>
            <w:r w:rsidRPr="004A2949">
              <w:rPr>
                <w:bCs/>
              </w:rPr>
              <w:t xml:space="preserve"> </w:t>
            </w:r>
            <w:proofErr w:type="spellStart"/>
            <w:r w:rsidRPr="004A2949">
              <w:rPr>
                <w:bCs/>
              </w:rPr>
              <w:t>of</w:t>
            </w:r>
            <w:proofErr w:type="spellEnd"/>
            <w:r w:rsidRPr="004A2949">
              <w:rPr>
                <w:bCs/>
              </w:rPr>
              <w:t xml:space="preserve"> </w:t>
            </w:r>
            <w:proofErr w:type="spellStart"/>
            <w:r w:rsidRPr="004A2949">
              <w:rPr>
                <w:bCs/>
              </w:rPr>
              <w:t>polymeric</w:t>
            </w:r>
            <w:proofErr w:type="spellEnd"/>
            <w:r w:rsidRPr="004A2949">
              <w:rPr>
                <w:bCs/>
              </w:rPr>
              <w:t xml:space="preserve"> </w:t>
            </w:r>
            <w:proofErr w:type="spellStart"/>
            <w:r w:rsidRPr="004A2949">
              <w:rPr>
                <w:bCs/>
              </w:rPr>
              <w:t>materials</w:t>
            </w:r>
            <w:proofErr w:type="spellEnd"/>
            <w:r w:rsidRPr="004A2949">
              <w:rPr>
                <w:bCs/>
              </w:rPr>
              <w:t xml:space="preserve"> in </w:t>
            </w:r>
            <w:proofErr w:type="spellStart"/>
            <w:r w:rsidRPr="004A2949">
              <w:rPr>
                <w:bCs/>
              </w:rPr>
              <w:t>the</w:t>
            </w:r>
            <w:proofErr w:type="spellEnd"/>
            <w:r w:rsidRPr="004A2949">
              <w:rPr>
                <w:bCs/>
              </w:rPr>
              <w:t xml:space="preserve"> </w:t>
            </w:r>
            <w:proofErr w:type="spellStart"/>
            <w:r w:rsidRPr="004A2949">
              <w:rPr>
                <w:bCs/>
              </w:rPr>
              <w:t>freshwater</w:t>
            </w:r>
            <w:proofErr w:type="spellEnd"/>
            <w:r w:rsidRPr="004A2949">
              <w:rPr>
                <w:bCs/>
              </w:rPr>
              <w:t xml:space="preserve"> </w:t>
            </w:r>
            <w:r w:rsidR="000A5A48" w:rsidRPr="004A2949">
              <w:rPr>
                <w:bCs/>
              </w:rPr>
              <w:t>environment – An</w:t>
            </w:r>
            <w:r w:rsidRPr="004A2949">
              <w:rPr>
                <w:bCs/>
              </w:rPr>
              <w:t xml:space="preserve"> </w:t>
            </w:r>
            <w:proofErr w:type="spellStart"/>
            <w:r w:rsidRPr="004A2949">
              <w:rPr>
                <w:bCs/>
              </w:rPr>
              <w:t>attempt</w:t>
            </w:r>
            <w:proofErr w:type="spellEnd"/>
            <w:r w:rsidRPr="004A2949">
              <w:rPr>
                <w:bCs/>
              </w:rPr>
              <w:t xml:space="preserve"> to </w:t>
            </w:r>
            <w:proofErr w:type="spellStart"/>
            <w:r w:rsidRPr="004A2949">
              <w:rPr>
                <w:bCs/>
              </w:rPr>
              <w:t>prolong</w:t>
            </w:r>
            <w:proofErr w:type="spellEnd"/>
            <w:r w:rsidRPr="004A2949">
              <w:rPr>
                <w:bCs/>
              </w:rPr>
              <w:t xml:space="preserve"> and </w:t>
            </w:r>
            <w:proofErr w:type="spellStart"/>
            <w:r w:rsidRPr="004A2949">
              <w:rPr>
                <w:bCs/>
              </w:rPr>
              <w:t>accelerate</w:t>
            </w:r>
            <w:proofErr w:type="spellEnd"/>
            <w:r w:rsidRPr="004A2949">
              <w:rPr>
                <w:bCs/>
              </w:rPr>
              <w:t xml:space="preserve"> </w:t>
            </w:r>
            <w:proofErr w:type="spellStart"/>
            <w:r w:rsidRPr="004A2949">
              <w:rPr>
                <w:bCs/>
              </w:rPr>
              <w:t>the</w:t>
            </w:r>
            <w:proofErr w:type="spellEnd"/>
            <w:r w:rsidRPr="004A2949">
              <w:rPr>
                <w:bCs/>
              </w:rPr>
              <w:t xml:space="preserve"> </w:t>
            </w:r>
            <w:proofErr w:type="spellStart"/>
            <w:r w:rsidRPr="004A2949">
              <w:rPr>
                <w:bCs/>
              </w:rPr>
              <w:t>biodegradation</w:t>
            </w:r>
            <w:proofErr w:type="spellEnd"/>
            <w:r w:rsidRPr="004A2949">
              <w:rPr>
                <w:bCs/>
              </w:rPr>
              <w:t xml:space="preserve"> experiment. </w:t>
            </w:r>
            <w:r w:rsidR="000A5A48" w:rsidRPr="004A2949">
              <w:rPr>
                <w:bCs/>
                <w:i/>
                <w:iCs/>
              </w:rPr>
              <w:t xml:space="preserve">Polymer </w:t>
            </w:r>
            <w:proofErr w:type="spellStart"/>
            <w:r w:rsidR="000A5A48" w:rsidRPr="004A2949">
              <w:rPr>
                <w:bCs/>
                <w:i/>
                <w:iCs/>
              </w:rPr>
              <w:t>Degradation</w:t>
            </w:r>
            <w:proofErr w:type="spellEnd"/>
            <w:r w:rsidR="000A5A48" w:rsidRPr="004A2949">
              <w:rPr>
                <w:bCs/>
                <w:i/>
                <w:iCs/>
              </w:rPr>
              <w:t xml:space="preserve"> and Stability</w:t>
            </w:r>
            <w:r w:rsidR="000A5A48" w:rsidRPr="004A2949">
              <w:rPr>
                <w:bCs/>
              </w:rPr>
              <w:t xml:space="preserve"> 203, 110085,</w:t>
            </w:r>
            <w:r w:rsidR="000A5A48" w:rsidRPr="004A2949">
              <w:rPr>
                <w:rFonts w:ascii="Arial" w:hAnsi="Arial" w:cs="Arial"/>
                <w:color w:val="2E2E2E"/>
                <w:sz w:val="21"/>
                <w:szCs w:val="21"/>
              </w:rPr>
              <w:t xml:space="preserve"> </w:t>
            </w:r>
            <w:r w:rsidRPr="004A2949">
              <w:rPr>
                <w:b/>
              </w:rPr>
              <w:t>2022</w:t>
            </w:r>
            <w:r w:rsidRPr="004A2949">
              <w:rPr>
                <w:bCs/>
              </w:rPr>
              <w:t xml:space="preserve">. </w:t>
            </w:r>
            <w:proofErr w:type="spellStart"/>
            <w:r w:rsidRPr="004A2949">
              <w:rPr>
                <w:rFonts w:eastAsiaTheme="minorHAnsi"/>
              </w:rPr>
              <w:t>Jimp</w:t>
            </w:r>
            <w:proofErr w:type="spellEnd"/>
            <w:r w:rsidRPr="004A2949">
              <w:rPr>
                <w:rFonts w:eastAsiaTheme="minorHAnsi"/>
              </w:rPr>
              <w:t xml:space="preserve"> (Q1)</w:t>
            </w:r>
          </w:p>
          <w:p w14:paraId="01348E4F" w14:textId="0FCB54FB" w:rsidR="006D30F2" w:rsidRPr="004A2949" w:rsidRDefault="006D30F2" w:rsidP="005915F7">
            <w:pPr>
              <w:spacing w:before="120" w:after="120"/>
              <w:jc w:val="both"/>
              <w:rPr>
                <w:rFonts w:eastAsiaTheme="minorHAnsi"/>
              </w:rPr>
            </w:pPr>
            <w:r w:rsidRPr="004A2949">
              <w:rPr>
                <w:bCs/>
                <w:caps/>
              </w:rPr>
              <w:t xml:space="preserve">López-Cabeza, R., Kah, M., Grillo, R., </w:t>
            </w:r>
            <w:r w:rsidRPr="004A2949">
              <w:rPr>
                <w:b/>
                <w:caps/>
              </w:rPr>
              <w:t>Koutný, M.</w:t>
            </w:r>
            <w:r w:rsidRPr="004A2949">
              <w:rPr>
                <w:bCs/>
                <w:caps/>
              </w:rPr>
              <w:t xml:space="preserve"> </w:t>
            </w:r>
            <w:r w:rsidRPr="004A2949">
              <w:rPr>
                <w:rFonts w:eastAsia="Calibri"/>
                <w:b/>
              </w:rPr>
              <w:t>(</w:t>
            </w:r>
            <w:proofErr w:type="gramStart"/>
            <w:r w:rsidR="00A571CF" w:rsidRPr="004A2949">
              <w:rPr>
                <w:rFonts w:eastAsia="Calibri"/>
                <w:b/>
              </w:rPr>
              <w:t>20</w:t>
            </w:r>
            <w:r w:rsidRPr="004A2949">
              <w:rPr>
                <w:rFonts w:eastAsia="Calibri"/>
                <w:b/>
              </w:rPr>
              <w:t>%</w:t>
            </w:r>
            <w:proofErr w:type="gramEnd"/>
            <w:r w:rsidRPr="004A2949">
              <w:rPr>
                <w:rFonts w:eastAsia="Calibri"/>
                <w:b/>
              </w:rPr>
              <w:t>)</w:t>
            </w:r>
            <w:r w:rsidRPr="004A2949">
              <w:rPr>
                <w:bCs/>
                <w:caps/>
              </w:rPr>
              <w:t>, Salač, J., Bílková, Z.</w:t>
            </w:r>
            <w:r w:rsidRPr="004A2949">
              <w:rPr>
                <w:bCs/>
              </w:rPr>
              <w:t xml:space="preserve"> et al.: </w:t>
            </w:r>
            <w:proofErr w:type="spellStart"/>
            <w:r w:rsidRPr="004A2949">
              <w:rPr>
                <w:bCs/>
              </w:rPr>
              <w:t>Tebuconazole</w:t>
            </w:r>
            <w:proofErr w:type="spellEnd"/>
            <w:r w:rsidRPr="004A2949">
              <w:rPr>
                <w:bCs/>
              </w:rPr>
              <w:t xml:space="preserve"> and </w:t>
            </w:r>
            <w:proofErr w:type="spellStart"/>
            <w:r w:rsidRPr="004A2949">
              <w:rPr>
                <w:bCs/>
              </w:rPr>
              <w:t>terbuthylazine</w:t>
            </w:r>
            <w:proofErr w:type="spellEnd"/>
            <w:r w:rsidRPr="004A2949">
              <w:rPr>
                <w:bCs/>
              </w:rPr>
              <w:t xml:space="preserve"> </w:t>
            </w:r>
            <w:proofErr w:type="spellStart"/>
            <w:r w:rsidRPr="004A2949">
              <w:rPr>
                <w:bCs/>
              </w:rPr>
              <w:t>encapsulated</w:t>
            </w:r>
            <w:proofErr w:type="spellEnd"/>
            <w:r w:rsidRPr="004A2949">
              <w:rPr>
                <w:bCs/>
              </w:rPr>
              <w:t xml:space="preserve"> in </w:t>
            </w:r>
            <w:proofErr w:type="spellStart"/>
            <w:r w:rsidRPr="004A2949">
              <w:rPr>
                <w:bCs/>
              </w:rPr>
              <w:t>nanocarriers</w:t>
            </w:r>
            <w:proofErr w:type="spellEnd"/>
            <w:r w:rsidRPr="004A2949">
              <w:rPr>
                <w:bCs/>
              </w:rPr>
              <w:t xml:space="preserve">: </w:t>
            </w:r>
            <w:proofErr w:type="spellStart"/>
            <w:r w:rsidR="000A5A48" w:rsidRPr="004A2949">
              <w:rPr>
                <w:bCs/>
              </w:rPr>
              <w:t>P</w:t>
            </w:r>
            <w:r w:rsidRPr="004A2949">
              <w:rPr>
                <w:bCs/>
              </w:rPr>
              <w:t>reparation</w:t>
            </w:r>
            <w:proofErr w:type="spellEnd"/>
            <w:r w:rsidRPr="004A2949">
              <w:rPr>
                <w:bCs/>
              </w:rPr>
              <w:t xml:space="preserve">, </w:t>
            </w:r>
            <w:proofErr w:type="spellStart"/>
            <w:r w:rsidRPr="004A2949">
              <w:rPr>
                <w:bCs/>
              </w:rPr>
              <w:t>characterization</w:t>
            </w:r>
            <w:proofErr w:type="spellEnd"/>
            <w:r w:rsidRPr="004A2949">
              <w:rPr>
                <w:bCs/>
              </w:rPr>
              <w:t xml:space="preserve"> and </w:t>
            </w:r>
            <w:proofErr w:type="spellStart"/>
            <w:r w:rsidRPr="004A2949">
              <w:rPr>
                <w:bCs/>
              </w:rPr>
              <w:t>release</w:t>
            </w:r>
            <w:proofErr w:type="spellEnd"/>
            <w:r w:rsidRPr="004A2949">
              <w:rPr>
                <w:bCs/>
              </w:rPr>
              <w:t xml:space="preserve"> </w:t>
            </w:r>
            <w:proofErr w:type="spellStart"/>
            <w:r w:rsidRPr="004A2949">
              <w:rPr>
                <w:bCs/>
              </w:rPr>
              <w:t>kinetics</w:t>
            </w:r>
            <w:proofErr w:type="spellEnd"/>
            <w:r w:rsidRPr="004A2949">
              <w:rPr>
                <w:bCs/>
              </w:rPr>
              <w:t xml:space="preserve">. </w:t>
            </w:r>
            <w:proofErr w:type="spellStart"/>
            <w:r w:rsidR="000A5A48" w:rsidRPr="004A2949">
              <w:rPr>
                <w:bCs/>
                <w:i/>
                <w:iCs/>
              </w:rPr>
              <w:t>Environmental</w:t>
            </w:r>
            <w:proofErr w:type="spellEnd"/>
            <w:r w:rsidR="000A5A48" w:rsidRPr="004A2949">
              <w:rPr>
                <w:bCs/>
                <w:i/>
                <w:iCs/>
              </w:rPr>
              <w:t xml:space="preserve"> Science: Nano</w:t>
            </w:r>
            <w:r w:rsidR="000A5A48" w:rsidRPr="004A2949">
              <w:rPr>
                <w:bCs/>
              </w:rPr>
              <w:t xml:space="preserve"> 9(4), 1427-1438, </w:t>
            </w:r>
            <w:r w:rsidR="000A5A48" w:rsidRPr="004A2949">
              <w:rPr>
                <w:b/>
              </w:rPr>
              <w:t>2022</w:t>
            </w:r>
            <w:r w:rsidR="000A5A48" w:rsidRPr="004A2949">
              <w:rPr>
                <w:bCs/>
              </w:rPr>
              <w:t>.</w:t>
            </w:r>
            <w:r w:rsidR="000A5A48" w:rsidRPr="004A2949">
              <w:rPr>
                <w:rFonts w:ascii="Arial" w:hAnsi="Arial" w:cs="Arial"/>
                <w:color w:val="444444"/>
              </w:rPr>
              <w:t xml:space="preserve"> </w:t>
            </w:r>
            <w:proofErr w:type="spellStart"/>
            <w:r w:rsidRPr="004A2949">
              <w:rPr>
                <w:rFonts w:eastAsiaTheme="minorHAnsi"/>
              </w:rPr>
              <w:t>Jimp</w:t>
            </w:r>
            <w:proofErr w:type="spellEnd"/>
            <w:r w:rsidRPr="004A2949">
              <w:rPr>
                <w:rFonts w:eastAsiaTheme="minorHAnsi"/>
              </w:rPr>
              <w:t xml:space="preserve"> (Q1)</w:t>
            </w:r>
          </w:p>
          <w:p w14:paraId="494E079D" w14:textId="28CF600D" w:rsidR="006D30F2" w:rsidRPr="004A2949" w:rsidRDefault="006D30F2" w:rsidP="005915F7">
            <w:pPr>
              <w:spacing w:before="120" w:after="120"/>
              <w:jc w:val="both"/>
              <w:rPr>
                <w:rFonts w:eastAsiaTheme="minorHAnsi"/>
              </w:rPr>
            </w:pPr>
            <w:r w:rsidRPr="004A2949">
              <w:rPr>
                <w:bCs/>
                <w:caps/>
              </w:rPr>
              <w:t xml:space="preserve">Šerá, J., Serbruyns, L., De Wilde, B., </w:t>
            </w:r>
            <w:r w:rsidRPr="004A2949">
              <w:rPr>
                <w:b/>
                <w:caps/>
              </w:rPr>
              <w:t>Koutný, M.</w:t>
            </w:r>
            <w:r w:rsidRPr="004A2949">
              <w:rPr>
                <w:bCs/>
              </w:rPr>
              <w:t xml:space="preserve"> </w:t>
            </w:r>
            <w:r w:rsidRPr="004A2949">
              <w:rPr>
                <w:rFonts w:eastAsia="Calibri"/>
                <w:b/>
              </w:rPr>
              <w:t>(</w:t>
            </w:r>
            <w:proofErr w:type="gramStart"/>
            <w:r w:rsidR="00A571CF" w:rsidRPr="004A2949">
              <w:rPr>
                <w:rFonts w:eastAsia="Calibri"/>
                <w:b/>
              </w:rPr>
              <w:t>50</w:t>
            </w:r>
            <w:r w:rsidRPr="004A2949">
              <w:rPr>
                <w:rFonts w:eastAsia="Calibri"/>
                <w:b/>
              </w:rPr>
              <w:t>%</w:t>
            </w:r>
            <w:proofErr w:type="gramEnd"/>
            <w:r w:rsidRPr="004A2949">
              <w:rPr>
                <w:rFonts w:eastAsia="Calibri"/>
                <w:b/>
              </w:rPr>
              <w:t>)</w:t>
            </w:r>
            <w:r w:rsidRPr="004A2949">
              <w:rPr>
                <w:rFonts w:eastAsia="Calibri"/>
                <w:bCs/>
              </w:rPr>
              <w:t>:</w:t>
            </w:r>
            <w:r w:rsidRPr="004A2949">
              <w:rPr>
                <w:rFonts w:eastAsia="Calibri"/>
                <w:b/>
              </w:rPr>
              <w:t xml:space="preserve"> </w:t>
            </w:r>
            <w:proofErr w:type="spellStart"/>
            <w:r w:rsidRPr="004A2949">
              <w:rPr>
                <w:bCs/>
              </w:rPr>
              <w:t>Accelerated</w:t>
            </w:r>
            <w:proofErr w:type="spellEnd"/>
            <w:r w:rsidRPr="004A2949">
              <w:rPr>
                <w:bCs/>
              </w:rPr>
              <w:t xml:space="preserve"> </w:t>
            </w:r>
            <w:proofErr w:type="spellStart"/>
            <w:r w:rsidRPr="004A2949">
              <w:rPr>
                <w:bCs/>
              </w:rPr>
              <w:t>biodegradation</w:t>
            </w:r>
            <w:proofErr w:type="spellEnd"/>
            <w:r w:rsidRPr="004A2949">
              <w:rPr>
                <w:bCs/>
              </w:rPr>
              <w:t xml:space="preserve"> testing </w:t>
            </w:r>
            <w:proofErr w:type="spellStart"/>
            <w:r w:rsidRPr="004A2949">
              <w:rPr>
                <w:bCs/>
              </w:rPr>
              <w:t>of</w:t>
            </w:r>
            <w:proofErr w:type="spellEnd"/>
            <w:r w:rsidRPr="004A2949">
              <w:rPr>
                <w:bCs/>
              </w:rPr>
              <w:t xml:space="preserve"> </w:t>
            </w:r>
            <w:proofErr w:type="spellStart"/>
            <w:r w:rsidRPr="004A2949">
              <w:rPr>
                <w:bCs/>
              </w:rPr>
              <w:t>slowly</w:t>
            </w:r>
            <w:proofErr w:type="spellEnd"/>
            <w:r w:rsidRPr="004A2949">
              <w:rPr>
                <w:bCs/>
              </w:rPr>
              <w:t xml:space="preserve"> </w:t>
            </w:r>
            <w:proofErr w:type="spellStart"/>
            <w:r w:rsidRPr="004A2949">
              <w:rPr>
                <w:bCs/>
              </w:rPr>
              <w:t>degradable</w:t>
            </w:r>
            <w:proofErr w:type="spellEnd"/>
            <w:r w:rsidRPr="004A2949">
              <w:rPr>
                <w:bCs/>
              </w:rPr>
              <w:t xml:space="preserve"> </w:t>
            </w:r>
            <w:proofErr w:type="spellStart"/>
            <w:r w:rsidRPr="004A2949">
              <w:rPr>
                <w:bCs/>
              </w:rPr>
              <w:t>polyesters</w:t>
            </w:r>
            <w:proofErr w:type="spellEnd"/>
            <w:r w:rsidRPr="004A2949">
              <w:rPr>
                <w:bCs/>
              </w:rPr>
              <w:t xml:space="preserve"> in </w:t>
            </w:r>
            <w:proofErr w:type="spellStart"/>
            <w:r w:rsidRPr="004A2949">
              <w:rPr>
                <w:bCs/>
              </w:rPr>
              <w:t>soil</w:t>
            </w:r>
            <w:proofErr w:type="spellEnd"/>
            <w:r w:rsidRPr="004A2949">
              <w:rPr>
                <w:bCs/>
              </w:rPr>
              <w:t xml:space="preserve">. </w:t>
            </w:r>
            <w:r w:rsidR="000A5A48" w:rsidRPr="004A2949">
              <w:rPr>
                <w:bCs/>
                <w:i/>
                <w:iCs/>
              </w:rPr>
              <w:t xml:space="preserve">Polymer </w:t>
            </w:r>
            <w:proofErr w:type="spellStart"/>
            <w:r w:rsidR="000A5A48" w:rsidRPr="004A2949">
              <w:rPr>
                <w:bCs/>
                <w:i/>
                <w:iCs/>
              </w:rPr>
              <w:t>Degradation</w:t>
            </w:r>
            <w:proofErr w:type="spellEnd"/>
            <w:r w:rsidR="000A5A48" w:rsidRPr="004A2949">
              <w:rPr>
                <w:bCs/>
                <w:i/>
                <w:iCs/>
              </w:rPr>
              <w:t xml:space="preserve"> and Stability</w:t>
            </w:r>
            <w:r w:rsidR="000A5A48" w:rsidRPr="004A2949">
              <w:rPr>
                <w:bCs/>
              </w:rPr>
              <w:t xml:space="preserve"> </w:t>
            </w:r>
            <w:r w:rsidRPr="004A2949">
              <w:rPr>
                <w:bCs/>
              </w:rPr>
              <w:t>171</w:t>
            </w:r>
            <w:r w:rsidR="000A5A48" w:rsidRPr="004A2949">
              <w:rPr>
                <w:bCs/>
              </w:rPr>
              <w:t xml:space="preserve">, 109031, </w:t>
            </w:r>
            <w:r w:rsidR="000A5A48" w:rsidRPr="004A2949">
              <w:rPr>
                <w:b/>
              </w:rPr>
              <w:t>2020</w:t>
            </w:r>
            <w:r w:rsidRPr="004A2949">
              <w:rPr>
                <w:bCs/>
              </w:rPr>
              <w:t xml:space="preserve">. </w:t>
            </w:r>
            <w:proofErr w:type="spellStart"/>
            <w:r w:rsidRPr="004A2949">
              <w:rPr>
                <w:rFonts w:eastAsiaTheme="minorHAnsi"/>
              </w:rPr>
              <w:t>Jimp</w:t>
            </w:r>
            <w:proofErr w:type="spellEnd"/>
            <w:r w:rsidRPr="004A2949">
              <w:rPr>
                <w:rFonts w:eastAsiaTheme="minorHAnsi"/>
              </w:rPr>
              <w:t xml:space="preserve"> (Q1)</w:t>
            </w:r>
          </w:p>
          <w:p w14:paraId="02D5D74A" w14:textId="2210ED80" w:rsidR="006E1047" w:rsidRPr="00641DD1" w:rsidRDefault="006D30F2" w:rsidP="005915F7">
            <w:pPr>
              <w:spacing w:before="120" w:after="120"/>
              <w:jc w:val="both"/>
              <w:rPr>
                <w:b/>
                <w:sz w:val="16"/>
                <w:szCs w:val="16"/>
              </w:rPr>
            </w:pPr>
            <w:r w:rsidRPr="004A2949">
              <w:rPr>
                <w:bCs/>
                <w:caps/>
              </w:rPr>
              <w:t xml:space="preserve">Nevoralová, M., </w:t>
            </w:r>
            <w:r w:rsidRPr="004A2949">
              <w:rPr>
                <w:b/>
                <w:caps/>
              </w:rPr>
              <w:t>Koutný, M.</w:t>
            </w:r>
            <w:r w:rsidRPr="004A2949">
              <w:rPr>
                <w:bCs/>
                <w:caps/>
              </w:rPr>
              <w:t xml:space="preserve"> </w:t>
            </w:r>
            <w:r w:rsidRPr="004A2949">
              <w:rPr>
                <w:rFonts w:eastAsia="Calibri"/>
                <w:b/>
              </w:rPr>
              <w:t>(</w:t>
            </w:r>
            <w:r w:rsidR="00A571CF" w:rsidRPr="004A2949">
              <w:rPr>
                <w:rFonts w:eastAsia="Calibri"/>
                <w:b/>
              </w:rPr>
              <w:t>20</w:t>
            </w:r>
            <w:r w:rsidRPr="004A2949">
              <w:rPr>
                <w:rFonts w:eastAsia="Calibri"/>
                <w:b/>
              </w:rPr>
              <w:t>%)</w:t>
            </w:r>
            <w:r w:rsidRPr="004A2949">
              <w:rPr>
                <w:bCs/>
                <w:caps/>
              </w:rPr>
              <w:t>, Ujčić, A., Starý, Z., Šerá, J., Vlková, H</w:t>
            </w:r>
            <w:r w:rsidR="0039229F">
              <w:rPr>
                <w:bCs/>
                <w:caps/>
              </w:rPr>
              <w:t>.</w:t>
            </w:r>
            <w:r w:rsidRPr="004A2949">
              <w:rPr>
                <w:bCs/>
                <w:caps/>
              </w:rPr>
              <w:t xml:space="preserve"> </w:t>
            </w:r>
            <w:r w:rsidRPr="004A2949">
              <w:rPr>
                <w:bCs/>
              </w:rPr>
              <w:t xml:space="preserve">et al.: </w:t>
            </w:r>
            <w:proofErr w:type="spellStart"/>
            <w:r w:rsidRPr="004A2949">
              <w:rPr>
                <w:bCs/>
              </w:rPr>
              <w:t>Structure</w:t>
            </w:r>
            <w:proofErr w:type="spellEnd"/>
            <w:r w:rsidRPr="004A2949">
              <w:rPr>
                <w:bCs/>
              </w:rPr>
              <w:t xml:space="preserve"> </w:t>
            </w:r>
            <w:proofErr w:type="spellStart"/>
            <w:r w:rsidR="000A5A48" w:rsidRPr="004A2949">
              <w:rPr>
                <w:bCs/>
              </w:rPr>
              <w:t>c</w:t>
            </w:r>
            <w:r w:rsidRPr="004A2949">
              <w:rPr>
                <w:bCs/>
              </w:rPr>
              <w:t>haracterization</w:t>
            </w:r>
            <w:proofErr w:type="spellEnd"/>
            <w:r w:rsidRPr="004A2949">
              <w:rPr>
                <w:bCs/>
              </w:rPr>
              <w:t xml:space="preserve"> and </w:t>
            </w:r>
            <w:proofErr w:type="spellStart"/>
            <w:r w:rsidR="000A5A48" w:rsidRPr="004A2949">
              <w:rPr>
                <w:bCs/>
              </w:rPr>
              <w:t>b</w:t>
            </w:r>
            <w:r w:rsidRPr="004A2949">
              <w:rPr>
                <w:bCs/>
              </w:rPr>
              <w:t>iodegradation</w:t>
            </w:r>
            <w:proofErr w:type="spellEnd"/>
            <w:r w:rsidRPr="004A2949">
              <w:rPr>
                <w:bCs/>
              </w:rPr>
              <w:t xml:space="preserve"> </w:t>
            </w:r>
            <w:proofErr w:type="spellStart"/>
            <w:r w:rsidR="000A5A48" w:rsidRPr="004A2949">
              <w:rPr>
                <w:bCs/>
              </w:rPr>
              <w:t>r</w:t>
            </w:r>
            <w:r w:rsidRPr="004A2949">
              <w:rPr>
                <w:bCs/>
              </w:rPr>
              <w:t>ate</w:t>
            </w:r>
            <w:proofErr w:type="spellEnd"/>
            <w:r w:rsidRPr="004A2949">
              <w:rPr>
                <w:bCs/>
              </w:rPr>
              <w:t xml:space="preserve"> </w:t>
            </w:r>
            <w:proofErr w:type="spellStart"/>
            <w:r w:rsidRPr="004A2949">
              <w:rPr>
                <w:bCs/>
              </w:rPr>
              <w:t>of</w:t>
            </w:r>
            <w:proofErr w:type="spellEnd"/>
            <w:r w:rsidRPr="004A2949">
              <w:rPr>
                <w:bCs/>
              </w:rPr>
              <w:t xml:space="preserve"> </w:t>
            </w:r>
            <w:proofErr w:type="spellStart"/>
            <w:r w:rsidR="000A5A48" w:rsidRPr="004A2949">
              <w:rPr>
                <w:bCs/>
              </w:rPr>
              <w:t>p</w:t>
            </w:r>
            <w:r w:rsidRPr="004A2949">
              <w:rPr>
                <w:bCs/>
              </w:rPr>
              <w:t>oly</w:t>
            </w:r>
            <w:proofErr w:type="spellEnd"/>
            <w:r w:rsidRPr="004A2949">
              <w:rPr>
                <w:bCs/>
              </w:rPr>
              <w:t>(ε-</w:t>
            </w:r>
            <w:proofErr w:type="spellStart"/>
            <w:proofErr w:type="gramStart"/>
            <w:r w:rsidRPr="004A2949">
              <w:rPr>
                <w:bCs/>
              </w:rPr>
              <w:t>caprolactone</w:t>
            </w:r>
            <w:proofErr w:type="spellEnd"/>
            <w:r w:rsidRPr="004A2949">
              <w:rPr>
                <w:bCs/>
              </w:rPr>
              <w:t>)/</w:t>
            </w:r>
            <w:proofErr w:type="spellStart"/>
            <w:proofErr w:type="gramEnd"/>
            <w:r w:rsidR="000A5A48" w:rsidRPr="004A2949">
              <w:rPr>
                <w:bCs/>
              </w:rPr>
              <w:t>s</w:t>
            </w:r>
            <w:r w:rsidRPr="004A2949">
              <w:rPr>
                <w:bCs/>
              </w:rPr>
              <w:t>tarch</w:t>
            </w:r>
            <w:proofErr w:type="spellEnd"/>
            <w:r w:rsidRPr="004A2949">
              <w:rPr>
                <w:bCs/>
              </w:rPr>
              <w:t xml:space="preserve"> </w:t>
            </w:r>
            <w:proofErr w:type="spellStart"/>
            <w:r w:rsidR="000A5A48" w:rsidRPr="004A2949">
              <w:rPr>
                <w:bCs/>
              </w:rPr>
              <w:t>b</w:t>
            </w:r>
            <w:r w:rsidRPr="004A2949">
              <w:rPr>
                <w:bCs/>
              </w:rPr>
              <w:t>lends</w:t>
            </w:r>
            <w:proofErr w:type="spellEnd"/>
            <w:r w:rsidRPr="004A2949">
              <w:rPr>
                <w:bCs/>
              </w:rPr>
              <w:t xml:space="preserve">. </w:t>
            </w:r>
            <w:proofErr w:type="spellStart"/>
            <w:r w:rsidR="000A5A48" w:rsidRPr="004A2949">
              <w:rPr>
                <w:bCs/>
                <w:i/>
                <w:iCs/>
              </w:rPr>
              <w:t>Frontiers</w:t>
            </w:r>
            <w:proofErr w:type="spellEnd"/>
            <w:r w:rsidR="000A5A48" w:rsidRPr="004A2949">
              <w:rPr>
                <w:bCs/>
                <w:i/>
                <w:iCs/>
              </w:rPr>
              <w:t xml:space="preserve"> in </w:t>
            </w:r>
            <w:proofErr w:type="spellStart"/>
            <w:r w:rsidR="000A5A48" w:rsidRPr="004A2949">
              <w:rPr>
                <w:bCs/>
                <w:i/>
                <w:iCs/>
              </w:rPr>
              <w:t>Materials</w:t>
            </w:r>
            <w:proofErr w:type="spellEnd"/>
            <w:r w:rsidR="000A5A48" w:rsidRPr="004A2949">
              <w:rPr>
                <w:rFonts w:ascii="Arial" w:hAnsi="Arial" w:cs="Arial"/>
                <w:color w:val="444444"/>
              </w:rPr>
              <w:t xml:space="preserve"> </w:t>
            </w:r>
            <w:r w:rsidR="000A5A48" w:rsidRPr="004A2949">
              <w:rPr>
                <w:bCs/>
              </w:rPr>
              <w:t xml:space="preserve">7, </w:t>
            </w:r>
            <w:r w:rsidRPr="004A2949">
              <w:rPr>
                <w:b/>
              </w:rPr>
              <w:t>2020</w:t>
            </w:r>
            <w:r w:rsidRPr="004A2949">
              <w:rPr>
                <w:bCs/>
              </w:rPr>
              <w:t xml:space="preserve">. </w:t>
            </w:r>
            <w:proofErr w:type="spellStart"/>
            <w:r w:rsidRPr="004A2949">
              <w:rPr>
                <w:rFonts w:eastAsiaTheme="minorHAnsi"/>
              </w:rPr>
              <w:t>Jimp</w:t>
            </w:r>
            <w:proofErr w:type="spellEnd"/>
            <w:r w:rsidRPr="004A2949">
              <w:rPr>
                <w:rFonts w:eastAsiaTheme="minorHAnsi"/>
              </w:rPr>
              <w:t xml:space="preserve"> (Q1)</w:t>
            </w:r>
          </w:p>
        </w:tc>
      </w:tr>
      <w:tr w:rsidR="00BE424C" w14:paraId="183F9026" w14:textId="77777777" w:rsidTr="00FF48CE">
        <w:trPr>
          <w:trHeight w:val="218"/>
        </w:trPr>
        <w:tc>
          <w:tcPr>
            <w:tcW w:w="9956" w:type="dxa"/>
            <w:gridSpan w:val="14"/>
            <w:shd w:val="clear" w:color="auto" w:fill="F7CAAC"/>
          </w:tcPr>
          <w:p w14:paraId="7E47817D" w14:textId="2AEF38A4" w:rsidR="00BE424C" w:rsidRDefault="00336343" w:rsidP="00BE424C">
            <w:pPr>
              <w:rPr>
                <w:b/>
              </w:rPr>
            </w:pPr>
            <w:r>
              <w:rPr>
                <w:b/>
              </w:rPr>
              <w:t>Působení v zahraničí</w:t>
            </w:r>
          </w:p>
        </w:tc>
      </w:tr>
      <w:tr w:rsidR="00BE424C" w14:paraId="14834B3E" w14:textId="77777777" w:rsidTr="00FF48CE">
        <w:trPr>
          <w:trHeight w:val="328"/>
        </w:trPr>
        <w:tc>
          <w:tcPr>
            <w:tcW w:w="9956" w:type="dxa"/>
            <w:gridSpan w:val="14"/>
          </w:tcPr>
          <w:p w14:paraId="0C54C2E8" w14:textId="77777777" w:rsidR="00BE424C" w:rsidRDefault="00BE424C" w:rsidP="00494C21">
            <w:pPr>
              <w:spacing w:before="120" w:after="60"/>
            </w:pPr>
            <w:r w:rsidRPr="00837EAB">
              <w:t xml:space="preserve">02/2012: </w:t>
            </w:r>
            <w:proofErr w:type="spellStart"/>
            <w:r w:rsidRPr="00837EAB">
              <w:t>Blaise</w:t>
            </w:r>
            <w:proofErr w:type="spellEnd"/>
            <w:r w:rsidRPr="00837EAB">
              <w:t xml:space="preserve"> Pascal University, </w:t>
            </w:r>
            <w:proofErr w:type="spellStart"/>
            <w:r w:rsidRPr="00837EAB">
              <w:t>Clermont-Ferrand</w:t>
            </w:r>
            <w:proofErr w:type="spellEnd"/>
            <w:r w:rsidRPr="00837EAB">
              <w:t>, Francie, „</w:t>
            </w:r>
            <w:proofErr w:type="spellStart"/>
            <w:r w:rsidRPr="00837EAB">
              <w:t>Invited</w:t>
            </w:r>
            <w:proofErr w:type="spellEnd"/>
            <w:r w:rsidRPr="00837EAB">
              <w:t xml:space="preserve"> </w:t>
            </w:r>
            <w:proofErr w:type="spellStart"/>
            <w:r>
              <w:t>p</w:t>
            </w:r>
            <w:r w:rsidRPr="00837EAB">
              <w:t>rofessor</w:t>
            </w:r>
            <w:proofErr w:type="spellEnd"/>
            <w:r w:rsidRPr="00837EAB">
              <w:t>“ (1 měsíc)</w:t>
            </w:r>
          </w:p>
          <w:p w14:paraId="54C82863" w14:textId="77777777" w:rsidR="00BE424C" w:rsidRDefault="00BE424C" w:rsidP="00BE424C">
            <w:pPr>
              <w:spacing w:before="60" w:after="60"/>
            </w:pPr>
            <w:r w:rsidRPr="00837EAB">
              <w:t xml:space="preserve">05/2010: ENSC, </w:t>
            </w:r>
            <w:proofErr w:type="spellStart"/>
            <w:r w:rsidRPr="00837EAB">
              <w:t>Clermont-Ferrand</w:t>
            </w:r>
            <w:proofErr w:type="spellEnd"/>
            <w:r w:rsidRPr="00837EAB">
              <w:t>, Francie, „</w:t>
            </w:r>
            <w:proofErr w:type="spellStart"/>
            <w:r w:rsidRPr="00837EAB">
              <w:t>Invited</w:t>
            </w:r>
            <w:proofErr w:type="spellEnd"/>
            <w:r w:rsidRPr="00837EAB">
              <w:t xml:space="preserve"> </w:t>
            </w:r>
            <w:proofErr w:type="spellStart"/>
            <w:r w:rsidRPr="00837EAB">
              <w:t>professor</w:t>
            </w:r>
            <w:proofErr w:type="spellEnd"/>
            <w:r w:rsidRPr="00837EAB">
              <w:t>“ (1 měsíc)</w:t>
            </w:r>
          </w:p>
          <w:p w14:paraId="41A3FA36" w14:textId="77777777" w:rsidR="00BE424C" w:rsidRDefault="00BE424C" w:rsidP="00BE424C">
            <w:pPr>
              <w:spacing w:before="60" w:after="60"/>
            </w:pPr>
            <w:r w:rsidRPr="00837EAB">
              <w:t xml:space="preserve">09/2008: ENSC, </w:t>
            </w:r>
            <w:proofErr w:type="spellStart"/>
            <w:r w:rsidRPr="00837EAB">
              <w:t>Clermont-Ferrand</w:t>
            </w:r>
            <w:proofErr w:type="spellEnd"/>
            <w:r w:rsidRPr="00837EAB">
              <w:t>, Francie, Erasmus (mobilita učitelů) (1 měsíc)</w:t>
            </w:r>
          </w:p>
          <w:p w14:paraId="2A336F4F" w14:textId="77777777" w:rsidR="00BE424C" w:rsidRDefault="00BE424C" w:rsidP="00BE424C">
            <w:pPr>
              <w:spacing w:before="60" w:after="60"/>
            </w:pPr>
            <w:r w:rsidRPr="00837EAB">
              <w:t>09/</w:t>
            </w:r>
            <w:proofErr w:type="gramStart"/>
            <w:r w:rsidRPr="00837EAB">
              <w:t>2004 – 09</w:t>
            </w:r>
            <w:proofErr w:type="gramEnd"/>
            <w:r w:rsidRPr="00837EAB">
              <w:t xml:space="preserve">/2005: </w:t>
            </w:r>
            <w:proofErr w:type="spellStart"/>
            <w:r w:rsidRPr="00837EAB">
              <w:t>Blaise</w:t>
            </w:r>
            <w:proofErr w:type="spellEnd"/>
            <w:r w:rsidRPr="00837EAB">
              <w:t xml:space="preserve"> Pascal University a CNEP, </w:t>
            </w:r>
            <w:proofErr w:type="spellStart"/>
            <w:r w:rsidRPr="00837EAB">
              <w:t>Clermont-Ferrand</w:t>
            </w:r>
            <w:proofErr w:type="spellEnd"/>
            <w:r w:rsidRPr="00837EAB">
              <w:t>, Fra</w:t>
            </w:r>
            <w:r>
              <w:t xml:space="preserve">ncie, </w:t>
            </w:r>
            <w:proofErr w:type="spellStart"/>
            <w:r>
              <w:t>postdoc</w:t>
            </w:r>
            <w:proofErr w:type="spellEnd"/>
            <w:r>
              <w:t xml:space="preserve"> pobyt (12 měsíců)</w:t>
            </w:r>
          </w:p>
          <w:p w14:paraId="5989BF78" w14:textId="44A7EF1F" w:rsidR="00BE424C" w:rsidRDefault="00BE424C" w:rsidP="00494C21">
            <w:pPr>
              <w:spacing w:before="60" w:after="120"/>
              <w:rPr>
                <w:b/>
              </w:rPr>
            </w:pPr>
            <w:proofErr w:type="gramStart"/>
            <w:r w:rsidRPr="00837EAB">
              <w:t>11 – 12</w:t>
            </w:r>
            <w:proofErr w:type="gramEnd"/>
            <w:r w:rsidRPr="00837EAB">
              <w:t>/1998, 05 – 06/2001: Free University of Amsterdam, Nizozemí, výzkumný pobyt (4 měsíce)</w:t>
            </w:r>
          </w:p>
        </w:tc>
      </w:tr>
      <w:tr w:rsidR="00BE424C" w14:paraId="3EFE5149" w14:textId="77777777" w:rsidTr="00CB1EE1">
        <w:trPr>
          <w:cantSplit/>
          <w:trHeight w:val="470"/>
        </w:trPr>
        <w:tc>
          <w:tcPr>
            <w:tcW w:w="2505" w:type="dxa"/>
            <w:shd w:val="clear" w:color="auto" w:fill="F7CAAC"/>
          </w:tcPr>
          <w:p w14:paraId="0BEA4B8A" w14:textId="77777777" w:rsidR="00BE424C" w:rsidRDefault="00BE424C" w:rsidP="00BE424C">
            <w:pPr>
              <w:jc w:val="both"/>
              <w:rPr>
                <w:b/>
              </w:rPr>
            </w:pPr>
            <w:r>
              <w:rPr>
                <w:b/>
              </w:rPr>
              <w:t xml:space="preserve">Podpis </w:t>
            </w:r>
          </w:p>
        </w:tc>
        <w:tc>
          <w:tcPr>
            <w:tcW w:w="4514" w:type="dxa"/>
            <w:gridSpan w:val="8"/>
          </w:tcPr>
          <w:p w14:paraId="3660A195" w14:textId="77777777" w:rsidR="00BE424C" w:rsidRDefault="00BE424C" w:rsidP="00BE424C">
            <w:pPr>
              <w:jc w:val="both"/>
            </w:pPr>
          </w:p>
        </w:tc>
        <w:tc>
          <w:tcPr>
            <w:tcW w:w="830" w:type="dxa"/>
            <w:gridSpan w:val="2"/>
            <w:shd w:val="clear" w:color="auto" w:fill="F7CAAC"/>
          </w:tcPr>
          <w:p w14:paraId="3423B0AA" w14:textId="77777777" w:rsidR="00BE424C" w:rsidRDefault="00BE424C" w:rsidP="00BE424C">
            <w:pPr>
              <w:jc w:val="both"/>
            </w:pPr>
            <w:r>
              <w:rPr>
                <w:b/>
              </w:rPr>
              <w:t>datum</w:t>
            </w:r>
          </w:p>
        </w:tc>
        <w:tc>
          <w:tcPr>
            <w:tcW w:w="2107" w:type="dxa"/>
            <w:gridSpan w:val="3"/>
          </w:tcPr>
          <w:p w14:paraId="583D33F0" w14:textId="77777777" w:rsidR="00BE424C" w:rsidRDefault="00BE424C" w:rsidP="00BE424C">
            <w:pPr>
              <w:jc w:val="both"/>
            </w:pPr>
          </w:p>
        </w:tc>
      </w:tr>
      <w:bookmarkEnd w:id="206"/>
    </w:tbl>
    <w:p w14:paraId="3C76EDEC" w14:textId="77777777" w:rsidR="00B01C94" w:rsidRDefault="00B01C94">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6"/>
        <w:gridCol w:w="67"/>
        <w:gridCol w:w="141"/>
        <w:gridCol w:w="617"/>
        <w:gridCol w:w="1712"/>
        <w:gridCol w:w="142"/>
        <w:gridCol w:w="380"/>
        <w:gridCol w:w="185"/>
        <w:gridCol w:w="281"/>
        <w:gridCol w:w="989"/>
        <w:gridCol w:w="706"/>
        <w:gridCol w:w="123"/>
        <w:gridCol w:w="695"/>
        <w:gridCol w:w="706"/>
        <w:gridCol w:w="706"/>
      </w:tblGrid>
      <w:tr w:rsidR="008E7EE3" w14:paraId="04293D45" w14:textId="77777777" w:rsidTr="00FF48CE">
        <w:tc>
          <w:tcPr>
            <w:tcW w:w="9956" w:type="dxa"/>
            <w:gridSpan w:val="15"/>
            <w:tcBorders>
              <w:bottom w:val="double" w:sz="4" w:space="0" w:color="auto"/>
            </w:tcBorders>
            <w:shd w:val="clear" w:color="auto" w:fill="BDD6EE"/>
          </w:tcPr>
          <w:p w14:paraId="09685FA0" w14:textId="798D4AAE" w:rsidR="008E7EE3" w:rsidRDefault="008E7EE3" w:rsidP="008E7EE3">
            <w:pPr>
              <w:jc w:val="both"/>
              <w:rPr>
                <w:b/>
                <w:sz w:val="28"/>
              </w:rPr>
            </w:pPr>
            <w:bookmarkStart w:id="208" w:name="_Hlk172554237"/>
            <w:r>
              <w:rPr>
                <w:b/>
                <w:sz w:val="28"/>
              </w:rPr>
              <w:lastRenderedPageBreak/>
              <w:t>C-I – Personální zabezpečení</w:t>
            </w:r>
          </w:p>
        </w:tc>
      </w:tr>
      <w:tr w:rsidR="008E7EE3" w14:paraId="0D4270E1" w14:textId="77777777" w:rsidTr="00FF48CE">
        <w:tc>
          <w:tcPr>
            <w:tcW w:w="2518" w:type="dxa"/>
            <w:tcBorders>
              <w:top w:val="double" w:sz="4" w:space="0" w:color="auto"/>
            </w:tcBorders>
            <w:shd w:val="clear" w:color="auto" w:fill="F7CAAC"/>
          </w:tcPr>
          <w:p w14:paraId="3D201FC3" w14:textId="77777777" w:rsidR="008E7EE3" w:rsidRDefault="008E7EE3" w:rsidP="008E7EE3">
            <w:pPr>
              <w:jc w:val="both"/>
              <w:rPr>
                <w:b/>
              </w:rPr>
            </w:pPr>
            <w:r>
              <w:rPr>
                <w:b/>
              </w:rPr>
              <w:t>Vysoká škola</w:t>
            </w:r>
          </w:p>
        </w:tc>
        <w:tc>
          <w:tcPr>
            <w:tcW w:w="7438" w:type="dxa"/>
            <w:gridSpan w:val="14"/>
          </w:tcPr>
          <w:p w14:paraId="146F4F50" w14:textId="77777777" w:rsidR="008E7EE3" w:rsidRDefault="008E7EE3" w:rsidP="008E7EE3">
            <w:pPr>
              <w:jc w:val="both"/>
            </w:pPr>
            <w:r>
              <w:t>Univerzita Tomáše Bati ve Zlíně</w:t>
            </w:r>
          </w:p>
        </w:tc>
      </w:tr>
      <w:tr w:rsidR="008E7EE3" w14:paraId="440AC163" w14:textId="77777777" w:rsidTr="00FF48CE">
        <w:tc>
          <w:tcPr>
            <w:tcW w:w="2518" w:type="dxa"/>
            <w:shd w:val="clear" w:color="auto" w:fill="F7CAAC"/>
          </w:tcPr>
          <w:p w14:paraId="48F11FC9" w14:textId="77777777" w:rsidR="008E7EE3" w:rsidRDefault="008E7EE3" w:rsidP="008E7EE3">
            <w:pPr>
              <w:jc w:val="both"/>
              <w:rPr>
                <w:b/>
              </w:rPr>
            </w:pPr>
            <w:r>
              <w:rPr>
                <w:b/>
              </w:rPr>
              <w:t>Součást vysoké školy</w:t>
            </w:r>
          </w:p>
        </w:tc>
        <w:tc>
          <w:tcPr>
            <w:tcW w:w="7438" w:type="dxa"/>
            <w:gridSpan w:val="14"/>
          </w:tcPr>
          <w:p w14:paraId="655D36C3" w14:textId="77777777" w:rsidR="008E7EE3" w:rsidRDefault="008E7EE3" w:rsidP="008E7EE3">
            <w:pPr>
              <w:jc w:val="both"/>
            </w:pPr>
            <w:r>
              <w:t>Fakulta technologická</w:t>
            </w:r>
          </w:p>
        </w:tc>
      </w:tr>
      <w:tr w:rsidR="008E7EE3" w14:paraId="2B4E7C38" w14:textId="77777777" w:rsidTr="00FF48CE">
        <w:tc>
          <w:tcPr>
            <w:tcW w:w="2518" w:type="dxa"/>
            <w:shd w:val="clear" w:color="auto" w:fill="F7CAAC"/>
          </w:tcPr>
          <w:p w14:paraId="6BA9D80A" w14:textId="77777777" w:rsidR="008E7EE3" w:rsidRDefault="008E7EE3" w:rsidP="008E7EE3">
            <w:pPr>
              <w:jc w:val="both"/>
              <w:rPr>
                <w:b/>
              </w:rPr>
            </w:pPr>
            <w:r>
              <w:rPr>
                <w:b/>
              </w:rPr>
              <w:t>Název studijního programu</w:t>
            </w:r>
          </w:p>
        </w:tc>
        <w:tc>
          <w:tcPr>
            <w:tcW w:w="7438" w:type="dxa"/>
            <w:gridSpan w:val="14"/>
          </w:tcPr>
          <w:p w14:paraId="6DD1F91B" w14:textId="77777777" w:rsidR="008E7EE3" w:rsidRDefault="008E7EE3" w:rsidP="008E7EE3">
            <w:pPr>
              <w:jc w:val="both"/>
            </w:pPr>
            <w:r>
              <w:t>Potravinářské biotechnologie a aplikovaná mikrobiologie</w:t>
            </w:r>
          </w:p>
        </w:tc>
      </w:tr>
      <w:tr w:rsidR="008E7EE3" w14:paraId="586E89EB" w14:textId="77777777" w:rsidTr="00FF48CE">
        <w:tc>
          <w:tcPr>
            <w:tcW w:w="2518" w:type="dxa"/>
            <w:shd w:val="clear" w:color="auto" w:fill="F7CAAC"/>
          </w:tcPr>
          <w:p w14:paraId="7D002A1C" w14:textId="77777777" w:rsidR="008E7EE3" w:rsidRDefault="008E7EE3" w:rsidP="008E7EE3">
            <w:pPr>
              <w:jc w:val="both"/>
              <w:rPr>
                <w:b/>
              </w:rPr>
            </w:pPr>
            <w:r>
              <w:rPr>
                <w:b/>
              </w:rPr>
              <w:t>Jméno a příjmení</w:t>
            </w:r>
          </w:p>
        </w:tc>
        <w:tc>
          <w:tcPr>
            <w:tcW w:w="4536" w:type="dxa"/>
            <w:gridSpan w:val="9"/>
          </w:tcPr>
          <w:p w14:paraId="0A5C761A" w14:textId="5C7C109E" w:rsidR="008E7EE3" w:rsidRPr="002005AC" w:rsidRDefault="008E7EE3" w:rsidP="008E7EE3">
            <w:pPr>
              <w:jc w:val="both"/>
              <w:rPr>
                <w:b/>
                <w:bCs/>
              </w:rPr>
            </w:pPr>
            <w:bookmarkStart w:id="209" w:name="Lapčík"/>
            <w:bookmarkEnd w:id="209"/>
            <w:r>
              <w:rPr>
                <w:b/>
                <w:bCs/>
              </w:rPr>
              <w:t>Lubomír Lapčík</w:t>
            </w:r>
          </w:p>
        </w:tc>
        <w:tc>
          <w:tcPr>
            <w:tcW w:w="709" w:type="dxa"/>
            <w:shd w:val="clear" w:color="auto" w:fill="F7CAAC"/>
          </w:tcPr>
          <w:p w14:paraId="182B75BA" w14:textId="77777777" w:rsidR="008E7EE3" w:rsidRDefault="008E7EE3" w:rsidP="008E7EE3">
            <w:pPr>
              <w:jc w:val="both"/>
              <w:rPr>
                <w:b/>
              </w:rPr>
            </w:pPr>
            <w:r>
              <w:rPr>
                <w:b/>
              </w:rPr>
              <w:t>Tituly</w:t>
            </w:r>
          </w:p>
        </w:tc>
        <w:tc>
          <w:tcPr>
            <w:tcW w:w="2193" w:type="dxa"/>
            <w:gridSpan w:val="4"/>
          </w:tcPr>
          <w:p w14:paraId="56500F79" w14:textId="730298C7" w:rsidR="008E7EE3" w:rsidRDefault="008E7EE3" w:rsidP="008E7EE3">
            <w:pPr>
              <w:jc w:val="both"/>
            </w:pPr>
            <w:r>
              <w:t>prof. Ing., CSc.</w:t>
            </w:r>
          </w:p>
        </w:tc>
      </w:tr>
      <w:tr w:rsidR="008E7EE3" w:rsidRPr="005E742D" w14:paraId="1B493829" w14:textId="77777777" w:rsidTr="00FF48CE">
        <w:tc>
          <w:tcPr>
            <w:tcW w:w="2518" w:type="dxa"/>
            <w:shd w:val="clear" w:color="auto" w:fill="F7CAAC"/>
          </w:tcPr>
          <w:p w14:paraId="23ADEAF8" w14:textId="77777777" w:rsidR="008E7EE3" w:rsidRDefault="008E7EE3" w:rsidP="008E7EE3">
            <w:pPr>
              <w:jc w:val="both"/>
              <w:rPr>
                <w:b/>
              </w:rPr>
            </w:pPr>
            <w:r>
              <w:rPr>
                <w:b/>
              </w:rPr>
              <w:t>Rok narození</w:t>
            </w:r>
          </w:p>
        </w:tc>
        <w:tc>
          <w:tcPr>
            <w:tcW w:w="829" w:type="dxa"/>
            <w:gridSpan w:val="3"/>
          </w:tcPr>
          <w:p w14:paraId="621BE377" w14:textId="48B742CC" w:rsidR="008E7EE3" w:rsidRDefault="008E7EE3" w:rsidP="008E7EE3">
            <w:pPr>
              <w:jc w:val="both"/>
            </w:pPr>
            <w:r w:rsidRPr="00005355">
              <w:t>1963</w:t>
            </w:r>
          </w:p>
        </w:tc>
        <w:tc>
          <w:tcPr>
            <w:tcW w:w="1721" w:type="dxa"/>
            <w:shd w:val="clear" w:color="auto" w:fill="F7CAAC"/>
          </w:tcPr>
          <w:p w14:paraId="62F22EFC" w14:textId="5EA10C55" w:rsidR="008E7EE3" w:rsidRDefault="008E7EE3" w:rsidP="008E7EE3">
            <w:pPr>
              <w:jc w:val="both"/>
              <w:rPr>
                <w:b/>
              </w:rPr>
            </w:pPr>
            <w:r>
              <w:rPr>
                <w:b/>
              </w:rPr>
              <w:t>typ vztahu k V</w:t>
            </w:r>
            <w:r w:rsidR="00B00931">
              <w:rPr>
                <w:b/>
              </w:rPr>
              <w:t>Š</w:t>
            </w:r>
          </w:p>
        </w:tc>
        <w:tc>
          <w:tcPr>
            <w:tcW w:w="992" w:type="dxa"/>
            <w:gridSpan w:val="4"/>
          </w:tcPr>
          <w:p w14:paraId="000162D3" w14:textId="77777777" w:rsidR="008E7EE3" w:rsidRPr="005E742D" w:rsidRDefault="008E7EE3" w:rsidP="008E7EE3">
            <w:pPr>
              <w:jc w:val="both"/>
            </w:pPr>
            <w:r w:rsidRPr="005E742D">
              <w:t>pp.</w:t>
            </w:r>
          </w:p>
        </w:tc>
        <w:tc>
          <w:tcPr>
            <w:tcW w:w="994" w:type="dxa"/>
            <w:shd w:val="clear" w:color="auto" w:fill="F7CAAC"/>
          </w:tcPr>
          <w:p w14:paraId="5038F3FF" w14:textId="77777777" w:rsidR="008E7EE3" w:rsidRPr="005E742D" w:rsidRDefault="008E7EE3" w:rsidP="008E7EE3">
            <w:pPr>
              <w:jc w:val="both"/>
              <w:rPr>
                <w:b/>
              </w:rPr>
            </w:pPr>
            <w:r w:rsidRPr="005E742D">
              <w:rPr>
                <w:b/>
              </w:rPr>
              <w:t>rozsah</w:t>
            </w:r>
          </w:p>
        </w:tc>
        <w:tc>
          <w:tcPr>
            <w:tcW w:w="709" w:type="dxa"/>
          </w:tcPr>
          <w:p w14:paraId="33F55215" w14:textId="77777777" w:rsidR="008E7EE3" w:rsidRPr="005E742D" w:rsidRDefault="008E7EE3" w:rsidP="008E7EE3">
            <w:pPr>
              <w:jc w:val="both"/>
            </w:pPr>
            <w:r w:rsidRPr="005E742D">
              <w:t>40</w:t>
            </w:r>
          </w:p>
        </w:tc>
        <w:tc>
          <w:tcPr>
            <w:tcW w:w="775" w:type="dxa"/>
            <w:gridSpan w:val="2"/>
            <w:shd w:val="clear" w:color="auto" w:fill="F7CAAC"/>
          </w:tcPr>
          <w:p w14:paraId="655ACC2A" w14:textId="77777777" w:rsidR="008E7EE3" w:rsidRPr="005E742D" w:rsidRDefault="008E7EE3" w:rsidP="008E7EE3">
            <w:pPr>
              <w:jc w:val="both"/>
              <w:rPr>
                <w:b/>
              </w:rPr>
            </w:pPr>
            <w:r w:rsidRPr="005E742D">
              <w:rPr>
                <w:b/>
              </w:rPr>
              <w:t>do kdy</w:t>
            </w:r>
          </w:p>
        </w:tc>
        <w:tc>
          <w:tcPr>
            <w:tcW w:w="1418" w:type="dxa"/>
            <w:gridSpan w:val="2"/>
          </w:tcPr>
          <w:p w14:paraId="67574D9C" w14:textId="77777777" w:rsidR="008E7EE3" w:rsidRPr="005E742D" w:rsidRDefault="008E7EE3" w:rsidP="008E7EE3">
            <w:pPr>
              <w:jc w:val="both"/>
            </w:pPr>
            <w:r w:rsidRPr="005E742D">
              <w:t>N</w:t>
            </w:r>
          </w:p>
        </w:tc>
      </w:tr>
      <w:tr w:rsidR="008E7EE3" w:rsidRPr="005E742D" w14:paraId="3B3B6A27" w14:textId="77777777" w:rsidTr="00FF48CE">
        <w:tc>
          <w:tcPr>
            <w:tcW w:w="5068" w:type="dxa"/>
            <w:gridSpan w:val="5"/>
            <w:shd w:val="clear" w:color="auto" w:fill="F7CAAC"/>
          </w:tcPr>
          <w:p w14:paraId="62FC323E" w14:textId="77777777" w:rsidR="008E7EE3" w:rsidRDefault="008E7EE3" w:rsidP="008E7EE3">
            <w:pPr>
              <w:jc w:val="both"/>
              <w:rPr>
                <w:b/>
              </w:rPr>
            </w:pPr>
            <w:r>
              <w:rPr>
                <w:b/>
              </w:rPr>
              <w:t>Typ vztahu na součásti VŠ, která uskutečňuje st. program</w:t>
            </w:r>
          </w:p>
        </w:tc>
        <w:tc>
          <w:tcPr>
            <w:tcW w:w="992" w:type="dxa"/>
            <w:gridSpan w:val="4"/>
          </w:tcPr>
          <w:p w14:paraId="00205AF4" w14:textId="77777777" w:rsidR="008E7EE3" w:rsidRPr="001E47DA" w:rsidRDefault="008E7EE3" w:rsidP="008E7EE3">
            <w:pPr>
              <w:jc w:val="both"/>
            </w:pPr>
            <w:r w:rsidRPr="001E47DA">
              <w:t>pp.</w:t>
            </w:r>
          </w:p>
        </w:tc>
        <w:tc>
          <w:tcPr>
            <w:tcW w:w="994" w:type="dxa"/>
            <w:shd w:val="clear" w:color="auto" w:fill="F7CAAC"/>
          </w:tcPr>
          <w:p w14:paraId="744E01BA" w14:textId="77777777" w:rsidR="008E7EE3" w:rsidRPr="001E47DA" w:rsidRDefault="008E7EE3" w:rsidP="008E7EE3">
            <w:pPr>
              <w:jc w:val="both"/>
              <w:rPr>
                <w:b/>
              </w:rPr>
            </w:pPr>
            <w:r w:rsidRPr="001E47DA">
              <w:rPr>
                <w:b/>
              </w:rPr>
              <w:t>rozsah</w:t>
            </w:r>
          </w:p>
        </w:tc>
        <w:tc>
          <w:tcPr>
            <w:tcW w:w="709" w:type="dxa"/>
          </w:tcPr>
          <w:p w14:paraId="6FA53A86" w14:textId="77777777" w:rsidR="008E7EE3" w:rsidRPr="001E47DA" w:rsidRDefault="008E7EE3" w:rsidP="008E7EE3">
            <w:pPr>
              <w:jc w:val="both"/>
            </w:pPr>
            <w:r w:rsidRPr="001E47DA">
              <w:t>40</w:t>
            </w:r>
          </w:p>
        </w:tc>
        <w:tc>
          <w:tcPr>
            <w:tcW w:w="775" w:type="dxa"/>
            <w:gridSpan w:val="2"/>
            <w:shd w:val="clear" w:color="auto" w:fill="F7CAAC"/>
          </w:tcPr>
          <w:p w14:paraId="30C31BF2" w14:textId="77777777" w:rsidR="008E7EE3" w:rsidRPr="001E47DA" w:rsidRDefault="008E7EE3" w:rsidP="008E7EE3">
            <w:pPr>
              <w:jc w:val="both"/>
              <w:rPr>
                <w:b/>
              </w:rPr>
            </w:pPr>
            <w:r w:rsidRPr="001E47DA">
              <w:rPr>
                <w:b/>
              </w:rPr>
              <w:t>do kdy</w:t>
            </w:r>
          </w:p>
        </w:tc>
        <w:tc>
          <w:tcPr>
            <w:tcW w:w="1418" w:type="dxa"/>
            <w:gridSpan w:val="2"/>
          </w:tcPr>
          <w:p w14:paraId="4813D0BB" w14:textId="77777777" w:rsidR="008E7EE3" w:rsidRPr="001E47DA" w:rsidRDefault="008E7EE3" w:rsidP="008E7EE3">
            <w:pPr>
              <w:jc w:val="both"/>
            </w:pPr>
            <w:r w:rsidRPr="001E47DA">
              <w:t>N</w:t>
            </w:r>
          </w:p>
        </w:tc>
      </w:tr>
      <w:tr w:rsidR="008E7EE3" w14:paraId="6079E069" w14:textId="77777777" w:rsidTr="00FF48CE">
        <w:tc>
          <w:tcPr>
            <w:tcW w:w="6060" w:type="dxa"/>
            <w:gridSpan w:val="9"/>
            <w:shd w:val="clear" w:color="auto" w:fill="F7CAAC"/>
          </w:tcPr>
          <w:p w14:paraId="71643A4C" w14:textId="1BF816F8" w:rsidR="008E7EE3" w:rsidRDefault="00B00931" w:rsidP="008E7EE3">
            <w:pPr>
              <w:jc w:val="both"/>
            </w:pPr>
            <w:r>
              <w:rPr>
                <w:b/>
              </w:rPr>
              <w:t>Další</w:t>
            </w:r>
            <w:r w:rsidR="008E7EE3">
              <w:rPr>
                <w:b/>
              </w:rPr>
              <w:t xml:space="preserve"> současná působení jako akademický pracovník na jiných VŠ</w:t>
            </w:r>
          </w:p>
        </w:tc>
        <w:tc>
          <w:tcPr>
            <w:tcW w:w="1703" w:type="dxa"/>
            <w:gridSpan w:val="2"/>
            <w:shd w:val="clear" w:color="auto" w:fill="F7CAAC"/>
          </w:tcPr>
          <w:p w14:paraId="2D1D7789" w14:textId="77777777" w:rsidR="008E7EE3" w:rsidRDefault="008E7EE3" w:rsidP="008E7EE3">
            <w:pPr>
              <w:jc w:val="both"/>
              <w:rPr>
                <w:b/>
              </w:rPr>
            </w:pPr>
            <w:r>
              <w:rPr>
                <w:b/>
              </w:rPr>
              <w:t xml:space="preserve">typ </w:t>
            </w:r>
            <w:proofErr w:type="spellStart"/>
            <w:r>
              <w:rPr>
                <w:b/>
              </w:rPr>
              <w:t>prac</w:t>
            </w:r>
            <w:proofErr w:type="spellEnd"/>
            <w:r>
              <w:rPr>
                <w:b/>
              </w:rPr>
              <w:t>. vztahu</w:t>
            </w:r>
          </w:p>
        </w:tc>
        <w:tc>
          <w:tcPr>
            <w:tcW w:w="2193" w:type="dxa"/>
            <w:gridSpan w:val="4"/>
            <w:shd w:val="clear" w:color="auto" w:fill="F7CAAC"/>
          </w:tcPr>
          <w:p w14:paraId="5E7F9B68" w14:textId="77777777" w:rsidR="008E7EE3" w:rsidRDefault="008E7EE3" w:rsidP="008E7EE3">
            <w:pPr>
              <w:jc w:val="both"/>
              <w:rPr>
                <w:b/>
              </w:rPr>
            </w:pPr>
            <w:r>
              <w:rPr>
                <w:b/>
              </w:rPr>
              <w:t>rozsah</w:t>
            </w:r>
          </w:p>
        </w:tc>
      </w:tr>
      <w:tr w:rsidR="008E7EE3" w14:paraId="182652ED" w14:textId="77777777" w:rsidTr="00FF48CE">
        <w:tc>
          <w:tcPr>
            <w:tcW w:w="6060" w:type="dxa"/>
            <w:gridSpan w:val="9"/>
          </w:tcPr>
          <w:p w14:paraId="3EA3111C" w14:textId="33CED49E" w:rsidR="008E7EE3" w:rsidRDefault="008E7EE3" w:rsidP="008E7EE3">
            <w:pPr>
              <w:jc w:val="both"/>
            </w:pPr>
            <w:r w:rsidRPr="00005355">
              <w:t xml:space="preserve">UP Olomouc, </w:t>
            </w:r>
            <w:proofErr w:type="spellStart"/>
            <w:r w:rsidRPr="00005355">
              <w:t>PřF</w:t>
            </w:r>
            <w:proofErr w:type="spellEnd"/>
          </w:p>
        </w:tc>
        <w:tc>
          <w:tcPr>
            <w:tcW w:w="1703" w:type="dxa"/>
            <w:gridSpan w:val="2"/>
          </w:tcPr>
          <w:p w14:paraId="10D42768" w14:textId="6ECC1AA6" w:rsidR="008E7EE3" w:rsidRDefault="008E7EE3" w:rsidP="008E7EE3">
            <w:pPr>
              <w:jc w:val="both"/>
            </w:pPr>
            <w:r w:rsidRPr="00005355">
              <w:t>pp.</w:t>
            </w:r>
          </w:p>
        </w:tc>
        <w:tc>
          <w:tcPr>
            <w:tcW w:w="2193" w:type="dxa"/>
            <w:gridSpan w:val="4"/>
          </w:tcPr>
          <w:p w14:paraId="35F87827" w14:textId="298F82AB" w:rsidR="008E7EE3" w:rsidRDefault="008E7EE3" w:rsidP="008E7EE3">
            <w:pPr>
              <w:jc w:val="both"/>
            </w:pPr>
            <w:r w:rsidRPr="00005355">
              <w:t xml:space="preserve">20 </w:t>
            </w:r>
          </w:p>
        </w:tc>
      </w:tr>
      <w:tr w:rsidR="008E7EE3" w14:paraId="4561A53E" w14:textId="77777777" w:rsidTr="00FF48CE">
        <w:tc>
          <w:tcPr>
            <w:tcW w:w="6060" w:type="dxa"/>
            <w:gridSpan w:val="9"/>
          </w:tcPr>
          <w:p w14:paraId="11481103" w14:textId="77777777" w:rsidR="008E7EE3" w:rsidRDefault="008E7EE3" w:rsidP="008E7EE3">
            <w:pPr>
              <w:jc w:val="both"/>
            </w:pPr>
          </w:p>
        </w:tc>
        <w:tc>
          <w:tcPr>
            <w:tcW w:w="1703" w:type="dxa"/>
            <w:gridSpan w:val="2"/>
          </w:tcPr>
          <w:p w14:paraId="14C15B70" w14:textId="77777777" w:rsidR="008E7EE3" w:rsidRDefault="008E7EE3" w:rsidP="008E7EE3">
            <w:pPr>
              <w:jc w:val="both"/>
            </w:pPr>
          </w:p>
        </w:tc>
        <w:tc>
          <w:tcPr>
            <w:tcW w:w="2193" w:type="dxa"/>
            <w:gridSpan w:val="4"/>
          </w:tcPr>
          <w:p w14:paraId="58DD85C4" w14:textId="77777777" w:rsidR="008E7EE3" w:rsidRDefault="008E7EE3" w:rsidP="008E7EE3">
            <w:pPr>
              <w:jc w:val="both"/>
            </w:pPr>
          </w:p>
        </w:tc>
      </w:tr>
      <w:tr w:rsidR="008E7EE3" w14:paraId="656134D2" w14:textId="77777777" w:rsidTr="00FF48CE">
        <w:tc>
          <w:tcPr>
            <w:tcW w:w="9956" w:type="dxa"/>
            <w:gridSpan w:val="15"/>
            <w:shd w:val="clear" w:color="auto" w:fill="F7CAAC"/>
          </w:tcPr>
          <w:p w14:paraId="4E0D0AB9" w14:textId="77777777" w:rsidR="008E7EE3" w:rsidRDefault="008E7EE3" w:rsidP="008E7EE3">
            <w:pPr>
              <w:jc w:val="both"/>
            </w:pPr>
            <w:r>
              <w:rPr>
                <w:b/>
              </w:rPr>
              <w:t>Předměty příslušného studijního programu a způsob zapojení do jejich výuky, příp. další zapojení do uskutečňování studijního programu</w:t>
            </w:r>
          </w:p>
        </w:tc>
      </w:tr>
      <w:tr w:rsidR="008E7EE3" w:rsidRPr="002827C6" w14:paraId="0183B43B" w14:textId="77777777" w:rsidTr="00FF48CE">
        <w:trPr>
          <w:trHeight w:val="413"/>
        </w:trPr>
        <w:tc>
          <w:tcPr>
            <w:tcW w:w="9956" w:type="dxa"/>
            <w:gridSpan w:val="15"/>
            <w:tcBorders>
              <w:top w:val="nil"/>
            </w:tcBorders>
          </w:tcPr>
          <w:p w14:paraId="3871D1A0" w14:textId="6F5404EA" w:rsidR="008E7EE3" w:rsidRPr="002827C6" w:rsidRDefault="008E7EE3" w:rsidP="008E7EE3">
            <w:pPr>
              <w:spacing w:before="120" w:after="120"/>
              <w:jc w:val="both"/>
            </w:pPr>
            <w:r>
              <w:t>Fyzikální vlastnosti potravin (</w:t>
            </w:r>
            <w:proofErr w:type="gramStart"/>
            <w:r>
              <w:t>100%</w:t>
            </w:r>
            <w:proofErr w:type="gramEnd"/>
            <w:r>
              <w:t xml:space="preserve"> p)</w:t>
            </w:r>
          </w:p>
        </w:tc>
      </w:tr>
      <w:tr w:rsidR="008E7EE3" w:rsidRPr="002827C6" w14:paraId="5C441865" w14:textId="77777777" w:rsidTr="00FF48CE">
        <w:trPr>
          <w:trHeight w:val="340"/>
        </w:trPr>
        <w:tc>
          <w:tcPr>
            <w:tcW w:w="9956" w:type="dxa"/>
            <w:gridSpan w:val="15"/>
            <w:tcBorders>
              <w:top w:val="nil"/>
            </w:tcBorders>
            <w:shd w:val="clear" w:color="auto" w:fill="FBD4B4"/>
          </w:tcPr>
          <w:p w14:paraId="34A5EB64" w14:textId="3E68AFC2" w:rsidR="008E7EE3" w:rsidRPr="002827C6" w:rsidRDefault="00C66BD9" w:rsidP="008E7EE3">
            <w:pPr>
              <w:jc w:val="both"/>
              <w:rPr>
                <w:b/>
              </w:rPr>
            </w:pPr>
            <w:r w:rsidRPr="002827C6">
              <w:rPr>
                <w:b/>
              </w:rPr>
              <w:t>Zapojení</w:t>
            </w:r>
            <w:r w:rsidR="008E7EE3" w:rsidRPr="002827C6">
              <w:rPr>
                <w:b/>
              </w:rPr>
              <w:t xml:space="preserve"> do výuky v dalších studijních programech na téže vysoké škole (pouze u garantů ZT a PZ předmětů)</w:t>
            </w:r>
          </w:p>
        </w:tc>
      </w:tr>
      <w:tr w:rsidR="008E7EE3" w:rsidRPr="002827C6" w14:paraId="5E38567F" w14:textId="77777777" w:rsidTr="00FF48CE">
        <w:trPr>
          <w:trHeight w:val="340"/>
        </w:trPr>
        <w:tc>
          <w:tcPr>
            <w:tcW w:w="2585" w:type="dxa"/>
            <w:gridSpan w:val="2"/>
            <w:tcBorders>
              <w:top w:val="nil"/>
            </w:tcBorders>
          </w:tcPr>
          <w:p w14:paraId="3B68C175" w14:textId="77777777" w:rsidR="008E7EE3" w:rsidRPr="002827C6" w:rsidRDefault="008E7EE3" w:rsidP="008E7EE3">
            <w:pPr>
              <w:jc w:val="both"/>
              <w:rPr>
                <w:b/>
              </w:rPr>
            </w:pPr>
            <w:r w:rsidRPr="002827C6">
              <w:rPr>
                <w:b/>
              </w:rPr>
              <w:t>Název studijního předmětu</w:t>
            </w:r>
          </w:p>
        </w:tc>
        <w:tc>
          <w:tcPr>
            <w:tcW w:w="2626" w:type="dxa"/>
            <w:gridSpan w:val="4"/>
            <w:tcBorders>
              <w:top w:val="nil"/>
            </w:tcBorders>
          </w:tcPr>
          <w:p w14:paraId="3CD270BC" w14:textId="77777777" w:rsidR="008E7EE3" w:rsidRPr="002827C6" w:rsidRDefault="008E7EE3" w:rsidP="008E7EE3">
            <w:pPr>
              <w:jc w:val="both"/>
              <w:rPr>
                <w:b/>
              </w:rPr>
            </w:pPr>
            <w:r w:rsidRPr="002827C6">
              <w:rPr>
                <w:b/>
              </w:rPr>
              <w:t>Název studijního programu</w:t>
            </w:r>
          </w:p>
        </w:tc>
        <w:tc>
          <w:tcPr>
            <w:tcW w:w="567" w:type="dxa"/>
            <w:gridSpan w:val="2"/>
            <w:tcBorders>
              <w:top w:val="nil"/>
            </w:tcBorders>
          </w:tcPr>
          <w:p w14:paraId="703B9DDB" w14:textId="77777777" w:rsidR="008E7EE3" w:rsidRPr="002827C6" w:rsidRDefault="008E7EE3" w:rsidP="008E7EE3">
            <w:pPr>
              <w:jc w:val="both"/>
              <w:rPr>
                <w:b/>
              </w:rPr>
            </w:pPr>
            <w:r w:rsidRPr="002827C6">
              <w:rPr>
                <w:b/>
              </w:rPr>
              <w:t>Sem.</w:t>
            </w:r>
          </w:p>
        </w:tc>
        <w:tc>
          <w:tcPr>
            <w:tcW w:w="2109" w:type="dxa"/>
            <w:gridSpan w:val="4"/>
            <w:tcBorders>
              <w:top w:val="nil"/>
            </w:tcBorders>
          </w:tcPr>
          <w:p w14:paraId="3A23D84A" w14:textId="77777777" w:rsidR="008E7EE3" w:rsidRPr="002827C6" w:rsidRDefault="008E7EE3" w:rsidP="008E7EE3">
            <w:pPr>
              <w:jc w:val="both"/>
              <w:rPr>
                <w:b/>
              </w:rPr>
            </w:pPr>
            <w:r w:rsidRPr="002827C6">
              <w:rPr>
                <w:b/>
              </w:rPr>
              <w:t>Role ve výuce daného předmětu</w:t>
            </w:r>
          </w:p>
        </w:tc>
        <w:tc>
          <w:tcPr>
            <w:tcW w:w="2069" w:type="dxa"/>
            <w:gridSpan w:val="3"/>
            <w:tcBorders>
              <w:top w:val="nil"/>
            </w:tcBorders>
          </w:tcPr>
          <w:p w14:paraId="0C2D60EF" w14:textId="77777777" w:rsidR="008E7EE3" w:rsidRDefault="008E7EE3" w:rsidP="008E7EE3">
            <w:pPr>
              <w:jc w:val="both"/>
              <w:rPr>
                <w:b/>
              </w:rPr>
            </w:pPr>
            <w:r>
              <w:rPr>
                <w:b/>
              </w:rPr>
              <w:t>(</w:t>
            </w:r>
            <w:r w:rsidRPr="00F20AEF">
              <w:rPr>
                <w:b/>
                <w:i/>
                <w:iCs/>
              </w:rPr>
              <w:t>nepovinný údaj</w:t>
            </w:r>
            <w:r w:rsidRPr="00F20AEF">
              <w:rPr>
                <w:b/>
              </w:rPr>
              <w:t>)</w:t>
            </w:r>
            <w:r>
              <w:rPr>
                <w:b/>
              </w:rPr>
              <w:t xml:space="preserve"> </w:t>
            </w:r>
          </w:p>
          <w:p w14:paraId="43EC6054" w14:textId="77777777" w:rsidR="008E7EE3" w:rsidRPr="002827C6" w:rsidRDefault="008E7EE3" w:rsidP="008E7EE3">
            <w:pPr>
              <w:jc w:val="both"/>
              <w:rPr>
                <w:b/>
              </w:rPr>
            </w:pPr>
            <w:r w:rsidRPr="002827C6">
              <w:rPr>
                <w:b/>
              </w:rPr>
              <w:t>Počet hodin za semestr</w:t>
            </w:r>
          </w:p>
        </w:tc>
      </w:tr>
      <w:tr w:rsidR="008E7EE3" w:rsidRPr="000F23DD" w14:paraId="2D163195" w14:textId="77777777" w:rsidTr="00FF48CE">
        <w:trPr>
          <w:trHeight w:val="285"/>
        </w:trPr>
        <w:tc>
          <w:tcPr>
            <w:tcW w:w="2585" w:type="dxa"/>
            <w:gridSpan w:val="2"/>
            <w:tcBorders>
              <w:top w:val="nil"/>
            </w:tcBorders>
            <w:vAlign w:val="center"/>
          </w:tcPr>
          <w:p w14:paraId="325B3A20" w14:textId="77777777" w:rsidR="008E7EE3" w:rsidRPr="000F23DD" w:rsidRDefault="008E7EE3" w:rsidP="008E7EE3">
            <w:pPr>
              <w:rPr>
                <w:color w:val="FF0000"/>
                <w:highlight w:val="magenta"/>
              </w:rPr>
            </w:pPr>
          </w:p>
        </w:tc>
        <w:tc>
          <w:tcPr>
            <w:tcW w:w="2626" w:type="dxa"/>
            <w:gridSpan w:val="4"/>
            <w:tcBorders>
              <w:top w:val="nil"/>
            </w:tcBorders>
            <w:vAlign w:val="center"/>
          </w:tcPr>
          <w:p w14:paraId="70D1BE5B" w14:textId="77777777" w:rsidR="008E7EE3" w:rsidRPr="000F23DD" w:rsidRDefault="008E7EE3" w:rsidP="008E7EE3">
            <w:pPr>
              <w:rPr>
                <w:highlight w:val="magenta"/>
              </w:rPr>
            </w:pPr>
          </w:p>
        </w:tc>
        <w:tc>
          <w:tcPr>
            <w:tcW w:w="567" w:type="dxa"/>
            <w:gridSpan w:val="2"/>
            <w:tcBorders>
              <w:top w:val="nil"/>
            </w:tcBorders>
            <w:vAlign w:val="center"/>
          </w:tcPr>
          <w:p w14:paraId="39809601" w14:textId="77777777" w:rsidR="008E7EE3" w:rsidRPr="000F23DD" w:rsidRDefault="008E7EE3" w:rsidP="008E7EE3">
            <w:pPr>
              <w:jc w:val="center"/>
              <w:rPr>
                <w:highlight w:val="magenta"/>
              </w:rPr>
            </w:pPr>
          </w:p>
        </w:tc>
        <w:tc>
          <w:tcPr>
            <w:tcW w:w="2109" w:type="dxa"/>
            <w:gridSpan w:val="4"/>
            <w:tcBorders>
              <w:top w:val="nil"/>
            </w:tcBorders>
            <w:vAlign w:val="center"/>
          </w:tcPr>
          <w:p w14:paraId="15078267" w14:textId="77777777" w:rsidR="008E7EE3" w:rsidRPr="000F23DD" w:rsidRDefault="008E7EE3" w:rsidP="008E7EE3">
            <w:pPr>
              <w:rPr>
                <w:highlight w:val="magenta"/>
              </w:rPr>
            </w:pPr>
          </w:p>
        </w:tc>
        <w:tc>
          <w:tcPr>
            <w:tcW w:w="2069" w:type="dxa"/>
            <w:gridSpan w:val="3"/>
            <w:tcBorders>
              <w:top w:val="nil"/>
            </w:tcBorders>
            <w:vAlign w:val="center"/>
          </w:tcPr>
          <w:p w14:paraId="5C225B52" w14:textId="77777777" w:rsidR="008E7EE3" w:rsidRPr="000F23DD" w:rsidRDefault="008E7EE3" w:rsidP="008E7EE3">
            <w:pPr>
              <w:rPr>
                <w:color w:val="FF0000"/>
                <w:highlight w:val="magenta"/>
              </w:rPr>
            </w:pPr>
          </w:p>
        </w:tc>
      </w:tr>
      <w:tr w:rsidR="008E7EE3" w:rsidRPr="000F23DD" w14:paraId="7E15C019" w14:textId="77777777" w:rsidTr="00FF48CE">
        <w:trPr>
          <w:trHeight w:val="284"/>
        </w:trPr>
        <w:tc>
          <w:tcPr>
            <w:tcW w:w="2585" w:type="dxa"/>
            <w:gridSpan w:val="2"/>
            <w:tcBorders>
              <w:top w:val="nil"/>
            </w:tcBorders>
            <w:vAlign w:val="center"/>
          </w:tcPr>
          <w:p w14:paraId="4778DDF8" w14:textId="77777777" w:rsidR="008E7EE3" w:rsidRPr="000F23DD" w:rsidRDefault="008E7EE3" w:rsidP="008E7EE3">
            <w:pPr>
              <w:rPr>
                <w:color w:val="FF0000"/>
                <w:highlight w:val="magenta"/>
              </w:rPr>
            </w:pPr>
          </w:p>
        </w:tc>
        <w:tc>
          <w:tcPr>
            <w:tcW w:w="2626" w:type="dxa"/>
            <w:gridSpan w:val="4"/>
            <w:tcBorders>
              <w:top w:val="nil"/>
            </w:tcBorders>
            <w:vAlign w:val="center"/>
          </w:tcPr>
          <w:p w14:paraId="02E85FD2" w14:textId="77777777" w:rsidR="008E7EE3" w:rsidRPr="000F23DD" w:rsidRDefault="008E7EE3" w:rsidP="008E7EE3">
            <w:pPr>
              <w:rPr>
                <w:highlight w:val="magenta"/>
              </w:rPr>
            </w:pPr>
          </w:p>
        </w:tc>
        <w:tc>
          <w:tcPr>
            <w:tcW w:w="567" w:type="dxa"/>
            <w:gridSpan w:val="2"/>
            <w:tcBorders>
              <w:top w:val="nil"/>
            </w:tcBorders>
            <w:vAlign w:val="center"/>
          </w:tcPr>
          <w:p w14:paraId="27B09DE8" w14:textId="77777777" w:rsidR="008E7EE3" w:rsidRPr="000F23DD" w:rsidRDefault="008E7EE3" w:rsidP="008E7EE3">
            <w:pPr>
              <w:jc w:val="center"/>
              <w:rPr>
                <w:highlight w:val="magenta"/>
              </w:rPr>
            </w:pPr>
          </w:p>
        </w:tc>
        <w:tc>
          <w:tcPr>
            <w:tcW w:w="2109" w:type="dxa"/>
            <w:gridSpan w:val="4"/>
            <w:tcBorders>
              <w:top w:val="nil"/>
            </w:tcBorders>
            <w:vAlign w:val="center"/>
          </w:tcPr>
          <w:p w14:paraId="3DA6A3FA" w14:textId="77777777" w:rsidR="008E7EE3" w:rsidRPr="000F23DD" w:rsidRDefault="008E7EE3" w:rsidP="008E7EE3">
            <w:pPr>
              <w:rPr>
                <w:highlight w:val="magenta"/>
              </w:rPr>
            </w:pPr>
          </w:p>
        </w:tc>
        <w:tc>
          <w:tcPr>
            <w:tcW w:w="2069" w:type="dxa"/>
            <w:gridSpan w:val="3"/>
            <w:tcBorders>
              <w:top w:val="nil"/>
            </w:tcBorders>
            <w:vAlign w:val="center"/>
          </w:tcPr>
          <w:p w14:paraId="3CED7E5E" w14:textId="77777777" w:rsidR="008E7EE3" w:rsidRPr="000F23DD" w:rsidRDefault="008E7EE3" w:rsidP="008E7EE3">
            <w:pPr>
              <w:rPr>
                <w:color w:val="FF0000"/>
                <w:highlight w:val="magenta"/>
              </w:rPr>
            </w:pPr>
          </w:p>
        </w:tc>
      </w:tr>
      <w:tr w:rsidR="008E7EE3" w14:paraId="3C2110D5" w14:textId="77777777" w:rsidTr="00FF48CE">
        <w:tc>
          <w:tcPr>
            <w:tcW w:w="9956" w:type="dxa"/>
            <w:gridSpan w:val="15"/>
            <w:shd w:val="clear" w:color="auto" w:fill="F7CAAC"/>
          </w:tcPr>
          <w:p w14:paraId="23778B20" w14:textId="77777777" w:rsidR="008E7EE3" w:rsidRDefault="008E7EE3" w:rsidP="008E7EE3">
            <w:pPr>
              <w:jc w:val="both"/>
            </w:pPr>
            <w:r>
              <w:rPr>
                <w:b/>
              </w:rPr>
              <w:t xml:space="preserve">Údaje o vzdělání na VŠ </w:t>
            </w:r>
          </w:p>
        </w:tc>
      </w:tr>
      <w:tr w:rsidR="008E7EE3" w:rsidRPr="00570399" w14:paraId="2F7EA9F4" w14:textId="77777777" w:rsidTr="00FF48CE">
        <w:trPr>
          <w:trHeight w:val="329"/>
        </w:trPr>
        <w:tc>
          <w:tcPr>
            <w:tcW w:w="9956" w:type="dxa"/>
            <w:gridSpan w:val="15"/>
          </w:tcPr>
          <w:p w14:paraId="5B8F9CC9" w14:textId="5F05BE37" w:rsidR="008E7EE3" w:rsidRPr="00570399" w:rsidRDefault="008E7EE3" w:rsidP="00DF068E">
            <w:pPr>
              <w:spacing w:before="120" w:after="120"/>
              <w:jc w:val="both"/>
              <w:rPr>
                <w:b/>
              </w:rPr>
            </w:pPr>
            <w:r w:rsidRPr="00005355">
              <w:t xml:space="preserve">1991: STU Bratislava, CHTF, </w:t>
            </w:r>
            <w:r w:rsidRPr="00005355">
              <w:rPr>
                <w:rFonts w:eastAsia="Calibri"/>
              </w:rPr>
              <w:t xml:space="preserve">SP Chemické </w:t>
            </w:r>
            <w:proofErr w:type="spellStart"/>
            <w:r w:rsidRPr="00005355">
              <w:rPr>
                <w:rFonts w:eastAsia="Calibri"/>
              </w:rPr>
              <w:t>vedy</w:t>
            </w:r>
            <w:proofErr w:type="spellEnd"/>
            <w:r w:rsidRPr="00005355">
              <w:rPr>
                <w:rFonts w:eastAsia="Calibri"/>
              </w:rPr>
              <w:t xml:space="preserve">, </w:t>
            </w:r>
            <w:r w:rsidRPr="00005355">
              <w:t xml:space="preserve">obor </w:t>
            </w:r>
            <w:proofErr w:type="spellStart"/>
            <w:r w:rsidRPr="00005355">
              <w:t>Fyzikálna</w:t>
            </w:r>
            <w:proofErr w:type="spellEnd"/>
            <w:r w:rsidRPr="00005355">
              <w:t xml:space="preserve"> </w:t>
            </w:r>
            <w:proofErr w:type="spellStart"/>
            <w:r w:rsidRPr="00005355">
              <w:t>chémia</w:t>
            </w:r>
            <w:proofErr w:type="spellEnd"/>
            <w:r w:rsidRPr="00005355">
              <w:t>, CSc.</w:t>
            </w:r>
          </w:p>
        </w:tc>
      </w:tr>
      <w:tr w:rsidR="008E7EE3" w14:paraId="36D28A2D" w14:textId="77777777" w:rsidTr="00FF48CE">
        <w:tc>
          <w:tcPr>
            <w:tcW w:w="9956" w:type="dxa"/>
            <w:gridSpan w:val="15"/>
            <w:shd w:val="clear" w:color="auto" w:fill="F7CAAC"/>
          </w:tcPr>
          <w:p w14:paraId="294AD4CD" w14:textId="2B42100B" w:rsidR="008E7EE3" w:rsidRDefault="0092097A" w:rsidP="008E7EE3">
            <w:pPr>
              <w:jc w:val="both"/>
              <w:rPr>
                <w:b/>
              </w:rPr>
            </w:pPr>
            <w:r>
              <w:rPr>
                <w:b/>
              </w:rPr>
              <w:t>Údaje</w:t>
            </w:r>
            <w:r w:rsidR="008E7EE3">
              <w:rPr>
                <w:b/>
              </w:rPr>
              <w:t xml:space="preserve"> o odborném působení od absolvování VŠ</w:t>
            </w:r>
          </w:p>
        </w:tc>
      </w:tr>
      <w:tr w:rsidR="008E7EE3" w:rsidRPr="00B55CF6" w14:paraId="7B5DEA50" w14:textId="77777777" w:rsidTr="00FF48CE">
        <w:trPr>
          <w:trHeight w:val="288"/>
        </w:trPr>
        <w:tc>
          <w:tcPr>
            <w:tcW w:w="9956" w:type="dxa"/>
            <w:gridSpan w:val="15"/>
          </w:tcPr>
          <w:p w14:paraId="6579AD61" w14:textId="64BB2ABE" w:rsidR="008E7EE3" w:rsidRPr="00884FF1" w:rsidRDefault="008E7EE3" w:rsidP="008E7EE3">
            <w:pPr>
              <w:spacing w:before="120" w:after="60"/>
              <w:ind w:left="2829" w:hanging="2829"/>
              <w:jc w:val="both"/>
              <w:rPr>
                <w:rFonts w:eastAsia="Arial Unicode MS"/>
              </w:rPr>
            </w:pPr>
            <w:r w:rsidRPr="00005355">
              <w:t xml:space="preserve">2012 – dosud: UP Olomouc, </w:t>
            </w:r>
            <w:proofErr w:type="spellStart"/>
            <w:r w:rsidRPr="00005355">
              <w:t>PřF</w:t>
            </w:r>
            <w:proofErr w:type="spellEnd"/>
            <w:r w:rsidRPr="00005355">
              <w:t>, profesor</w:t>
            </w:r>
            <w:r>
              <w:t xml:space="preserve"> </w:t>
            </w:r>
            <w:r w:rsidR="00DA2616" w:rsidRPr="00884FF1">
              <w:t>(pp.)</w:t>
            </w:r>
          </w:p>
          <w:p w14:paraId="47469F66" w14:textId="6C1A6A47" w:rsidR="008E7EE3" w:rsidRPr="00B55CF6" w:rsidRDefault="008E7EE3" w:rsidP="005210C4">
            <w:pPr>
              <w:spacing w:before="60" w:after="120"/>
            </w:pPr>
            <w:r w:rsidRPr="00884FF1">
              <w:t xml:space="preserve">1997 – dosud: UTB Zlín, FT, docent, od r. 2003 profesor </w:t>
            </w:r>
            <w:r w:rsidRPr="00884FF1">
              <w:rPr>
                <w:rFonts w:eastAsia="Arial Unicode MS"/>
              </w:rPr>
              <w:t>(pp.)</w:t>
            </w:r>
          </w:p>
        </w:tc>
      </w:tr>
      <w:tr w:rsidR="008E7EE3" w14:paraId="6E5D864C" w14:textId="77777777" w:rsidTr="00FF48CE">
        <w:trPr>
          <w:trHeight w:val="250"/>
        </w:trPr>
        <w:tc>
          <w:tcPr>
            <w:tcW w:w="9956" w:type="dxa"/>
            <w:gridSpan w:val="15"/>
            <w:shd w:val="clear" w:color="auto" w:fill="F7CAAC"/>
          </w:tcPr>
          <w:p w14:paraId="5CF2EC3B" w14:textId="02FF8379" w:rsidR="008E7EE3" w:rsidRDefault="00BC0238" w:rsidP="008E7EE3">
            <w:pPr>
              <w:jc w:val="both"/>
            </w:pPr>
            <w:r>
              <w:rPr>
                <w:b/>
              </w:rPr>
              <w:t>Zkušenosti</w:t>
            </w:r>
            <w:r w:rsidR="008E7EE3">
              <w:rPr>
                <w:b/>
              </w:rPr>
              <w:t xml:space="preserve"> s vedením kvalifikačních a rigorózních prací</w:t>
            </w:r>
          </w:p>
        </w:tc>
      </w:tr>
      <w:tr w:rsidR="008E7EE3" w14:paraId="3BF42E51" w14:textId="77777777" w:rsidTr="00FF48CE">
        <w:trPr>
          <w:trHeight w:val="371"/>
        </w:trPr>
        <w:tc>
          <w:tcPr>
            <w:tcW w:w="9956" w:type="dxa"/>
            <w:gridSpan w:val="15"/>
          </w:tcPr>
          <w:p w14:paraId="14F5FCE9" w14:textId="39543EE6" w:rsidR="008E7EE3" w:rsidRDefault="008E7EE3" w:rsidP="00091276">
            <w:pPr>
              <w:spacing w:before="120" w:after="120"/>
              <w:jc w:val="both"/>
            </w:pPr>
            <w:r>
              <w:t xml:space="preserve">Počet obhájených prací, které vyučující vedl v období </w:t>
            </w:r>
            <w:proofErr w:type="gramStart"/>
            <w:r w:rsidR="00282AE5">
              <w:t>2015 – 2024</w:t>
            </w:r>
            <w:proofErr w:type="gramEnd"/>
            <w:r w:rsidRPr="00DF068E">
              <w:t xml:space="preserve">: </w:t>
            </w:r>
            <w:r w:rsidR="00B004CF" w:rsidRPr="00DF068E">
              <w:rPr>
                <w:b/>
                <w:lang w:eastAsia="en-US"/>
              </w:rPr>
              <w:t>4</w:t>
            </w:r>
            <w:r w:rsidRPr="00DF068E">
              <w:rPr>
                <w:b/>
                <w:lang w:eastAsia="en-US"/>
              </w:rPr>
              <w:t xml:space="preserve"> </w:t>
            </w:r>
            <w:r w:rsidRPr="00DF068E">
              <w:rPr>
                <w:lang w:eastAsia="en-US"/>
              </w:rPr>
              <w:t xml:space="preserve">BP, </w:t>
            </w:r>
            <w:r w:rsidR="00B004CF" w:rsidRPr="00DF068E">
              <w:rPr>
                <w:b/>
                <w:lang w:eastAsia="en-US"/>
              </w:rPr>
              <w:t>8</w:t>
            </w:r>
            <w:r w:rsidRPr="00DF068E">
              <w:rPr>
                <w:lang w:eastAsia="en-US"/>
              </w:rPr>
              <w:t xml:space="preserve"> DP, </w:t>
            </w:r>
            <w:r w:rsidRPr="00DF068E">
              <w:rPr>
                <w:b/>
                <w:lang w:eastAsia="en-US"/>
              </w:rPr>
              <w:t>3</w:t>
            </w:r>
            <w:r w:rsidRPr="00DF068E">
              <w:rPr>
                <w:lang w:eastAsia="en-US"/>
              </w:rPr>
              <w:t xml:space="preserve"> </w:t>
            </w:r>
            <w:proofErr w:type="spellStart"/>
            <w:r w:rsidRPr="00DF068E">
              <w:rPr>
                <w:lang w:eastAsia="en-US"/>
              </w:rPr>
              <w:t>DisP</w:t>
            </w:r>
            <w:proofErr w:type="spellEnd"/>
            <w:r w:rsidRPr="00DF068E">
              <w:rPr>
                <w:lang w:eastAsia="en-US"/>
              </w:rPr>
              <w:t>.</w:t>
            </w:r>
          </w:p>
        </w:tc>
      </w:tr>
      <w:tr w:rsidR="008E7EE3" w14:paraId="03C65A78" w14:textId="77777777" w:rsidTr="00FF48CE">
        <w:trPr>
          <w:cantSplit/>
        </w:trPr>
        <w:tc>
          <w:tcPr>
            <w:tcW w:w="3347" w:type="dxa"/>
            <w:gridSpan w:val="4"/>
            <w:tcBorders>
              <w:top w:val="single" w:sz="12" w:space="0" w:color="auto"/>
            </w:tcBorders>
            <w:shd w:val="clear" w:color="auto" w:fill="F7CAAC"/>
          </w:tcPr>
          <w:p w14:paraId="21A1B1B2" w14:textId="77777777" w:rsidR="008E7EE3" w:rsidRDefault="008E7EE3" w:rsidP="008E7EE3">
            <w:pPr>
              <w:jc w:val="both"/>
            </w:pPr>
            <w:r>
              <w:rPr>
                <w:b/>
              </w:rPr>
              <w:t xml:space="preserve">Obor habilitačního řízení </w:t>
            </w:r>
          </w:p>
        </w:tc>
        <w:tc>
          <w:tcPr>
            <w:tcW w:w="2245" w:type="dxa"/>
            <w:gridSpan w:val="3"/>
            <w:tcBorders>
              <w:top w:val="single" w:sz="12" w:space="0" w:color="auto"/>
            </w:tcBorders>
            <w:shd w:val="clear" w:color="auto" w:fill="F7CAAC"/>
          </w:tcPr>
          <w:p w14:paraId="532AAC17" w14:textId="77777777" w:rsidR="008E7EE3" w:rsidRDefault="008E7EE3" w:rsidP="008E7EE3">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2718D190" w14:textId="77777777" w:rsidR="008E7EE3" w:rsidRDefault="008E7EE3" w:rsidP="008E7EE3">
            <w:pPr>
              <w:jc w:val="both"/>
            </w:pPr>
            <w:r>
              <w:rPr>
                <w:b/>
              </w:rPr>
              <w:t>Řízení konáno na VŠ</w:t>
            </w:r>
          </w:p>
        </w:tc>
        <w:tc>
          <w:tcPr>
            <w:tcW w:w="2116" w:type="dxa"/>
            <w:gridSpan w:val="3"/>
            <w:tcBorders>
              <w:top w:val="single" w:sz="12" w:space="0" w:color="auto"/>
              <w:left w:val="single" w:sz="12" w:space="0" w:color="auto"/>
            </w:tcBorders>
            <w:shd w:val="clear" w:color="auto" w:fill="F7CAAC"/>
          </w:tcPr>
          <w:p w14:paraId="7E2C47AB" w14:textId="57D1C600" w:rsidR="008E7EE3" w:rsidRDefault="00BC0238" w:rsidP="008E7EE3">
            <w:pPr>
              <w:jc w:val="both"/>
              <w:rPr>
                <w:b/>
              </w:rPr>
            </w:pPr>
            <w:r>
              <w:rPr>
                <w:b/>
              </w:rPr>
              <w:t>Ohlasy</w:t>
            </w:r>
            <w:r w:rsidR="008E7EE3">
              <w:rPr>
                <w:b/>
              </w:rPr>
              <w:t xml:space="preserve"> publikací</w:t>
            </w:r>
          </w:p>
        </w:tc>
      </w:tr>
      <w:tr w:rsidR="008E7EE3" w14:paraId="6379CB90" w14:textId="77777777" w:rsidTr="009E40D6">
        <w:trPr>
          <w:cantSplit/>
        </w:trPr>
        <w:tc>
          <w:tcPr>
            <w:tcW w:w="3347" w:type="dxa"/>
            <w:gridSpan w:val="4"/>
            <w:vAlign w:val="center"/>
          </w:tcPr>
          <w:p w14:paraId="6B895E12" w14:textId="714C4BEE" w:rsidR="008E7EE3" w:rsidRDefault="008E7EE3" w:rsidP="009E40D6">
            <w:pPr>
              <w:spacing w:before="40" w:after="40"/>
            </w:pPr>
            <w:r w:rsidRPr="00005355">
              <w:t>Fyzikální chemie</w:t>
            </w:r>
          </w:p>
        </w:tc>
        <w:tc>
          <w:tcPr>
            <w:tcW w:w="2245" w:type="dxa"/>
            <w:gridSpan w:val="3"/>
            <w:vAlign w:val="center"/>
          </w:tcPr>
          <w:p w14:paraId="0FEAC663" w14:textId="71DD35EF" w:rsidR="008E7EE3" w:rsidRDefault="008E7EE3" w:rsidP="009E40D6">
            <w:pPr>
              <w:spacing w:before="40" w:after="40"/>
            </w:pPr>
            <w:r w:rsidRPr="00005355">
              <w:t>1995</w:t>
            </w:r>
          </w:p>
        </w:tc>
        <w:tc>
          <w:tcPr>
            <w:tcW w:w="2248" w:type="dxa"/>
            <w:gridSpan w:val="5"/>
            <w:tcBorders>
              <w:right w:val="single" w:sz="12" w:space="0" w:color="auto"/>
            </w:tcBorders>
            <w:vAlign w:val="center"/>
          </w:tcPr>
          <w:p w14:paraId="3CC98288" w14:textId="7ACADD4B" w:rsidR="008E7EE3" w:rsidRDefault="008E7EE3" w:rsidP="009E40D6">
            <w:pPr>
              <w:spacing w:before="40" w:after="40"/>
            </w:pPr>
            <w:r w:rsidRPr="00005355">
              <w:t>VUT Brno</w:t>
            </w:r>
          </w:p>
        </w:tc>
        <w:tc>
          <w:tcPr>
            <w:tcW w:w="698" w:type="dxa"/>
            <w:tcBorders>
              <w:left w:val="single" w:sz="12" w:space="0" w:color="auto"/>
            </w:tcBorders>
            <w:shd w:val="clear" w:color="auto" w:fill="F7CAAC"/>
            <w:vAlign w:val="center"/>
          </w:tcPr>
          <w:p w14:paraId="19A16896" w14:textId="77777777" w:rsidR="008E7EE3" w:rsidRPr="00F20AEF" w:rsidRDefault="008E7EE3" w:rsidP="009E40D6">
            <w:proofErr w:type="spellStart"/>
            <w:r w:rsidRPr="00F20AEF">
              <w:rPr>
                <w:b/>
              </w:rPr>
              <w:t>WoS</w:t>
            </w:r>
            <w:proofErr w:type="spellEnd"/>
          </w:p>
        </w:tc>
        <w:tc>
          <w:tcPr>
            <w:tcW w:w="709" w:type="dxa"/>
            <w:shd w:val="clear" w:color="auto" w:fill="F7CAAC"/>
            <w:vAlign w:val="center"/>
          </w:tcPr>
          <w:p w14:paraId="6035F96A" w14:textId="77777777" w:rsidR="008E7EE3" w:rsidRPr="00F20AEF" w:rsidRDefault="008E7EE3" w:rsidP="009E40D6">
            <w:pPr>
              <w:rPr>
                <w:sz w:val="18"/>
              </w:rPr>
            </w:pPr>
            <w:proofErr w:type="spellStart"/>
            <w:r w:rsidRPr="00F20AEF">
              <w:rPr>
                <w:b/>
                <w:sz w:val="18"/>
              </w:rPr>
              <w:t>Scopus</w:t>
            </w:r>
            <w:proofErr w:type="spellEnd"/>
          </w:p>
        </w:tc>
        <w:tc>
          <w:tcPr>
            <w:tcW w:w="709" w:type="dxa"/>
            <w:shd w:val="clear" w:color="auto" w:fill="F7CAAC"/>
            <w:vAlign w:val="center"/>
          </w:tcPr>
          <w:p w14:paraId="11AE36D2" w14:textId="77777777" w:rsidR="008E7EE3" w:rsidRDefault="008E7EE3" w:rsidP="009E40D6">
            <w:r>
              <w:rPr>
                <w:b/>
                <w:sz w:val="18"/>
              </w:rPr>
              <w:t>ostatní</w:t>
            </w:r>
          </w:p>
        </w:tc>
      </w:tr>
      <w:tr w:rsidR="008E7EE3" w:rsidRPr="00E03179" w14:paraId="67AF2C61" w14:textId="77777777" w:rsidTr="00FF48CE">
        <w:trPr>
          <w:cantSplit/>
          <w:trHeight w:val="70"/>
        </w:trPr>
        <w:tc>
          <w:tcPr>
            <w:tcW w:w="3347" w:type="dxa"/>
            <w:gridSpan w:val="4"/>
            <w:shd w:val="clear" w:color="auto" w:fill="F7CAAC"/>
          </w:tcPr>
          <w:p w14:paraId="528332C5" w14:textId="77777777" w:rsidR="008E7EE3" w:rsidRDefault="008E7EE3" w:rsidP="008E7EE3">
            <w:pPr>
              <w:jc w:val="both"/>
            </w:pPr>
            <w:r>
              <w:rPr>
                <w:b/>
              </w:rPr>
              <w:t>Obor jmenovacího řízení</w:t>
            </w:r>
          </w:p>
        </w:tc>
        <w:tc>
          <w:tcPr>
            <w:tcW w:w="2245" w:type="dxa"/>
            <w:gridSpan w:val="3"/>
            <w:shd w:val="clear" w:color="auto" w:fill="F7CAAC"/>
          </w:tcPr>
          <w:p w14:paraId="0E3F9925" w14:textId="77777777" w:rsidR="008E7EE3" w:rsidRDefault="008E7EE3" w:rsidP="008E7EE3">
            <w:pPr>
              <w:jc w:val="both"/>
            </w:pPr>
            <w:r>
              <w:rPr>
                <w:b/>
              </w:rPr>
              <w:t>Rok udělení hodnosti</w:t>
            </w:r>
          </w:p>
        </w:tc>
        <w:tc>
          <w:tcPr>
            <w:tcW w:w="2248" w:type="dxa"/>
            <w:gridSpan w:val="5"/>
            <w:tcBorders>
              <w:right w:val="single" w:sz="12" w:space="0" w:color="auto"/>
            </w:tcBorders>
            <w:shd w:val="clear" w:color="auto" w:fill="F7CAAC"/>
          </w:tcPr>
          <w:p w14:paraId="38E2D14C" w14:textId="77777777" w:rsidR="008E7EE3" w:rsidRDefault="008E7EE3" w:rsidP="008E7EE3">
            <w:pPr>
              <w:jc w:val="both"/>
            </w:pPr>
            <w:r>
              <w:rPr>
                <w:b/>
              </w:rPr>
              <w:t>Řízení konáno na VŠ</w:t>
            </w:r>
          </w:p>
        </w:tc>
        <w:tc>
          <w:tcPr>
            <w:tcW w:w="698" w:type="dxa"/>
            <w:tcBorders>
              <w:left w:val="single" w:sz="12" w:space="0" w:color="auto"/>
            </w:tcBorders>
          </w:tcPr>
          <w:p w14:paraId="70841491" w14:textId="45DBAF31" w:rsidR="008E7EE3" w:rsidRPr="00D62C7F" w:rsidRDefault="00D62C7F" w:rsidP="008E7EE3">
            <w:pPr>
              <w:jc w:val="center"/>
              <w:rPr>
                <w:b/>
              </w:rPr>
            </w:pPr>
            <w:r w:rsidRPr="00D62C7F">
              <w:rPr>
                <w:b/>
              </w:rPr>
              <w:t>2296</w:t>
            </w:r>
          </w:p>
        </w:tc>
        <w:tc>
          <w:tcPr>
            <w:tcW w:w="709" w:type="dxa"/>
          </w:tcPr>
          <w:p w14:paraId="1615F537" w14:textId="0448219E" w:rsidR="008E7EE3" w:rsidRPr="00D62C7F" w:rsidRDefault="00D62C7F" w:rsidP="008E7EE3">
            <w:pPr>
              <w:jc w:val="center"/>
              <w:rPr>
                <w:b/>
              </w:rPr>
            </w:pPr>
            <w:r w:rsidRPr="00D62C7F">
              <w:rPr>
                <w:b/>
              </w:rPr>
              <w:t>2111</w:t>
            </w:r>
          </w:p>
        </w:tc>
        <w:tc>
          <w:tcPr>
            <w:tcW w:w="709" w:type="dxa"/>
          </w:tcPr>
          <w:p w14:paraId="636D003E" w14:textId="086A7362" w:rsidR="008E7EE3" w:rsidRPr="00D62C7F" w:rsidRDefault="008E7EE3" w:rsidP="008E7EE3">
            <w:pPr>
              <w:jc w:val="center"/>
              <w:rPr>
                <w:b/>
              </w:rPr>
            </w:pPr>
            <w:proofErr w:type="spellStart"/>
            <w:r w:rsidRPr="00D62C7F">
              <w:rPr>
                <w:b/>
                <w:sz w:val="18"/>
                <w:szCs w:val="18"/>
              </w:rPr>
              <w:t>neevid</w:t>
            </w:r>
            <w:proofErr w:type="spellEnd"/>
            <w:r w:rsidRPr="00D62C7F">
              <w:rPr>
                <w:b/>
                <w:sz w:val="18"/>
                <w:szCs w:val="18"/>
              </w:rPr>
              <w:t>.</w:t>
            </w:r>
          </w:p>
        </w:tc>
      </w:tr>
      <w:tr w:rsidR="008E7EE3" w14:paraId="0B7675EF" w14:textId="77777777" w:rsidTr="00DF068E">
        <w:trPr>
          <w:trHeight w:val="205"/>
        </w:trPr>
        <w:tc>
          <w:tcPr>
            <w:tcW w:w="3347" w:type="dxa"/>
            <w:gridSpan w:val="4"/>
            <w:vAlign w:val="center"/>
          </w:tcPr>
          <w:p w14:paraId="4646679E" w14:textId="5F599788" w:rsidR="008E7EE3" w:rsidRDefault="008E7EE3" w:rsidP="00DF068E">
            <w:pPr>
              <w:spacing w:before="60" w:after="60"/>
            </w:pPr>
            <w:r w:rsidRPr="00005355">
              <w:t>Materiálové vědy a inženýrství</w:t>
            </w:r>
          </w:p>
        </w:tc>
        <w:tc>
          <w:tcPr>
            <w:tcW w:w="2245" w:type="dxa"/>
            <w:gridSpan w:val="3"/>
            <w:vAlign w:val="center"/>
          </w:tcPr>
          <w:p w14:paraId="16020532" w14:textId="0FE85E9F" w:rsidR="008E7EE3" w:rsidRDefault="008E7EE3" w:rsidP="00DF068E">
            <w:pPr>
              <w:spacing w:before="60" w:after="60"/>
            </w:pPr>
            <w:r w:rsidRPr="00005355">
              <w:t>2003</w:t>
            </w:r>
          </w:p>
        </w:tc>
        <w:tc>
          <w:tcPr>
            <w:tcW w:w="2248" w:type="dxa"/>
            <w:gridSpan w:val="5"/>
            <w:tcBorders>
              <w:right w:val="single" w:sz="12" w:space="0" w:color="auto"/>
            </w:tcBorders>
            <w:vAlign w:val="center"/>
          </w:tcPr>
          <w:p w14:paraId="668E1F1C" w14:textId="126795E0" w:rsidR="008E7EE3" w:rsidRDefault="008E7EE3" w:rsidP="00DF068E">
            <w:pPr>
              <w:spacing w:before="60" w:after="60"/>
            </w:pPr>
            <w:r w:rsidRPr="00005355">
              <w:t>VUT Brno</w:t>
            </w:r>
          </w:p>
        </w:tc>
        <w:tc>
          <w:tcPr>
            <w:tcW w:w="1407" w:type="dxa"/>
            <w:gridSpan w:val="2"/>
            <w:tcBorders>
              <w:left w:val="single" w:sz="12" w:space="0" w:color="auto"/>
            </w:tcBorders>
            <w:shd w:val="clear" w:color="auto" w:fill="FBD4B4"/>
            <w:vAlign w:val="center"/>
          </w:tcPr>
          <w:p w14:paraId="754C6E1A" w14:textId="77777777" w:rsidR="008E7EE3" w:rsidRPr="00D62C7F" w:rsidRDefault="008E7EE3" w:rsidP="008E7EE3">
            <w:pPr>
              <w:jc w:val="both"/>
              <w:rPr>
                <w:b/>
                <w:sz w:val="18"/>
              </w:rPr>
            </w:pPr>
            <w:r w:rsidRPr="00D62C7F">
              <w:rPr>
                <w:b/>
                <w:sz w:val="18"/>
              </w:rPr>
              <w:t xml:space="preserve">H-index </w:t>
            </w:r>
            <w:proofErr w:type="spellStart"/>
            <w:r w:rsidRPr="00D62C7F">
              <w:rPr>
                <w:b/>
                <w:sz w:val="18"/>
              </w:rPr>
              <w:t>WoS</w:t>
            </w:r>
            <w:proofErr w:type="spellEnd"/>
            <w:r w:rsidRPr="00D62C7F">
              <w:rPr>
                <w:b/>
                <w:sz w:val="18"/>
              </w:rPr>
              <w:t>/</w:t>
            </w:r>
            <w:proofErr w:type="spellStart"/>
            <w:r w:rsidRPr="00D62C7F">
              <w:rPr>
                <w:b/>
                <w:sz w:val="18"/>
              </w:rPr>
              <w:t>Scopus</w:t>
            </w:r>
            <w:proofErr w:type="spellEnd"/>
          </w:p>
        </w:tc>
        <w:tc>
          <w:tcPr>
            <w:tcW w:w="709" w:type="dxa"/>
            <w:vAlign w:val="center"/>
          </w:tcPr>
          <w:p w14:paraId="1028E218" w14:textId="20A24EB2" w:rsidR="008E7EE3" w:rsidRPr="00D62C7F" w:rsidRDefault="00D62C7F" w:rsidP="008E7EE3">
            <w:pPr>
              <w:jc w:val="center"/>
              <w:rPr>
                <w:b/>
              </w:rPr>
            </w:pPr>
            <w:r w:rsidRPr="00D62C7F">
              <w:rPr>
                <w:b/>
              </w:rPr>
              <w:t>20</w:t>
            </w:r>
            <w:r w:rsidR="008E7EE3" w:rsidRPr="00D62C7F">
              <w:rPr>
                <w:b/>
              </w:rPr>
              <w:t>/</w:t>
            </w:r>
            <w:r w:rsidR="00DF068E" w:rsidRPr="00D62C7F">
              <w:rPr>
                <w:b/>
              </w:rPr>
              <w:t>2</w:t>
            </w:r>
            <w:r w:rsidRPr="00D62C7F">
              <w:rPr>
                <w:b/>
              </w:rPr>
              <w:t>2</w:t>
            </w:r>
          </w:p>
        </w:tc>
      </w:tr>
      <w:tr w:rsidR="008E7EE3" w14:paraId="6E4E912B" w14:textId="77777777" w:rsidTr="00FF48CE">
        <w:tc>
          <w:tcPr>
            <w:tcW w:w="9956" w:type="dxa"/>
            <w:gridSpan w:val="15"/>
            <w:shd w:val="clear" w:color="auto" w:fill="F7CAAC"/>
          </w:tcPr>
          <w:p w14:paraId="5A9702AD" w14:textId="111AC85B" w:rsidR="008E7EE3" w:rsidRDefault="00802340" w:rsidP="008E7EE3">
            <w:pPr>
              <w:jc w:val="both"/>
              <w:rPr>
                <w:b/>
              </w:rPr>
            </w:pPr>
            <w:r>
              <w:rPr>
                <w:b/>
              </w:rPr>
              <w:t>Přehled</w:t>
            </w:r>
            <w:r w:rsidR="008E7EE3">
              <w:rPr>
                <w:b/>
              </w:rPr>
              <w:t xml:space="preserve"> o nejvýznamnější publikační a další tvůrčí činnosti nebo další profesní činnosti u odborníků z praxe vztahující se k zabezpečovaným předmětům </w:t>
            </w:r>
          </w:p>
        </w:tc>
      </w:tr>
      <w:tr w:rsidR="008E7EE3" w:rsidRPr="00641DD1" w14:paraId="28964A06" w14:textId="77777777" w:rsidTr="00FF48CE">
        <w:trPr>
          <w:trHeight w:val="708"/>
        </w:trPr>
        <w:tc>
          <w:tcPr>
            <w:tcW w:w="9956" w:type="dxa"/>
            <w:gridSpan w:val="15"/>
          </w:tcPr>
          <w:p w14:paraId="6CDDAD3C" w14:textId="00097AA2" w:rsidR="00DF068E" w:rsidRPr="00DF068E" w:rsidRDefault="00DF068E" w:rsidP="00FC6F40">
            <w:pPr>
              <w:spacing w:before="120" w:after="120"/>
              <w:jc w:val="both"/>
              <w:rPr>
                <w:color w:val="212529"/>
                <w:shd w:val="clear" w:color="auto" w:fill="FFFFFF"/>
              </w:rPr>
            </w:pPr>
            <w:r w:rsidRPr="00DF068E">
              <w:rPr>
                <w:b/>
                <w:color w:val="212529"/>
                <w:shd w:val="clear" w:color="auto" w:fill="FFFFFF"/>
              </w:rPr>
              <w:t>LAPČÍK, L. (</w:t>
            </w:r>
            <w:proofErr w:type="gramStart"/>
            <w:r w:rsidRPr="00DF068E">
              <w:rPr>
                <w:b/>
                <w:color w:val="212529"/>
                <w:shd w:val="clear" w:color="auto" w:fill="FFFFFF"/>
              </w:rPr>
              <w:t>45%</w:t>
            </w:r>
            <w:proofErr w:type="gramEnd"/>
            <w:r w:rsidRPr="00DF068E">
              <w:rPr>
                <w:b/>
                <w:color w:val="212529"/>
                <w:shd w:val="clear" w:color="auto" w:fill="FFFFFF"/>
              </w:rPr>
              <w:t>)</w:t>
            </w:r>
            <w:r w:rsidRPr="00DF068E">
              <w:rPr>
                <w:color w:val="212529"/>
                <w:shd w:val="clear" w:color="auto" w:fill="FFFFFF"/>
              </w:rPr>
              <w:t>, ŘEPKA, D., LAPČÍKOVÁ, B., SUMCZYNSKI, D., GAUTAM, S., LI, P., VALENTA, T.</w:t>
            </w:r>
            <w:r>
              <w:rPr>
                <w:color w:val="212529"/>
                <w:shd w:val="clear" w:color="auto" w:fill="FFFFFF"/>
              </w:rPr>
              <w:t xml:space="preserve">: </w:t>
            </w:r>
            <w:r w:rsidRPr="00DF068E">
              <w:rPr>
                <w:color w:val="212529"/>
                <w:shd w:val="clear" w:color="auto" w:fill="FFFFFF"/>
              </w:rPr>
              <w:t>A</w:t>
            </w:r>
            <w:r>
              <w:rPr>
                <w:color w:val="212529"/>
                <w:shd w:val="clear" w:color="auto" w:fill="FFFFFF"/>
              </w:rPr>
              <w:t> </w:t>
            </w:r>
            <w:proofErr w:type="spellStart"/>
            <w:r>
              <w:rPr>
                <w:color w:val="212529"/>
                <w:shd w:val="clear" w:color="auto" w:fill="FFFFFF"/>
              </w:rPr>
              <w:t>p</w:t>
            </w:r>
            <w:r w:rsidRPr="00DF068E">
              <w:rPr>
                <w:color w:val="212529"/>
                <w:shd w:val="clear" w:color="auto" w:fill="FFFFFF"/>
              </w:rPr>
              <w:t>hysicochemical</w:t>
            </w:r>
            <w:proofErr w:type="spellEnd"/>
            <w:r>
              <w:rPr>
                <w:color w:val="212529"/>
                <w:shd w:val="clear" w:color="auto" w:fill="FFFFFF"/>
              </w:rPr>
              <w:t xml:space="preserve"> s</w:t>
            </w:r>
            <w:r w:rsidRPr="00DF068E">
              <w:rPr>
                <w:color w:val="212529"/>
                <w:shd w:val="clear" w:color="auto" w:fill="FFFFFF"/>
              </w:rPr>
              <w:t xml:space="preserve">tudy </w:t>
            </w:r>
            <w:proofErr w:type="spellStart"/>
            <w:r w:rsidRPr="00DF068E">
              <w:rPr>
                <w:color w:val="212529"/>
                <w:shd w:val="clear" w:color="auto" w:fill="FFFFFF"/>
              </w:rPr>
              <w:t>of</w:t>
            </w:r>
            <w:proofErr w:type="spellEnd"/>
            <w:r w:rsidRPr="00DF068E">
              <w:rPr>
                <w:color w:val="212529"/>
                <w:shd w:val="clear" w:color="auto" w:fill="FFFFFF"/>
              </w:rPr>
              <w:t xml:space="preserve"> </w:t>
            </w:r>
            <w:proofErr w:type="spellStart"/>
            <w:r w:rsidRPr="00DF068E">
              <w:rPr>
                <w:color w:val="212529"/>
                <w:shd w:val="clear" w:color="auto" w:fill="FFFFFF"/>
              </w:rPr>
              <w:t>the</w:t>
            </w:r>
            <w:proofErr w:type="spellEnd"/>
            <w:r w:rsidRPr="00DF068E">
              <w:rPr>
                <w:color w:val="212529"/>
                <w:shd w:val="clear" w:color="auto" w:fill="FFFFFF"/>
              </w:rPr>
              <w:t xml:space="preserve"> </w:t>
            </w:r>
            <w:r>
              <w:rPr>
                <w:color w:val="212529"/>
                <w:shd w:val="clear" w:color="auto" w:fill="FFFFFF"/>
              </w:rPr>
              <w:t>a</w:t>
            </w:r>
            <w:r w:rsidRPr="00DF068E">
              <w:rPr>
                <w:color w:val="212529"/>
                <w:shd w:val="clear" w:color="auto" w:fill="FFFFFF"/>
              </w:rPr>
              <w:t xml:space="preserve">ntioxidant </w:t>
            </w:r>
            <w:proofErr w:type="spellStart"/>
            <w:r>
              <w:rPr>
                <w:color w:val="212529"/>
                <w:shd w:val="clear" w:color="auto" w:fill="FFFFFF"/>
              </w:rPr>
              <w:t>a</w:t>
            </w:r>
            <w:r w:rsidRPr="00DF068E">
              <w:rPr>
                <w:color w:val="212529"/>
                <w:shd w:val="clear" w:color="auto" w:fill="FFFFFF"/>
              </w:rPr>
              <w:t>ctivity</w:t>
            </w:r>
            <w:proofErr w:type="spellEnd"/>
            <w:r w:rsidRPr="00DF068E">
              <w:rPr>
                <w:color w:val="212529"/>
                <w:shd w:val="clear" w:color="auto" w:fill="FFFFFF"/>
              </w:rPr>
              <w:t xml:space="preserve"> </w:t>
            </w:r>
            <w:proofErr w:type="spellStart"/>
            <w:r w:rsidRPr="00DF068E">
              <w:rPr>
                <w:color w:val="212529"/>
                <w:shd w:val="clear" w:color="auto" w:fill="FFFFFF"/>
              </w:rPr>
              <w:t>of</w:t>
            </w:r>
            <w:proofErr w:type="spellEnd"/>
            <w:r w:rsidRPr="00DF068E">
              <w:rPr>
                <w:color w:val="212529"/>
                <w:shd w:val="clear" w:color="auto" w:fill="FFFFFF"/>
              </w:rPr>
              <w:t xml:space="preserve"> </w:t>
            </w:r>
            <w:proofErr w:type="spellStart"/>
            <w:r>
              <w:rPr>
                <w:color w:val="212529"/>
                <w:shd w:val="clear" w:color="auto" w:fill="FFFFFF"/>
              </w:rPr>
              <w:t>c</w:t>
            </w:r>
            <w:r w:rsidRPr="00DF068E">
              <w:rPr>
                <w:color w:val="212529"/>
                <w:shd w:val="clear" w:color="auto" w:fill="FFFFFF"/>
              </w:rPr>
              <w:t>orn</w:t>
            </w:r>
            <w:proofErr w:type="spellEnd"/>
            <w:r w:rsidRPr="00DF068E">
              <w:rPr>
                <w:color w:val="212529"/>
                <w:shd w:val="clear" w:color="auto" w:fill="FFFFFF"/>
              </w:rPr>
              <w:t xml:space="preserve"> </w:t>
            </w:r>
            <w:proofErr w:type="spellStart"/>
            <w:r>
              <w:rPr>
                <w:color w:val="212529"/>
                <w:shd w:val="clear" w:color="auto" w:fill="FFFFFF"/>
              </w:rPr>
              <w:t>s</w:t>
            </w:r>
            <w:r w:rsidRPr="00DF068E">
              <w:rPr>
                <w:color w:val="212529"/>
                <w:shd w:val="clear" w:color="auto" w:fill="FFFFFF"/>
              </w:rPr>
              <w:t>ilk</w:t>
            </w:r>
            <w:proofErr w:type="spellEnd"/>
            <w:r w:rsidRPr="00DF068E">
              <w:rPr>
                <w:color w:val="212529"/>
                <w:shd w:val="clear" w:color="auto" w:fill="FFFFFF"/>
              </w:rPr>
              <w:t xml:space="preserve"> </w:t>
            </w:r>
            <w:proofErr w:type="spellStart"/>
            <w:r>
              <w:rPr>
                <w:color w:val="212529"/>
                <w:shd w:val="clear" w:color="auto" w:fill="FFFFFF"/>
              </w:rPr>
              <w:t>e</w:t>
            </w:r>
            <w:r w:rsidRPr="00DF068E">
              <w:rPr>
                <w:color w:val="212529"/>
                <w:shd w:val="clear" w:color="auto" w:fill="FFFFFF"/>
              </w:rPr>
              <w:t>xtracts</w:t>
            </w:r>
            <w:proofErr w:type="spellEnd"/>
            <w:r w:rsidRPr="00DF068E">
              <w:rPr>
                <w:color w:val="212529"/>
                <w:shd w:val="clear" w:color="auto" w:fill="FFFFFF"/>
              </w:rPr>
              <w:t>. </w:t>
            </w:r>
            <w:proofErr w:type="spellStart"/>
            <w:r w:rsidRPr="00DF068E">
              <w:rPr>
                <w:i/>
                <w:iCs/>
                <w:color w:val="212529"/>
                <w:shd w:val="clear" w:color="auto" w:fill="FFFFFF"/>
              </w:rPr>
              <w:t>Foods</w:t>
            </w:r>
            <w:proofErr w:type="spellEnd"/>
            <w:r w:rsidRPr="00DF068E">
              <w:rPr>
                <w:color w:val="212529"/>
                <w:shd w:val="clear" w:color="auto" w:fill="FFFFFF"/>
              </w:rPr>
              <w:t> </w:t>
            </w:r>
            <w:r w:rsidRPr="00DF068E">
              <w:rPr>
                <w:bCs/>
                <w:color w:val="212529"/>
                <w:shd w:val="clear" w:color="auto" w:fill="FFFFFF"/>
              </w:rPr>
              <w:t>12</w:t>
            </w:r>
            <w:r w:rsidRPr="00DF068E">
              <w:rPr>
                <w:color w:val="212529"/>
                <w:shd w:val="clear" w:color="auto" w:fill="FFFFFF"/>
              </w:rPr>
              <w:t xml:space="preserve">(11), 12112159, </w:t>
            </w:r>
            <w:r w:rsidRPr="00DF068E">
              <w:rPr>
                <w:b/>
                <w:color w:val="212529"/>
                <w:shd w:val="clear" w:color="auto" w:fill="FFFFFF"/>
              </w:rPr>
              <w:t>2023</w:t>
            </w:r>
            <w:r w:rsidRPr="00DF068E">
              <w:rPr>
                <w:bCs/>
                <w:color w:val="212529"/>
                <w:shd w:val="clear" w:color="auto" w:fill="FFFFFF"/>
              </w:rPr>
              <w:t>.</w:t>
            </w:r>
            <w:r w:rsidRPr="00DF068E">
              <w:rPr>
                <w:color w:val="212529"/>
                <w:shd w:val="clear" w:color="auto" w:fill="FFFFFF"/>
              </w:rPr>
              <w:t xml:space="preserve"> </w:t>
            </w:r>
            <w:proofErr w:type="spellStart"/>
            <w:r w:rsidRPr="00DF068E">
              <w:rPr>
                <w:color w:val="212529"/>
                <w:shd w:val="clear" w:color="auto" w:fill="FFFFFF"/>
              </w:rPr>
              <w:t>Jimp</w:t>
            </w:r>
            <w:proofErr w:type="spellEnd"/>
            <w:r>
              <w:rPr>
                <w:color w:val="212529"/>
                <w:shd w:val="clear" w:color="auto" w:fill="FFFFFF"/>
              </w:rPr>
              <w:t xml:space="preserve"> (</w:t>
            </w:r>
            <w:r w:rsidRPr="00DF068E">
              <w:rPr>
                <w:color w:val="212529"/>
                <w:shd w:val="clear" w:color="auto" w:fill="FFFFFF"/>
              </w:rPr>
              <w:t>Q1)</w:t>
            </w:r>
          </w:p>
          <w:p w14:paraId="0F4BCB2A" w14:textId="6CA48784" w:rsidR="00DF068E" w:rsidRPr="00DF068E" w:rsidRDefault="00DF068E" w:rsidP="00FC6F40">
            <w:pPr>
              <w:spacing w:before="120" w:after="120"/>
              <w:jc w:val="both"/>
              <w:rPr>
                <w:color w:val="212529"/>
                <w:shd w:val="clear" w:color="auto" w:fill="FFFFFF"/>
              </w:rPr>
            </w:pPr>
            <w:r w:rsidRPr="00DF068E">
              <w:rPr>
                <w:color w:val="212529"/>
                <w:shd w:val="clear" w:color="auto" w:fill="FFFFFF"/>
              </w:rPr>
              <w:t xml:space="preserve">MURTAJA, Y., </w:t>
            </w:r>
            <w:r w:rsidRPr="00DF068E">
              <w:rPr>
                <w:b/>
                <w:color w:val="212529"/>
                <w:shd w:val="clear" w:color="auto" w:fill="FFFFFF"/>
              </w:rPr>
              <w:t>LAPČÍK, L. (</w:t>
            </w:r>
            <w:proofErr w:type="gramStart"/>
            <w:r w:rsidRPr="00DF068E">
              <w:rPr>
                <w:b/>
                <w:color w:val="212529"/>
                <w:shd w:val="clear" w:color="auto" w:fill="FFFFFF"/>
              </w:rPr>
              <w:t>50%</w:t>
            </w:r>
            <w:proofErr w:type="gramEnd"/>
            <w:r w:rsidRPr="00DF068E">
              <w:rPr>
                <w:b/>
                <w:color w:val="212529"/>
                <w:shd w:val="clear" w:color="auto" w:fill="FFFFFF"/>
              </w:rPr>
              <w:t>)</w:t>
            </w:r>
            <w:r w:rsidRPr="00DF068E">
              <w:rPr>
                <w:color w:val="212529"/>
                <w:shd w:val="clear" w:color="auto" w:fill="FFFFFF"/>
              </w:rPr>
              <w:t>, LAPČÍKOVÁ, B., GAUTAM, S., VAŠINA, M., SPANHEL, L., VLČEK, J.</w:t>
            </w:r>
            <w:r>
              <w:rPr>
                <w:color w:val="212529"/>
                <w:shd w:val="clear" w:color="auto" w:fill="FFFFFF"/>
              </w:rPr>
              <w:t xml:space="preserve">: </w:t>
            </w:r>
            <w:proofErr w:type="spellStart"/>
            <w:r w:rsidRPr="00DF068E">
              <w:rPr>
                <w:color w:val="212529"/>
                <w:shd w:val="clear" w:color="auto" w:fill="FFFFFF"/>
              </w:rPr>
              <w:t>Intelligent</w:t>
            </w:r>
            <w:proofErr w:type="spellEnd"/>
            <w:r w:rsidRPr="00DF068E">
              <w:rPr>
                <w:color w:val="212529"/>
                <w:shd w:val="clear" w:color="auto" w:fill="FFFFFF"/>
              </w:rPr>
              <w:t xml:space="preserve"> high-tech </w:t>
            </w:r>
            <w:proofErr w:type="spellStart"/>
            <w:r w:rsidRPr="00DF068E">
              <w:rPr>
                <w:color w:val="212529"/>
                <w:shd w:val="clear" w:color="auto" w:fill="FFFFFF"/>
              </w:rPr>
              <w:t>coating</w:t>
            </w:r>
            <w:proofErr w:type="spellEnd"/>
            <w:r w:rsidRPr="00DF068E">
              <w:rPr>
                <w:color w:val="212529"/>
                <w:shd w:val="clear" w:color="auto" w:fill="FFFFFF"/>
              </w:rPr>
              <w:t xml:space="preserve"> </w:t>
            </w:r>
            <w:proofErr w:type="spellStart"/>
            <w:r w:rsidRPr="00DF068E">
              <w:rPr>
                <w:color w:val="212529"/>
                <w:shd w:val="clear" w:color="auto" w:fill="FFFFFF"/>
              </w:rPr>
              <w:t>of</w:t>
            </w:r>
            <w:proofErr w:type="spellEnd"/>
            <w:r w:rsidRPr="00DF068E">
              <w:rPr>
                <w:color w:val="212529"/>
                <w:shd w:val="clear" w:color="auto" w:fill="FFFFFF"/>
              </w:rPr>
              <w:t xml:space="preserve"> natural biopolymer </w:t>
            </w:r>
            <w:proofErr w:type="spellStart"/>
            <w:r w:rsidRPr="00DF068E">
              <w:rPr>
                <w:color w:val="212529"/>
                <w:shd w:val="clear" w:color="auto" w:fill="FFFFFF"/>
              </w:rPr>
              <w:t>layers</w:t>
            </w:r>
            <w:proofErr w:type="spellEnd"/>
            <w:r w:rsidRPr="00DF068E">
              <w:rPr>
                <w:color w:val="212529"/>
                <w:shd w:val="clear" w:color="auto" w:fill="FFFFFF"/>
              </w:rPr>
              <w:t>. </w:t>
            </w:r>
            <w:proofErr w:type="spellStart"/>
            <w:r w:rsidRPr="00DF068E">
              <w:rPr>
                <w:i/>
                <w:iCs/>
                <w:color w:val="212529"/>
                <w:shd w:val="clear" w:color="auto" w:fill="FFFFFF"/>
              </w:rPr>
              <w:t>Advances</w:t>
            </w:r>
            <w:proofErr w:type="spellEnd"/>
            <w:r w:rsidRPr="00DF068E">
              <w:rPr>
                <w:i/>
                <w:iCs/>
                <w:color w:val="212529"/>
                <w:shd w:val="clear" w:color="auto" w:fill="FFFFFF"/>
              </w:rPr>
              <w:t xml:space="preserve"> in </w:t>
            </w:r>
            <w:proofErr w:type="spellStart"/>
            <w:r w:rsidRPr="00DF068E">
              <w:rPr>
                <w:i/>
                <w:iCs/>
                <w:color w:val="212529"/>
                <w:shd w:val="clear" w:color="auto" w:fill="FFFFFF"/>
              </w:rPr>
              <w:t>Colloid</w:t>
            </w:r>
            <w:proofErr w:type="spellEnd"/>
            <w:r w:rsidRPr="00DF068E">
              <w:rPr>
                <w:i/>
                <w:iCs/>
                <w:color w:val="212529"/>
                <w:shd w:val="clear" w:color="auto" w:fill="FFFFFF"/>
              </w:rPr>
              <w:t xml:space="preserve"> and Interface Science</w:t>
            </w:r>
            <w:r w:rsidRPr="00DF068E">
              <w:rPr>
                <w:color w:val="212529"/>
                <w:shd w:val="clear" w:color="auto" w:fill="FFFFFF"/>
              </w:rPr>
              <w:t> </w:t>
            </w:r>
            <w:r w:rsidRPr="00DF068E">
              <w:rPr>
                <w:bCs/>
                <w:color w:val="212529"/>
                <w:shd w:val="clear" w:color="auto" w:fill="FFFFFF"/>
              </w:rPr>
              <w:t>304(Jun),</w:t>
            </w:r>
            <w:r w:rsidRPr="00DF068E">
              <w:rPr>
                <w:color w:val="212529"/>
                <w:shd w:val="clear" w:color="auto" w:fill="FFFFFF"/>
              </w:rPr>
              <w:t xml:space="preserve"> 102681, </w:t>
            </w:r>
            <w:r w:rsidRPr="00DF068E">
              <w:rPr>
                <w:b/>
                <w:color w:val="212529"/>
                <w:shd w:val="clear" w:color="auto" w:fill="FFFFFF"/>
              </w:rPr>
              <w:t>2022</w:t>
            </w:r>
            <w:r w:rsidRPr="00DF068E">
              <w:rPr>
                <w:bCs/>
                <w:color w:val="212529"/>
                <w:shd w:val="clear" w:color="auto" w:fill="FFFFFF"/>
              </w:rPr>
              <w:t>.</w:t>
            </w:r>
            <w:r w:rsidRPr="00DF068E">
              <w:rPr>
                <w:color w:val="212529"/>
                <w:shd w:val="clear" w:color="auto" w:fill="FFFFFF"/>
              </w:rPr>
              <w:t xml:space="preserve"> </w:t>
            </w:r>
            <w:proofErr w:type="spellStart"/>
            <w:r w:rsidRPr="00DF068E">
              <w:rPr>
                <w:color w:val="212529"/>
                <w:shd w:val="clear" w:color="auto" w:fill="FFFFFF"/>
              </w:rPr>
              <w:t>Jimp</w:t>
            </w:r>
            <w:proofErr w:type="spellEnd"/>
            <w:r w:rsidRPr="00DF068E">
              <w:rPr>
                <w:color w:val="212529"/>
                <w:shd w:val="clear" w:color="auto" w:fill="FFFFFF"/>
              </w:rPr>
              <w:t xml:space="preserve"> </w:t>
            </w:r>
            <w:r>
              <w:rPr>
                <w:color w:val="212529"/>
                <w:shd w:val="clear" w:color="auto" w:fill="FFFFFF"/>
              </w:rPr>
              <w:t>(</w:t>
            </w:r>
            <w:r w:rsidRPr="00DF068E">
              <w:rPr>
                <w:color w:val="212529"/>
                <w:shd w:val="clear" w:color="auto" w:fill="FFFFFF"/>
              </w:rPr>
              <w:t>Q1)</w:t>
            </w:r>
          </w:p>
          <w:p w14:paraId="69BDC12E" w14:textId="4E4D8360" w:rsidR="00DF068E" w:rsidRPr="00DF068E" w:rsidRDefault="00DF068E" w:rsidP="00FC6F40">
            <w:pPr>
              <w:spacing w:before="120" w:after="120"/>
              <w:jc w:val="both"/>
              <w:rPr>
                <w:color w:val="212529"/>
                <w:shd w:val="clear" w:color="auto" w:fill="FFFFFF"/>
              </w:rPr>
            </w:pPr>
            <w:r w:rsidRPr="00DF068E">
              <w:rPr>
                <w:color w:val="212529"/>
                <w:shd w:val="clear" w:color="auto" w:fill="FFFFFF"/>
              </w:rPr>
              <w:t xml:space="preserve">LAPČÍKOVÁ, B., </w:t>
            </w:r>
            <w:r w:rsidRPr="00DF068E">
              <w:rPr>
                <w:b/>
                <w:color w:val="212529"/>
                <w:shd w:val="clear" w:color="auto" w:fill="FFFFFF"/>
              </w:rPr>
              <w:t>LAPČÍK, L. (</w:t>
            </w:r>
            <w:proofErr w:type="gramStart"/>
            <w:r w:rsidRPr="00DF068E">
              <w:rPr>
                <w:b/>
                <w:color w:val="212529"/>
                <w:shd w:val="clear" w:color="auto" w:fill="FFFFFF"/>
              </w:rPr>
              <w:t>25%</w:t>
            </w:r>
            <w:proofErr w:type="gramEnd"/>
            <w:r w:rsidRPr="00DF068E">
              <w:rPr>
                <w:b/>
                <w:color w:val="212529"/>
                <w:shd w:val="clear" w:color="auto" w:fill="FFFFFF"/>
              </w:rPr>
              <w:t>)</w:t>
            </w:r>
            <w:r w:rsidRPr="00DF068E">
              <w:rPr>
                <w:color w:val="212529"/>
                <w:shd w:val="clear" w:color="auto" w:fill="FFFFFF"/>
              </w:rPr>
              <w:t>, SALEK, R.</w:t>
            </w:r>
            <w:r>
              <w:rPr>
                <w:color w:val="212529"/>
                <w:shd w:val="clear" w:color="auto" w:fill="FFFFFF"/>
              </w:rPr>
              <w:t>N.</w:t>
            </w:r>
            <w:r w:rsidRPr="00DF068E">
              <w:rPr>
                <w:color w:val="212529"/>
                <w:shd w:val="clear" w:color="auto" w:fill="FFFFFF"/>
              </w:rPr>
              <w:t>, VALENTA, T., LORENCOVÁ, E., VAŠINA, M.</w:t>
            </w:r>
            <w:r>
              <w:rPr>
                <w:color w:val="212529"/>
                <w:shd w:val="clear" w:color="auto" w:fill="FFFFFF"/>
              </w:rPr>
              <w:t xml:space="preserve">: </w:t>
            </w:r>
            <w:proofErr w:type="spellStart"/>
            <w:r w:rsidRPr="00DF068E">
              <w:rPr>
                <w:color w:val="212529"/>
                <w:shd w:val="clear" w:color="auto" w:fill="FFFFFF"/>
              </w:rPr>
              <w:t>Physical</w:t>
            </w:r>
            <w:proofErr w:type="spellEnd"/>
            <w:r w:rsidRPr="00DF068E">
              <w:rPr>
                <w:color w:val="212529"/>
                <w:shd w:val="clear" w:color="auto" w:fill="FFFFFF"/>
              </w:rPr>
              <w:t xml:space="preserve"> </w:t>
            </w:r>
            <w:proofErr w:type="spellStart"/>
            <w:r w:rsidRPr="00DF068E">
              <w:rPr>
                <w:color w:val="212529"/>
                <w:shd w:val="clear" w:color="auto" w:fill="FFFFFF"/>
              </w:rPr>
              <w:t>characterization</w:t>
            </w:r>
            <w:proofErr w:type="spellEnd"/>
            <w:r w:rsidRPr="00DF068E">
              <w:rPr>
                <w:color w:val="212529"/>
                <w:shd w:val="clear" w:color="auto" w:fill="FFFFFF"/>
              </w:rPr>
              <w:t xml:space="preserve"> </w:t>
            </w:r>
            <w:proofErr w:type="spellStart"/>
            <w:r w:rsidRPr="00DF068E">
              <w:rPr>
                <w:color w:val="212529"/>
                <w:shd w:val="clear" w:color="auto" w:fill="FFFFFF"/>
              </w:rPr>
              <w:t>of</w:t>
            </w:r>
            <w:proofErr w:type="spellEnd"/>
            <w:r w:rsidRPr="00DF068E">
              <w:rPr>
                <w:color w:val="212529"/>
                <w:shd w:val="clear" w:color="auto" w:fill="FFFFFF"/>
              </w:rPr>
              <w:t xml:space="preserve"> </w:t>
            </w:r>
            <w:proofErr w:type="spellStart"/>
            <w:r w:rsidRPr="00DF068E">
              <w:rPr>
                <w:color w:val="212529"/>
                <w:shd w:val="clear" w:color="auto" w:fill="FFFFFF"/>
              </w:rPr>
              <w:t>the</w:t>
            </w:r>
            <w:proofErr w:type="spellEnd"/>
            <w:r w:rsidRPr="00DF068E">
              <w:rPr>
                <w:color w:val="212529"/>
                <w:shd w:val="clear" w:color="auto" w:fill="FFFFFF"/>
              </w:rPr>
              <w:t xml:space="preserve"> </w:t>
            </w:r>
            <w:proofErr w:type="spellStart"/>
            <w:r w:rsidRPr="00DF068E">
              <w:rPr>
                <w:color w:val="212529"/>
                <w:shd w:val="clear" w:color="auto" w:fill="FFFFFF"/>
              </w:rPr>
              <w:t>milk</w:t>
            </w:r>
            <w:proofErr w:type="spellEnd"/>
            <w:r w:rsidRPr="00DF068E">
              <w:rPr>
                <w:color w:val="212529"/>
                <w:shd w:val="clear" w:color="auto" w:fill="FFFFFF"/>
              </w:rPr>
              <w:t xml:space="preserve"> </w:t>
            </w:r>
            <w:proofErr w:type="spellStart"/>
            <w:r w:rsidRPr="00DF068E">
              <w:rPr>
                <w:color w:val="212529"/>
                <w:shd w:val="clear" w:color="auto" w:fill="FFFFFF"/>
              </w:rPr>
              <w:t>chocolate</w:t>
            </w:r>
            <w:proofErr w:type="spellEnd"/>
            <w:r w:rsidRPr="00DF068E">
              <w:rPr>
                <w:color w:val="212529"/>
                <w:shd w:val="clear" w:color="auto" w:fill="FFFFFF"/>
              </w:rPr>
              <w:t xml:space="preserve"> </w:t>
            </w:r>
            <w:proofErr w:type="spellStart"/>
            <w:r w:rsidRPr="00DF068E">
              <w:rPr>
                <w:color w:val="212529"/>
                <w:shd w:val="clear" w:color="auto" w:fill="FFFFFF"/>
              </w:rPr>
              <w:t>using</w:t>
            </w:r>
            <w:proofErr w:type="spellEnd"/>
            <w:r w:rsidRPr="00DF068E">
              <w:rPr>
                <w:color w:val="212529"/>
                <w:shd w:val="clear" w:color="auto" w:fill="FFFFFF"/>
              </w:rPr>
              <w:t xml:space="preserve"> </w:t>
            </w:r>
            <w:proofErr w:type="spellStart"/>
            <w:r w:rsidRPr="00DF068E">
              <w:rPr>
                <w:color w:val="212529"/>
                <w:shd w:val="clear" w:color="auto" w:fill="FFFFFF"/>
              </w:rPr>
              <w:t>whey</w:t>
            </w:r>
            <w:proofErr w:type="spellEnd"/>
            <w:r w:rsidRPr="00DF068E">
              <w:rPr>
                <w:color w:val="212529"/>
                <w:shd w:val="clear" w:color="auto" w:fill="FFFFFF"/>
              </w:rPr>
              <w:t xml:space="preserve"> </w:t>
            </w:r>
            <w:proofErr w:type="spellStart"/>
            <w:r w:rsidRPr="00DF068E">
              <w:rPr>
                <w:color w:val="212529"/>
                <w:shd w:val="clear" w:color="auto" w:fill="FFFFFF"/>
              </w:rPr>
              <w:t>powder</w:t>
            </w:r>
            <w:proofErr w:type="spellEnd"/>
            <w:r w:rsidRPr="00DF068E">
              <w:rPr>
                <w:color w:val="212529"/>
                <w:shd w:val="clear" w:color="auto" w:fill="FFFFFF"/>
              </w:rPr>
              <w:t>. </w:t>
            </w:r>
            <w:r w:rsidRPr="00DF068E">
              <w:rPr>
                <w:i/>
                <w:iCs/>
                <w:color w:val="212529"/>
                <w:shd w:val="clear" w:color="auto" w:fill="FFFFFF"/>
              </w:rPr>
              <w:t>LWT</w:t>
            </w:r>
            <w:r w:rsidRPr="00DF068E">
              <w:rPr>
                <w:color w:val="212529"/>
                <w:shd w:val="clear" w:color="auto" w:fill="FFFFFF"/>
              </w:rPr>
              <w:t> 154</w:t>
            </w:r>
            <w:r w:rsidRPr="00DF068E">
              <w:rPr>
                <w:bCs/>
                <w:color w:val="212529"/>
                <w:shd w:val="clear" w:color="auto" w:fill="FFFFFF"/>
              </w:rPr>
              <w:t>(</w:t>
            </w:r>
            <w:proofErr w:type="spellStart"/>
            <w:r w:rsidRPr="00DF068E">
              <w:rPr>
                <w:bCs/>
                <w:color w:val="212529"/>
                <w:shd w:val="clear" w:color="auto" w:fill="FFFFFF"/>
              </w:rPr>
              <w:t>Oct</w:t>
            </w:r>
            <w:proofErr w:type="spellEnd"/>
            <w:r w:rsidRPr="00DF068E">
              <w:rPr>
                <w:bCs/>
                <w:color w:val="212529"/>
                <w:shd w:val="clear" w:color="auto" w:fill="FFFFFF"/>
              </w:rPr>
              <w:t>),</w:t>
            </w:r>
            <w:r w:rsidRPr="00DF068E">
              <w:rPr>
                <w:color w:val="212529"/>
                <w:shd w:val="clear" w:color="auto" w:fill="FFFFFF"/>
              </w:rPr>
              <w:t xml:space="preserve"> 112669, </w:t>
            </w:r>
            <w:r w:rsidRPr="00DF068E">
              <w:rPr>
                <w:b/>
                <w:color w:val="212529"/>
                <w:shd w:val="clear" w:color="auto" w:fill="FFFFFF"/>
              </w:rPr>
              <w:t>2022</w:t>
            </w:r>
            <w:r w:rsidRPr="00DF068E">
              <w:rPr>
                <w:bCs/>
                <w:color w:val="212529"/>
                <w:shd w:val="clear" w:color="auto" w:fill="FFFFFF"/>
              </w:rPr>
              <w:t>.</w:t>
            </w:r>
            <w:r w:rsidRPr="00DF068E">
              <w:rPr>
                <w:color w:val="212529"/>
                <w:shd w:val="clear" w:color="auto" w:fill="FFFFFF"/>
              </w:rPr>
              <w:t xml:space="preserve"> </w:t>
            </w:r>
            <w:proofErr w:type="spellStart"/>
            <w:r w:rsidRPr="00DF068E">
              <w:rPr>
                <w:color w:val="212529"/>
                <w:shd w:val="clear" w:color="auto" w:fill="FFFFFF"/>
              </w:rPr>
              <w:t>Jimp</w:t>
            </w:r>
            <w:proofErr w:type="spellEnd"/>
            <w:r>
              <w:rPr>
                <w:color w:val="212529"/>
                <w:shd w:val="clear" w:color="auto" w:fill="FFFFFF"/>
              </w:rPr>
              <w:t xml:space="preserve"> (</w:t>
            </w:r>
            <w:r w:rsidRPr="00DF068E">
              <w:rPr>
                <w:color w:val="212529"/>
                <w:shd w:val="clear" w:color="auto" w:fill="FFFFFF"/>
              </w:rPr>
              <w:t>Q1)</w:t>
            </w:r>
          </w:p>
          <w:p w14:paraId="2875221E" w14:textId="1BA00F83" w:rsidR="00DF068E" w:rsidRPr="00DF068E" w:rsidRDefault="00DF068E" w:rsidP="00FC6F40">
            <w:pPr>
              <w:spacing w:before="120" w:after="120"/>
              <w:jc w:val="both"/>
              <w:rPr>
                <w:color w:val="212529"/>
                <w:shd w:val="clear" w:color="auto" w:fill="FFFFFF"/>
              </w:rPr>
            </w:pPr>
            <w:r w:rsidRPr="00DF068E">
              <w:rPr>
                <w:color w:val="212529"/>
                <w:shd w:val="clear" w:color="auto" w:fill="FFFFFF"/>
              </w:rPr>
              <w:t>LAPČÍKOVÁ,</w:t>
            </w:r>
            <w:r>
              <w:rPr>
                <w:color w:val="212529"/>
                <w:shd w:val="clear" w:color="auto" w:fill="FFFFFF"/>
              </w:rPr>
              <w:t xml:space="preserve"> </w:t>
            </w:r>
            <w:r w:rsidRPr="00DF068E">
              <w:rPr>
                <w:color w:val="212529"/>
                <w:shd w:val="clear" w:color="auto" w:fill="FFFFFF"/>
              </w:rPr>
              <w:t>B.,</w:t>
            </w:r>
            <w:r>
              <w:rPr>
                <w:color w:val="212529"/>
                <w:shd w:val="clear" w:color="auto" w:fill="FFFFFF"/>
              </w:rPr>
              <w:t xml:space="preserve"> </w:t>
            </w:r>
            <w:r w:rsidRPr="00DF068E">
              <w:rPr>
                <w:b/>
                <w:color w:val="212529"/>
                <w:shd w:val="clear" w:color="auto" w:fill="FFFFFF"/>
              </w:rPr>
              <w:t>LAPČÍK, L. (</w:t>
            </w:r>
            <w:proofErr w:type="gramStart"/>
            <w:r w:rsidRPr="00DF068E">
              <w:rPr>
                <w:b/>
                <w:color w:val="212529"/>
                <w:shd w:val="clear" w:color="auto" w:fill="FFFFFF"/>
              </w:rPr>
              <w:t>35%</w:t>
            </w:r>
            <w:proofErr w:type="gramEnd"/>
            <w:r w:rsidRPr="00DF068E">
              <w:rPr>
                <w:b/>
                <w:color w:val="212529"/>
                <w:shd w:val="clear" w:color="auto" w:fill="FFFFFF"/>
              </w:rPr>
              <w:t>)</w:t>
            </w:r>
            <w:r w:rsidRPr="00DF068E">
              <w:rPr>
                <w:color w:val="212529"/>
                <w:shd w:val="clear" w:color="auto" w:fill="FFFFFF"/>
              </w:rPr>
              <w:t>, VALENTA, T., MAJAR, P., ONDROUŠKOVÁ, K.</w:t>
            </w:r>
            <w:r>
              <w:rPr>
                <w:color w:val="212529"/>
                <w:shd w:val="clear" w:color="auto" w:fill="FFFFFF"/>
              </w:rPr>
              <w:t xml:space="preserve">: </w:t>
            </w:r>
            <w:proofErr w:type="spellStart"/>
            <w:r w:rsidRPr="00DF068E">
              <w:rPr>
                <w:color w:val="212529"/>
                <w:shd w:val="clear" w:color="auto" w:fill="FFFFFF"/>
              </w:rPr>
              <w:t>Effect</w:t>
            </w:r>
            <w:proofErr w:type="spellEnd"/>
            <w:r w:rsidRPr="00DF068E">
              <w:rPr>
                <w:color w:val="212529"/>
                <w:shd w:val="clear" w:color="auto" w:fill="FFFFFF"/>
              </w:rPr>
              <w:t xml:space="preserve"> </w:t>
            </w:r>
            <w:proofErr w:type="spellStart"/>
            <w:r w:rsidRPr="00DF068E">
              <w:rPr>
                <w:color w:val="212529"/>
                <w:shd w:val="clear" w:color="auto" w:fill="FFFFFF"/>
              </w:rPr>
              <w:t>of</w:t>
            </w:r>
            <w:proofErr w:type="spellEnd"/>
            <w:r w:rsidRPr="00DF068E">
              <w:rPr>
                <w:color w:val="212529"/>
                <w:shd w:val="clear" w:color="auto" w:fill="FFFFFF"/>
              </w:rPr>
              <w:t xml:space="preserve"> </w:t>
            </w:r>
            <w:proofErr w:type="spellStart"/>
            <w:r w:rsidRPr="00DF068E">
              <w:rPr>
                <w:color w:val="212529"/>
                <w:shd w:val="clear" w:color="auto" w:fill="FFFFFF"/>
              </w:rPr>
              <w:t>the</w:t>
            </w:r>
            <w:proofErr w:type="spellEnd"/>
            <w:r w:rsidRPr="00DF068E">
              <w:rPr>
                <w:color w:val="212529"/>
                <w:shd w:val="clear" w:color="auto" w:fill="FFFFFF"/>
              </w:rPr>
              <w:t xml:space="preserve"> </w:t>
            </w:r>
            <w:proofErr w:type="spellStart"/>
            <w:r w:rsidRPr="00DF068E">
              <w:rPr>
                <w:color w:val="212529"/>
                <w:shd w:val="clear" w:color="auto" w:fill="FFFFFF"/>
              </w:rPr>
              <w:t>rice</w:t>
            </w:r>
            <w:proofErr w:type="spellEnd"/>
            <w:r w:rsidRPr="00DF068E">
              <w:rPr>
                <w:color w:val="212529"/>
                <w:shd w:val="clear" w:color="auto" w:fill="FFFFFF"/>
              </w:rPr>
              <w:t xml:space="preserve"> </w:t>
            </w:r>
            <w:proofErr w:type="spellStart"/>
            <w:r w:rsidRPr="00DF068E">
              <w:rPr>
                <w:color w:val="212529"/>
                <w:shd w:val="clear" w:color="auto" w:fill="FFFFFF"/>
              </w:rPr>
              <w:t>flour</w:t>
            </w:r>
            <w:proofErr w:type="spellEnd"/>
            <w:r w:rsidRPr="00DF068E">
              <w:rPr>
                <w:color w:val="212529"/>
                <w:shd w:val="clear" w:color="auto" w:fill="FFFFFF"/>
              </w:rPr>
              <w:t xml:space="preserve"> </w:t>
            </w:r>
            <w:proofErr w:type="spellStart"/>
            <w:r w:rsidRPr="00DF068E">
              <w:rPr>
                <w:color w:val="212529"/>
                <w:shd w:val="clear" w:color="auto" w:fill="FFFFFF"/>
              </w:rPr>
              <w:t>particle</w:t>
            </w:r>
            <w:proofErr w:type="spellEnd"/>
            <w:r w:rsidRPr="00DF068E">
              <w:rPr>
                <w:color w:val="212529"/>
                <w:shd w:val="clear" w:color="auto" w:fill="FFFFFF"/>
              </w:rPr>
              <w:t xml:space="preserve"> </w:t>
            </w:r>
            <w:proofErr w:type="spellStart"/>
            <w:r w:rsidRPr="00DF068E">
              <w:rPr>
                <w:color w:val="212529"/>
                <w:shd w:val="clear" w:color="auto" w:fill="FFFFFF"/>
              </w:rPr>
              <w:t>size</w:t>
            </w:r>
            <w:proofErr w:type="spellEnd"/>
            <w:r w:rsidRPr="00DF068E">
              <w:rPr>
                <w:color w:val="212529"/>
                <w:shd w:val="clear" w:color="auto" w:fill="FFFFFF"/>
              </w:rPr>
              <w:t xml:space="preserve"> and variety type on </w:t>
            </w:r>
            <w:proofErr w:type="spellStart"/>
            <w:r w:rsidRPr="00DF068E">
              <w:rPr>
                <w:color w:val="212529"/>
                <w:shd w:val="clear" w:color="auto" w:fill="FFFFFF"/>
              </w:rPr>
              <w:t>water</w:t>
            </w:r>
            <w:proofErr w:type="spellEnd"/>
            <w:r w:rsidRPr="00DF068E">
              <w:rPr>
                <w:color w:val="212529"/>
                <w:shd w:val="clear" w:color="auto" w:fill="FFFFFF"/>
              </w:rPr>
              <w:t xml:space="preserve"> holding </w:t>
            </w:r>
            <w:proofErr w:type="spellStart"/>
            <w:r w:rsidRPr="00DF068E">
              <w:rPr>
                <w:color w:val="212529"/>
                <w:shd w:val="clear" w:color="auto" w:fill="FFFFFF"/>
              </w:rPr>
              <w:t>capacity</w:t>
            </w:r>
            <w:proofErr w:type="spellEnd"/>
            <w:r w:rsidRPr="00DF068E">
              <w:rPr>
                <w:color w:val="212529"/>
                <w:shd w:val="clear" w:color="auto" w:fill="FFFFFF"/>
              </w:rPr>
              <w:t xml:space="preserve"> and </w:t>
            </w:r>
            <w:proofErr w:type="spellStart"/>
            <w:r w:rsidRPr="00DF068E">
              <w:rPr>
                <w:color w:val="212529"/>
                <w:shd w:val="clear" w:color="auto" w:fill="FFFFFF"/>
              </w:rPr>
              <w:t>water</w:t>
            </w:r>
            <w:proofErr w:type="spellEnd"/>
            <w:r w:rsidRPr="00DF068E">
              <w:rPr>
                <w:color w:val="212529"/>
                <w:shd w:val="clear" w:color="auto" w:fill="FFFFFF"/>
              </w:rPr>
              <w:t xml:space="preserve"> </w:t>
            </w:r>
            <w:proofErr w:type="spellStart"/>
            <w:r w:rsidRPr="00DF068E">
              <w:rPr>
                <w:color w:val="212529"/>
                <w:shd w:val="clear" w:color="auto" w:fill="FFFFFF"/>
              </w:rPr>
              <w:t>diffusivity</w:t>
            </w:r>
            <w:proofErr w:type="spellEnd"/>
            <w:r w:rsidRPr="00DF068E">
              <w:rPr>
                <w:color w:val="212529"/>
                <w:shd w:val="clear" w:color="auto" w:fill="FFFFFF"/>
              </w:rPr>
              <w:t xml:space="preserve"> in </w:t>
            </w:r>
            <w:proofErr w:type="spellStart"/>
            <w:r w:rsidRPr="00DF068E">
              <w:rPr>
                <w:color w:val="212529"/>
                <w:shd w:val="clear" w:color="auto" w:fill="FFFFFF"/>
              </w:rPr>
              <w:t>aqueous</w:t>
            </w:r>
            <w:proofErr w:type="spellEnd"/>
            <w:r w:rsidRPr="00DF068E">
              <w:rPr>
                <w:color w:val="212529"/>
                <w:shd w:val="clear" w:color="auto" w:fill="FFFFFF"/>
              </w:rPr>
              <w:t xml:space="preserve"> </w:t>
            </w:r>
            <w:proofErr w:type="spellStart"/>
            <w:r w:rsidRPr="00DF068E">
              <w:rPr>
                <w:color w:val="212529"/>
                <w:shd w:val="clear" w:color="auto" w:fill="FFFFFF"/>
              </w:rPr>
              <w:t>dispersions</w:t>
            </w:r>
            <w:proofErr w:type="spellEnd"/>
            <w:r w:rsidRPr="00DF068E">
              <w:rPr>
                <w:color w:val="212529"/>
                <w:shd w:val="clear" w:color="auto" w:fill="FFFFFF"/>
              </w:rPr>
              <w:t>. </w:t>
            </w:r>
            <w:r w:rsidRPr="00DF068E">
              <w:rPr>
                <w:i/>
                <w:iCs/>
                <w:color w:val="212529"/>
                <w:shd w:val="clear" w:color="auto" w:fill="FFFFFF"/>
              </w:rPr>
              <w:t>LWT</w:t>
            </w:r>
            <w:r w:rsidRPr="00DF068E">
              <w:rPr>
                <w:color w:val="212529"/>
                <w:shd w:val="clear" w:color="auto" w:fill="FFFFFF"/>
              </w:rPr>
              <w:t xml:space="preserve"> 142(May), 111082</w:t>
            </w:r>
            <w:r>
              <w:rPr>
                <w:color w:val="212529"/>
                <w:shd w:val="clear" w:color="auto" w:fill="FFFFFF"/>
              </w:rPr>
              <w:t xml:space="preserve">, </w:t>
            </w:r>
            <w:r w:rsidRPr="00DF068E">
              <w:rPr>
                <w:b/>
                <w:bCs/>
                <w:color w:val="212529"/>
                <w:shd w:val="clear" w:color="auto" w:fill="FFFFFF"/>
              </w:rPr>
              <w:t>2021</w:t>
            </w:r>
            <w:r>
              <w:rPr>
                <w:color w:val="212529"/>
                <w:shd w:val="clear" w:color="auto" w:fill="FFFFFF"/>
              </w:rPr>
              <w:t xml:space="preserve">. </w:t>
            </w:r>
            <w:proofErr w:type="spellStart"/>
            <w:r w:rsidRPr="00DF068E">
              <w:rPr>
                <w:color w:val="212529"/>
                <w:shd w:val="clear" w:color="auto" w:fill="FFFFFF"/>
              </w:rPr>
              <w:t>Jimp</w:t>
            </w:r>
            <w:proofErr w:type="spellEnd"/>
            <w:r w:rsidRPr="00DF068E">
              <w:rPr>
                <w:color w:val="212529"/>
                <w:shd w:val="clear" w:color="auto" w:fill="FFFFFF"/>
              </w:rPr>
              <w:t xml:space="preserve"> </w:t>
            </w:r>
            <w:r>
              <w:rPr>
                <w:color w:val="212529"/>
                <w:shd w:val="clear" w:color="auto" w:fill="FFFFFF"/>
              </w:rPr>
              <w:t>(</w:t>
            </w:r>
            <w:r w:rsidRPr="00DF068E">
              <w:rPr>
                <w:color w:val="212529"/>
                <w:shd w:val="clear" w:color="auto" w:fill="FFFFFF"/>
              </w:rPr>
              <w:t>Q1)</w:t>
            </w:r>
          </w:p>
          <w:p w14:paraId="08A477D8" w14:textId="50057C05" w:rsidR="008E7EE3" w:rsidRPr="00641DD1" w:rsidRDefault="00DF068E" w:rsidP="00FC6F40">
            <w:pPr>
              <w:spacing w:before="120" w:after="120"/>
              <w:jc w:val="both"/>
              <w:rPr>
                <w:b/>
                <w:sz w:val="16"/>
                <w:szCs w:val="16"/>
              </w:rPr>
            </w:pPr>
            <w:r w:rsidRPr="00DF068E">
              <w:rPr>
                <w:color w:val="212529"/>
                <w:shd w:val="clear" w:color="auto" w:fill="FFFFFF"/>
              </w:rPr>
              <w:t xml:space="preserve">LAPČÍKOVÁ, B., BUREŠOVÁ, I., </w:t>
            </w:r>
            <w:r w:rsidRPr="00DF068E">
              <w:rPr>
                <w:b/>
                <w:color w:val="212529"/>
                <w:shd w:val="clear" w:color="auto" w:fill="FFFFFF"/>
              </w:rPr>
              <w:t>LAPČÍK, L. (</w:t>
            </w:r>
            <w:proofErr w:type="gramStart"/>
            <w:r w:rsidRPr="00DF068E">
              <w:rPr>
                <w:b/>
                <w:color w:val="212529"/>
                <w:shd w:val="clear" w:color="auto" w:fill="FFFFFF"/>
              </w:rPr>
              <w:t>25%</w:t>
            </w:r>
            <w:proofErr w:type="gramEnd"/>
            <w:r w:rsidRPr="00DF068E">
              <w:rPr>
                <w:b/>
                <w:color w:val="212529"/>
                <w:shd w:val="clear" w:color="auto" w:fill="FFFFFF"/>
              </w:rPr>
              <w:t>)</w:t>
            </w:r>
            <w:r w:rsidRPr="00DF068E">
              <w:rPr>
                <w:color w:val="212529"/>
                <w:shd w:val="clear" w:color="auto" w:fill="FFFFFF"/>
              </w:rPr>
              <w:t xml:space="preserve">, DABASH, V., VALENTA, T.: </w:t>
            </w:r>
            <w:proofErr w:type="spellStart"/>
            <w:r w:rsidRPr="00DF068E">
              <w:rPr>
                <w:color w:val="212529"/>
                <w:shd w:val="clear" w:color="auto" w:fill="FFFFFF"/>
              </w:rPr>
              <w:t>Impact</w:t>
            </w:r>
            <w:proofErr w:type="spellEnd"/>
            <w:r w:rsidRPr="00DF068E">
              <w:rPr>
                <w:color w:val="212529"/>
                <w:shd w:val="clear" w:color="auto" w:fill="FFFFFF"/>
              </w:rPr>
              <w:t xml:space="preserve"> </w:t>
            </w:r>
            <w:proofErr w:type="spellStart"/>
            <w:r w:rsidRPr="00DF068E">
              <w:rPr>
                <w:color w:val="212529"/>
                <w:shd w:val="clear" w:color="auto" w:fill="FFFFFF"/>
              </w:rPr>
              <w:t>of</w:t>
            </w:r>
            <w:proofErr w:type="spellEnd"/>
            <w:r w:rsidRPr="00DF068E">
              <w:rPr>
                <w:color w:val="212529"/>
                <w:shd w:val="clear" w:color="auto" w:fill="FFFFFF"/>
              </w:rPr>
              <w:t xml:space="preserve"> </w:t>
            </w:r>
            <w:proofErr w:type="spellStart"/>
            <w:r w:rsidRPr="00DF068E">
              <w:rPr>
                <w:color w:val="212529"/>
                <w:shd w:val="clear" w:color="auto" w:fill="FFFFFF"/>
              </w:rPr>
              <w:t>particle</w:t>
            </w:r>
            <w:proofErr w:type="spellEnd"/>
            <w:r w:rsidRPr="00DF068E">
              <w:rPr>
                <w:color w:val="212529"/>
                <w:shd w:val="clear" w:color="auto" w:fill="FFFFFF"/>
              </w:rPr>
              <w:t xml:space="preserve"> </w:t>
            </w:r>
            <w:proofErr w:type="spellStart"/>
            <w:r w:rsidRPr="00DF068E">
              <w:rPr>
                <w:color w:val="212529"/>
                <w:shd w:val="clear" w:color="auto" w:fill="FFFFFF"/>
              </w:rPr>
              <w:t>size</w:t>
            </w:r>
            <w:proofErr w:type="spellEnd"/>
            <w:r w:rsidRPr="00DF068E">
              <w:rPr>
                <w:color w:val="212529"/>
                <w:shd w:val="clear" w:color="auto" w:fill="FFFFFF"/>
              </w:rPr>
              <w:t xml:space="preserve"> on </w:t>
            </w:r>
            <w:proofErr w:type="spellStart"/>
            <w:r w:rsidRPr="00DF068E">
              <w:rPr>
                <w:color w:val="212529"/>
                <w:shd w:val="clear" w:color="auto" w:fill="FFFFFF"/>
              </w:rPr>
              <w:t>wheat</w:t>
            </w:r>
            <w:proofErr w:type="spellEnd"/>
            <w:r w:rsidRPr="00DF068E">
              <w:rPr>
                <w:color w:val="212529"/>
                <w:shd w:val="clear" w:color="auto" w:fill="FFFFFF"/>
              </w:rPr>
              <w:t xml:space="preserve"> </w:t>
            </w:r>
            <w:proofErr w:type="spellStart"/>
            <w:r w:rsidRPr="00DF068E">
              <w:rPr>
                <w:color w:val="212529"/>
                <w:shd w:val="clear" w:color="auto" w:fill="FFFFFF"/>
              </w:rPr>
              <w:t>dough</w:t>
            </w:r>
            <w:proofErr w:type="spellEnd"/>
            <w:r w:rsidRPr="00DF068E">
              <w:rPr>
                <w:color w:val="212529"/>
                <w:shd w:val="clear" w:color="auto" w:fill="FFFFFF"/>
              </w:rPr>
              <w:t xml:space="preserve"> and </w:t>
            </w:r>
            <w:proofErr w:type="spellStart"/>
            <w:r w:rsidRPr="00DF068E">
              <w:rPr>
                <w:color w:val="212529"/>
                <w:shd w:val="clear" w:color="auto" w:fill="FFFFFF"/>
              </w:rPr>
              <w:t>bread</w:t>
            </w:r>
            <w:proofErr w:type="spellEnd"/>
            <w:r w:rsidRPr="00DF068E">
              <w:rPr>
                <w:color w:val="212529"/>
                <w:shd w:val="clear" w:color="auto" w:fill="FFFFFF"/>
              </w:rPr>
              <w:t xml:space="preserve"> </w:t>
            </w:r>
            <w:proofErr w:type="spellStart"/>
            <w:r w:rsidRPr="00DF068E">
              <w:rPr>
                <w:color w:val="212529"/>
                <w:shd w:val="clear" w:color="auto" w:fill="FFFFFF"/>
              </w:rPr>
              <w:t>characteristics</w:t>
            </w:r>
            <w:proofErr w:type="spellEnd"/>
            <w:r w:rsidRPr="00DF068E">
              <w:rPr>
                <w:color w:val="212529"/>
                <w:shd w:val="clear" w:color="auto" w:fill="FFFFFF"/>
              </w:rPr>
              <w:t>. </w:t>
            </w:r>
            <w:r w:rsidRPr="00DF068E">
              <w:rPr>
                <w:i/>
                <w:iCs/>
                <w:color w:val="212529"/>
                <w:shd w:val="clear" w:color="auto" w:fill="FFFFFF"/>
              </w:rPr>
              <w:t xml:space="preserve">Food </w:t>
            </w:r>
            <w:proofErr w:type="spellStart"/>
            <w:r w:rsidRPr="00DF068E">
              <w:rPr>
                <w:i/>
                <w:iCs/>
                <w:color w:val="212529"/>
                <w:shd w:val="clear" w:color="auto" w:fill="FFFFFF"/>
              </w:rPr>
              <w:t>Chemistry</w:t>
            </w:r>
            <w:proofErr w:type="spellEnd"/>
            <w:r w:rsidRPr="00DF068E">
              <w:rPr>
                <w:color w:val="212529"/>
                <w:shd w:val="clear" w:color="auto" w:fill="FFFFFF"/>
              </w:rPr>
              <w:t> </w:t>
            </w:r>
            <w:r w:rsidRPr="00DF068E">
              <w:rPr>
                <w:bCs/>
                <w:color w:val="212529"/>
                <w:shd w:val="clear" w:color="auto" w:fill="FFFFFF"/>
              </w:rPr>
              <w:t xml:space="preserve">297(1 Nov), 124938, </w:t>
            </w:r>
            <w:r w:rsidRPr="00DF068E">
              <w:rPr>
                <w:b/>
                <w:bCs/>
                <w:color w:val="212529"/>
                <w:shd w:val="clear" w:color="auto" w:fill="FFFFFF"/>
              </w:rPr>
              <w:t>2019</w:t>
            </w:r>
            <w:r w:rsidRPr="00DF068E">
              <w:rPr>
                <w:bCs/>
                <w:color w:val="212529"/>
                <w:shd w:val="clear" w:color="auto" w:fill="FFFFFF"/>
              </w:rPr>
              <w:t xml:space="preserve">. </w:t>
            </w:r>
            <w:proofErr w:type="spellStart"/>
            <w:r w:rsidRPr="00DF068E">
              <w:rPr>
                <w:bCs/>
                <w:color w:val="212529"/>
                <w:shd w:val="clear" w:color="auto" w:fill="FFFFFF"/>
              </w:rPr>
              <w:t>Jimp</w:t>
            </w:r>
            <w:proofErr w:type="spellEnd"/>
            <w:r w:rsidRPr="00DF068E">
              <w:rPr>
                <w:bCs/>
                <w:color w:val="212529"/>
                <w:shd w:val="clear" w:color="auto" w:fill="FFFFFF"/>
              </w:rPr>
              <w:t xml:space="preserve"> </w:t>
            </w:r>
            <w:r>
              <w:rPr>
                <w:bCs/>
                <w:color w:val="212529"/>
                <w:shd w:val="clear" w:color="auto" w:fill="FFFFFF"/>
              </w:rPr>
              <w:t>(</w:t>
            </w:r>
            <w:r w:rsidRPr="00DF068E">
              <w:rPr>
                <w:bCs/>
                <w:color w:val="212529"/>
                <w:shd w:val="clear" w:color="auto" w:fill="FFFFFF"/>
              </w:rPr>
              <w:t>Q1)</w:t>
            </w:r>
          </w:p>
        </w:tc>
      </w:tr>
      <w:tr w:rsidR="008E7EE3" w14:paraId="00797F26" w14:textId="77777777" w:rsidTr="00FF48CE">
        <w:trPr>
          <w:trHeight w:val="218"/>
        </w:trPr>
        <w:tc>
          <w:tcPr>
            <w:tcW w:w="9956" w:type="dxa"/>
            <w:gridSpan w:val="15"/>
            <w:shd w:val="clear" w:color="auto" w:fill="F7CAAC"/>
          </w:tcPr>
          <w:p w14:paraId="28A296A2" w14:textId="6572A5E4" w:rsidR="008E7EE3" w:rsidRDefault="00336343" w:rsidP="008E7EE3">
            <w:pPr>
              <w:rPr>
                <w:b/>
              </w:rPr>
            </w:pPr>
            <w:r>
              <w:rPr>
                <w:b/>
              </w:rPr>
              <w:t>Působení v zahraničí</w:t>
            </w:r>
          </w:p>
        </w:tc>
      </w:tr>
      <w:tr w:rsidR="008E7EE3" w14:paraId="00BDAEE2" w14:textId="77777777" w:rsidTr="00FF48CE">
        <w:trPr>
          <w:trHeight w:val="328"/>
        </w:trPr>
        <w:tc>
          <w:tcPr>
            <w:tcW w:w="9956" w:type="dxa"/>
            <w:gridSpan w:val="15"/>
          </w:tcPr>
          <w:p w14:paraId="35A4F6A8" w14:textId="77777777" w:rsidR="008E7EE3" w:rsidRPr="00005355" w:rsidRDefault="008E7EE3" w:rsidP="00494C21">
            <w:pPr>
              <w:spacing w:before="120" w:after="40"/>
              <w:jc w:val="both"/>
            </w:pPr>
            <w:r w:rsidRPr="00005355">
              <w:t>1993: Státní univerzita v </w:t>
            </w:r>
            <w:proofErr w:type="spellStart"/>
            <w:r w:rsidRPr="00005355">
              <w:t>Ghentu</w:t>
            </w:r>
            <w:proofErr w:type="spellEnd"/>
            <w:r w:rsidRPr="00005355">
              <w:t xml:space="preserve">, Farmaceutická fakulta, Belgie, </w:t>
            </w:r>
            <w:proofErr w:type="spellStart"/>
            <w:r w:rsidRPr="00005355">
              <w:t>postdoktorální</w:t>
            </w:r>
            <w:proofErr w:type="spellEnd"/>
            <w:r w:rsidRPr="00005355">
              <w:t xml:space="preserve"> studijní pobyt (6 měsíců)</w:t>
            </w:r>
          </w:p>
          <w:p w14:paraId="1C501D85" w14:textId="77777777" w:rsidR="008E7EE3" w:rsidRPr="00005355" w:rsidRDefault="008E7EE3" w:rsidP="008E7EE3">
            <w:pPr>
              <w:spacing w:before="40" w:after="40"/>
              <w:jc w:val="both"/>
            </w:pPr>
            <w:proofErr w:type="gramStart"/>
            <w:r w:rsidRPr="00005355">
              <w:t>1991 – 1992</w:t>
            </w:r>
            <w:proofErr w:type="gramEnd"/>
            <w:r w:rsidRPr="00005355">
              <w:t xml:space="preserve">: </w:t>
            </w:r>
            <w:proofErr w:type="spellStart"/>
            <w:r w:rsidRPr="00005355">
              <w:t>McGillova</w:t>
            </w:r>
            <w:proofErr w:type="spellEnd"/>
            <w:r w:rsidRPr="00005355">
              <w:t xml:space="preserve"> Univerzita, Ústav chemie, Montreal, </w:t>
            </w:r>
            <w:proofErr w:type="spellStart"/>
            <w:r w:rsidRPr="00005355">
              <w:t>Québec</w:t>
            </w:r>
            <w:proofErr w:type="spellEnd"/>
            <w:r w:rsidRPr="00005355">
              <w:t xml:space="preserve">, Kanada, PAPRICAN, Point Claire, </w:t>
            </w:r>
            <w:proofErr w:type="spellStart"/>
            <w:r w:rsidRPr="00005355">
              <w:t>postdoktorální</w:t>
            </w:r>
            <w:proofErr w:type="spellEnd"/>
            <w:r w:rsidRPr="00005355">
              <w:t xml:space="preserve"> studijní pobyt (12 měsíců)</w:t>
            </w:r>
          </w:p>
          <w:p w14:paraId="7009593D" w14:textId="77777777" w:rsidR="008E7EE3" w:rsidRDefault="008E7EE3" w:rsidP="008E7EE3">
            <w:pPr>
              <w:spacing w:before="40" w:after="60"/>
              <w:jc w:val="both"/>
            </w:pPr>
            <w:r w:rsidRPr="00005355">
              <w:t>1990: Univerzita v Ulmu, Německo, studijní pobyt (3 měsíce)</w:t>
            </w:r>
          </w:p>
          <w:p w14:paraId="500F946B" w14:textId="607D17D4" w:rsidR="00DF068E" w:rsidRDefault="00DF068E" w:rsidP="008E7EE3">
            <w:pPr>
              <w:spacing w:before="40" w:after="60"/>
              <w:jc w:val="both"/>
              <w:rPr>
                <w:b/>
              </w:rPr>
            </w:pPr>
          </w:p>
        </w:tc>
      </w:tr>
      <w:tr w:rsidR="008E7EE3" w14:paraId="41F33609" w14:textId="77777777" w:rsidTr="00FF48CE">
        <w:trPr>
          <w:cantSplit/>
          <w:trHeight w:val="470"/>
        </w:trPr>
        <w:tc>
          <w:tcPr>
            <w:tcW w:w="2518" w:type="dxa"/>
            <w:shd w:val="clear" w:color="auto" w:fill="F7CAAC"/>
          </w:tcPr>
          <w:p w14:paraId="07EAC329" w14:textId="77777777" w:rsidR="008E7EE3" w:rsidRDefault="008E7EE3" w:rsidP="008E7EE3">
            <w:pPr>
              <w:jc w:val="both"/>
              <w:rPr>
                <w:b/>
              </w:rPr>
            </w:pPr>
            <w:r>
              <w:rPr>
                <w:b/>
              </w:rPr>
              <w:t xml:space="preserve">Podpis </w:t>
            </w:r>
          </w:p>
        </w:tc>
        <w:tc>
          <w:tcPr>
            <w:tcW w:w="4536" w:type="dxa"/>
            <w:gridSpan w:val="9"/>
          </w:tcPr>
          <w:p w14:paraId="544DB211" w14:textId="77777777" w:rsidR="008E7EE3" w:rsidRDefault="008E7EE3" w:rsidP="008E7EE3">
            <w:pPr>
              <w:jc w:val="both"/>
            </w:pPr>
          </w:p>
        </w:tc>
        <w:tc>
          <w:tcPr>
            <w:tcW w:w="786" w:type="dxa"/>
            <w:gridSpan w:val="2"/>
            <w:shd w:val="clear" w:color="auto" w:fill="F7CAAC"/>
          </w:tcPr>
          <w:p w14:paraId="43B52808" w14:textId="77777777" w:rsidR="008E7EE3" w:rsidRDefault="008E7EE3" w:rsidP="008E7EE3">
            <w:pPr>
              <w:jc w:val="both"/>
            </w:pPr>
            <w:r>
              <w:rPr>
                <w:b/>
              </w:rPr>
              <w:t>datum</w:t>
            </w:r>
          </w:p>
        </w:tc>
        <w:tc>
          <w:tcPr>
            <w:tcW w:w="2116" w:type="dxa"/>
            <w:gridSpan w:val="3"/>
          </w:tcPr>
          <w:p w14:paraId="17CD81A4" w14:textId="77777777" w:rsidR="008E7EE3" w:rsidRDefault="008E7EE3" w:rsidP="008E7EE3">
            <w:pPr>
              <w:jc w:val="both"/>
            </w:pPr>
          </w:p>
        </w:tc>
      </w:tr>
      <w:tr w:rsidR="008E7EE3" w14:paraId="38044A66" w14:textId="77777777" w:rsidTr="00FF48CE">
        <w:tc>
          <w:tcPr>
            <w:tcW w:w="9956" w:type="dxa"/>
            <w:gridSpan w:val="15"/>
            <w:tcBorders>
              <w:bottom w:val="double" w:sz="4" w:space="0" w:color="auto"/>
            </w:tcBorders>
            <w:shd w:val="clear" w:color="auto" w:fill="BDD6EE"/>
          </w:tcPr>
          <w:p w14:paraId="48852C60" w14:textId="7B52CDDA" w:rsidR="008E7EE3" w:rsidRDefault="008E7EE3" w:rsidP="008E7EE3">
            <w:pPr>
              <w:jc w:val="both"/>
              <w:rPr>
                <w:b/>
                <w:sz w:val="28"/>
              </w:rPr>
            </w:pPr>
            <w:bookmarkStart w:id="210" w:name="_Hlk138954731"/>
            <w:bookmarkEnd w:id="208"/>
            <w:r>
              <w:rPr>
                <w:b/>
                <w:sz w:val="28"/>
              </w:rPr>
              <w:lastRenderedPageBreak/>
              <w:t>C-I – Personální zabezpečení</w:t>
            </w:r>
          </w:p>
        </w:tc>
      </w:tr>
      <w:tr w:rsidR="008E7EE3" w14:paraId="17C03F08" w14:textId="77777777" w:rsidTr="00FF48CE">
        <w:tc>
          <w:tcPr>
            <w:tcW w:w="2518" w:type="dxa"/>
            <w:tcBorders>
              <w:top w:val="double" w:sz="4" w:space="0" w:color="auto"/>
            </w:tcBorders>
            <w:shd w:val="clear" w:color="auto" w:fill="F7CAAC"/>
          </w:tcPr>
          <w:p w14:paraId="17A6F7A2" w14:textId="77777777" w:rsidR="008E7EE3" w:rsidRDefault="008E7EE3" w:rsidP="008E7EE3">
            <w:pPr>
              <w:jc w:val="both"/>
              <w:rPr>
                <w:b/>
              </w:rPr>
            </w:pPr>
            <w:r>
              <w:rPr>
                <w:b/>
              </w:rPr>
              <w:t>Vysoká škola</w:t>
            </w:r>
          </w:p>
        </w:tc>
        <w:tc>
          <w:tcPr>
            <w:tcW w:w="7438" w:type="dxa"/>
            <w:gridSpan w:val="14"/>
          </w:tcPr>
          <w:p w14:paraId="7B76CDC0" w14:textId="77777777" w:rsidR="008E7EE3" w:rsidRDefault="008E7EE3" w:rsidP="008E7EE3">
            <w:pPr>
              <w:jc w:val="both"/>
            </w:pPr>
            <w:r>
              <w:t>Univerzita Tomáše Bati ve Zlíně</w:t>
            </w:r>
          </w:p>
        </w:tc>
      </w:tr>
      <w:tr w:rsidR="008E7EE3" w14:paraId="54856691" w14:textId="77777777" w:rsidTr="00FF48CE">
        <w:tc>
          <w:tcPr>
            <w:tcW w:w="2518" w:type="dxa"/>
            <w:shd w:val="clear" w:color="auto" w:fill="F7CAAC"/>
          </w:tcPr>
          <w:p w14:paraId="453EC82F" w14:textId="77777777" w:rsidR="008E7EE3" w:rsidRDefault="008E7EE3" w:rsidP="008E7EE3">
            <w:pPr>
              <w:jc w:val="both"/>
              <w:rPr>
                <w:b/>
              </w:rPr>
            </w:pPr>
            <w:r>
              <w:rPr>
                <w:b/>
              </w:rPr>
              <w:t>Součást vysoké školy</w:t>
            </w:r>
          </w:p>
        </w:tc>
        <w:tc>
          <w:tcPr>
            <w:tcW w:w="7438" w:type="dxa"/>
            <w:gridSpan w:val="14"/>
          </w:tcPr>
          <w:p w14:paraId="14928858" w14:textId="77777777" w:rsidR="008E7EE3" w:rsidRDefault="008E7EE3" w:rsidP="008E7EE3">
            <w:pPr>
              <w:jc w:val="both"/>
            </w:pPr>
            <w:r>
              <w:t>Fakulta technologická</w:t>
            </w:r>
          </w:p>
        </w:tc>
      </w:tr>
      <w:tr w:rsidR="008E7EE3" w14:paraId="50982E3A" w14:textId="77777777" w:rsidTr="00FF48CE">
        <w:tc>
          <w:tcPr>
            <w:tcW w:w="2518" w:type="dxa"/>
            <w:shd w:val="clear" w:color="auto" w:fill="F7CAAC"/>
          </w:tcPr>
          <w:p w14:paraId="1CBCB746" w14:textId="77777777" w:rsidR="008E7EE3" w:rsidRDefault="008E7EE3" w:rsidP="008E7EE3">
            <w:pPr>
              <w:jc w:val="both"/>
              <w:rPr>
                <w:b/>
              </w:rPr>
            </w:pPr>
            <w:r>
              <w:rPr>
                <w:b/>
              </w:rPr>
              <w:t>Název studijního programu</w:t>
            </w:r>
          </w:p>
        </w:tc>
        <w:tc>
          <w:tcPr>
            <w:tcW w:w="7438" w:type="dxa"/>
            <w:gridSpan w:val="14"/>
          </w:tcPr>
          <w:p w14:paraId="0ECFAFCE" w14:textId="373F2C84" w:rsidR="008E7EE3" w:rsidRDefault="008E7EE3" w:rsidP="008E7EE3">
            <w:pPr>
              <w:jc w:val="both"/>
            </w:pPr>
            <w:r>
              <w:t>Potravinářské biotechnologie a aplikovaná mikrobiologie</w:t>
            </w:r>
          </w:p>
        </w:tc>
      </w:tr>
      <w:tr w:rsidR="008E7EE3" w14:paraId="098659F0" w14:textId="77777777" w:rsidTr="00FF48CE">
        <w:tc>
          <w:tcPr>
            <w:tcW w:w="2518" w:type="dxa"/>
            <w:shd w:val="clear" w:color="auto" w:fill="F7CAAC"/>
          </w:tcPr>
          <w:p w14:paraId="79325057" w14:textId="77777777" w:rsidR="008E7EE3" w:rsidRDefault="008E7EE3" w:rsidP="008E7EE3">
            <w:pPr>
              <w:jc w:val="both"/>
              <w:rPr>
                <w:b/>
              </w:rPr>
            </w:pPr>
            <w:r>
              <w:rPr>
                <w:b/>
              </w:rPr>
              <w:t>Jméno a příjmení</w:t>
            </w:r>
          </w:p>
        </w:tc>
        <w:tc>
          <w:tcPr>
            <w:tcW w:w="4536" w:type="dxa"/>
            <w:gridSpan w:val="9"/>
          </w:tcPr>
          <w:p w14:paraId="1A4121AE" w14:textId="77777777" w:rsidR="008E7EE3" w:rsidRPr="002005AC" w:rsidRDefault="008E7EE3" w:rsidP="008E7EE3">
            <w:pPr>
              <w:jc w:val="both"/>
              <w:rPr>
                <w:b/>
                <w:bCs/>
              </w:rPr>
            </w:pPr>
            <w:bookmarkStart w:id="211" w:name="Lazárková"/>
            <w:bookmarkEnd w:id="211"/>
            <w:r>
              <w:rPr>
                <w:b/>
                <w:bCs/>
              </w:rPr>
              <w:t xml:space="preserve">Zuzana Lazárková </w:t>
            </w:r>
            <w:r w:rsidRPr="00B60F78">
              <w:rPr>
                <w:b/>
                <w:bCs/>
              </w:rPr>
              <w:t>(</w:t>
            </w:r>
            <w:proofErr w:type="spellStart"/>
            <w:r w:rsidRPr="00B60F78">
              <w:rPr>
                <w:b/>
                <w:bCs/>
              </w:rPr>
              <w:t>Bubelová</w:t>
            </w:r>
            <w:proofErr w:type="spellEnd"/>
            <w:r w:rsidRPr="00B60F78">
              <w:rPr>
                <w:b/>
                <w:bCs/>
              </w:rPr>
              <w:t>)</w:t>
            </w:r>
          </w:p>
        </w:tc>
        <w:tc>
          <w:tcPr>
            <w:tcW w:w="709" w:type="dxa"/>
            <w:shd w:val="clear" w:color="auto" w:fill="F7CAAC"/>
          </w:tcPr>
          <w:p w14:paraId="4FB5BE4B" w14:textId="77777777" w:rsidR="008E7EE3" w:rsidRDefault="008E7EE3" w:rsidP="008E7EE3">
            <w:pPr>
              <w:jc w:val="both"/>
              <w:rPr>
                <w:b/>
              </w:rPr>
            </w:pPr>
            <w:r>
              <w:rPr>
                <w:b/>
              </w:rPr>
              <w:t>Tituly</w:t>
            </w:r>
          </w:p>
        </w:tc>
        <w:tc>
          <w:tcPr>
            <w:tcW w:w="2193" w:type="dxa"/>
            <w:gridSpan w:val="4"/>
          </w:tcPr>
          <w:p w14:paraId="0A5211ED" w14:textId="1D28C525" w:rsidR="008E7EE3" w:rsidRDefault="009F639F" w:rsidP="008E7EE3">
            <w:pPr>
              <w:jc w:val="both"/>
            </w:pPr>
            <w:r>
              <w:t xml:space="preserve">doc. </w:t>
            </w:r>
            <w:r w:rsidR="008E7EE3">
              <w:t>Ing., Ph.D.</w:t>
            </w:r>
          </w:p>
        </w:tc>
      </w:tr>
      <w:tr w:rsidR="008E7EE3" w:rsidRPr="002C12E5" w14:paraId="0E08D96E" w14:textId="77777777" w:rsidTr="00FF48CE">
        <w:tc>
          <w:tcPr>
            <w:tcW w:w="2518" w:type="dxa"/>
            <w:shd w:val="clear" w:color="auto" w:fill="F7CAAC"/>
          </w:tcPr>
          <w:p w14:paraId="0234FF71" w14:textId="77777777" w:rsidR="008E7EE3" w:rsidRDefault="008E7EE3" w:rsidP="008E7EE3">
            <w:pPr>
              <w:jc w:val="both"/>
              <w:rPr>
                <w:b/>
              </w:rPr>
            </w:pPr>
            <w:r>
              <w:rPr>
                <w:b/>
              </w:rPr>
              <w:t>Rok narození</w:t>
            </w:r>
          </w:p>
        </w:tc>
        <w:tc>
          <w:tcPr>
            <w:tcW w:w="829" w:type="dxa"/>
            <w:gridSpan w:val="3"/>
          </w:tcPr>
          <w:p w14:paraId="46384ED1" w14:textId="77777777" w:rsidR="008E7EE3" w:rsidRDefault="008E7EE3" w:rsidP="008E7EE3">
            <w:pPr>
              <w:jc w:val="both"/>
            </w:pPr>
            <w:r>
              <w:t>1982</w:t>
            </w:r>
          </w:p>
        </w:tc>
        <w:tc>
          <w:tcPr>
            <w:tcW w:w="1721" w:type="dxa"/>
            <w:shd w:val="clear" w:color="auto" w:fill="F7CAAC"/>
          </w:tcPr>
          <w:p w14:paraId="79348DAD" w14:textId="2CAC074E" w:rsidR="008E7EE3" w:rsidRDefault="008E7EE3" w:rsidP="008E7EE3">
            <w:pPr>
              <w:jc w:val="both"/>
              <w:rPr>
                <w:b/>
              </w:rPr>
            </w:pPr>
            <w:r>
              <w:rPr>
                <w:b/>
              </w:rPr>
              <w:t>typ vztahu k V</w:t>
            </w:r>
            <w:r w:rsidR="00B00931">
              <w:rPr>
                <w:b/>
              </w:rPr>
              <w:t>Š</w:t>
            </w:r>
          </w:p>
        </w:tc>
        <w:tc>
          <w:tcPr>
            <w:tcW w:w="992" w:type="dxa"/>
            <w:gridSpan w:val="4"/>
          </w:tcPr>
          <w:p w14:paraId="702C3050" w14:textId="77777777" w:rsidR="008E7EE3" w:rsidRPr="002C12E5" w:rsidRDefault="008E7EE3" w:rsidP="008E7EE3">
            <w:pPr>
              <w:jc w:val="both"/>
            </w:pPr>
            <w:r w:rsidRPr="002C12E5">
              <w:t>pp.</w:t>
            </w:r>
          </w:p>
        </w:tc>
        <w:tc>
          <w:tcPr>
            <w:tcW w:w="994" w:type="dxa"/>
            <w:shd w:val="clear" w:color="auto" w:fill="F7CAAC"/>
          </w:tcPr>
          <w:p w14:paraId="6A4660AD" w14:textId="77777777" w:rsidR="008E7EE3" w:rsidRPr="002C12E5" w:rsidRDefault="008E7EE3" w:rsidP="008E7EE3">
            <w:pPr>
              <w:jc w:val="both"/>
              <w:rPr>
                <w:b/>
              </w:rPr>
            </w:pPr>
            <w:r w:rsidRPr="002C12E5">
              <w:rPr>
                <w:b/>
              </w:rPr>
              <w:t>rozsah</w:t>
            </w:r>
          </w:p>
        </w:tc>
        <w:tc>
          <w:tcPr>
            <w:tcW w:w="709" w:type="dxa"/>
          </w:tcPr>
          <w:p w14:paraId="28F7B12E" w14:textId="77777777" w:rsidR="008E7EE3" w:rsidRPr="002C12E5" w:rsidRDefault="008E7EE3" w:rsidP="008E7EE3">
            <w:pPr>
              <w:jc w:val="both"/>
            </w:pPr>
            <w:r w:rsidRPr="002C12E5">
              <w:t>40</w:t>
            </w:r>
          </w:p>
        </w:tc>
        <w:tc>
          <w:tcPr>
            <w:tcW w:w="775" w:type="dxa"/>
            <w:gridSpan w:val="2"/>
            <w:shd w:val="clear" w:color="auto" w:fill="F7CAAC"/>
          </w:tcPr>
          <w:p w14:paraId="4154ED81" w14:textId="77777777" w:rsidR="008E7EE3" w:rsidRPr="002C12E5" w:rsidRDefault="008E7EE3" w:rsidP="008E7EE3">
            <w:pPr>
              <w:jc w:val="both"/>
              <w:rPr>
                <w:b/>
              </w:rPr>
            </w:pPr>
            <w:r w:rsidRPr="002C12E5">
              <w:rPr>
                <w:b/>
              </w:rPr>
              <w:t>do kdy</w:t>
            </w:r>
          </w:p>
        </w:tc>
        <w:tc>
          <w:tcPr>
            <w:tcW w:w="1418" w:type="dxa"/>
            <w:gridSpan w:val="2"/>
          </w:tcPr>
          <w:p w14:paraId="722845C0" w14:textId="77777777" w:rsidR="008E7EE3" w:rsidRPr="002C12E5" w:rsidRDefault="008E7EE3" w:rsidP="008E7EE3">
            <w:pPr>
              <w:jc w:val="both"/>
            </w:pPr>
            <w:r w:rsidRPr="002C12E5">
              <w:t>N</w:t>
            </w:r>
          </w:p>
        </w:tc>
      </w:tr>
      <w:tr w:rsidR="008E7EE3" w:rsidRPr="002C12E5" w14:paraId="760465E2" w14:textId="77777777" w:rsidTr="00FF48CE">
        <w:tc>
          <w:tcPr>
            <w:tcW w:w="5068" w:type="dxa"/>
            <w:gridSpan w:val="5"/>
            <w:shd w:val="clear" w:color="auto" w:fill="F7CAAC"/>
          </w:tcPr>
          <w:p w14:paraId="0489FC0C" w14:textId="77777777" w:rsidR="008E7EE3" w:rsidRDefault="008E7EE3" w:rsidP="008E7EE3">
            <w:pPr>
              <w:jc w:val="both"/>
              <w:rPr>
                <w:b/>
              </w:rPr>
            </w:pPr>
            <w:r>
              <w:rPr>
                <w:b/>
              </w:rPr>
              <w:t>Typ vztahu na součásti VŠ, která uskutečňuje st. program</w:t>
            </w:r>
          </w:p>
        </w:tc>
        <w:tc>
          <w:tcPr>
            <w:tcW w:w="992" w:type="dxa"/>
            <w:gridSpan w:val="4"/>
          </w:tcPr>
          <w:p w14:paraId="3C971CD8" w14:textId="77777777" w:rsidR="008E7EE3" w:rsidRPr="002C12E5" w:rsidRDefault="008E7EE3" w:rsidP="008E7EE3">
            <w:pPr>
              <w:jc w:val="both"/>
            </w:pPr>
            <w:r w:rsidRPr="002C12E5">
              <w:t>pp.</w:t>
            </w:r>
          </w:p>
        </w:tc>
        <w:tc>
          <w:tcPr>
            <w:tcW w:w="994" w:type="dxa"/>
            <w:shd w:val="clear" w:color="auto" w:fill="F7CAAC"/>
          </w:tcPr>
          <w:p w14:paraId="0C3A650F" w14:textId="77777777" w:rsidR="008E7EE3" w:rsidRPr="002C12E5" w:rsidRDefault="008E7EE3" w:rsidP="008E7EE3">
            <w:pPr>
              <w:jc w:val="both"/>
              <w:rPr>
                <w:b/>
              </w:rPr>
            </w:pPr>
            <w:r w:rsidRPr="002C12E5">
              <w:rPr>
                <w:b/>
              </w:rPr>
              <w:t>rozsah</w:t>
            </w:r>
          </w:p>
        </w:tc>
        <w:tc>
          <w:tcPr>
            <w:tcW w:w="709" w:type="dxa"/>
          </w:tcPr>
          <w:p w14:paraId="3743BB14" w14:textId="77777777" w:rsidR="008E7EE3" w:rsidRPr="002C12E5" w:rsidRDefault="008E7EE3" w:rsidP="008E7EE3">
            <w:pPr>
              <w:jc w:val="both"/>
            </w:pPr>
            <w:r w:rsidRPr="002C12E5">
              <w:t>40</w:t>
            </w:r>
          </w:p>
        </w:tc>
        <w:tc>
          <w:tcPr>
            <w:tcW w:w="775" w:type="dxa"/>
            <w:gridSpan w:val="2"/>
            <w:shd w:val="clear" w:color="auto" w:fill="F7CAAC"/>
          </w:tcPr>
          <w:p w14:paraId="3C6CC4CF" w14:textId="77777777" w:rsidR="008E7EE3" w:rsidRPr="002C12E5" w:rsidRDefault="008E7EE3" w:rsidP="008E7EE3">
            <w:pPr>
              <w:jc w:val="both"/>
              <w:rPr>
                <w:b/>
              </w:rPr>
            </w:pPr>
            <w:r w:rsidRPr="002C12E5">
              <w:rPr>
                <w:b/>
              </w:rPr>
              <w:t>do kdy</w:t>
            </w:r>
          </w:p>
        </w:tc>
        <w:tc>
          <w:tcPr>
            <w:tcW w:w="1418" w:type="dxa"/>
            <w:gridSpan w:val="2"/>
          </w:tcPr>
          <w:p w14:paraId="33C70B2C" w14:textId="77777777" w:rsidR="008E7EE3" w:rsidRPr="002C12E5" w:rsidRDefault="008E7EE3" w:rsidP="008E7EE3">
            <w:pPr>
              <w:jc w:val="both"/>
            </w:pPr>
            <w:r w:rsidRPr="002C12E5">
              <w:t>N</w:t>
            </w:r>
          </w:p>
        </w:tc>
      </w:tr>
      <w:tr w:rsidR="008E7EE3" w14:paraId="477E7C16" w14:textId="77777777" w:rsidTr="00FF48CE">
        <w:tc>
          <w:tcPr>
            <w:tcW w:w="6060" w:type="dxa"/>
            <w:gridSpan w:val="9"/>
            <w:shd w:val="clear" w:color="auto" w:fill="F7CAAC"/>
          </w:tcPr>
          <w:p w14:paraId="21C57335" w14:textId="2B97FFBA" w:rsidR="008E7EE3" w:rsidRDefault="00B00931" w:rsidP="008E7EE3">
            <w:pPr>
              <w:jc w:val="both"/>
            </w:pPr>
            <w:r>
              <w:rPr>
                <w:b/>
              </w:rPr>
              <w:t>Další</w:t>
            </w:r>
            <w:r w:rsidR="008E7EE3">
              <w:rPr>
                <w:b/>
              </w:rPr>
              <w:t xml:space="preserve"> současná působení jako akademický pracovník na jiných VŠ</w:t>
            </w:r>
          </w:p>
        </w:tc>
        <w:tc>
          <w:tcPr>
            <w:tcW w:w="1703" w:type="dxa"/>
            <w:gridSpan w:val="2"/>
            <w:shd w:val="clear" w:color="auto" w:fill="F7CAAC"/>
          </w:tcPr>
          <w:p w14:paraId="2EE18582" w14:textId="77777777" w:rsidR="008E7EE3" w:rsidRDefault="008E7EE3" w:rsidP="008E7EE3">
            <w:pPr>
              <w:jc w:val="both"/>
              <w:rPr>
                <w:b/>
              </w:rPr>
            </w:pPr>
            <w:r>
              <w:rPr>
                <w:b/>
              </w:rPr>
              <w:t xml:space="preserve">typ </w:t>
            </w:r>
            <w:proofErr w:type="spellStart"/>
            <w:r>
              <w:rPr>
                <w:b/>
              </w:rPr>
              <w:t>prac</w:t>
            </w:r>
            <w:proofErr w:type="spellEnd"/>
            <w:r>
              <w:rPr>
                <w:b/>
              </w:rPr>
              <w:t>. vztahu</w:t>
            </w:r>
          </w:p>
        </w:tc>
        <w:tc>
          <w:tcPr>
            <w:tcW w:w="2193" w:type="dxa"/>
            <w:gridSpan w:val="4"/>
            <w:shd w:val="clear" w:color="auto" w:fill="F7CAAC"/>
          </w:tcPr>
          <w:p w14:paraId="1CCB8A1F" w14:textId="77777777" w:rsidR="008E7EE3" w:rsidRDefault="008E7EE3" w:rsidP="008E7EE3">
            <w:pPr>
              <w:jc w:val="both"/>
              <w:rPr>
                <w:b/>
              </w:rPr>
            </w:pPr>
            <w:r>
              <w:rPr>
                <w:b/>
              </w:rPr>
              <w:t>rozsah</w:t>
            </w:r>
          </w:p>
        </w:tc>
      </w:tr>
      <w:tr w:rsidR="008E7EE3" w14:paraId="4767B2A4" w14:textId="77777777" w:rsidTr="00FF48CE">
        <w:tc>
          <w:tcPr>
            <w:tcW w:w="6060" w:type="dxa"/>
            <w:gridSpan w:val="9"/>
          </w:tcPr>
          <w:p w14:paraId="5A6B3401" w14:textId="77777777" w:rsidR="008E7EE3" w:rsidRDefault="008E7EE3" w:rsidP="008E7EE3">
            <w:pPr>
              <w:jc w:val="both"/>
            </w:pPr>
            <w:r>
              <w:t>---</w:t>
            </w:r>
          </w:p>
        </w:tc>
        <w:tc>
          <w:tcPr>
            <w:tcW w:w="1703" w:type="dxa"/>
            <w:gridSpan w:val="2"/>
          </w:tcPr>
          <w:p w14:paraId="5DB6E64C" w14:textId="77777777" w:rsidR="008E7EE3" w:rsidRDefault="008E7EE3" w:rsidP="008E7EE3">
            <w:pPr>
              <w:jc w:val="both"/>
            </w:pPr>
            <w:r>
              <w:t>---</w:t>
            </w:r>
          </w:p>
        </w:tc>
        <w:tc>
          <w:tcPr>
            <w:tcW w:w="2193" w:type="dxa"/>
            <w:gridSpan w:val="4"/>
          </w:tcPr>
          <w:p w14:paraId="4CADECF1" w14:textId="77777777" w:rsidR="008E7EE3" w:rsidRDefault="008E7EE3" w:rsidP="008E7EE3">
            <w:pPr>
              <w:jc w:val="both"/>
            </w:pPr>
            <w:r>
              <w:t>---</w:t>
            </w:r>
          </w:p>
        </w:tc>
      </w:tr>
      <w:tr w:rsidR="008E7EE3" w14:paraId="61657598" w14:textId="77777777" w:rsidTr="00FF48CE">
        <w:tc>
          <w:tcPr>
            <w:tcW w:w="6060" w:type="dxa"/>
            <w:gridSpan w:val="9"/>
          </w:tcPr>
          <w:p w14:paraId="703D164A" w14:textId="77777777" w:rsidR="008E7EE3" w:rsidRDefault="008E7EE3" w:rsidP="008E7EE3">
            <w:pPr>
              <w:jc w:val="both"/>
            </w:pPr>
          </w:p>
        </w:tc>
        <w:tc>
          <w:tcPr>
            <w:tcW w:w="1703" w:type="dxa"/>
            <w:gridSpan w:val="2"/>
          </w:tcPr>
          <w:p w14:paraId="728D177B" w14:textId="77777777" w:rsidR="008E7EE3" w:rsidRDefault="008E7EE3" w:rsidP="008E7EE3">
            <w:pPr>
              <w:jc w:val="both"/>
            </w:pPr>
          </w:p>
        </w:tc>
        <w:tc>
          <w:tcPr>
            <w:tcW w:w="2193" w:type="dxa"/>
            <w:gridSpan w:val="4"/>
          </w:tcPr>
          <w:p w14:paraId="29CABA9A" w14:textId="77777777" w:rsidR="008E7EE3" w:rsidRDefault="008E7EE3" w:rsidP="008E7EE3">
            <w:pPr>
              <w:jc w:val="both"/>
            </w:pPr>
          </w:p>
        </w:tc>
      </w:tr>
      <w:tr w:rsidR="008E7EE3" w14:paraId="6C6C058F" w14:textId="77777777" w:rsidTr="00FF48CE">
        <w:tc>
          <w:tcPr>
            <w:tcW w:w="9956" w:type="dxa"/>
            <w:gridSpan w:val="15"/>
            <w:shd w:val="clear" w:color="auto" w:fill="F7CAAC"/>
          </w:tcPr>
          <w:p w14:paraId="0C5D2548" w14:textId="77777777" w:rsidR="008E7EE3" w:rsidRDefault="008E7EE3" w:rsidP="008E7EE3">
            <w:pPr>
              <w:jc w:val="both"/>
            </w:pPr>
            <w:r>
              <w:rPr>
                <w:b/>
              </w:rPr>
              <w:t>Předměty příslušného studijního programu a způsob zapojení do jejich výuky, příp. další zapojení do uskutečňování studijního programu</w:t>
            </w:r>
          </w:p>
        </w:tc>
      </w:tr>
      <w:tr w:rsidR="008E7EE3" w:rsidRPr="002827C6" w14:paraId="2AC9169D" w14:textId="77777777" w:rsidTr="00FF48CE">
        <w:trPr>
          <w:trHeight w:val="399"/>
        </w:trPr>
        <w:tc>
          <w:tcPr>
            <w:tcW w:w="9956" w:type="dxa"/>
            <w:gridSpan w:val="15"/>
            <w:tcBorders>
              <w:top w:val="nil"/>
            </w:tcBorders>
          </w:tcPr>
          <w:p w14:paraId="071E26F4" w14:textId="09BFDD29" w:rsidR="008E7EE3" w:rsidRPr="002827C6" w:rsidRDefault="008E7EE3" w:rsidP="008E7EE3">
            <w:pPr>
              <w:spacing w:before="120" w:after="120"/>
              <w:jc w:val="both"/>
            </w:pPr>
            <w:r>
              <w:t>Senzorické hodnocení potravin (</w:t>
            </w:r>
            <w:proofErr w:type="gramStart"/>
            <w:r>
              <w:t>100%</w:t>
            </w:r>
            <w:proofErr w:type="gramEnd"/>
            <w:r>
              <w:t xml:space="preserve"> p)</w:t>
            </w:r>
          </w:p>
        </w:tc>
      </w:tr>
      <w:tr w:rsidR="008E7EE3" w:rsidRPr="002827C6" w14:paraId="52F6BDDE" w14:textId="77777777" w:rsidTr="00FF48CE">
        <w:trPr>
          <w:trHeight w:val="340"/>
        </w:trPr>
        <w:tc>
          <w:tcPr>
            <w:tcW w:w="9956" w:type="dxa"/>
            <w:gridSpan w:val="15"/>
            <w:tcBorders>
              <w:top w:val="nil"/>
            </w:tcBorders>
            <w:shd w:val="clear" w:color="auto" w:fill="FBD4B4"/>
          </w:tcPr>
          <w:p w14:paraId="7F7552CF" w14:textId="7C81CBDB" w:rsidR="008E7EE3" w:rsidRPr="002827C6" w:rsidRDefault="00C66BD9" w:rsidP="008E7EE3">
            <w:pPr>
              <w:jc w:val="both"/>
              <w:rPr>
                <w:b/>
              </w:rPr>
            </w:pPr>
            <w:r w:rsidRPr="002827C6">
              <w:rPr>
                <w:b/>
              </w:rPr>
              <w:t>Zapojení</w:t>
            </w:r>
            <w:r w:rsidR="008E7EE3" w:rsidRPr="002827C6">
              <w:rPr>
                <w:b/>
              </w:rPr>
              <w:t xml:space="preserve"> do výuky v dalších studijních programech na téže vysoké škole (pouze u garantů ZT a PZ předmětů)</w:t>
            </w:r>
          </w:p>
        </w:tc>
      </w:tr>
      <w:tr w:rsidR="008E7EE3" w:rsidRPr="000A5CE8" w14:paraId="3FFD7DC9" w14:textId="77777777" w:rsidTr="00FF48CE">
        <w:trPr>
          <w:trHeight w:val="340"/>
        </w:trPr>
        <w:tc>
          <w:tcPr>
            <w:tcW w:w="2727" w:type="dxa"/>
            <w:gridSpan w:val="3"/>
            <w:tcBorders>
              <w:top w:val="nil"/>
            </w:tcBorders>
          </w:tcPr>
          <w:p w14:paraId="5EDED26D" w14:textId="77777777" w:rsidR="008E7EE3" w:rsidRPr="000A5CE8" w:rsidRDefault="008E7EE3" w:rsidP="008E7EE3">
            <w:pPr>
              <w:jc w:val="both"/>
              <w:rPr>
                <w:b/>
              </w:rPr>
            </w:pPr>
            <w:r w:rsidRPr="000A5CE8">
              <w:rPr>
                <w:b/>
              </w:rPr>
              <w:t>Název studijního předmětu</w:t>
            </w:r>
          </w:p>
        </w:tc>
        <w:tc>
          <w:tcPr>
            <w:tcW w:w="2484" w:type="dxa"/>
            <w:gridSpan w:val="3"/>
            <w:tcBorders>
              <w:top w:val="nil"/>
            </w:tcBorders>
          </w:tcPr>
          <w:p w14:paraId="253B8534" w14:textId="77777777" w:rsidR="008E7EE3" w:rsidRPr="000A5CE8" w:rsidRDefault="008E7EE3" w:rsidP="008E7EE3">
            <w:pPr>
              <w:jc w:val="both"/>
              <w:rPr>
                <w:b/>
              </w:rPr>
            </w:pPr>
            <w:r w:rsidRPr="000A5CE8">
              <w:rPr>
                <w:b/>
              </w:rPr>
              <w:t>Název studijního programu</w:t>
            </w:r>
          </w:p>
        </w:tc>
        <w:tc>
          <w:tcPr>
            <w:tcW w:w="567" w:type="dxa"/>
            <w:gridSpan w:val="2"/>
            <w:tcBorders>
              <w:top w:val="nil"/>
            </w:tcBorders>
          </w:tcPr>
          <w:p w14:paraId="7771DB0D" w14:textId="77777777" w:rsidR="008E7EE3" w:rsidRPr="000A5CE8" w:rsidRDefault="008E7EE3" w:rsidP="008E7EE3">
            <w:pPr>
              <w:jc w:val="both"/>
              <w:rPr>
                <w:b/>
              </w:rPr>
            </w:pPr>
            <w:r w:rsidRPr="000A5CE8">
              <w:rPr>
                <w:b/>
              </w:rPr>
              <w:t>Sem.</w:t>
            </w:r>
          </w:p>
        </w:tc>
        <w:tc>
          <w:tcPr>
            <w:tcW w:w="2109" w:type="dxa"/>
            <w:gridSpan w:val="4"/>
            <w:tcBorders>
              <w:top w:val="nil"/>
            </w:tcBorders>
          </w:tcPr>
          <w:p w14:paraId="65ED86A5" w14:textId="77777777" w:rsidR="008E7EE3" w:rsidRPr="000A5CE8" w:rsidRDefault="008E7EE3" w:rsidP="008E7EE3">
            <w:pPr>
              <w:jc w:val="both"/>
              <w:rPr>
                <w:b/>
              </w:rPr>
            </w:pPr>
            <w:r w:rsidRPr="000A5CE8">
              <w:rPr>
                <w:b/>
              </w:rPr>
              <w:t>Role ve výuce daného předmětu</w:t>
            </w:r>
          </w:p>
        </w:tc>
        <w:tc>
          <w:tcPr>
            <w:tcW w:w="2069" w:type="dxa"/>
            <w:gridSpan w:val="3"/>
            <w:tcBorders>
              <w:top w:val="nil"/>
            </w:tcBorders>
          </w:tcPr>
          <w:p w14:paraId="64534AC5" w14:textId="77777777" w:rsidR="008E7EE3" w:rsidRDefault="008E7EE3" w:rsidP="008E7EE3">
            <w:pPr>
              <w:jc w:val="both"/>
              <w:rPr>
                <w:b/>
              </w:rPr>
            </w:pPr>
            <w:r w:rsidRPr="000A5CE8">
              <w:rPr>
                <w:b/>
              </w:rPr>
              <w:t>(</w:t>
            </w:r>
            <w:r w:rsidRPr="000A5CE8">
              <w:rPr>
                <w:b/>
                <w:i/>
                <w:iCs/>
              </w:rPr>
              <w:t>nepovinný údaj</w:t>
            </w:r>
            <w:r w:rsidRPr="000A5CE8">
              <w:rPr>
                <w:b/>
              </w:rPr>
              <w:t xml:space="preserve">) </w:t>
            </w:r>
          </w:p>
          <w:p w14:paraId="6A6857CF" w14:textId="77777777" w:rsidR="008E7EE3" w:rsidRPr="000A5CE8" w:rsidRDefault="008E7EE3" w:rsidP="008E7EE3">
            <w:pPr>
              <w:jc w:val="both"/>
              <w:rPr>
                <w:b/>
              </w:rPr>
            </w:pPr>
            <w:r w:rsidRPr="000A5CE8">
              <w:rPr>
                <w:b/>
              </w:rPr>
              <w:t>Počet hodin za semestr</w:t>
            </w:r>
          </w:p>
        </w:tc>
      </w:tr>
      <w:tr w:rsidR="008E7EE3" w:rsidRPr="00912074" w14:paraId="4D6FD251" w14:textId="77777777" w:rsidTr="00FF48CE">
        <w:trPr>
          <w:trHeight w:val="285"/>
        </w:trPr>
        <w:tc>
          <w:tcPr>
            <w:tcW w:w="2727" w:type="dxa"/>
            <w:gridSpan w:val="3"/>
            <w:tcBorders>
              <w:top w:val="nil"/>
            </w:tcBorders>
            <w:vAlign w:val="center"/>
          </w:tcPr>
          <w:p w14:paraId="7ACF5CD6" w14:textId="77777777" w:rsidR="008E7EE3" w:rsidRPr="00912074" w:rsidRDefault="008E7EE3" w:rsidP="008E7EE3">
            <w:pPr>
              <w:rPr>
                <w:color w:val="FF0000"/>
              </w:rPr>
            </w:pPr>
          </w:p>
        </w:tc>
        <w:tc>
          <w:tcPr>
            <w:tcW w:w="2484" w:type="dxa"/>
            <w:gridSpan w:val="3"/>
            <w:tcBorders>
              <w:top w:val="nil"/>
            </w:tcBorders>
            <w:vAlign w:val="center"/>
          </w:tcPr>
          <w:p w14:paraId="00296F43" w14:textId="77777777" w:rsidR="008E7EE3" w:rsidRPr="00912074" w:rsidRDefault="008E7EE3" w:rsidP="008E7EE3"/>
        </w:tc>
        <w:tc>
          <w:tcPr>
            <w:tcW w:w="567" w:type="dxa"/>
            <w:gridSpan w:val="2"/>
            <w:tcBorders>
              <w:top w:val="nil"/>
            </w:tcBorders>
            <w:vAlign w:val="center"/>
          </w:tcPr>
          <w:p w14:paraId="509E1802" w14:textId="77777777" w:rsidR="008E7EE3" w:rsidRPr="00912074" w:rsidRDefault="008E7EE3" w:rsidP="008E7EE3">
            <w:pPr>
              <w:jc w:val="center"/>
            </w:pPr>
          </w:p>
        </w:tc>
        <w:tc>
          <w:tcPr>
            <w:tcW w:w="2109" w:type="dxa"/>
            <w:gridSpan w:val="4"/>
            <w:tcBorders>
              <w:top w:val="nil"/>
            </w:tcBorders>
            <w:vAlign w:val="center"/>
          </w:tcPr>
          <w:p w14:paraId="5C0BE72F" w14:textId="77777777" w:rsidR="008E7EE3" w:rsidRPr="00912074" w:rsidRDefault="008E7EE3" w:rsidP="008E7EE3"/>
        </w:tc>
        <w:tc>
          <w:tcPr>
            <w:tcW w:w="2069" w:type="dxa"/>
            <w:gridSpan w:val="3"/>
            <w:tcBorders>
              <w:top w:val="nil"/>
            </w:tcBorders>
            <w:vAlign w:val="center"/>
          </w:tcPr>
          <w:p w14:paraId="4FB0D1DC" w14:textId="77777777" w:rsidR="008E7EE3" w:rsidRPr="00912074" w:rsidRDefault="008E7EE3" w:rsidP="008E7EE3">
            <w:pPr>
              <w:rPr>
                <w:color w:val="FF0000"/>
              </w:rPr>
            </w:pPr>
          </w:p>
        </w:tc>
      </w:tr>
      <w:tr w:rsidR="008E7EE3" w:rsidRPr="00912074" w14:paraId="0232019B" w14:textId="77777777" w:rsidTr="00FF48CE">
        <w:trPr>
          <w:trHeight w:val="284"/>
        </w:trPr>
        <w:tc>
          <w:tcPr>
            <w:tcW w:w="2727" w:type="dxa"/>
            <w:gridSpan w:val="3"/>
            <w:tcBorders>
              <w:top w:val="nil"/>
            </w:tcBorders>
            <w:vAlign w:val="center"/>
          </w:tcPr>
          <w:p w14:paraId="55E44EC2" w14:textId="77777777" w:rsidR="008E7EE3" w:rsidRPr="00912074" w:rsidRDefault="008E7EE3" w:rsidP="008E7EE3">
            <w:pPr>
              <w:rPr>
                <w:color w:val="FF0000"/>
              </w:rPr>
            </w:pPr>
          </w:p>
        </w:tc>
        <w:tc>
          <w:tcPr>
            <w:tcW w:w="2484" w:type="dxa"/>
            <w:gridSpan w:val="3"/>
            <w:tcBorders>
              <w:top w:val="nil"/>
            </w:tcBorders>
            <w:vAlign w:val="center"/>
          </w:tcPr>
          <w:p w14:paraId="32AE4072" w14:textId="77777777" w:rsidR="008E7EE3" w:rsidRPr="00912074" w:rsidRDefault="008E7EE3" w:rsidP="008E7EE3"/>
        </w:tc>
        <w:tc>
          <w:tcPr>
            <w:tcW w:w="567" w:type="dxa"/>
            <w:gridSpan w:val="2"/>
            <w:tcBorders>
              <w:top w:val="nil"/>
            </w:tcBorders>
            <w:vAlign w:val="center"/>
          </w:tcPr>
          <w:p w14:paraId="61EB1254" w14:textId="77777777" w:rsidR="008E7EE3" w:rsidRPr="00912074" w:rsidRDefault="008E7EE3" w:rsidP="008E7EE3">
            <w:pPr>
              <w:jc w:val="center"/>
            </w:pPr>
          </w:p>
        </w:tc>
        <w:tc>
          <w:tcPr>
            <w:tcW w:w="2109" w:type="dxa"/>
            <w:gridSpan w:val="4"/>
            <w:tcBorders>
              <w:top w:val="nil"/>
            </w:tcBorders>
            <w:vAlign w:val="center"/>
          </w:tcPr>
          <w:p w14:paraId="122B1435" w14:textId="77777777" w:rsidR="008E7EE3" w:rsidRPr="00912074" w:rsidRDefault="008E7EE3" w:rsidP="008E7EE3"/>
        </w:tc>
        <w:tc>
          <w:tcPr>
            <w:tcW w:w="2069" w:type="dxa"/>
            <w:gridSpan w:val="3"/>
            <w:tcBorders>
              <w:top w:val="nil"/>
            </w:tcBorders>
            <w:vAlign w:val="center"/>
          </w:tcPr>
          <w:p w14:paraId="19B2FA1E" w14:textId="77777777" w:rsidR="008E7EE3" w:rsidRPr="00912074" w:rsidRDefault="008E7EE3" w:rsidP="008E7EE3">
            <w:pPr>
              <w:rPr>
                <w:color w:val="FF0000"/>
              </w:rPr>
            </w:pPr>
          </w:p>
        </w:tc>
      </w:tr>
      <w:tr w:rsidR="008E7EE3" w14:paraId="2FC78E4C" w14:textId="77777777" w:rsidTr="00FF48CE">
        <w:tc>
          <w:tcPr>
            <w:tcW w:w="9956" w:type="dxa"/>
            <w:gridSpan w:val="15"/>
            <w:shd w:val="clear" w:color="auto" w:fill="F7CAAC"/>
          </w:tcPr>
          <w:p w14:paraId="53744D55" w14:textId="77777777" w:rsidR="008E7EE3" w:rsidRDefault="008E7EE3" w:rsidP="008E7EE3">
            <w:pPr>
              <w:jc w:val="both"/>
            </w:pPr>
            <w:r>
              <w:rPr>
                <w:b/>
              </w:rPr>
              <w:t xml:space="preserve">Údaje o vzdělání na VŠ </w:t>
            </w:r>
          </w:p>
        </w:tc>
      </w:tr>
      <w:tr w:rsidR="008E7EE3" w14:paraId="551FD8B7" w14:textId="77777777" w:rsidTr="00FF48CE">
        <w:trPr>
          <w:trHeight w:val="329"/>
        </w:trPr>
        <w:tc>
          <w:tcPr>
            <w:tcW w:w="9956" w:type="dxa"/>
            <w:gridSpan w:val="15"/>
          </w:tcPr>
          <w:p w14:paraId="15AAD0FB" w14:textId="77777777" w:rsidR="008E7EE3" w:rsidRDefault="008E7EE3" w:rsidP="00091276">
            <w:pPr>
              <w:spacing w:before="120" w:after="120"/>
              <w:jc w:val="both"/>
              <w:rPr>
                <w:b/>
              </w:rPr>
            </w:pPr>
            <w:r>
              <w:rPr>
                <w:rFonts w:cstheme="majorHAnsi"/>
              </w:rPr>
              <w:t>2009</w:t>
            </w:r>
            <w:r w:rsidRPr="00FB7216">
              <w:rPr>
                <w:rFonts w:cstheme="majorHAnsi"/>
              </w:rPr>
              <w:t xml:space="preserve">: UTB Zlín, FT, </w:t>
            </w:r>
            <w:r w:rsidRPr="00FB7216">
              <w:rPr>
                <w:rFonts w:eastAsia="Calibri" w:cstheme="majorHAnsi"/>
              </w:rPr>
              <w:t xml:space="preserve">SP Chemie a technologie potravin, </w:t>
            </w:r>
            <w:r w:rsidRPr="00FB7216">
              <w:rPr>
                <w:rFonts w:cstheme="majorHAnsi"/>
              </w:rPr>
              <w:t>obor Technologie potravin, Ph.D.</w:t>
            </w:r>
          </w:p>
        </w:tc>
      </w:tr>
      <w:tr w:rsidR="008E7EE3" w14:paraId="76A7DE27" w14:textId="77777777" w:rsidTr="00FF48CE">
        <w:tc>
          <w:tcPr>
            <w:tcW w:w="9956" w:type="dxa"/>
            <w:gridSpan w:val="15"/>
            <w:shd w:val="clear" w:color="auto" w:fill="F7CAAC"/>
          </w:tcPr>
          <w:p w14:paraId="41C9D2C6" w14:textId="593A7CA6" w:rsidR="008E7EE3" w:rsidRDefault="0092097A" w:rsidP="008E7EE3">
            <w:pPr>
              <w:jc w:val="both"/>
              <w:rPr>
                <w:b/>
              </w:rPr>
            </w:pPr>
            <w:r>
              <w:rPr>
                <w:b/>
              </w:rPr>
              <w:t>Údaje</w:t>
            </w:r>
            <w:r w:rsidR="008E7EE3">
              <w:rPr>
                <w:b/>
              </w:rPr>
              <w:t xml:space="preserve"> o odborném působení od absolvování VŠ</w:t>
            </w:r>
          </w:p>
        </w:tc>
      </w:tr>
      <w:tr w:rsidR="008E7EE3" w:rsidRPr="009B6AE3" w14:paraId="75C58AB4" w14:textId="77777777" w:rsidTr="00FF48CE">
        <w:trPr>
          <w:trHeight w:val="429"/>
        </w:trPr>
        <w:tc>
          <w:tcPr>
            <w:tcW w:w="9956" w:type="dxa"/>
            <w:gridSpan w:val="15"/>
          </w:tcPr>
          <w:p w14:paraId="21027169" w14:textId="47BE64F1" w:rsidR="008E7EE3" w:rsidRPr="009B6AE3" w:rsidRDefault="008E7EE3" w:rsidP="00091276">
            <w:pPr>
              <w:spacing w:before="120" w:after="120"/>
              <w:jc w:val="both"/>
              <w:rPr>
                <w:color w:val="FF0000"/>
              </w:rPr>
            </w:pPr>
            <w:r w:rsidRPr="00D47A85">
              <w:rPr>
                <w:rFonts w:cstheme="majorHAnsi"/>
              </w:rPr>
              <w:t xml:space="preserve">2007 – dosud: UTB Zlín, FT, </w:t>
            </w:r>
            <w:r w:rsidRPr="00D47A85">
              <w:rPr>
                <w:bCs/>
              </w:rPr>
              <w:t xml:space="preserve">Ústav technologie potravin, odborný </w:t>
            </w:r>
            <w:r w:rsidRPr="004C38E2">
              <w:rPr>
                <w:bCs/>
              </w:rPr>
              <w:t>asistent</w:t>
            </w:r>
            <w:r w:rsidR="009F639F" w:rsidRPr="004C38E2">
              <w:rPr>
                <w:bCs/>
              </w:rPr>
              <w:t xml:space="preserve">, od r. </w:t>
            </w:r>
            <w:r w:rsidR="004C38E2" w:rsidRPr="004C38E2">
              <w:rPr>
                <w:bCs/>
              </w:rPr>
              <w:t>2024</w:t>
            </w:r>
            <w:r w:rsidR="009F639F" w:rsidRPr="004C38E2">
              <w:rPr>
                <w:bCs/>
              </w:rPr>
              <w:t xml:space="preserve"> docent</w:t>
            </w:r>
            <w:r w:rsidRPr="004C38E2">
              <w:rPr>
                <w:bCs/>
              </w:rPr>
              <w:t xml:space="preserve"> </w:t>
            </w:r>
            <w:r w:rsidRPr="004C38E2">
              <w:t>(pp.)</w:t>
            </w:r>
          </w:p>
        </w:tc>
      </w:tr>
      <w:tr w:rsidR="008E7EE3" w14:paraId="2C3B8C4F" w14:textId="77777777" w:rsidTr="00FF48CE">
        <w:trPr>
          <w:trHeight w:val="250"/>
        </w:trPr>
        <w:tc>
          <w:tcPr>
            <w:tcW w:w="9956" w:type="dxa"/>
            <w:gridSpan w:val="15"/>
            <w:shd w:val="clear" w:color="auto" w:fill="F7CAAC"/>
          </w:tcPr>
          <w:p w14:paraId="3667191F" w14:textId="36EE66CA" w:rsidR="008E7EE3" w:rsidRDefault="00BC0238" w:rsidP="008E7EE3">
            <w:pPr>
              <w:jc w:val="both"/>
            </w:pPr>
            <w:r>
              <w:rPr>
                <w:b/>
              </w:rPr>
              <w:t>Zkušenosti</w:t>
            </w:r>
            <w:r w:rsidR="008E7EE3">
              <w:rPr>
                <w:b/>
              </w:rPr>
              <w:t xml:space="preserve"> s vedením kvalifikačních a rigorózních prací</w:t>
            </w:r>
          </w:p>
        </w:tc>
      </w:tr>
      <w:tr w:rsidR="008E7EE3" w14:paraId="41BE02A9" w14:textId="77777777" w:rsidTr="00FF48CE">
        <w:trPr>
          <w:trHeight w:val="371"/>
        </w:trPr>
        <w:tc>
          <w:tcPr>
            <w:tcW w:w="9956" w:type="dxa"/>
            <w:gridSpan w:val="15"/>
          </w:tcPr>
          <w:p w14:paraId="03828892" w14:textId="778AD761" w:rsidR="008E7EE3" w:rsidRDefault="008E7EE3" w:rsidP="00091276">
            <w:pPr>
              <w:spacing w:before="120" w:after="120"/>
              <w:jc w:val="both"/>
            </w:pPr>
            <w:r>
              <w:t xml:space="preserve">Počet obhájených prací, které vyučující vedl v období </w:t>
            </w:r>
            <w:proofErr w:type="gramStart"/>
            <w:r w:rsidR="00282AE5">
              <w:t>2015 – 2024</w:t>
            </w:r>
            <w:proofErr w:type="gramEnd"/>
            <w:r w:rsidRPr="00E91DB9">
              <w:t xml:space="preserve">: </w:t>
            </w:r>
            <w:r w:rsidR="00B004CF" w:rsidRPr="00E91DB9">
              <w:rPr>
                <w:b/>
                <w:bCs/>
              </w:rPr>
              <w:t>8</w:t>
            </w:r>
            <w:r w:rsidRPr="00E91DB9">
              <w:t xml:space="preserve"> BP, </w:t>
            </w:r>
            <w:r w:rsidRPr="00E91DB9">
              <w:rPr>
                <w:b/>
                <w:bCs/>
              </w:rPr>
              <w:t>2</w:t>
            </w:r>
            <w:r w:rsidR="00B004CF" w:rsidRPr="00E91DB9">
              <w:rPr>
                <w:b/>
                <w:bCs/>
              </w:rPr>
              <w:t>0</w:t>
            </w:r>
            <w:r w:rsidRPr="00E91DB9">
              <w:t xml:space="preserve"> DP.</w:t>
            </w:r>
          </w:p>
        </w:tc>
      </w:tr>
      <w:tr w:rsidR="008E7EE3" w14:paraId="1629199D" w14:textId="77777777" w:rsidTr="00FF48CE">
        <w:trPr>
          <w:cantSplit/>
        </w:trPr>
        <w:tc>
          <w:tcPr>
            <w:tcW w:w="3347" w:type="dxa"/>
            <w:gridSpan w:val="4"/>
            <w:tcBorders>
              <w:top w:val="single" w:sz="12" w:space="0" w:color="auto"/>
            </w:tcBorders>
            <w:shd w:val="clear" w:color="auto" w:fill="F7CAAC"/>
          </w:tcPr>
          <w:p w14:paraId="3178DB05" w14:textId="77777777" w:rsidR="008E7EE3" w:rsidRDefault="008E7EE3" w:rsidP="008E7EE3">
            <w:pPr>
              <w:jc w:val="both"/>
            </w:pPr>
            <w:r>
              <w:rPr>
                <w:b/>
              </w:rPr>
              <w:t xml:space="preserve">Obor habilitačního řízení </w:t>
            </w:r>
          </w:p>
        </w:tc>
        <w:tc>
          <w:tcPr>
            <w:tcW w:w="2245" w:type="dxa"/>
            <w:gridSpan w:val="3"/>
            <w:tcBorders>
              <w:top w:val="single" w:sz="12" w:space="0" w:color="auto"/>
            </w:tcBorders>
            <w:shd w:val="clear" w:color="auto" w:fill="F7CAAC"/>
          </w:tcPr>
          <w:p w14:paraId="04772F8E" w14:textId="77777777" w:rsidR="008E7EE3" w:rsidRDefault="008E7EE3" w:rsidP="008E7EE3">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6B67FACE" w14:textId="77777777" w:rsidR="008E7EE3" w:rsidRDefault="008E7EE3" w:rsidP="008E7EE3">
            <w:pPr>
              <w:jc w:val="both"/>
            </w:pPr>
            <w:r>
              <w:rPr>
                <w:b/>
              </w:rPr>
              <w:t>Řízení konáno na VŠ</w:t>
            </w:r>
          </w:p>
        </w:tc>
        <w:tc>
          <w:tcPr>
            <w:tcW w:w="2116" w:type="dxa"/>
            <w:gridSpan w:val="3"/>
            <w:tcBorders>
              <w:top w:val="single" w:sz="12" w:space="0" w:color="auto"/>
              <w:left w:val="single" w:sz="12" w:space="0" w:color="auto"/>
            </w:tcBorders>
            <w:shd w:val="clear" w:color="auto" w:fill="F7CAAC"/>
          </w:tcPr>
          <w:p w14:paraId="0F0D8EB9" w14:textId="05D97474" w:rsidR="008E7EE3" w:rsidRDefault="00BC0238" w:rsidP="008E7EE3">
            <w:pPr>
              <w:jc w:val="both"/>
              <w:rPr>
                <w:b/>
              </w:rPr>
            </w:pPr>
            <w:r>
              <w:rPr>
                <w:b/>
              </w:rPr>
              <w:t>Ohlasy</w:t>
            </w:r>
            <w:r w:rsidR="008E7EE3">
              <w:rPr>
                <w:b/>
              </w:rPr>
              <w:t xml:space="preserve"> publikací</w:t>
            </w:r>
          </w:p>
        </w:tc>
      </w:tr>
      <w:tr w:rsidR="008E7EE3" w14:paraId="6A5E193B" w14:textId="77777777" w:rsidTr="009E40D6">
        <w:trPr>
          <w:cantSplit/>
        </w:trPr>
        <w:tc>
          <w:tcPr>
            <w:tcW w:w="3347" w:type="dxa"/>
            <w:gridSpan w:val="4"/>
            <w:vAlign w:val="center"/>
          </w:tcPr>
          <w:p w14:paraId="41C85DAC" w14:textId="319CC5D1" w:rsidR="008E7EE3" w:rsidRPr="004C38E2" w:rsidRDefault="004C38E2" w:rsidP="009E40D6">
            <w:pPr>
              <w:spacing w:before="60" w:after="60"/>
            </w:pPr>
            <w:r w:rsidRPr="004C38E2">
              <w:t>Technologie potravin</w:t>
            </w:r>
          </w:p>
        </w:tc>
        <w:tc>
          <w:tcPr>
            <w:tcW w:w="2245" w:type="dxa"/>
            <w:gridSpan w:val="3"/>
            <w:vAlign w:val="center"/>
          </w:tcPr>
          <w:p w14:paraId="3EBE6DD2" w14:textId="1D5D281F" w:rsidR="008E7EE3" w:rsidRPr="004C38E2" w:rsidRDefault="004C38E2" w:rsidP="009E40D6">
            <w:pPr>
              <w:spacing w:before="60" w:after="60"/>
            </w:pPr>
            <w:r w:rsidRPr="004C38E2">
              <w:t>2024</w:t>
            </w:r>
          </w:p>
        </w:tc>
        <w:tc>
          <w:tcPr>
            <w:tcW w:w="2248" w:type="dxa"/>
            <w:gridSpan w:val="5"/>
            <w:tcBorders>
              <w:right w:val="single" w:sz="12" w:space="0" w:color="auto"/>
            </w:tcBorders>
            <w:vAlign w:val="center"/>
          </w:tcPr>
          <w:p w14:paraId="2A87DF11" w14:textId="7382CD9A" w:rsidR="008E7EE3" w:rsidRPr="004C38E2" w:rsidRDefault="004C38E2" w:rsidP="009E40D6">
            <w:pPr>
              <w:spacing w:before="60" w:after="60"/>
            </w:pPr>
            <w:r w:rsidRPr="004C38E2">
              <w:t>UTB Zlín</w:t>
            </w:r>
          </w:p>
        </w:tc>
        <w:tc>
          <w:tcPr>
            <w:tcW w:w="698" w:type="dxa"/>
            <w:tcBorders>
              <w:left w:val="single" w:sz="12" w:space="0" w:color="auto"/>
            </w:tcBorders>
            <w:shd w:val="clear" w:color="auto" w:fill="F7CAAC"/>
            <w:vAlign w:val="center"/>
          </w:tcPr>
          <w:p w14:paraId="3985577B" w14:textId="77777777" w:rsidR="008E7EE3" w:rsidRPr="00F20AEF" w:rsidRDefault="008E7EE3" w:rsidP="009E40D6">
            <w:proofErr w:type="spellStart"/>
            <w:r w:rsidRPr="00F20AEF">
              <w:rPr>
                <w:b/>
              </w:rPr>
              <w:t>WoS</w:t>
            </w:r>
            <w:proofErr w:type="spellEnd"/>
          </w:p>
        </w:tc>
        <w:tc>
          <w:tcPr>
            <w:tcW w:w="709" w:type="dxa"/>
            <w:shd w:val="clear" w:color="auto" w:fill="F7CAAC"/>
            <w:vAlign w:val="center"/>
          </w:tcPr>
          <w:p w14:paraId="4B79EE63" w14:textId="77777777" w:rsidR="008E7EE3" w:rsidRPr="00F20AEF" w:rsidRDefault="008E7EE3" w:rsidP="009E40D6">
            <w:pPr>
              <w:rPr>
                <w:sz w:val="18"/>
              </w:rPr>
            </w:pPr>
            <w:proofErr w:type="spellStart"/>
            <w:r w:rsidRPr="00F20AEF">
              <w:rPr>
                <w:b/>
                <w:sz w:val="18"/>
              </w:rPr>
              <w:t>Scopus</w:t>
            </w:r>
            <w:proofErr w:type="spellEnd"/>
          </w:p>
        </w:tc>
        <w:tc>
          <w:tcPr>
            <w:tcW w:w="709" w:type="dxa"/>
            <w:shd w:val="clear" w:color="auto" w:fill="F7CAAC"/>
            <w:vAlign w:val="center"/>
          </w:tcPr>
          <w:p w14:paraId="1FBB2A9A" w14:textId="77777777" w:rsidR="008E7EE3" w:rsidRDefault="008E7EE3" w:rsidP="009E40D6">
            <w:r>
              <w:rPr>
                <w:b/>
                <w:sz w:val="18"/>
              </w:rPr>
              <w:t>ostatní</w:t>
            </w:r>
          </w:p>
        </w:tc>
      </w:tr>
      <w:tr w:rsidR="008E7EE3" w:rsidRPr="00B60F78" w14:paraId="5507A1D2" w14:textId="77777777" w:rsidTr="00FF48CE">
        <w:trPr>
          <w:cantSplit/>
          <w:trHeight w:val="70"/>
        </w:trPr>
        <w:tc>
          <w:tcPr>
            <w:tcW w:w="3347" w:type="dxa"/>
            <w:gridSpan w:val="4"/>
            <w:shd w:val="clear" w:color="auto" w:fill="F7CAAC"/>
          </w:tcPr>
          <w:p w14:paraId="36FACA9F" w14:textId="77777777" w:rsidR="008E7EE3" w:rsidRDefault="008E7EE3" w:rsidP="008E7EE3">
            <w:pPr>
              <w:jc w:val="both"/>
            </w:pPr>
            <w:r>
              <w:rPr>
                <w:b/>
              </w:rPr>
              <w:t>Obor jmenovacího řízení</w:t>
            </w:r>
          </w:p>
        </w:tc>
        <w:tc>
          <w:tcPr>
            <w:tcW w:w="2245" w:type="dxa"/>
            <w:gridSpan w:val="3"/>
            <w:shd w:val="clear" w:color="auto" w:fill="F7CAAC"/>
          </w:tcPr>
          <w:p w14:paraId="4E3BF59A" w14:textId="77777777" w:rsidR="008E7EE3" w:rsidRDefault="008E7EE3" w:rsidP="008E7EE3">
            <w:pPr>
              <w:jc w:val="both"/>
            </w:pPr>
            <w:r>
              <w:rPr>
                <w:b/>
              </w:rPr>
              <w:t>Rok udělení hodnosti</w:t>
            </w:r>
          </w:p>
        </w:tc>
        <w:tc>
          <w:tcPr>
            <w:tcW w:w="2248" w:type="dxa"/>
            <w:gridSpan w:val="5"/>
            <w:tcBorders>
              <w:right w:val="single" w:sz="12" w:space="0" w:color="auto"/>
            </w:tcBorders>
            <w:shd w:val="clear" w:color="auto" w:fill="F7CAAC"/>
          </w:tcPr>
          <w:p w14:paraId="6D49E57E" w14:textId="77777777" w:rsidR="008E7EE3" w:rsidRDefault="008E7EE3" w:rsidP="008E7EE3">
            <w:pPr>
              <w:jc w:val="both"/>
            </w:pPr>
            <w:r>
              <w:rPr>
                <w:b/>
              </w:rPr>
              <w:t>Řízení konáno na VŠ</w:t>
            </w:r>
          </w:p>
        </w:tc>
        <w:tc>
          <w:tcPr>
            <w:tcW w:w="698" w:type="dxa"/>
            <w:tcBorders>
              <w:left w:val="single" w:sz="12" w:space="0" w:color="auto"/>
            </w:tcBorders>
          </w:tcPr>
          <w:p w14:paraId="46F5F6BA" w14:textId="36D890E4" w:rsidR="008E7EE3" w:rsidRPr="00497E56" w:rsidRDefault="00E91DB9" w:rsidP="008E7EE3">
            <w:pPr>
              <w:jc w:val="center"/>
              <w:rPr>
                <w:b/>
              </w:rPr>
            </w:pPr>
            <w:r w:rsidRPr="00497E56">
              <w:rPr>
                <w:b/>
              </w:rPr>
              <w:t>1</w:t>
            </w:r>
            <w:r w:rsidR="00497E56" w:rsidRPr="00497E56">
              <w:rPr>
                <w:b/>
              </w:rPr>
              <w:t>90</w:t>
            </w:r>
          </w:p>
        </w:tc>
        <w:tc>
          <w:tcPr>
            <w:tcW w:w="709" w:type="dxa"/>
          </w:tcPr>
          <w:p w14:paraId="65072365" w14:textId="7ECFE0FB" w:rsidR="008E7EE3" w:rsidRPr="00497E56" w:rsidRDefault="00F456D6" w:rsidP="008E7EE3">
            <w:pPr>
              <w:jc w:val="center"/>
              <w:rPr>
                <w:b/>
              </w:rPr>
            </w:pPr>
            <w:r w:rsidRPr="00497E56">
              <w:rPr>
                <w:b/>
              </w:rPr>
              <w:t>2</w:t>
            </w:r>
            <w:r w:rsidR="00497E56" w:rsidRPr="00497E56">
              <w:rPr>
                <w:b/>
              </w:rPr>
              <w:t>74</w:t>
            </w:r>
          </w:p>
        </w:tc>
        <w:tc>
          <w:tcPr>
            <w:tcW w:w="709" w:type="dxa"/>
          </w:tcPr>
          <w:p w14:paraId="5DE5D41F" w14:textId="77777777" w:rsidR="008E7EE3" w:rsidRPr="00497E56" w:rsidRDefault="008E7EE3" w:rsidP="008E7EE3">
            <w:pPr>
              <w:jc w:val="both"/>
              <w:rPr>
                <w:b/>
              </w:rPr>
            </w:pPr>
            <w:proofErr w:type="spellStart"/>
            <w:r w:rsidRPr="00497E56">
              <w:rPr>
                <w:b/>
                <w:sz w:val="18"/>
                <w:szCs w:val="18"/>
              </w:rPr>
              <w:t>neevid</w:t>
            </w:r>
            <w:proofErr w:type="spellEnd"/>
            <w:r w:rsidRPr="00497E56">
              <w:rPr>
                <w:b/>
                <w:sz w:val="18"/>
                <w:szCs w:val="18"/>
              </w:rPr>
              <w:t>.</w:t>
            </w:r>
          </w:p>
        </w:tc>
      </w:tr>
      <w:tr w:rsidR="008E7EE3" w:rsidRPr="00B60F78" w14:paraId="07D494FD" w14:textId="77777777" w:rsidTr="00FF48CE">
        <w:trPr>
          <w:trHeight w:val="205"/>
        </w:trPr>
        <w:tc>
          <w:tcPr>
            <w:tcW w:w="3347" w:type="dxa"/>
            <w:gridSpan w:val="4"/>
            <w:vAlign w:val="center"/>
          </w:tcPr>
          <w:p w14:paraId="20D7D919" w14:textId="77777777" w:rsidR="008E7EE3" w:rsidRDefault="008E7EE3" w:rsidP="008E7EE3">
            <w:r>
              <w:t>---</w:t>
            </w:r>
          </w:p>
        </w:tc>
        <w:tc>
          <w:tcPr>
            <w:tcW w:w="2245" w:type="dxa"/>
            <w:gridSpan w:val="3"/>
            <w:vAlign w:val="center"/>
          </w:tcPr>
          <w:p w14:paraId="13B04576" w14:textId="77777777" w:rsidR="008E7EE3" w:rsidRDefault="008E7EE3" w:rsidP="008E7EE3">
            <w:r>
              <w:t>---</w:t>
            </w:r>
          </w:p>
        </w:tc>
        <w:tc>
          <w:tcPr>
            <w:tcW w:w="2248" w:type="dxa"/>
            <w:gridSpan w:val="5"/>
            <w:tcBorders>
              <w:right w:val="single" w:sz="12" w:space="0" w:color="auto"/>
            </w:tcBorders>
            <w:vAlign w:val="center"/>
          </w:tcPr>
          <w:p w14:paraId="6C658E3D" w14:textId="77777777" w:rsidR="008E7EE3" w:rsidRDefault="008E7EE3" w:rsidP="008E7EE3">
            <w:r>
              <w:t>---</w:t>
            </w:r>
          </w:p>
        </w:tc>
        <w:tc>
          <w:tcPr>
            <w:tcW w:w="1407" w:type="dxa"/>
            <w:gridSpan w:val="2"/>
            <w:tcBorders>
              <w:left w:val="single" w:sz="12" w:space="0" w:color="auto"/>
            </w:tcBorders>
            <w:shd w:val="clear" w:color="auto" w:fill="FBD4B4"/>
            <w:vAlign w:val="center"/>
          </w:tcPr>
          <w:p w14:paraId="0F0EBA37" w14:textId="77777777" w:rsidR="008E7EE3" w:rsidRPr="00497E56" w:rsidRDefault="008E7EE3" w:rsidP="008E7EE3">
            <w:pPr>
              <w:jc w:val="both"/>
              <w:rPr>
                <w:b/>
                <w:sz w:val="18"/>
              </w:rPr>
            </w:pPr>
            <w:r w:rsidRPr="00497E56">
              <w:rPr>
                <w:b/>
                <w:sz w:val="18"/>
              </w:rPr>
              <w:t xml:space="preserve">H-index </w:t>
            </w:r>
            <w:proofErr w:type="spellStart"/>
            <w:r w:rsidRPr="00497E56">
              <w:rPr>
                <w:b/>
                <w:sz w:val="18"/>
              </w:rPr>
              <w:t>WoS</w:t>
            </w:r>
            <w:proofErr w:type="spellEnd"/>
            <w:r w:rsidRPr="00497E56">
              <w:rPr>
                <w:b/>
                <w:sz w:val="18"/>
              </w:rPr>
              <w:t>/</w:t>
            </w:r>
            <w:proofErr w:type="spellStart"/>
            <w:r w:rsidRPr="00497E56">
              <w:rPr>
                <w:b/>
                <w:sz w:val="18"/>
              </w:rPr>
              <w:t>Scopus</w:t>
            </w:r>
            <w:proofErr w:type="spellEnd"/>
          </w:p>
        </w:tc>
        <w:tc>
          <w:tcPr>
            <w:tcW w:w="709" w:type="dxa"/>
            <w:vAlign w:val="center"/>
          </w:tcPr>
          <w:p w14:paraId="430A93CA" w14:textId="25F9B807" w:rsidR="008E7EE3" w:rsidRPr="00497E56" w:rsidRDefault="00497E56" w:rsidP="008E7EE3">
            <w:pPr>
              <w:jc w:val="center"/>
              <w:rPr>
                <w:b/>
              </w:rPr>
            </w:pPr>
            <w:r w:rsidRPr="00497E56">
              <w:rPr>
                <w:b/>
              </w:rPr>
              <w:t>6</w:t>
            </w:r>
            <w:r w:rsidR="008E7EE3" w:rsidRPr="00497E56">
              <w:rPr>
                <w:b/>
              </w:rPr>
              <w:t>/</w:t>
            </w:r>
            <w:r w:rsidR="00F456D6" w:rsidRPr="00497E56">
              <w:rPr>
                <w:b/>
              </w:rPr>
              <w:t>8</w:t>
            </w:r>
          </w:p>
        </w:tc>
      </w:tr>
      <w:tr w:rsidR="008E7EE3" w14:paraId="00808118" w14:textId="77777777" w:rsidTr="00FF48CE">
        <w:tc>
          <w:tcPr>
            <w:tcW w:w="9956" w:type="dxa"/>
            <w:gridSpan w:val="15"/>
            <w:shd w:val="clear" w:color="auto" w:fill="F7CAAC"/>
          </w:tcPr>
          <w:p w14:paraId="016450E8" w14:textId="15DCE5D8" w:rsidR="008E7EE3" w:rsidRDefault="00802340" w:rsidP="008E7EE3">
            <w:pPr>
              <w:jc w:val="both"/>
              <w:rPr>
                <w:b/>
              </w:rPr>
            </w:pPr>
            <w:r>
              <w:rPr>
                <w:b/>
              </w:rPr>
              <w:t>Přehled</w:t>
            </w:r>
            <w:r w:rsidR="008E7EE3">
              <w:rPr>
                <w:b/>
              </w:rPr>
              <w:t xml:space="preserve"> o nejvýznamnější publikační a další tvůrčí činnosti nebo další profesní činnosti u odborníků z praxe vztahující se k zabezpečovaným předmětům </w:t>
            </w:r>
          </w:p>
        </w:tc>
      </w:tr>
      <w:tr w:rsidR="008E7EE3" w14:paraId="42D43970" w14:textId="77777777" w:rsidTr="00FF48CE">
        <w:trPr>
          <w:trHeight w:val="2347"/>
        </w:trPr>
        <w:tc>
          <w:tcPr>
            <w:tcW w:w="9956" w:type="dxa"/>
            <w:gridSpan w:val="15"/>
          </w:tcPr>
          <w:p w14:paraId="259B4F1D" w14:textId="1C4886CC" w:rsidR="00497E56" w:rsidRDefault="00497E56" w:rsidP="00497E56">
            <w:pPr>
              <w:spacing w:before="120" w:after="120"/>
              <w:jc w:val="both"/>
              <w:rPr>
                <w:rFonts w:cstheme="majorHAnsi"/>
                <w:bCs/>
              </w:rPr>
            </w:pPr>
            <w:r>
              <w:rPr>
                <w:rFonts w:cstheme="majorHAnsi"/>
                <w:b/>
                <w:bCs/>
              </w:rPr>
              <w:t>LAZÁRKOVÁ, Z. (</w:t>
            </w:r>
            <w:proofErr w:type="gramStart"/>
            <w:r>
              <w:rPr>
                <w:rFonts w:cstheme="majorHAnsi"/>
                <w:b/>
                <w:bCs/>
              </w:rPr>
              <w:t>50%</w:t>
            </w:r>
            <w:proofErr w:type="gramEnd"/>
            <w:r>
              <w:rPr>
                <w:rFonts w:cstheme="majorHAnsi"/>
                <w:b/>
                <w:bCs/>
              </w:rPr>
              <w:t>)</w:t>
            </w:r>
            <w:r>
              <w:rPr>
                <w:rFonts w:cstheme="majorHAnsi"/>
                <w:bCs/>
              </w:rPr>
              <w:t xml:space="preserve">, KRATOCHVÍLOVÁ, A., SALEK, R.N., POLÁŠEK, Z., ŠIŠKA, L., PĚTOVÁ, M., BUŇKA, F.: Influence </w:t>
            </w:r>
            <w:proofErr w:type="spellStart"/>
            <w:r>
              <w:rPr>
                <w:rFonts w:cstheme="majorHAnsi"/>
                <w:bCs/>
              </w:rPr>
              <w:t>of</w:t>
            </w:r>
            <w:proofErr w:type="spellEnd"/>
            <w:r>
              <w:rPr>
                <w:rFonts w:cstheme="majorHAnsi"/>
                <w:bCs/>
              </w:rPr>
              <w:t xml:space="preserve"> </w:t>
            </w:r>
            <w:proofErr w:type="spellStart"/>
            <w:r>
              <w:rPr>
                <w:rFonts w:cstheme="majorHAnsi"/>
                <w:bCs/>
              </w:rPr>
              <w:t>heat</w:t>
            </w:r>
            <w:proofErr w:type="spellEnd"/>
            <w:r>
              <w:rPr>
                <w:rFonts w:cstheme="majorHAnsi"/>
                <w:bCs/>
              </w:rPr>
              <w:t xml:space="preserve"> </w:t>
            </w:r>
            <w:proofErr w:type="spellStart"/>
            <w:r>
              <w:rPr>
                <w:rFonts w:cstheme="majorHAnsi"/>
                <w:bCs/>
              </w:rPr>
              <w:t>treatment</w:t>
            </w:r>
            <w:proofErr w:type="spellEnd"/>
            <w:r>
              <w:rPr>
                <w:rFonts w:cstheme="majorHAnsi"/>
                <w:bCs/>
              </w:rPr>
              <w:t xml:space="preserve"> on </w:t>
            </w:r>
            <w:proofErr w:type="spellStart"/>
            <w:r>
              <w:rPr>
                <w:rFonts w:cstheme="majorHAnsi"/>
                <w:bCs/>
              </w:rPr>
              <w:t>the</w:t>
            </w:r>
            <w:proofErr w:type="spellEnd"/>
            <w:r>
              <w:rPr>
                <w:rFonts w:cstheme="majorHAnsi"/>
                <w:bCs/>
              </w:rPr>
              <w:t xml:space="preserve"> </w:t>
            </w:r>
            <w:proofErr w:type="spellStart"/>
            <w:r>
              <w:rPr>
                <w:rFonts w:cstheme="majorHAnsi"/>
                <w:bCs/>
              </w:rPr>
              <w:t>chemical</w:t>
            </w:r>
            <w:proofErr w:type="spellEnd"/>
            <w:r>
              <w:rPr>
                <w:rFonts w:cstheme="majorHAnsi"/>
                <w:bCs/>
              </w:rPr>
              <w:t xml:space="preserve">, </w:t>
            </w:r>
            <w:proofErr w:type="spellStart"/>
            <w:r>
              <w:rPr>
                <w:rFonts w:cstheme="majorHAnsi"/>
                <w:bCs/>
              </w:rPr>
              <w:t>physical</w:t>
            </w:r>
            <w:proofErr w:type="spellEnd"/>
            <w:r>
              <w:rPr>
                <w:rFonts w:cstheme="majorHAnsi"/>
                <w:bCs/>
              </w:rPr>
              <w:t xml:space="preserve">, </w:t>
            </w:r>
            <w:proofErr w:type="spellStart"/>
            <w:r>
              <w:rPr>
                <w:rFonts w:cstheme="majorHAnsi"/>
                <w:bCs/>
              </w:rPr>
              <w:t>microbiological</w:t>
            </w:r>
            <w:proofErr w:type="spellEnd"/>
            <w:r>
              <w:rPr>
                <w:rFonts w:cstheme="majorHAnsi"/>
                <w:bCs/>
              </w:rPr>
              <w:t xml:space="preserve"> and </w:t>
            </w:r>
            <w:proofErr w:type="spellStart"/>
            <w:r>
              <w:rPr>
                <w:rFonts w:cstheme="majorHAnsi"/>
                <w:bCs/>
              </w:rPr>
              <w:t>sensorial</w:t>
            </w:r>
            <w:proofErr w:type="spellEnd"/>
            <w:r>
              <w:rPr>
                <w:rFonts w:cstheme="majorHAnsi"/>
                <w:bCs/>
              </w:rPr>
              <w:t xml:space="preserve"> </w:t>
            </w:r>
            <w:proofErr w:type="spellStart"/>
            <w:r>
              <w:rPr>
                <w:rFonts w:cstheme="majorHAnsi"/>
                <w:bCs/>
              </w:rPr>
              <w:t>properties</w:t>
            </w:r>
            <w:proofErr w:type="spellEnd"/>
            <w:r>
              <w:rPr>
                <w:rFonts w:cstheme="majorHAnsi"/>
                <w:bCs/>
              </w:rPr>
              <w:t xml:space="preserve"> </w:t>
            </w:r>
            <w:proofErr w:type="spellStart"/>
            <w:r>
              <w:rPr>
                <w:rFonts w:cstheme="majorHAnsi"/>
                <w:bCs/>
              </w:rPr>
              <w:t>of</w:t>
            </w:r>
            <w:proofErr w:type="spellEnd"/>
            <w:r>
              <w:rPr>
                <w:rFonts w:cstheme="majorHAnsi"/>
                <w:bCs/>
              </w:rPr>
              <w:t xml:space="preserve"> </w:t>
            </w:r>
            <w:proofErr w:type="spellStart"/>
            <w:r>
              <w:rPr>
                <w:rFonts w:cstheme="majorHAnsi"/>
                <w:bCs/>
              </w:rPr>
              <w:t>pork</w:t>
            </w:r>
            <w:proofErr w:type="spellEnd"/>
            <w:r>
              <w:rPr>
                <w:rFonts w:cstheme="majorHAnsi"/>
                <w:bCs/>
              </w:rPr>
              <w:t xml:space="preserve"> liver pate as </w:t>
            </w:r>
            <w:proofErr w:type="spellStart"/>
            <w:r>
              <w:rPr>
                <w:rFonts w:cstheme="majorHAnsi"/>
                <w:bCs/>
              </w:rPr>
              <w:t>affected</w:t>
            </w:r>
            <w:proofErr w:type="spellEnd"/>
            <w:r>
              <w:rPr>
                <w:rFonts w:cstheme="majorHAnsi"/>
                <w:bCs/>
              </w:rPr>
              <w:t xml:space="preserve"> by fat </w:t>
            </w:r>
            <w:proofErr w:type="spellStart"/>
            <w:r>
              <w:rPr>
                <w:rFonts w:cstheme="majorHAnsi"/>
                <w:bCs/>
              </w:rPr>
              <w:t>content</w:t>
            </w:r>
            <w:proofErr w:type="spellEnd"/>
            <w:r>
              <w:rPr>
                <w:rFonts w:cstheme="majorHAnsi"/>
                <w:bCs/>
              </w:rPr>
              <w:t xml:space="preserve">. </w:t>
            </w:r>
            <w:proofErr w:type="spellStart"/>
            <w:r>
              <w:rPr>
                <w:rFonts w:cstheme="majorHAnsi"/>
                <w:bCs/>
                <w:i/>
              </w:rPr>
              <w:t>Foods</w:t>
            </w:r>
            <w:proofErr w:type="spellEnd"/>
            <w:r>
              <w:rPr>
                <w:rFonts w:cstheme="majorHAnsi"/>
                <w:bCs/>
              </w:rPr>
              <w:t xml:space="preserve"> 12, 12, </w:t>
            </w:r>
            <w:r w:rsidRPr="00497E56">
              <w:rPr>
                <w:rFonts w:cstheme="majorHAnsi"/>
                <w:b/>
              </w:rPr>
              <w:t>2023</w:t>
            </w:r>
            <w:r>
              <w:rPr>
                <w:rFonts w:cstheme="majorHAnsi"/>
                <w:bCs/>
              </w:rPr>
              <w:t xml:space="preserve">. ISSN 2304-8158. </w:t>
            </w:r>
            <w:proofErr w:type="spellStart"/>
            <w:r>
              <w:rPr>
                <w:rFonts w:cstheme="majorHAnsi"/>
                <w:bCs/>
              </w:rPr>
              <w:t>Jimp</w:t>
            </w:r>
            <w:proofErr w:type="spellEnd"/>
            <w:r>
              <w:rPr>
                <w:rFonts w:cstheme="majorHAnsi"/>
                <w:bCs/>
              </w:rPr>
              <w:t xml:space="preserve"> (Q2)</w:t>
            </w:r>
          </w:p>
          <w:p w14:paraId="5236D14C" w14:textId="7C0BABD0" w:rsidR="00497E56" w:rsidRDefault="00497E56" w:rsidP="00497E56">
            <w:pPr>
              <w:spacing w:before="120" w:after="120"/>
              <w:jc w:val="both"/>
              <w:rPr>
                <w:rFonts w:cstheme="majorHAnsi"/>
                <w:bCs/>
              </w:rPr>
            </w:pPr>
            <w:r>
              <w:rPr>
                <w:rFonts w:cstheme="majorHAnsi"/>
                <w:bCs/>
              </w:rPr>
              <w:t xml:space="preserve">BUŇKA, F., SEDLAČÍK, M., FOLTIN, P., </w:t>
            </w:r>
            <w:r>
              <w:rPr>
                <w:rFonts w:cstheme="majorHAnsi"/>
                <w:b/>
                <w:bCs/>
              </w:rPr>
              <w:t>LAZÁRKOVÁ, Z. (</w:t>
            </w:r>
            <w:proofErr w:type="gramStart"/>
            <w:r>
              <w:rPr>
                <w:rFonts w:cstheme="majorHAnsi"/>
                <w:b/>
                <w:bCs/>
              </w:rPr>
              <w:t>5%</w:t>
            </w:r>
            <w:proofErr w:type="gramEnd"/>
            <w:r>
              <w:rPr>
                <w:rFonts w:cstheme="majorHAnsi"/>
                <w:b/>
                <w:bCs/>
              </w:rPr>
              <w:t>)</w:t>
            </w:r>
            <w:r>
              <w:rPr>
                <w:rFonts w:cstheme="majorHAnsi"/>
                <w:bCs/>
              </w:rPr>
              <w:t xml:space="preserve">, PĚTOVÁ, M., BUŇKOVÁ, L., PUREVRORJ, K., TALÁR, J., KŮROVÁ, V., NOVOTNÝ, M., VLKOVSKÝ, M., SALEK, R.N.: </w:t>
            </w:r>
            <w:proofErr w:type="spellStart"/>
            <w:r>
              <w:rPr>
                <w:rFonts w:cstheme="majorHAnsi"/>
                <w:bCs/>
              </w:rPr>
              <w:t>Evaluation</w:t>
            </w:r>
            <w:proofErr w:type="spellEnd"/>
            <w:r>
              <w:rPr>
                <w:rFonts w:cstheme="majorHAnsi"/>
                <w:bCs/>
              </w:rPr>
              <w:t xml:space="preserve"> </w:t>
            </w:r>
            <w:proofErr w:type="spellStart"/>
            <w:r>
              <w:rPr>
                <w:rFonts w:cstheme="majorHAnsi"/>
                <w:bCs/>
              </w:rPr>
              <w:t>of</w:t>
            </w:r>
            <w:proofErr w:type="spellEnd"/>
            <w:r>
              <w:rPr>
                <w:rFonts w:cstheme="majorHAnsi"/>
                <w:bCs/>
              </w:rPr>
              <w:t xml:space="preserve"> </w:t>
            </w:r>
            <w:proofErr w:type="spellStart"/>
            <w:r>
              <w:rPr>
                <w:rFonts w:cstheme="majorHAnsi"/>
                <w:bCs/>
              </w:rPr>
              <w:t>processed</w:t>
            </w:r>
            <w:proofErr w:type="spellEnd"/>
            <w:r>
              <w:rPr>
                <w:rFonts w:cstheme="majorHAnsi"/>
                <w:bCs/>
              </w:rPr>
              <w:t xml:space="preserve"> cheese </w:t>
            </w:r>
            <w:proofErr w:type="spellStart"/>
            <w:r>
              <w:rPr>
                <w:rFonts w:cstheme="majorHAnsi"/>
                <w:bCs/>
              </w:rPr>
              <w:t>viscoelastic</w:t>
            </w:r>
            <w:proofErr w:type="spellEnd"/>
            <w:r>
              <w:rPr>
                <w:rFonts w:cstheme="majorHAnsi"/>
                <w:bCs/>
              </w:rPr>
              <w:t xml:space="preserve"> </w:t>
            </w:r>
            <w:proofErr w:type="spellStart"/>
            <w:r>
              <w:rPr>
                <w:rFonts w:cstheme="majorHAnsi"/>
                <w:bCs/>
              </w:rPr>
              <w:t>properties</w:t>
            </w:r>
            <w:proofErr w:type="spellEnd"/>
            <w:r>
              <w:rPr>
                <w:rFonts w:cstheme="majorHAnsi"/>
                <w:bCs/>
              </w:rPr>
              <w:t xml:space="preserve"> </w:t>
            </w:r>
            <w:proofErr w:type="spellStart"/>
            <w:r>
              <w:rPr>
                <w:rFonts w:cstheme="majorHAnsi"/>
                <w:bCs/>
              </w:rPr>
              <w:t>during</w:t>
            </w:r>
            <w:proofErr w:type="spellEnd"/>
            <w:r>
              <w:rPr>
                <w:rFonts w:cstheme="majorHAnsi"/>
                <w:bCs/>
              </w:rPr>
              <w:t xml:space="preserve"> </w:t>
            </w:r>
            <w:proofErr w:type="spellStart"/>
            <w:r>
              <w:rPr>
                <w:rFonts w:cstheme="majorHAnsi"/>
                <w:bCs/>
              </w:rPr>
              <w:t>sterilization</w:t>
            </w:r>
            <w:proofErr w:type="spellEnd"/>
            <w:r>
              <w:rPr>
                <w:rFonts w:cstheme="majorHAnsi"/>
                <w:bCs/>
              </w:rPr>
              <w:t xml:space="preserve"> </w:t>
            </w:r>
            <w:proofErr w:type="spellStart"/>
            <w:r>
              <w:rPr>
                <w:rFonts w:cstheme="majorHAnsi"/>
                <w:bCs/>
              </w:rPr>
              <w:t>observed</w:t>
            </w:r>
            <w:proofErr w:type="spellEnd"/>
            <w:r>
              <w:rPr>
                <w:rFonts w:cstheme="majorHAnsi"/>
                <w:bCs/>
              </w:rPr>
              <w:t xml:space="preserve"> in </w:t>
            </w:r>
            <w:proofErr w:type="spellStart"/>
            <w:r>
              <w:rPr>
                <w:rFonts w:cstheme="majorHAnsi"/>
                <w:bCs/>
              </w:rPr>
              <w:t>situ</w:t>
            </w:r>
            <w:proofErr w:type="spellEnd"/>
            <w:r>
              <w:rPr>
                <w:rFonts w:cstheme="majorHAnsi"/>
                <w:bCs/>
              </w:rPr>
              <w:t xml:space="preserve">. </w:t>
            </w:r>
            <w:proofErr w:type="spellStart"/>
            <w:r>
              <w:rPr>
                <w:rFonts w:cstheme="majorHAnsi"/>
                <w:bCs/>
                <w:i/>
              </w:rPr>
              <w:t>Journal</w:t>
            </w:r>
            <w:proofErr w:type="spellEnd"/>
            <w:r>
              <w:rPr>
                <w:rFonts w:cstheme="majorHAnsi"/>
                <w:bCs/>
                <w:i/>
              </w:rPr>
              <w:t xml:space="preserve"> </w:t>
            </w:r>
            <w:proofErr w:type="spellStart"/>
            <w:r>
              <w:rPr>
                <w:rFonts w:cstheme="majorHAnsi"/>
                <w:bCs/>
                <w:i/>
              </w:rPr>
              <w:t>of</w:t>
            </w:r>
            <w:proofErr w:type="spellEnd"/>
            <w:r>
              <w:rPr>
                <w:rFonts w:cstheme="majorHAnsi"/>
                <w:bCs/>
                <w:i/>
              </w:rPr>
              <w:t xml:space="preserve"> </w:t>
            </w:r>
            <w:proofErr w:type="spellStart"/>
            <w:r>
              <w:rPr>
                <w:rFonts w:cstheme="majorHAnsi"/>
                <w:bCs/>
                <w:i/>
              </w:rPr>
              <w:t>Dairy</w:t>
            </w:r>
            <w:proofErr w:type="spellEnd"/>
            <w:r>
              <w:rPr>
                <w:rFonts w:cstheme="majorHAnsi"/>
                <w:bCs/>
                <w:i/>
              </w:rPr>
              <w:t xml:space="preserve"> Science</w:t>
            </w:r>
            <w:r>
              <w:rPr>
                <w:rFonts w:cstheme="majorHAnsi"/>
                <w:bCs/>
              </w:rPr>
              <w:t xml:space="preserve"> 106, 8, 5298–5308, </w:t>
            </w:r>
            <w:r w:rsidRPr="00497E56">
              <w:rPr>
                <w:rFonts w:cstheme="majorHAnsi"/>
                <w:b/>
              </w:rPr>
              <w:t>2023</w:t>
            </w:r>
            <w:r>
              <w:rPr>
                <w:rFonts w:cstheme="majorHAnsi"/>
                <w:bCs/>
              </w:rPr>
              <w:t xml:space="preserve">. ISSN 0022-0302. </w:t>
            </w:r>
            <w:proofErr w:type="spellStart"/>
            <w:r>
              <w:rPr>
                <w:rFonts w:cstheme="majorHAnsi"/>
                <w:bCs/>
              </w:rPr>
              <w:t>Jimp</w:t>
            </w:r>
            <w:proofErr w:type="spellEnd"/>
            <w:r>
              <w:rPr>
                <w:rFonts w:cstheme="majorHAnsi"/>
                <w:bCs/>
              </w:rPr>
              <w:t xml:space="preserve"> (Q1)</w:t>
            </w:r>
          </w:p>
          <w:p w14:paraId="5CE51AA8" w14:textId="7815B7B6" w:rsidR="008E7EE3" w:rsidRPr="00B60F78" w:rsidRDefault="008E7EE3" w:rsidP="008E7EE3">
            <w:pPr>
              <w:spacing w:before="120" w:after="120"/>
              <w:jc w:val="both"/>
              <w:rPr>
                <w:rFonts w:cstheme="majorHAnsi"/>
                <w:bCs/>
              </w:rPr>
            </w:pPr>
            <w:r w:rsidRPr="00B60F78">
              <w:rPr>
                <w:rFonts w:cstheme="majorHAnsi"/>
                <w:bCs/>
              </w:rPr>
              <w:t xml:space="preserve">JEDOUNKOVÁ, A., </w:t>
            </w:r>
            <w:r w:rsidRPr="00B60F78">
              <w:rPr>
                <w:rFonts w:cstheme="majorHAnsi"/>
                <w:b/>
              </w:rPr>
              <w:t>LAZÁRKOVÁ, Z. (</w:t>
            </w:r>
            <w:proofErr w:type="gramStart"/>
            <w:r w:rsidRPr="00B60F78">
              <w:rPr>
                <w:rFonts w:cstheme="majorHAnsi"/>
                <w:b/>
              </w:rPr>
              <w:t>25%</w:t>
            </w:r>
            <w:proofErr w:type="gramEnd"/>
            <w:r w:rsidRPr="00B60F78">
              <w:rPr>
                <w:rFonts w:cstheme="majorHAnsi"/>
                <w:b/>
              </w:rPr>
              <w:t>)</w:t>
            </w:r>
            <w:r w:rsidRPr="00B60F78">
              <w:rPr>
                <w:rFonts w:cstheme="majorHAnsi"/>
                <w:bCs/>
              </w:rPr>
              <w:t>, HAMPELOVÁ, L., KŮROVÁ, V., POSPIECH, M., BUŇKOVÁ, L., FOLTIN, P., SALEK, R.N., MALÍŠEK, J., MICHÁLEK, J., BUŇKA, F.</w:t>
            </w:r>
            <w:r>
              <w:rPr>
                <w:rFonts w:cstheme="majorHAnsi"/>
                <w:bCs/>
              </w:rPr>
              <w:t xml:space="preserve">: </w:t>
            </w:r>
            <w:proofErr w:type="spellStart"/>
            <w:r w:rsidRPr="00B60F78">
              <w:rPr>
                <w:rFonts w:cstheme="majorHAnsi"/>
                <w:bCs/>
              </w:rPr>
              <w:t>Critical</w:t>
            </w:r>
            <w:proofErr w:type="spellEnd"/>
            <w:r w:rsidRPr="00B60F78">
              <w:rPr>
                <w:rFonts w:cstheme="majorHAnsi"/>
                <w:bCs/>
              </w:rPr>
              <w:t xml:space="preserve"> </w:t>
            </w:r>
            <w:proofErr w:type="spellStart"/>
            <w:r w:rsidRPr="00B60F78">
              <w:rPr>
                <w:rFonts w:cstheme="majorHAnsi"/>
                <w:bCs/>
              </w:rPr>
              <w:t>view</w:t>
            </w:r>
            <w:proofErr w:type="spellEnd"/>
            <w:r w:rsidRPr="00B60F78">
              <w:rPr>
                <w:rFonts w:cstheme="majorHAnsi"/>
                <w:bCs/>
              </w:rPr>
              <w:t xml:space="preserve"> on </w:t>
            </w:r>
            <w:proofErr w:type="spellStart"/>
            <w:r w:rsidRPr="00B60F78">
              <w:rPr>
                <w:rFonts w:cstheme="majorHAnsi"/>
                <w:bCs/>
              </w:rPr>
              <w:t>sterilisation</w:t>
            </w:r>
            <w:proofErr w:type="spellEnd"/>
            <w:r w:rsidRPr="00B60F78">
              <w:rPr>
                <w:rFonts w:cstheme="majorHAnsi"/>
                <w:bCs/>
              </w:rPr>
              <w:t xml:space="preserve"> </w:t>
            </w:r>
            <w:proofErr w:type="spellStart"/>
            <w:r w:rsidRPr="00B60F78">
              <w:rPr>
                <w:rFonts w:cstheme="majorHAnsi"/>
                <w:bCs/>
              </w:rPr>
              <w:t>effect</w:t>
            </w:r>
            <w:proofErr w:type="spellEnd"/>
            <w:r w:rsidRPr="00B60F78">
              <w:rPr>
                <w:rFonts w:cstheme="majorHAnsi"/>
                <w:bCs/>
              </w:rPr>
              <w:t xml:space="preserve"> on </w:t>
            </w:r>
            <w:proofErr w:type="spellStart"/>
            <w:r w:rsidRPr="00B60F78">
              <w:rPr>
                <w:rFonts w:cstheme="majorHAnsi"/>
                <w:bCs/>
              </w:rPr>
              <w:t>processed</w:t>
            </w:r>
            <w:proofErr w:type="spellEnd"/>
            <w:r w:rsidRPr="00B60F78">
              <w:rPr>
                <w:rFonts w:cstheme="majorHAnsi"/>
                <w:bCs/>
              </w:rPr>
              <w:t xml:space="preserve"> cheese </w:t>
            </w:r>
            <w:proofErr w:type="spellStart"/>
            <w:r w:rsidRPr="00B60F78">
              <w:rPr>
                <w:rFonts w:cstheme="majorHAnsi"/>
                <w:bCs/>
              </w:rPr>
              <w:t>properties</w:t>
            </w:r>
            <w:proofErr w:type="spellEnd"/>
            <w:r w:rsidRPr="00B60F78">
              <w:rPr>
                <w:rFonts w:cstheme="majorHAnsi"/>
                <w:bCs/>
              </w:rPr>
              <w:t xml:space="preserve"> </w:t>
            </w:r>
            <w:proofErr w:type="spellStart"/>
            <w:r w:rsidRPr="00B60F78">
              <w:rPr>
                <w:rFonts w:cstheme="majorHAnsi"/>
                <w:bCs/>
              </w:rPr>
              <w:t>designed</w:t>
            </w:r>
            <w:proofErr w:type="spellEnd"/>
            <w:r w:rsidRPr="00B60F78">
              <w:rPr>
                <w:rFonts w:cstheme="majorHAnsi"/>
                <w:bCs/>
              </w:rPr>
              <w:t xml:space="preserve"> </w:t>
            </w:r>
            <w:proofErr w:type="spellStart"/>
            <w:r w:rsidRPr="00B60F78">
              <w:rPr>
                <w:rFonts w:cstheme="majorHAnsi"/>
                <w:bCs/>
              </w:rPr>
              <w:t>for</w:t>
            </w:r>
            <w:proofErr w:type="spellEnd"/>
            <w:r w:rsidRPr="00B60F78">
              <w:rPr>
                <w:rFonts w:cstheme="majorHAnsi"/>
                <w:bCs/>
              </w:rPr>
              <w:t xml:space="preserve"> </w:t>
            </w:r>
            <w:proofErr w:type="spellStart"/>
            <w:r w:rsidRPr="00B60F78">
              <w:rPr>
                <w:rFonts w:cstheme="majorHAnsi"/>
                <w:bCs/>
              </w:rPr>
              <w:t>feeding</w:t>
            </w:r>
            <w:proofErr w:type="spellEnd"/>
            <w:r w:rsidRPr="00B60F78">
              <w:rPr>
                <w:rFonts w:cstheme="majorHAnsi"/>
                <w:bCs/>
              </w:rPr>
              <w:t xml:space="preserve"> support in </w:t>
            </w:r>
            <w:proofErr w:type="spellStart"/>
            <w:r w:rsidRPr="00B60F78">
              <w:rPr>
                <w:rFonts w:cstheme="majorHAnsi"/>
                <w:bCs/>
              </w:rPr>
              <w:t>crisis</w:t>
            </w:r>
            <w:proofErr w:type="spellEnd"/>
            <w:r w:rsidRPr="00B60F78">
              <w:rPr>
                <w:rFonts w:cstheme="majorHAnsi"/>
                <w:bCs/>
              </w:rPr>
              <w:t xml:space="preserve"> and </w:t>
            </w:r>
            <w:proofErr w:type="spellStart"/>
            <w:r w:rsidRPr="00B60F78">
              <w:rPr>
                <w:rFonts w:cstheme="majorHAnsi"/>
                <w:bCs/>
              </w:rPr>
              <w:t>emergency</w:t>
            </w:r>
            <w:proofErr w:type="spellEnd"/>
            <w:r w:rsidRPr="00B60F78">
              <w:rPr>
                <w:rFonts w:cstheme="majorHAnsi"/>
                <w:bCs/>
              </w:rPr>
              <w:t xml:space="preserve"> </w:t>
            </w:r>
            <w:proofErr w:type="spellStart"/>
            <w:r w:rsidRPr="00B60F78">
              <w:rPr>
                <w:rFonts w:cstheme="majorHAnsi"/>
                <w:bCs/>
              </w:rPr>
              <w:t>situations</w:t>
            </w:r>
            <w:proofErr w:type="spellEnd"/>
            <w:r w:rsidRPr="00B60F78">
              <w:rPr>
                <w:rFonts w:cstheme="majorHAnsi"/>
                <w:bCs/>
              </w:rPr>
              <w:t xml:space="preserve">. </w:t>
            </w:r>
            <w:r w:rsidRPr="00B60F78">
              <w:rPr>
                <w:rFonts w:cstheme="majorHAnsi"/>
                <w:bCs/>
                <w:i/>
              </w:rPr>
              <w:t>LWT – Food Science and Technology</w:t>
            </w:r>
            <w:r w:rsidRPr="00B60F78">
              <w:rPr>
                <w:rFonts w:cstheme="majorHAnsi"/>
                <w:bCs/>
              </w:rPr>
              <w:t xml:space="preserve"> 171, 114135, </w:t>
            </w:r>
            <w:r w:rsidRPr="00B33AA0">
              <w:rPr>
                <w:rFonts w:cstheme="majorHAnsi"/>
                <w:b/>
              </w:rPr>
              <w:t>2022</w:t>
            </w:r>
            <w:r w:rsidRPr="00B60F78">
              <w:rPr>
                <w:rFonts w:cstheme="majorHAnsi"/>
                <w:bCs/>
              </w:rPr>
              <w:t xml:space="preserve">. ISSN 0023-6438. </w:t>
            </w:r>
            <w:proofErr w:type="spellStart"/>
            <w:r w:rsidRPr="00B60F78">
              <w:rPr>
                <w:rFonts w:cstheme="majorHAnsi"/>
                <w:bCs/>
              </w:rPr>
              <w:t>Jimp</w:t>
            </w:r>
            <w:proofErr w:type="spellEnd"/>
            <w:r>
              <w:rPr>
                <w:rFonts w:cstheme="majorHAnsi"/>
                <w:bCs/>
              </w:rPr>
              <w:t xml:space="preserve"> (Q2)</w:t>
            </w:r>
          </w:p>
          <w:p w14:paraId="16FEC819" w14:textId="77777777" w:rsidR="008E7EE3" w:rsidRDefault="008E7EE3" w:rsidP="008E7EE3">
            <w:pPr>
              <w:spacing w:before="120" w:after="120"/>
              <w:jc w:val="both"/>
              <w:rPr>
                <w:rFonts w:cstheme="majorHAnsi"/>
                <w:bCs/>
              </w:rPr>
            </w:pPr>
            <w:r w:rsidRPr="00B60F78">
              <w:rPr>
                <w:rFonts w:cstheme="majorHAnsi"/>
                <w:bCs/>
              </w:rPr>
              <w:t xml:space="preserve">ŠOPÍK, T., </w:t>
            </w:r>
            <w:r w:rsidRPr="00B60F78">
              <w:rPr>
                <w:rFonts w:cstheme="majorHAnsi"/>
                <w:b/>
              </w:rPr>
              <w:t>LAZÁRKOVÁ, Z. (</w:t>
            </w:r>
            <w:proofErr w:type="gramStart"/>
            <w:r w:rsidRPr="00B60F78">
              <w:rPr>
                <w:rFonts w:cstheme="majorHAnsi"/>
                <w:b/>
              </w:rPr>
              <w:t>40%</w:t>
            </w:r>
            <w:proofErr w:type="gramEnd"/>
            <w:r w:rsidRPr="00B60F78">
              <w:rPr>
                <w:rFonts w:cstheme="majorHAnsi"/>
                <w:b/>
              </w:rPr>
              <w:t>)</w:t>
            </w:r>
            <w:r w:rsidRPr="00B60F78">
              <w:rPr>
                <w:rFonts w:cstheme="majorHAnsi"/>
                <w:bCs/>
              </w:rPr>
              <w:t>, BUŇKOVÁ, L., PUREVDORJ, K., SALEK, R.N., TALÁR, J., NOVOTNÝ, M., FOLTIN, P., PACHLOVÁ, V.,</w:t>
            </w:r>
            <w:r>
              <w:rPr>
                <w:rFonts w:cstheme="majorHAnsi"/>
                <w:bCs/>
              </w:rPr>
              <w:t xml:space="preserve"> </w:t>
            </w:r>
            <w:r w:rsidRPr="00B60F78">
              <w:rPr>
                <w:rFonts w:cstheme="majorHAnsi"/>
                <w:bCs/>
              </w:rPr>
              <w:t>BUŇKA, F.</w:t>
            </w:r>
            <w:r>
              <w:rPr>
                <w:bCs/>
              </w:rPr>
              <w:t xml:space="preserve">: </w:t>
            </w:r>
            <w:proofErr w:type="spellStart"/>
            <w:r w:rsidRPr="00B60F78">
              <w:rPr>
                <w:rFonts w:cstheme="majorHAnsi"/>
                <w:bCs/>
              </w:rPr>
              <w:t>Impact</w:t>
            </w:r>
            <w:proofErr w:type="spellEnd"/>
            <w:r w:rsidRPr="00B60F78">
              <w:rPr>
                <w:rFonts w:cstheme="majorHAnsi"/>
                <w:bCs/>
              </w:rPr>
              <w:t xml:space="preserve"> </w:t>
            </w:r>
            <w:proofErr w:type="spellStart"/>
            <w:r w:rsidRPr="00B60F78">
              <w:rPr>
                <w:rFonts w:cstheme="majorHAnsi"/>
                <w:bCs/>
              </w:rPr>
              <w:t>of</w:t>
            </w:r>
            <w:proofErr w:type="spellEnd"/>
            <w:r w:rsidRPr="00B60F78">
              <w:rPr>
                <w:rFonts w:cstheme="majorHAnsi"/>
                <w:bCs/>
              </w:rPr>
              <w:t xml:space="preserve"> long-term </w:t>
            </w:r>
            <w:proofErr w:type="spellStart"/>
            <w:r w:rsidRPr="00B60F78">
              <w:rPr>
                <w:rFonts w:cstheme="majorHAnsi"/>
                <w:bCs/>
              </w:rPr>
              <w:t>storage</w:t>
            </w:r>
            <w:proofErr w:type="spellEnd"/>
            <w:r w:rsidRPr="00B60F78">
              <w:rPr>
                <w:rFonts w:cstheme="majorHAnsi"/>
                <w:bCs/>
              </w:rPr>
              <w:t xml:space="preserve"> on </w:t>
            </w:r>
            <w:proofErr w:type="spellStart"/>
            <w:r w:rsidRPr="00B60F78">
              <w:rPr>
                <w:rFonts w:cstheme="majorHAnsi"/>
                <w:bCs/>
              </w:rPr>
              <w:t>the</w:t>
            </w:r>
            <w:proofErr w:type="spellEnd"/>
            <w:r w:rsidRPr="00B60F78">
              <w:rPr>
                <w:rFonts w:cstheme="majorHAnsi"/>
                <w:bCs/>
              </w:rPr>
              <w:t xml:space="preserve"> </w:t>
            </w:r>
            <w:proofErr w:type="spellStart"/>
            <w:r w:rsidRPr="00B60F78">
              <w:rPr>
                <w:rFonts w:cstheme="majorHAnsi"/>
                <w:bCs/>
              </w:rPr>
              <w:t>quality</w:t>
            </w:r>
            <w:proofErr w:type="spellEnd"/>
            <w:r w:rsidRPr="00B60F78">
              <w:rPr>
                <w:rFonts w:cstheme="majorHAnsi"/>
                <w:bCs/>
              </w:rPr>
              <w:t xml:space="preserve"> </w:t>
            </w:r>
            <w:proofErr w:type="spellStart"/>
            <w:r w:rsidRPr="00B60F78">
              <w:rPr>
                <w:rFonts w:cstheme="majorHAnsi"/>
                <w:bCs/>
              </w:rPr>
              <w:t>of</w:t>
            </w:r>
            <w:proofErr w:type="spellEnd"/>
            <w:r w:rsidRPr="00B60F78">
              <w:rPr>
                <w:rFonts w:cstheme="majorHAnsi"/>
                <w:bCs/>
              </w:rPr>
              <w:t xml:space="preserve"> </w:t>
            </w:r>
            <w:proofErr w:type="spellStart"/>
            <w:r w:rsidRPr="00B60F78">
              <w:rPr>
                <w:rFonts w:cstheme="majorHAnsi"/>
                <w:bCs/>
              </w:rPr>
              <w:t>selected</w:t>
            </w:r>
            <w:proofErr w:type="spellEnd"/>
            <w:r w:rsidRPr="00B60F78">
              <w:rPr>
                <w:rFonts w:cstheme="majorHAnsi"/>
                <w:bCs/>
              </w:rPr>
              <w:t xml:space="preserve"> </w:t>
            </w:r>
            <w:proofErr w:type="spellStart"/>
            <w:r w:rsidRPr="00B60F78">
              <w:rPr>
                <w:rFonts w:cstheme="majorHAnsi"/>
                <w:bCs/>
              </w:rPr>
              <w:t>sugar-based</w:t>
            </w:r>
            <w:proofErr w:type="spellEnd"/>
            <w:r w:rsidRPr="00B60F78">
              <w:rPr>
                <w:rFonts w:cstheme="majorHAnsi"/>
                <w:bCs/>
              </w:rPr>
              <w:t xml:space="preserve"> </w:t>
            </w:r>
            <w:proofErr w:type="spellStart"/>
            <w:r w:rsidRPr="00B60F78">
              <w:rPr>
                <w:rFonts w:cstheme="majorHAnsi"/>
                <w:bCs/>
              </w:rPr>
              <w:t>foods</w:t>
            </w:r>
            <w:proofErr w:type="spellEnd"/>
            <w:r w:rsidRPr="00B60F78">
              <w:rPr>
                <w:rFonts w:cstheme="majorHAnsi"/>
                <w:bCs/>
              </w:rPr>
              <w:t xml:space="preserve"> </w:t>
            </w:r>
            <w:proofErr w:type="spellStart"/>
            <w:r w:rsidRPr="00B60F78">
              <w:rPr>
                <w:rFonts w:cstheme="majorHAnsi"/>
                <w:bCs/>
              </w:rPr>
              <w:t>stored</w:t>
            </w:r>
            <w:proofErr w:type="spellEnd"/>
            <w:r w:rsidRPr="00B60F78">
              <w:rPr>
                <w:rFonts w:cstheme="majorHAnsi"/>
                <w:bCs/>
              </w:rPr>
              <w:t xml:space="preserve"> </w:t>
            </w:r>
            <w:proofErr w:type="spellStart"/>
            <w:r w:rsidRPr="00B60F78">
              <w:rPr>
                <w:rFonts w:cstheme="majorHAnsi"/>
                <w:bCs/>
              </w:rPr>
              <w:t>at</w:t>
            </w:r>
            <w:proofErr w:type="spellEnd"/>
            <w:r w:rsidRPr="00B60F78">
              <w:rPr>
                <w:rFonts w:cstheme="majorHAnsi"/>
                <w:bCs/>
              </w:rPr>
              <w:t xml:space="preserve"> </w:t>
            </w:r>
            <w:proofErr w:type="spellStart"/>
            <w:r w:rsidRPr="00B60F78">
              <w:rPr>
                <w:rFonts w:cstheme="majorHAnsi"/>
                <w:bCs/>
              </w:rPr>
              <w:t>different</w:t>
            </w:r>
            <w:proofErr w:type="spellEnd"/>
            <w:r w:rsidRPr="00B60F78">
              <w:rPr>
                <w:rFonts w:cstheme="majorHAnsi"/>
                <w:bCs/>
              </w:rPr>
              <w:t xml:space="preserve"> </w:t>
            </w:r>
            <w:proofErr w:type="spellStart"/>
            <w:r w:rsidRPr="00B60F78">
              <w:rPr>
                <w:rFonts w:cstheme="majorHAnsi"/>
                <w:bCs/>
              </w:rPr>
              <w:t>temperatures</w:t>
            </w:r>
            <w:proofErr w:type="spellEnd"/>
            <w:r w:rsidRPr="00B60F78">
              <w:rPr>
                <w:rFonts w:cstheme="majorHAnsi"/>
                <w:bCs/>
              </w:rPr>
              <w:t xml:space="preserve">. </w:t>
            </w:r>
            <w:r w:rsidRPr="00B60F78">
              <w:rPr>
                <w:rFonts w:cstheme="majorHAnsi"/>
                <w:bCs/>
                <w:i/>
              </w:rPr>
              <w:t>LWT – Food Science and Technology</w:t>
            </w:r>
            <w:r w:rsidRPr="00B60F78">
              <w:rPr>
                <w:rFonts w:cstheme="majorHAnsi"/>
                <w:bCs/>
              </w:rPr>
              <w:t xml:space="preserve"> 157, 113095, </w:t>
            </w:r>
            <w:r w:rsidRPr="00B33AA0">
              <w:rPr>
                <w:rFonts w:cstheme="majorHAnsi"/>
                <w:b/>
              </w:rPr>
              <w:t>2022</w:t>
            </w:r>
            <w:r w:rsidRPr="00B60F78">
              <w:rPr>
                <w:rFonts w:cstheme="majorHAnsi"/>
                <w:bCs/>
              </w:rPr>
              <w:t xml:space="preserve">. ISSN 0023-6438. </w:t>
            </w:r>
            <w:proofErr w:type="spellStart"/>
            <w:r w:rsidRPr="00B60F78">
              <w:rPr>
                <w:rFonts w:cstheme="majorHAnsi"/>
                <w:bCs/>
              </w:rPr>
              <w:t>Jimp</w:t>
            </w:r>
            <w:proofErr w:type="spellEnd"/>
            <w:r>
              <w:rPr>
                <w:rFonts w:cstheme="majorHAnsi"/>
                <w:bCs/>
              </w:rPr>
              <w:t xml:space="preserve"> (Q2)</w:t>
            </w:r>
          </w:p>
          <w:p w14:paraId="474F2892" w14:textId="77777777" w:rsidR="008E7EE3" w:rsidRDefault="008E7EE3" w:rsidP="008E7EE3">
            <w:pPr>
              <w:spacing w:before="120" w:after="120"/>
              <w:jc w:val="both"/>
              <w:rPr>
                <w:b/>
              </w:rPr>
            </w:pPr>
            <w:r w:rsidRPr="00B60F78">
              <w:rPr>
                <w:rFonts w:cstheme="majorHAnsi"/>
                <w:b/>
              </w:rPr>
              <w:t>LAZÁRKOVÁ, Z</w:t>
            </w:r>
            <w:r>
              <w:rPr>
                <w:rFonts w:cstheme="majorHAnsi"/>
                <w:b/>
              </w:rPr>
              <w:t>.</w:t>
            </w:r>
            <w:r w:rsidRPr="00B60F78">
              <w:rPr>
                <w:rFonts w:cstheme="majorHAnsi"/>
                <w:b/>
              </w:rPr>
              <w:t xml:space="preserve"> (</w:t>
            </w:r>
            <w:proofErr w:type="gramStart"/>
            <w:r w:rsidRPr="00B60F78">
              <w:rPr>
                <w:rFonts w:cstheme="majorHAnsi"/>
                <w:b/>
              </w:rPr>
              <w:t>25%</w:t>
            </w:r>
            <w:proofErr w:type="gramEnd"/>
            <w:r w:rsidRPr="00B60F78">
              <w:rPr>
                <w:rFonts w:cstheme="majorHAnsi"/>
                <w:b/>
              </w:rPr>
              <w:t>)</w:t>
            </w:r>
            <w:r w:rsidRPr="00B60F78">
              <w:rPr>
                <w:rFonts w:cstheme="majorHAnsi"/>
                <w:bCs/>
              </w:rPr>
              <w:t>, ŠOPÍK, T., TALÁR, J., PUREVDORJ, K.</w:t>
            </w:r>
            <w:r>
              <w:rPr>
                <w:rFonts w:cstheme="majorHAnsi"/>
                <w:bCs/>
              </w:rPr>
              <w:t xml:space="preserve">, </w:t>
            </w:r>
            <w:r w:rsidRPr="00B60F78">
              <w:rPr>
                <w:rFonts w:cstheme="majorHAnsi"/>
                <w:bCs/>
              </w:rPr>
              <w:t>SALEK, R.N., BUŇKOVÁ, L., ČERNÍKOVÁ, M., NOVOTNÁ, M., PACHLOVÁ, V., NĚMEČKOVÁ, I., BUŇKA, F.</w:t>
            </w:r>
            <w:r>
              <w:rPr>
                <w:rFonts w:cstheme="majorHAnsi"/>
                <w:bCs/>
              </w:rPr>
              <w:t>:</w:t>
            </w:r>
            <w:r w:rsidRPr="00B60F78">
              <w:rPr>
                <w:rFonts w:cstheme="majorHAnsi"/>
                <w:bCs/>
              </w:rPr>
              <w:t xml:space="preserve"> </w:t>
            </w:r>
            <w:proofErr w:type="spellStart"/>
            <w:r w:rsidRPr="00B60F78">
              <w:rPr>
                <w:rFonts w:cstheme="majorHAnsi"/>
                <w:bCs/>
              </w:rPr>
              <w:t>Quality</w:t>
            </w:r>
            <w:proofErr w:type="spellEnd"/>
            <w:r w:rsidRPr="00B60F78">
              <w:rPr>
                <w:rFonts w:cstheme="majorHAnsi"/>
                <w:bCs/>
              </w:rPr>
              <w:t xml:space="preserve"> </w:t>
            </w:r>
            <w:proofErr w:type="spellStart"/>
            <w:r w:rsidRPr="00B60F78">
              <w:rPr>
                <w:rFonts w:cstheme="majorHAnsi"/>
                <w:bCs/>
              </w:rPr>
              <w:t>evaluation</w:t>
            </w:r>
            <w:proofErr w:type="spellEnd"/>
            <w:r w:rsidRPr="00B60F78">
              <w:rPr>
                <w:rFonts w:cstheme="majorHAnsi"/>
                <w:bCs/>
              </w:rPr>
              <w:t xml:space="preserve"> </w:t>
            </w:r>
            <w:proofErr w:type="spellStart"/>
            <w:r w:rsidRPr="00B60F78">
              <w:rPr>
                <w:rFonts w:cstheme="majorHAnsi"/>
                <w:bCs/>
              </w:rPr>
              <w:t>of</w:t>
            </w:r>
            <w:proofErr w:type="spellEnd"/>
            <w:r w:rsidRPr="00B60F78">
              <w:rPr>
                <w:rFonts w:cstheme="majorHAnsi"/>
                <w:bCs/>
              </w:rPr>
              <w:t xml:space="preserve"> </w:t>
            </w:r>
            <w:proofErr w:type="spellStart"/>
            <w:r w:rsidRPr="00B60F78">
              <w:rPr>
                <w:rFonts w:cstheme="majorHAnsi"/>
                <w:bCs/>
              </w:rPr>
              <w:t>white</w:t>
            </w:r>
            <w:proofErr w:type="spellEnd"/>
            <w:r w:rsidRPr="00B60F78">
              <w:rPr>
                <w:rFonts w:cstheme="majorHAnsi"/>
                <w:bCs/>
              </w:rPr>
              <w:t xml:space="preserve"> </w:t>
            </w:r>
            <w:proofErr w:type="spellStart"/>
            <w:r w:rsidRPr="00B60F78">
              <w:rPr>
                <w:rFonts w:cstheme="majorHAnsi"/>
                <w:bCs/>
              </w:rPr>
              <w:t>brined</w:t>
            </w:r>
            <w:proofErr w:type="spellEnd"/>
            <w:r w:rsidRPr="00B60F78">
              <w:rPr>
                <w:rFonts w:cstheme="majorHAnsi"/>
                <w:bCs/>
              </w:rPr>
              <w:t xml:space="preserve"> cheese </w:t>
            </w:r>
            <w:proofErr w:type="spellStart"/>
            <w:r w:rsidRPr="00B60F78">
              <w:rPr>
                <w:rFonts w:cstheme="majorHAnsi"/>
                <w:bCs/>
              </w:rPr>
              <w:t>stored</w:t>
            </w:r>
            <w:proofErr w:type="spellEnd"/>
            <w:r w:rsidRPr="00B60F78">
              <w:rPr>
                <w:rFonts w:cstheme="majorHAnsi"/>
                <w:bCs/>
              </w:rPr>
              <w:t xml:space="preserve"> in </w:t>
            </w:r>
            <w:proofErr w:type="spellStart"/>
            <w:r w:rsidRPr="00B60F78">
              <w:rPr>
                <w:rFonts w:cstheme="majorHAnsi"/>
                <w:bCs/>
              </w:rPr>
              <w:t>cans</w:t>
            </w:r>
            <w:proofErr w:type="spellEnd"/>
            <w:r w:rsidRPr="00B60F78">
              <w:rPr>
                <w:rFonts w:cstheme="majorHAnsi"/>
                <w:bCs/>
              </w:rPr>
              <w:t xml:space="preserve"> as </w:t>
            </w:r>
            <w:proofErr w:type="spellStart"/>
            <w:r w:rsidRPr="00B60F78">
              <w:rPr>
                <w:rFonts w:cstheme="majorHAnsi"/>
                <w:bCs/>
              </w:rPr>
              <w:t>affected</w:t>
            </w:r>
            <w:proofErr w:type="spellEnd"/>
            <w:r w:rsidRPr="00B60F78">
              <w:rPr>
                <w:rFonts w:cstheme="majorHAnsi"/>
                <w:bCs/>
              </w:rPr>
              <w:t xml:space="preserve"> by </w:t>
            </w:r>
            <w:proofErr w:type="spellStart"/>
            <w:r w:rsidRPr="00B60F78">
              <w:rPr>
                <w:rFonts w:cstheme="majorHAnsi"/>
                <w:bCs/>
              </w:rPr>
              <w:t>the</w:t>
            </w:r>
            <w:proofErr w:type="spellEnd"/>
            <w:r w:rsidRPr="00B60F78">
              <w:rPr>
                <w:rFonts w:cstheme="majorHAnsi"/>
                <w:bCs/>
              </w:rPr>
              <w:t xml:space="preserve"> </w:t>
            </w:r>
            <w:proofErr w:type="spellStart"/>
            <w:r w:rsidRPr="00B60F78">
              <w:rPr>
                <w:rFonts w:cstheme="majorHAnsi"/>
                <w:bCs/>
              </w:rPr>
              <w:t>storage</w:t>
            </w:r>
            <w:proofErr w:type="spellEnd"/>
            <w:r w:rsidRPr="00B60F78">
              <w:rPr>
                <w:rFonts w:cstheme="majorHAnsi"/>
                <w:bCs/>
              </w:rPr>
              <w:t xml:space="preserve"> </w:t>
            </w:r>
            <w:proofErr w:type="spellStart"/>
            <w:r w:rsidRPr="00B60F78">
              <w:rPr>
                <w:rFonts w:cstheme="majorHAnsi"/>
                <w:bCs/>
              </w:rPr>
              <w:t>temperature</w:t>
            </w:r>
            <w:proofErr w:type="spellEnd"/>
            <w:r w:rsidRPr="00B60F78">
              <w:rPr>
                <w:rFonts w:cstheme="majorHAnsi"/>
                <w:bCs/>
              </w:rPr>
              <w:t xml:space="preserve"> and </w:t>
            </w:r>
            <w:proofErr w:type="spellStart"/>
            <w:r w:rsidRPr="00B60F78">
              <w:rPr>
                <w:rFonts w:cstheme="majorHAnsi"/>
                <w:bCs/>
              </w:rPr>
              <w:t>time</w:t>
            </w:r>
            <w:proofErr w:type="spellEnd"/>
            <w:r w:rsidRPr="00B60F78">
              <w:rPr>
                <w:rFonts w:cstheme="majorHAnsi"/>
                <w:bCs/>
                <w:i/>
              </w:rPr>
              <w:t xml:space="preserve">. International </w:t>
            </w:r>
            <w:proofErr w:type="spellStart"/>
            <w:r w:rsidRPr="00B60F78">
              <w:rPr>
                <w:rFonts w:cstheme="majorHAnsi"/>
                <w:bCs/>
                <w:i/>
              </w:rPr>
              <w:t>Dairy</w:t>
            </w:r>
            <w:proofErr w:type="spellEnd"/>
            <w:r w:rsidRPr="00B60F78">
              <w:rPr>
                <w:rFonts w:cstheme="majorHAnsi"/>
                <w:bCs/>
                <w:i/>
              </w:rPr>
              <w:t xml:space="preserve"> </w:t>
            </w:r>
            <w:proofErr w:type="spellStart"/>
            <w:r w:rsidRPr="00B60F78">
              <w:rPr>
                <w:rFonts w:cstheme="majorHAnsi"/>
                <w:bCs/>
                <w:i/>
              </w:rPr>
              <w:t>Journal</w:t>
            </w:r>
            <w:proofErr w:type="spellEnd"/>
            <w:r w:rsidRPr="00B60F78">
              <w:rPr>
                <w:rFonts w:cstheme="majorHAnsi"/>
                <w:bCs/>
              </w:rPr>
              <w:t xml:space="preserve"> 121, 105105, </w:t>
            </w:r>
            <w:r w:rsidRPr="00B33AA0">
              <w:rPr>
                <w:rFonts w:cstheme="majorHAnsi"/>
                <w:b/>
              </w:rPr>
              <w:t>2021</w:t>
            </w:r>
            <w:r w:rsidRPr="00B60F78">
              <w:rPr>
                <w:rFonts w:cstheme="majorHAnsi"/>
                <w:bCs/>
              </w:rPr>
              <w:t xml:space="preserve">. ISSN 0958-6946. </w:t>
            </w:r>
            <w:proofErr w:type="spellStart"/>
            <w:r w:rsidRPr="00B60F78">
              <w:rPr>
                <w:rFonts w:cstheme="majorHAnsi"/>
                <w:bCs/>
              </w:rPr>
              <w:t>Jimp</w:t>
            </w:r>
            <w:proofErr w:type="spellEnd"/>
            <w:r>
              <w:rPr>
                <w:rFonts w:cstheme="majorHAnsi"/>
                <w:bCs/>
              </w:rPr>
              <w:t xml:space="preserve"> (Q2)</w:t>
            </w:r>
          </w:p>
        </w:tc>
      </w:tr>
      <w:tr w:rsidR="008E7EE3" w14:paraId="08140E50" w14:textId="77777777" w:rsidTr="00FF48CE">
        <w:trPr>
          <w:trHeight w:val="218"/>
        </w:trPr>
        <w:tc>
          <w:tcPr>
            <w:tcW w:w="9956" w:type="dxa"/>
            <w:gridSpan w:val="15"/>
            <w:shd w:val="clear" w:color="auto" w:fill="F7CAAC"/>
          </w:tcPr>
          <w:p w14:paraId="62AC53B4" w14:textId="12E8F419" w:rsidR="008E7EE3" w:rsidRDefault="00336343" w:rsidP="008E7EE3">
            <w:pPr>
              <w:rPr>
                <w:b/>
              </w:rPr>
            </w:pPr>
            <w:r>
              <w:rPr>
                <w:b/>
              </w:rPr>
              <w:t>Působení v zahraničí</w:t>
            </w:r>
          </w:p>
        </w:tc>
      </w:tr>
      <w:tr w:rsidR="008E7EE3" w14:paraId="37FD6EE6" w14:textId="77777777" w:rsidTr="00FF48CE">
        <w:trPr>
          <w:trHeight w:val="328"/>
        </w:trPr>
        <w:tc>
          <w:tcPr>
            <w:tcW w:w="9956" w:type="dxa"/>
            <w:gridSpan w:val="15"/>
          </w:tcPr>
          <w:p w14:paraId="0475D873" w14:textId="77777777" w:rsidR="008E7EE3" w:rsidRDefault="008E7EE3" w:rsidP="006729C9">
            <w:pPr>
              <w:rPr>
                <w:b/>
              </w:rPr>
            </w:pPr>
            <w:r>
              <w:t>---</w:t>
            </w:r>
          </w:p>
        </w:tc>
      </w:tr>
      <w:tr w:rsidR="008E7EE3" w14:paraId="52B4F0A3" w14:textId="77777777" w:rsidTr="00FF48CE">
        <w:trPr>
          <w:cantSplit/>
          <w:trHeight w:val="470"/>
        </w:trPr>
        <w:tc>
          <w:tcPr>
            <w:tcW w:w="2518" w:type="dxa"/>
            <w:shd w:val="clear" w:color="auto" w:fill="F7CAAC"/>
          </w:tcPr>
          <w:p w14:paraId="10942D19" w14:textId="77777777" w:rsidR="008E7EE3" w:rsidRDefault="008E7EE3" w:rsidP="008E7EE3">
            <w:pPr>
              <w:jc w:val="both"/>
              <w:rPr>
                <w:b/>
              </w:rPr>
            </w:pPr>
            <w:r>
              <w:rPr>
                <w:b/>
              </w:rPr>
              <w:t xml:space="preserve">Podpis </w:t>
            </w:r>
          </w:p>
        </w:tc>
        <w:tc>
          <w:tcPr>
            <w:tcW w:w="4536" w:type="dxa"/>
            <w:gridSpan w:val="9"/>
          </w:tcPr>
          <w:p w14:paraId="1F92CCC2" w14:textId="77777777" w:rsidR="008E7EE3" w:rsidRDefault="008E7EE3" w:rsidP="008E7EE3">
            <w:pPr>
              <w:jc w:val="both"/>
            </w:pPr>
          </w:p>
        </w:tc>
        <w:tc>
          <w:tcPr>
            <w:tcW w:w="786" w:type="dxa"/>
            <w:gridSpan w:val="2"/>
            <w:shd w:val="clear" w:color="auto" w:fill="F7CAAC"/>
          </w:tcPr>
          <w:p w14:paraId="5DC5FC8D" w14:textId="77777777" w:rsidR="008E7EE3" w:rsidRDefault="008E7EE3" w:rsidP="008E7EE3">
            <w:pPr>
              <w:jc w:val="both"/>
            </w:pPr>
            <w:r>
              <w:rPr>
                <w:b/>
              </w:rPr>
              <w:t>datum</w:t>
            </w:r>
          </w:p>
        </w:tc>
        <w:tc>
          <w:tcPr>
            <w:tcW w:w="2116" w:type="dxa"/>
            <w:gridSpan w:val="3"/>
          </w:tcPr>
          <w:p w14:paraId="0F769168" w14:textId="77777777" w:rsidR="008E7EE3" w:rsidRDefault="008E7EE3" w:rsidP="008E7EE3">
            <w:pPr>
              <w:jc w:val="both"/>
            </w:pPr>
          </w:p>
        </w:tc>
      </w:tr>
      <w:tr w:rsidR="008E7EE3" w14:paraId="21FA30BD" w14:textId="77777777" w:rsidTr="00FF48CE">
        <w:tc>
          <w:tcPr>
            <w:tcW w:w="9956" w:type="dxa"/>
            <w:gridSpan w:val="15"/>
            <w:tcBorders>
              <w:bottom w:val="double" w:sz="4" w:space="0" w:color="auto"/>
            </w:tcBorders>
            <w:shd w:val="clear" w:color="auto" w:fill="BDD6EE"/>
          </w:tcPr>
          <w:p w14:paraId="5C8CD5FD" w14:textId="77777777" w:rsidR="008E7EE3" w:rsidRDefault="008E7EE3" w:rsidP="008E7EE3">
            <w:pPr>
              <w:jc w:val="both"/>
              <w:rPr>
                <w:b/>
                <w:sz w:val="28"/>
              </w:rPr>
            </w:pPr>
            <w:bookmarkStart w:id="212" w:name="_Hlk138964110"/>
            <w:bookmarkEnd w:id="210"/>
            <w:r>
              <w:rPr>
                <w:b/>
                <w:sz w:val="28"/>
              </w:rPr>
              <w:lastRenderedPageBreak/>
              <w:t>C-I – Personální zabezpečení</w:t>
            </w:r>
          </w:p>
        </w:tc>
      </w:tr>
      <w:tr w:rsidR="008E7EE3" w14:paraId="46B813CB" w14:textId="77777777" w:rsidTr="00FF48CE">
        <w:tc>
          <w:tcPr>
            <w:tcW w:w="2518" w:type="dxa"/>
            <w:tcBorders>
              <w:top w:val="double" w:sz="4" w:space="0" w:color="auto"/>
            </w:tcBorders>
            <w:shd w:val="clear" w:color="auto" w:fill="F7CAAC"/>
          </w:tcPr>
          <w:p w14:paraId="162C96BC" w14:textId="77777777" w:rsidR="008E7EE3" w:rsidRDefault="008E7EE3" w:rsidP="008E7EE3">
            <w:pPr>
              <w:jc w:val="both"/>
              <w:rPr>
                <w:b/>
              </w:rPr>
            </w:pPr>
            <w:r>
              <w:rPr>
                <w:b/>
              </w:rPr>
              <w:t>Vysoká škola</w:t>
            </w:r>
          </w:p>
        </w:tc>
        <w:tc>
          <w:tcPr>
            <w:tcW w:w="7438" w:type="dxa"/>
            <w:gridSpan w:val="14"/>
          </w:tcPr>
          <w:p w14:paraId="479F5621" w14:textId="77777777" w:rsidR="008E7EE3" w:rsidRDefault="008E7EE3" w:rsidP="008E7EE3">
            <w:pPr>
              <w:jc w:val="both"/>
            </w:pPr>
            <w:r>
              <w:t>Univerzita Tomáše Bati ve Zlíně</w:t>
            </w:r>
          </w:p>
        </w:tc>
      </w:tr>
      <w:tr w:rsidR="008E7EE3" w14:paraId="3FD4B7B6" w14:textId="77777777" w:rsidTr="00FF48CE">
        <w:tc>
          <w:tcPr>
            <w:tcW w:w="2518" w:type="dxa"/>
            <w:shd w:val="clear" w:color="auto" w:fill="F7CAAC"/>
          </w:tcPr>
          <w:p w14:paraId="1EDC2A7D" w14:textId="77777777" w:rsidR="008E7EE3" w:rsidRDefault="008E7EE3" w:rsidP="008E7EE3">
            <w:pPr>
              <w:jc w:val="both"/>
              <w:rPr>
                <w:b/>
              </w:rPr>
            </w:pPr>
            <w:r>
              <w:rPr>
                <w:b/>
              </w:rPr>
              <w:t>Součást vysoké školy</w:t>
            </w:r>
          </w:p>
        </w:tc>
        <w:tc>
          <w:tcPr>
            <w:tcW w:w="7438" w:type="dxa"/>
            <w:gridSpan w:val="14"/>
          </w:tcPr>
          <w:p w14:paraId="7F56CBC8" w14:textId="77777777" w:rsidR="008E7EE3" w:rsidRDefault="008E7EE3" w:rsidP="008E7EE3">
            <w:pPr>
              <w:jc w:val="both"/>
            </w:pPr>
            <w:r>
              <w:t>Fakulta technologická</w:t>
            </w:r>
          </w:p>
        </w:tc>
      </w:tr>
      <w:tr w:rsidR="008E7EE3" w14:paraId="06FA7C63" w14:textId="77777777" w:rsidTr="00FF48CE">
        <w:tc>
          <w:tcPr>
            <w:tcW w:w="2518" w:type="dxa"/>
            <w:shd w:val="clear" w:color="auto" w:fill="F7CAAC"/>
          </w:tcPr>
          <w:p w14:paraId="5E9884ED" w14:textId="77777777" w:rsidR="008E7EE3" w:rsidRDefault="008E7EE3" w:rsidP="008E7EE3">
            <w:pPr>
              <w:jc w:val="both"/>
              <w:rPr>
                <w:b/>
              </w:rPr>
            </w:pPr>
            <w:r>
              <w:rPr>
                <w:b/>
              </w:rPr>
              <w:t>Název studijního programu</w:t>
            </w:r>
          </w:p>
        </w:tc>
        <w:tc>
          <w:tcPr>
            <w:tcW w:w="7438" w:type="dxa"/>
            <w:gridSpan w:val="14"/>
          </w:tcPr>
          <w:p w14:paraId="1C3060B3" w14:textId="77777777" w:rsidR="008E7EE3" w:rsidRDefault="008E7EE3" w:rsidP="008E7EE3">
            <w:pPr>
              <w:jc w:val="both"/>
            </w:pPr>
            <w:r>
              <w:t>Potravinářské biotechnologie a aplikovaná mikrobiologie</w:t>
            </w:r>
          </w:p>
        </w:tc>
      </w:tr>
      <w:tr w:rsidR="008E7EE3" w14:paraId="37C5E71D" w14:textId="77777777" w:rsidTr="00FF48CE">
        <w:tc>
          <w:tcPr>
            <w:tcW w:w="2518" w:type="dxa"/>
            <w:shd w:val="clear" w:color="auto" w:fill="F7CAAC"/>
          </w:tcPr>
          <w:p w14:paraId="52828EC5" w14:textId="77777777" w:rsidR="008E7EE3" w:rsidRDefault="008E7EE3" w:rsidP="008E7EE3">
            <w:pPr>
              <w:jc w:val="both"/>
              <w:rPr>
                <w:b/>
              </w:rPr>
            </w:pPr>
            <w:r>
              <w:rPr>
                <w:b/>
              </w:rPr>
              <w:t>Jméno a příjmení</w:t>
            </w:r>
          </w:p>
        </w:tc>
        <w:tc>
          <w:tcPr>
            <w:tcW w:w="4536" w:type="dxa"/>
            <w:gridSpan w:val="9"/>
          </w:tcPr>
          <w:p w14:paraId="75AC0D3B" w14:textId="1F547BDA" w:rsidR="008E7EE3" w:rsidRPr="002005AC" w:rsidRDefault="008E7EE3" w:rsidP="008E7EE3">
            <w:pPr>
              <w:jc w:val="both"/>
              <w:rPr>
                <w:b/>
                <w:bCs/>
              </w:rPr>
            </w:pPr>
            <w:bookmarkStart w:id="213" w:name="Lorencová"/>
            <w:bookmarkEnd w:id="213"/>
            <w:r>
              <w:rPr>
                <w:b/>
                <w:bCs/>
              </w:rPr>
              <w:t>Eva Lorencová</w:t>
            </w:r>
          </w:p>
        </w:tc>
        <w:tc>
          <w:tcPr>
            <w:tcW w:w="709" w:type="dxa"/>
            <w:shd w:val="clear" w:color="auto" w:fill="F7CAAC"/>
          </w:tcPr>
          <w:p w14:paraId="64847F53" w14:textId="77777777" w:rsidR="008E7EE3" w:rsidRDefault="008E7EE3" w:rsidP="008E7EE3">
            <w:pPr>
              <w:jc w:val="both"/>
              <w:rPr>
                <w:b/>
              </w:rPr>
            </w:pPr>
            <w:r>
              <w:rPr>
                <w:b/>
              </w:rPr>
              <w:t>Tituly</w:t>
            </w:r>
          </w:p>
        </w:tc>
        <w:tc>
          <w:tcPr>
            <w:tcW w:w="2193" w:type="dxa"/>
            <w:gridSpan w:val="4"/>
          </w:tcPr>
          <w:p w14:paraId="4A158CC3" w14:textId="493AE2C1" w:rsidR="008E7EE3" w:rsidRDefault="008E7EE3" w:rsidP="008E7EE3">
            <w:pPr>
              <w:jc w:val="both"/>
            </w:pPr>
            <w:r>
              <w:t>Ing., Ph.D.</w:t>
            </w:r>
          </w:p>
        </w:tc>
      </w:tr>
      <w:tr w:rsidR="008E7EE3" w:rsidRPr="005E742D" w14:paraId="4BBD839F" w14:textId="77777777" w:rsidTr="00FF48CE">
        <w:tc>
          <w:tcPr>
            <w:tcW w:w="2518" w:type="dxa"/>
            <w:shd w:val="clear" w:color="auto" w:fill="F7CAAC"/>
          </w:tcPr>
          <w:p w14:paraId="3E4007F2" w14:textId="77777777" w:rsidR="008E7EE3" w:rsidRDefault="008E7EE3" w:rsidP="008E7EE3">
            <w:pPr>
              <w:jc w:val="both"/>
              <w:rPr>
                <w:b/>
              </w:rPr>
            </w:pPr>
            <w:r>
              <w:rPr>
                <w:b/>
              </w:rPr>
              <w:t>Rok narození</w:t>
            </w:r>
          </w:p>
        </w:tc>
        <w:tc>
          <w:tcPr>
            <w:tcW w:w="829" w:type="dxa"/>
            <w:gridSpan w:val="3"/>
          </w:tcPr>
          <w:p w14:paraId="397DA289" w14:textId="14020C30" w:rsidR="008E7EE3" w:rsidRDefault="004158DC" w:rsidP="008E7EE3">
            <w:pPr>
              <w:jc w:val="both"/>
            </w:pPr>
            <w:r>
              <w:t>1984</w:t>
            </w:r>
          </w:p>
        </w:tc>
        <w:tc>
          <w:tcPr>
            <w:tcW w:w="1721" w:type="dxa"/>
            <w:shd w:val="clear" w:color="auto" w:fill="F7CAAC"/>
          </w:tcPr>
          <w:p w14:paraId="23D13085" w14:textId="7289D48D" w:rsidR="008E7EE3" w:rsidRDefault="008E7EE3" w:rsidP="008E7EE3">
            <w:pPr>
              <w:jc w:val="both"/>
              <w:rPr>
                <w:b/>
              </w:rPr>
            </w:pPr>
            <w:r>
              <w:rPr>
                <w:b/>
              </w:rPr>
              <w:t>typ vztahu k V</w:t>
            </w:r>
            <w:r w:rsidR="00B00931">
              <w:rPr>
                <w:b/>
              </w:rPr>
              <w:t>Š</w:t>
            </w:r>
          </w:p>
        </w:tc>
        <w:tc>
          <w:tcPr>
            <w:tcW w:w="992" w:type="dxa"/>
            <w:gridSpan w:val="4"/>
          </w:tcPr>
          <w:p w14:paraId="2B3F347C" w14:textId="77777777" w:rsidR="008E7EE3" w:rsidRPr="005E742D" w:rsidRDefault="008E7EE3" w:rsidP="008E7EE3">
            <w:pPr>
              <w:jc w:val="both"/>
            </w:pPr>
            <w:r w:rsidRPr="005E742D">
              <w:t>pp.</w:t>
            </w:r>
          </w:p>
        </w:tc>
        <w:tc>
          <w:tcPr>
            <w:tcW w:w="994" w:type="dxa"/>
            <w:shd w:val="clear" w:color="auto" w:fill="F7CAAC"/>
          </w:tcPr>
          <w:p w14:paraId="32CD4E8B" w14:textId="77777777" w:rsidR="008E7EE3" w:rsidRPr="005E742D" w:rsidRDefault="008E7EE3" w:rsidP="008E7EE3">
            <w:pPr>
              <w:jc w:val="both"/>
              <w:rPr>
                <w:b/>
              </w:rPr>
            </w:pPr>
            <w:r w:rsidRPr="005E742D">
              <w:rPr>
                <w:b/>
              </w:rPr>
              <w:t>rozsah</w:t>
            </w:r>
          </w:p>
        </w:tc>
        <w:tc>
          <w:tcPr>
            <w:tcW w:w="709" w:type="dxa"/>
          </w:tcPr>
          <w:p w14:paraId="094AE7A4" w14:textId="77777777" w:rsidR="008E7EE3" w:rsidRPr="005E742D" w:rsidRDefault="008E7EE3" w:rsidP="008E7EE3">
            <w:pPr>
              <w:jc w:val="both"/>
            </w:pPr>
            <w:r w:rsidRPr="005E742D">
              <w:t>40</w:t>
            </w:r>
          </w:p>
        </w:tc>
        <w:tc>
          <w:tcPr>
            <w:tcW w:w="775" w:type="dxa"/>
            <w:gridSpan w:val="2"/>
            <w:shd w:val="clear" w:color="auto" w:fill="F7CAAC"/>
          </w:tcPr>
          <w:p w14:paraId="19A53A73" w14:textId="77777777" w:rsidR="008E7EE3" w:rsidRPr="005E742D" w:rsidRDefault="008E7EE3" w:rsidP="008E7EE3">
            <w:pPr>
              <w:jc w:val="both"/>
              <w:rPr>
                <w:b/>
              </w:rPr>
            </w:pPr>
            <w:r w:rsidRPr="005E742D">
              <w:rPr>
                <w:b/>
              </w:rPr>
              <w:t>do kdy</w:t>
            </w:r>
          </w:p>
        </w:tc>
        <w:tc>
          <w:tcPr>
            <w:tcW w:w="1418" w:type="dxa"/>
            <w:gridSpan w:val="2"/>
          </w:tcPr>
          <w:p w14:paraId="72C00645" w14:textId="77777777" w:rsidR="008E7EE3" w:rsidRPr="005E742D" w:rsidRDefault="008E7EE3" w:rsidP="008E7EE3">
            <w:pPr>
              <w:jc w:val="both"/>
            </w:pPr>
            <w:r w:rsidRPr="005E742D">
              <w:t>N</w:t>
            </w:r>
          </w:p>
        </w:tc>
      </w:tr>
      <w:tr w:rsidR="008E7EE3" w:rsidRPr="005E742D" w14:paraId="43DB2AC8" w14:textId="77777777" w:rsidTr="00FF48CE">
        <w:tc>
          <w:tcPr>
            <w:tcW w:w="5068" w:type="dxa"/>
            <w:gridSpan w:val="5"/>
            <w:shd w:val="clear" w:color="auto" w:fill="F7CAAC"/>
          </w:tcPr>
          <w:p w14:paraId="406F3CA9" w14:textId="77777777" w:rsidR="008E7EE3" w:rsidRDefault="008E7EE3" w:rsidP="008E7EE3">
            <w:pPr>
              <w:jc w:val="both"/>
              <w:rPr>
                <w:b/>
              </w:rPr>
            </w:pPr>
            <w:r>
              <w:rPr>
                <w:b/>
              </w:rPr>
              <w:t>Typ vztahu na součásti VŠ, která uskutečňuje st. program</w:t>
            </w:r>
          </w:p>
        </w:tc>
        <w:tc>
          <w:tcPr>
            <w:tcW w:w="992" w:type="dxa"/>
            <w:gridSpan w:val="4"/>
          </w:tcPr>
          <w:p w14:paraId="0676E754" w14:textId="77777777" w:rsidR="008E7EE3" w:rsidRPr="004158DC" w:rsidRDefault="008E7EE3" w:rsidP="008E7EE3">
            <w:pPr>
              <w:jc w:val="both"/>
            </w:pPr>
            <w:r w:rsidRPr="004158DC">
              <w:t>pp.</w:t>
            </w:r>
          </w:p>
        </w:tc>
        <w:tc>
          <w:tcPr>
            <w:tcW w:w="994" w:type="dxa"/>
            <w:shd w:val="clear" w:color="auto" w:fill="F7CAAC"/>
          </w:tcPr>
          <w:p w14:paraId="1A954361" w14:textId="77777777" w:rsidR="008E7EE3" w:rsidRPr="004158DC" w:rsidRDefault="008E7EE3" w:rsidP="008E7EE3">
            <w:pPr>
              <w:jc w:val="both"/>
              <w:rPr>
                <w:b/>
              </w:rPr>
            </w:pPr>
            <w:r w:rsidRPr="004158DC">
              <w:rPr>
                <w:b/>
              </w:rPr>
              <w:t>rozsah</w:t>
            </w:r>
          </w:p>
        </w:tc>
        <w:tc>
          <w:tcPr>
            <w:tcW w:w="709" w:type="dxa"/>
          </w:tcPr>
          <w:p w14:paraId="6B46AD1D" w14:textId="77777777" w:rsidR="008E7EE3" w:rsidRPr="004158DC" w:rsidRDefault="008E7EE3" w:rsidP="008E7EE3">
            <w:pPr>
              <w:jc w:val="both"/>
            </w:pPr>
            <w:r w:rsidRPr="004158DC">
              <w:t>40</w:t>
            </w:r>
          </w:p>
        </w:tc>
        <w:tc>
          <w:tcPr>
            <w:tcW w:w="775" w:type="dxa"/>
            <w:gridSpan w:val="2"/>
            <w:shd w:val="clear" w:color="auto" w:fill="F7CAAC"/>
          </w:tcPr>
          <w:p w14:paraId="116C1950" w14:textId="77777777" w:rsidR="008E7EE3" w:rsidRPr="004158DC" w:rsidRDefault="008E7EE3" w:rsidP="008E7EE3">
            <w:pPr>
              <w:jc w:val="both"/>
              <w:rPr>
                <w:b/>
              </w:rPr>
            </w:pPr>
            <w:r w:rsidRPr="004158DC">
              <w:rPr>
                <w:b/>
              </w:rPr>
              <w:t>do kdy</w:t>
            </w:r>
          </w:p>
        </w:tc>
        <w:tc>
          <w:tcPr>
            <w:tcW w:w="1418" w:type="dxa"/>
            <w:gridSpan w:val="2"/>
          </w:tcPr>
          <w:p w14:paraId="7B13DB90" w14:textId="77777777" w:rsidR="008E7EE3" w:rsidRPr="004158DC" w:rsidRDefault="008E7EE3" w:rsidP="008E7EE3">
            <w:pPr>
              <w:jc w:val="both"/>
            </w:pPr>
            <w:r w:rsidRPr="004158DC">
              <w:t>N</w:t>
            </w:r>
          </w:p>
        </w:tc>
      </w:tr>
      <w:tr w:rsidR="008E7EE3" w14:paraId="46F80442" w14:textId="77777777" w:rsidTr="00FF48CE">
        <w:tc>
          <w:tcPr>
            <w:tcW w:w="6060" w:type="dxa"/>
            <w:gridSpan w:val="9"/>
            <w:shd w:val="clear" w:color="auto" w:fill="F7CAAC"/>
          </w:tcPr>
          <w:p w14:paraId="4A052414" w14:textId="3D28F710" w:rsidR="008E7EE3" w:rsidRDefault="00B00931" w:rsidP="008E7EE3">
            <w:pPr>
              <w:jc w:val="both"/>
            </w:pPr>
            <w:r>
              <w:rPr>
                <w:b/>
              </w:rPr>
              <w:t>Další</w:t>
            </w:r>
            <w:r w:rsidR="008E7EE3">
              <w:rPr>
                <w:b/>
              </w:rPr>
              <w:t xml:space="preserve"> současná působení jako akademický pracovník na jiných VŠ</w:t>
            </w:r>
          </w:p>
        </w:tc>
        <w:tc>
          <w:tcPr>
            <w:tcW w:w="1703" w:type="dxa"/>
            <w:gridSpan w:val="2"/>
            <w:shd w:val="clear" w:color="auto" w:fill="F7CAAC"/>
          </w:tcPr>
          <w:p w14:paraId="424602E9" w14:textId="77777777" w:rsidR="008E7EE3" w:rsidRDefault="008E7EE3" w:rsidP="008E7EE3">
            <w:pPr>
              <w:jc w:val="both"/>
              <w:rPr>
                <w:b/>
              </w:rPr>
            </w:pPr>
            <w:r>
              <w:rPr>
                <w:b/>
              </w:rPr>
              <w:t xml:space="preserve">typ </w:t>
            </w:r>
            <w:proofErr w:type="spellStart"/>
            <w:r>
              <w:rPr>
                <w:b/>
              </w:rPr>
              <w:t>prac</w:t>
            </w:r>
            <w:proofErr w:type="spellEnd"/>
            <w:r>
              <w:rPr>
                <w:b/>
              </w:rPr>
              <w:t>. vztahu</w:t>
            </w:r>
          </w:p>
        </w:tc>
        <w:tc>
          <w:tcPr>
            <w:tcW w:w="2193" w:type="dxa"/>
            <w:gridSpan w:val="4"/>
            <w:shd w:val="clear" w:color="auto" w:fill="F7CAAC"/>
          </w:tcPr>
          <w:p w14:paraId="12EA70DA" w14:textId="77777777" w:rsidR="008E7EE3" w:rsidRDefault="008E7EE3" w:rsidP="008E7EE3">
            <w:pPr>
              <w:jc w:val="both"/>
              <w:rPr>
                <w:b/>
              </w:rPr>
            </w:pPr>
            <w:r>
              <w:rPr>
                <w:b/>
              </w:rPr>
              <w:t>rozsah</w:t>
            </w:r>
          </w:p>
        </w:tc>
      </w:tr>
      <w:tr w:rsidR="008E7EE3" w14:paraId="10EA8CD5" w14:textId="77777777" w:rsidTr="00FF48CE">
        <w:tc>
          <w:tcPr>
            <w:tcW w:w="6060" w:type="dxa"/>
            <w:gridSpan w:val="9"/>
          </w:tcPr>
          <w:p w14:paraId="33C82022" w14:textId="77777777" w:rsidR="008E7EE3" w:rsidRDefault="008E7EE3" w:rsidP="008E7EE3">
            <w:pPr>
              <w:jc w:val="both"/>
            </w:pPr>
            <w:r>
              <w:t>---</w:t>
            </w:r>
          </w:p>
        </w:tc>
        <w:tc>
          <w:tcPr>
            <w:tcW w:w="1703" w:type="dxa"/>
            <w:gridSpan w:val="2"/>
          </w:tcPr>
          <w:p w14:paraId="1F858F1F" w14:textId="77777777" w:rsidR="008E7EE3" w:rsidRDefault="008E7EE3" w:rsidP="008E7EE3">
            <w:pPr>
              <w:jc w:val="both"/>
            </w:pPr>
            <w:r>
              <w:t>---</w:t>
            </w:r>
          </w:p>
        </w:tc>
        <w:tc>
          <w:tcPr>
            <w:tcW w:w="2193" w:type="dxa"/>
            <w:gridSpan w:val="4"/>
          </w:tcPr>
          <w:p w14:paraId="61D058C6" w14:textId="77777777" w:rsidR="008E7EE3" w:rsidRDefault="008E7EE3" w:rsidP="008E7EE3">
            <w:pPr>
              <w:jc w:val="both"/>
            </w:pPr>
            <w:r>
              <w:t>---</w:t>
            </w:r>
          </w:p>
        </w:tc>
      </w:tr>
      <w:tr w:rsidR="008E7EE3" w14:paraId="0FC858B4" w14:textId="77777777" w:rsidTr="00FF48CE">
        <w:tc>
          <w:tcPr>
            <w:tcW w:w="6060" w:type="dxa"/>
            <w:gridSpan w:val="9"/>
          </w:tcPr>
          <w:p w14:paraId="1129863F" w14:textId="77777777" w:rsidR="008E7EE3" w:rsidRDefault="008E7EE3" w:rsidP="008E7EE3">
            <w:pPr>
              <w:jc w:val="both"/>
            </w:pPr>
          </w:p>
        </w:tc>
        <w:tc>
          <w:tcPr>
            <w:tcW w:w="1703" w:type="dxa"/>
            <w:gridSpan w:val="2"/>
          </w:tcPr>
          <w:p w14:paraId="010FE194" w14:textId="77777777" w:rsidR="008E7EE3" w:rsidRDefault="008E7EE3" w:rsidP="008E7EE3">
            <w:pPr>
              <w:jc w:val="both"/>
            </w:pPr>
          </w:p>
        </w:tc>
        <w:tc>
          <w:tcPr>
            <w:tcW w:w="2193" w:type="dxa"/>
            <w:gridSpan w:val="4"/>
          </w:tcPr>
          <w:p w14:paraId="594D9134" w14:textId="77777777" w:rsidR="008E7EE3" w:rsidRDefault="008E7EE3" w:rsidP="008E7EE3">
            <w:pPr>
              <w:jc w:val="both"/>
            </w:pPr>
          </w:p>
        </w:tc>
      </w:tr>
      <w:tr w:rsidR="008E7EE3" w14:paraId="51450BBE" w14:textId="77777777" w:rsidTr="00FF48CE">
        <w:tc>
          <w:tcPr>
            <w:tcW w:w="9956" w:type="dxa"/>
            <w:gridSpan w:val="15"/>
            <w:shd w:val="clear" w:color="auto" w:fill="F7CAAC"/>
          </w:tcPr>
          <w:p w14:paraId="13FFA40C" w14:textId="77777777" w:rsidR="008E7EE3" w:rsidRDefault="008E7EE3" w:rsidP="008E7EE3">
            <w:pPr>
              <w:jc w:val="both"/>
            </w:pPr>
            <w:r>
              <w:rPr>
                <w:b/>
              </w:rPr>
              <w:t>Předměty příslušného studijního programu a způsob zapojení do jejich výuky, příp. další zapojení do uskutečňování studijního programu</w:t>
            </w:r>
          </w:p>
        </w:tc>
      </w:tr>
      <w:tr w:rsidR="008E7EE3" w:rsidRPr="002827C6" w14:paraId="6135F8E1" w14:textId="77777777" w:rsidTr="00FF48CE">
        <w:trPr>
          <w:trHeight w:val="413"/>
        </w:trPr>
        <w:tc>
          <w:tcPr>
            <w:tcW w:w="9956" w:type="dxa"/>
            <w:gridSpan w:val="15"/>
            <w:tcBorders>
              <w:top w:val="nil"/>
            </w:tcBorders>
          </w:tcPr>
          <w:p w14:paraId="13E7DB18" w14:textId="6813532C" w:rsidR="008E7EE3" w:rsidRDefault="008E7EE3" w:rsidP="00494C21">
            <w:pPr>
              <w:spacing w:before="120" w:after="60"/>
              <w:jc w:val="both"/>
            </w:pPr>
            <w:r>
              <w:t>Biotechnologie ve výrobě potravin rostlinného původu (</w:t>
            </w:r>
            <w:proofErr w:type="gramStart"/>
            <w:r>
              <w:t>50%</w:t>
            </w:r>
            <w:proofErr w:type="gramEnd"/>
            <w:r>
              <w:t xml:space="preserve"> p)</w:t>
            </w:r>
          </w:p>
          <w:p w14:paraId="19AB71B5" w14:textId="1E81BDB7" w:rsidR="008E7EE3" w:rsidRPr="002827C6" w:rsidRDefault="008E7EE3" w:rsidP="00494C21">
            <w:pPr>
              <w:spacing w:before="60" w:after="120"/>
              <w:jc w:val="both"/>
            </w:pPr>
            <w:r w:rsidRPr="003B7B98">
              <w:rPr>
                <w:b/>
                <w:bCs/>
              </w:rPr>
              <w:t>Legislativa a řízení bezpečnosti v biotechnologiích</w:t>
            </w:r>
            <w:r>
              <w:t xml:space="preserve"> (</w:t>
            </w:r>
            <w:proofErr w:type="gramStart"/>
            <w:r>
              <w:t>100%</w:t>
            </w:r>
            <w:proofErr w:type="gramEnd"/>
            <w:r>
              <w:t xml:space="preserve"> p)</w:t>
            </w:r>
          </w:p>
        </w:tc>
      </w:tr>
      <w:tr w:rsidR="008E7EE3" w:rsidRPr="002827C6" w14:paraId="1B30403B" w14:textId="77777777" w:rsidTr="00FF48CE">
        <w:trPr>
          <w:trHeight w:val="340"/>
        </w:trPr>
        <w:tc>
          <w:tcPr>
            <w:tcW w:w="9956" w:type="dxa"/>
            <w:gridSpan w:val="15"/>
            <w:tcBorders>
              <w:top w:val="nil"/>
            </w:tcBorders>
            <w:shd w:val="clear" w:color="auto" w:fill="FBD4B4"/>
          </w:tcPr>
          <w:p w14:paraId="6E99BE8E" w14:textId="5DD9B080" w:rsidR="008E7EE3" w:rsidRPr="002827C6" w:rsidRDefault="00826E6E" w:rsidP="008E7EE3">
            <w:pPr>
              <w:jc w:val="both"/>
              <w:rPr>
                <w:b/>
              </w:rPr>
            </w:pPr>
            <w:r w:rsidRPr="002827C6">
              <w:rPr>
                <w:b/>
              </w:rPr>
              <w:t>Zapojení</w:t>
            </w:r>
            <w:r w:rsidR="008E7EE3" w:rsidRPr="002827C6">
              <w:rPr>
                <w:b/>
              </w:rPr>
              <w:t xml:space="preserve"> do výuky v dalších studijních programech na téže vysoké škole (pouze u garantů ZT a PZ předmětů)</w:t>
            </w:r>
          </w:p>
        </w:tc>
      </w:tr>
      <w:tr w:rsidR="008E7EE3" w:rsidRPr="002827C6" w14:paraId="1FFC2235" w14:textId="77777777" w:rsidTr="00FF48CE">
        <w:trPr>
          <w:trHeight w:val="340"/>
        </w:trPr>
        <w:tc>
          <w:tcPr>
            <w:tcW w:w="2585" w:type="dxa"/>
            <w:gridSpan w:val="2"/>
            <w:tcBorders>
              <w:top w:val="nil"/>
            </w:tcBorders>
          </w:tcPr>
          <w:p w14:paraId="251CC79D" w14:textId="77777777" w:rsidR="008E7EE3" w:rsidRPr="002827C6" w:rsidRDefault="008E7EE3" w:rsidP="008E7EE3">
            <w:pPr>
              <w:jc w:val="both"/>
              <w:rPr>
                <w:b/>
              </w:rPr>
            </w:pPr>
            <w:r w:rsidRPr="002827C6">
              <w:rPr>
                <w:b/>
              </w:rPr>
              <w:t>Název studijního předmětu</w:t>
            </w:r>
          </w:p>
        </w:tc>
        <w:tc>
          <w:tcPr>
            <w:tcW w:w="2626" w:type="dxa"/>
            <w:gridSpan w:val="4"/>
            <w:tcBorders>
              <w:top w:val="nil"/>
            </w:tcBorders>
          </w:tcPr>
          <w:p w14:paraId="5C22A401" w14:textId="77777777" w:rsidR="008E7EE3" w:rsidRPr="002827C6" w:rsidRDefault="008E7EE3" w:rsidP="008E7EE3">
            <w:pPr>
              <w:jc w:val="both"/>
              <w:rPr>
                <w:b/>
              </w:rPr>
            </w:pPr>
            <w:r w:rsidRPr="002827C6">
              <w:rPr>
                <w:b/>
              </w:rPr>
              <w:t>Název studijního programu</w:t>
            </w:r>
          </w:p>
        </w:tc>
        <w:tc>
          <w:tcPr>
            <w:tcW w:w="567" w:type="dxa"/>
            <w:gridSpan w:val="2"/>
            <w:tcBorders>
              <w:top w:val="nil"/>
            </w:tcBorders>
          </w:tcPr>
          <w:p w14:paraId="37FAAFA0" w14:textId="77777777" w:rsidR="008E7EE3" w:rsidRPr="002827C6" w:rsidRDefault="008E7EE3" w:rsidP="008E7EE3">
            <w:pPr>
              <w:jc w:val="both"/>
              <w:rPr>
                <w:b/>
              </w:rPr>
            </w:pPr>
            <w:r w:rsidRPr="002827C6">
              <w:rPr>
                <w:b/>
              </w:rPr>
              <w:t>Sem.</w:t>
            </w:r>
          </w:p>
        </w:tc>
        <w:tc>
          <w:tcPr>
            <w:tcW w:w="2109" w:type="dxa"/>
            <w:gridSpan w:val="4"/>
            <w:tcBorders>
              <w:top w:val="nil"/>
            </w:tcBorders>
          </w:tcPr>
          <w:p w14:paraId="2730713B" w14:textId="77777777" w:rsidR="008E7EE3" w:rsidRPr="002827C6" w:rsidRDefault="008E7EE3" w:rsidP="008E7EE3">
            <w:pPr>
              <w:jc w:val="both"/>
              <w:rPr>
                <w:b/>
              </w:rPr>
            </w:pPr>
            <w:r w:rsidRPr="002827C6">
              <w:rPr>
                <w:b/>
              </w:rPr>
              <w:t>Role ve výuce daného předmětu</w:t>
            </w:r>
          </w:p>
        </w:tc>
        <w:tc>
          <w:tcPr>
            <w:tcW w:w="2069" w:type="dxa"/>
            <w:gridSpan w:val="3"/>
            <w:tcBorders>
              <w:top w:val="nil"/>
            </w:tcBorders>
          </w:tcPr>
          <w:p w14:paraId="0874B1B0" w14:textId="77777777" w:rsidR="008E7EE3" w:rsidRDefault="008E7EE3" w:rsidP="008E7EE3">
            <w:pPr>
              <w:jc w:val="both"/>
              <w:rPr>
                <w:b/>
              </w:rPr>
            </w:pPr>
            <w:r>
              <w:rPr>
                <w:b/>
              </w:rPr>
              <w:t>(</w:t>
            </w:r>
            <w:r w:rsidRPr="00F20AEF">
              <w:rPr>
                <w:b/>
                <w:i/>
                <w:iCs/>
              </w:rPr>
              <w:t>nepovinný údaj</w:t>
            </w:r>
            <w:r w:rsidRPr="00F20AEF">
              <w:rPr>
                <w:b/>
              </w:rPr>
              <w:t>)</w:t>
            </w:r>
            <w:r>
              <w:rPr>
                <w:b/>
              </w:rPr>
              <w:t xml:space="preserve"> </w:t>
            </w:r>
          </w:p>
          <w:p w14:paraId="7FD16AD3" w14:textId="77777777" w:rsidR="008E7EE3" w:rsidRPr="002827C6" w:rsidRDefault="008E7EE3" w:rsidP="008E7EE3">
            <w:pPr>
              <w:jc w:val="both"/>
              <w:rPr>
                <w:b/>
              </w:rPr>
            </w:pPr>
            <w:r w:rsidRPr="002827C6">
              <w:rPr>
                <w:b/>
              </w:rPr>
              <w:t>Počet hodin za semestr</w:t>
            </w:r>
          </w:p>
        </w:tc>
      </w:tr>
      <w:tr w:rsidR="008E7EE3" w:rsidRPr="000F23DD" w14:paraId="2BCCB310" w14:textId="77777777" w:rsidTr="00FF48CE">
        <w:trPr>
          <w:trHeight w:val="285"/>
        </w:trPr>
        <w:tc>
          <w:tcPr>
            <w:tcW w:w="2585" w:type="dxa"/>
            <w:gridSpan w:val="2"/>
            <w:tcBorders>
              <w:top w:val="nil"/>
            </w:tcBorders>
            <w:vAlign w:val="center"/>
          </w:tcPr>
          <w:p w14:paraId="26B900FB" w14:textId="1252DBBA" w:rsidR="008E7EE3" w:rsidRPr="00775605" w:rsidRDefault="00AA0EC9" w:rsidP="00775605">
            <w:r w:rsidRPr="00775605">
              <w:t>Technologie potravin II</w:t>
            </w:r>
          </w:p>
        </w:tc>
        <w:tc>
          <w:tcPr>
            <w:tcW w:w="2626" w:type="dxa"/>
            <w:gridSpan w:val="4"/>
            <w:tcBorders>
              <w:top w:val="nil"/>
            </w:tcBorders>
            <w:vAlign w:val="center"/>
          </w:tcPr>
          <w:p w14:paraId="2770F81A" w14:textId="77777777" w:rsidR="00AA0EC9" w:rsidRPr="00775605" w:rsidRDefault="00AA0EC9" w:rsidP="00775605">
            <w:r w:rsidRPr="00775605">
              <w:t xml:space="preserve">Bc Technologie a hodnocení potravin </w:t>
            </w:r>
          </w:p>
          <w:p w14:paraId="226759BA" w14:textId="118F86D4" w:rsidR="008E7EE3" w:rsidRPr="00775605" w:rsidRDefault="00AA0EC9" w:rsidP="00775605">
            <w:r w:rsidRPr="00775605">
              <w:t>– Technologie potravin</w:t>
            </w:r>
          </w:p>
        </w:tc>
        <w:tc>
          <w:tcPr>
            <w:tcW w:w="567" w:type="dxa"/>
            <w:gridSpan w:val="2"/>
            <w:tcBorders>
              <w:top w:val="nil"/>
            </w:tcBorders>
            <w:vAlign w:val="center"/>
          </w:tcPr>
          <w:p w14:paraId="71EA056A" w14:textId="5FC41707" w:rsidR="008E7EE3" w:rsidRPr="00775605" w:rsidRDefault="00AA0EC9" w:rsidP="00775605">
            <w:r w:rsidRPr="00775605">
              <w:t>2/LS</w:t>
            </w:r>
          </w:p>
        </w:tc>
        <w:tc>
          <w:tcPr>
            <w:tcW w:w="2109" w:type="dxa"/>
            <w:gridSpan w:val="4"/>
            <w:tcBorders>
              <w:top w:val="nil"/>
            </w:tcBorders>
            <w:vAlign w:val="center"/>
          </w:tcPr>
          <w:p w14:paraId="39DEB356" w14:textId="39DAF23A" w:rsidR="008E7EE3" w:rsidRPr="00775605" w:rsidRDefault="00AA0EC9" w:rsidP="00775605">
            <w:r w:rsidRPr="00775605">
              <w:t>Garant, Přednášející, Cvičící, Vede seminář</w:t>
            </w:r>
          </w:p>
        </w:tc>
        <w:tc>
          <w:tcPr>
            <w:tcW w:w="2069" w:type="dxa"/>
            <w:gridSpan w:val="3"/>
            <w:tcBorders>
              <w:top w:val="nil"/>
            </w:tcBorders>
            <w:vAlign w:val="center"/>
          </w:tcPr>
          <w:p w14:paraId="2F92BF96" w14:textId="77777777" w:rsidR="008E7EE3" w:rsidRPr="00775605" w:rsidRDefault="008E7EE3" w:rsidP="00775605"/>
        </w:tc>
      </w:tr>
      <w:tr w:rsidR="008E7EE3" w:rsidRPr="000F23DD" w14:paraId="5B55F67B" w14:textId="77777777" w:rsidTr="00FF48CE">
        <w:trPr>
          <w:trHeight w:val="284"/>
        </w:trPr>
        <w:tc>
          <w:tcPr>
            <w:tcW w:w="2585" w:type="dxa"/>
            <w:gridSpan w:val="2"/>
            <w:tcBorders>
              <w:top w:val="nil"/>
            </w:tcBorders>
            <w:vAlign w:val="center"/>
          </w:tcPr>
          <w:p w14:paraId="66FE30EC" w14:textId="495E77FA" w:rsidR="008E7EE3" w:rsidRPr="00775605" w:rsidRDefault="00AA0EC9" w:rsidP="00775605">
            <w:r w:rsidRPr="00775605">
              <w:t>Výroba alkoholických a nealkoholických nápojů</w:t>
            </w:r>
          </w:p>
        </w:tc>
        <w:tc>
          <w:tcPr>
            <w:tcW w:w="2626" w:type="dxa"/>
            <w:gridSpan w:val="4"/>
            <w:tcBorders>
              <w:top w:val="nil"/>
            </w:tcBorders>
            <w:vAlign w:val="center"/>
          </w:tcPr>
          <w:p w14:paraId="40A7ABD8" w14:textId="4772A1B7" w:rsidR="008E7EE3" w:rsidRPr="00775605" w:rsidRDefault="00AA0EC9" w:rsidP="00775605">
            <w:proofErr w:type="spellStart"/>
            <w:r w:rsidRPr="00775605">
              <w:t>NMgr</w:t>
            </w:r>
            <w:proofErr w:type="spellEnd"/>
            <w:r w:rsidRPr="00775605">
              <w:t xml:space="preserve"> Technologie potravin</w:t>
            </w:r>
          </w:p>
        </w:tc>
        <w:tc>
          <w:tcPr>
            <w:tcW w:w="567" w:type="dxa"/>
            <w:gridSpan w:val="2"/>
            <w:tcBorders>
              <w:top w:val="nil"/>
            </w:tcBorders>
            <w:vAlign w:val="center"/>
          </w:tcPr>
          <w:p w14:paraId="7B785CB3" w14:textId="64762713" w:rsidR="008E7EE3" w:rsidRPr="00775605" w:rsidRDefault="00AA0EC9" w:rsidP="00775605">
            <w:r w:rsidRPr="00775605">
              <w:t>2/ZS</w:t>
            </w:r>
          </w:p>
        </w:tc>
        <w:tc>
          <w:tcPr>
            <w:tcW w:w="2109" w:type="dxa"/>
            <w:gridSpan w:val="4"/>
            <w:tcBorders>
              <w:top w:val="nil"/>
            </w:tcBorders>
            <w:vAlign w:val="center"/>
          </w:tcPr>
          <w:p w14:paraId="53893A0F" w14:textId="6FEF7A49" w:rsidR="008E7EE3" w:rsidRPr="00775605" w:rsidRDefault="00AA0EC9" w:rsidP="00775605">
            <w:r w:rsidRPr="00775605">
              <w:t>Garant, Přednášející, Cvičící </w:t>
            </w:r>
          </w:p>
        </w:tc>
        <w:tc>
          <w:tcPr>
            <w:tcW w:w="2069" w:type="dxa"/>
            <w:gridSpan w:val="3"/>
            <w:tcBorders>
              <w:top w:val="nil"/>
            </w:tcBorders>
            <w:vAlign w:val="center"/>
          </w:tcPr>
          <w:p w14:paraId="5285352E" w14:textId="77777777" w:rsidR="008E7EE3" w:rsidRPr="00775605" w:rsidRDefault="008E7EE3" w:rsidP="00775605"/>
        </w:tc>
      </w:tr>
      <w:tr w:rsidR="008E7EE3" w14:paraId="55F03ECF" w14:textId="77777777" w:rsidTr="00FF48CE">
        <w:tc>
          <w:tcPr>
            <w:tcW w:w="9956" w:type="dxa"/>
            <w:gridSpan w:val="15"/>
            <w:shd w:val="clear" w:color="auto" w:fill="F7CAAC"/>
          </w:tcPr>
          <w:p w14:paraId="0BDDC58C" w14:textId="77777777" w:rsidR="008E7EE3" w:rsidRDefault="008E7EE3" w:rsidP="008E7EE3">
            <w:pPr>
              <w:jc w:val="both"/>
            </w:pPr>
            <w:r>
              <w:rPr>
                <w:b/>
              </w:rPr>
              <w:t xml:space="preserve">Údaje o vzdělání na VŠ </w:t>
            </w:r>
          </w:p>
        </w:tc>
      </w:tr>
      <w:tr w:rsidR="004158DC" w:rsidRPr="00570399" w14:paraId="1975E02A" w14:textId="77777777" w:rsidTr="00FF48CE">
        <w:trPr>
          <w:trHeight w:val="329"/>
        </w:trPr>
        <w:tc>
          <w:tcPr>
            <w:tcW w:w="9956" w:type="dxa"/>
            <w:gridSpan w:val="15"/>
          </w:tcPr>
          <w:p w14:paraId="7CA678D1" w14:textId="79D08BE2" w:rsidR="004158DC" w:rsidRPr="004158DC" w:rsidRDefault="004158DC" w:rsidP="00494C21">
            <w:pPr>
              <w:spacing w:before="120" w:after="120"/>
              <w:jc w:val="both"/>
              <w:rPr>
                <w:b/>
              </w:rPr>
            </w:pPr>
            <w:r w:rsidRPr="004158DC">
              <w:t xml:space="preserve">2015: UTB Zlín, FT, </w:t>
            </w:r>
            <w:r w:rsidRPr="004158DC">
              <w:rPr>
                <w:rFonts w:eastAsia="Calibri"/>
              </w:rPr>
              <w:t xml:space="preserve">SP Chemie a technologie potravin, </w:t>
            </w:r>
            <w:r w:rsidRPr="004158DC">
              <w:t>obor Technologie potravin, Ph.D.</w:t>
            </w:r>
          </w:p>
        </w:tc>
      </w:tr>
      <w:tr w:rsidR="004158DC" w14:paraId="6A537A11" w14:textId="77777777" w:rsidTr="00FF48CE">
        <w:tc>
          <w:tcPr>
            <w:tcW w:w="9956" w:type="dxa"/>
            <w:gridSpan w:val="15"/>
            <w:shd w:val="clear" w:color="auto" w:fill="F7CAAC"/>
          </w:tcPr>
          <w:p w14:paraId="5A257702" w14:textId="6EA83BF0" w:rsidR="004158DC" w:rsidRDefault="0092097A" w:rsidP="004158DC">
            <w:pPr>
              <w:jc w:val="both"/>
              <w:rPr>
                <w:b/>
              </w:rPr>
            </w:pPr>
            <w:r>
              <w:rPr>
                <w:b/>
              </w:rPr>
              <w:t>Údaje</w:t>
            </w:r>
            <w:r w:rsidR="004158DC">
              <w:rPr>
                <w:b/>
              </w:rPr>
              <w:t xml:space="preserve"> o odborném působení od absolvování VŠ</w:t>
            </w:r>
          </w:p>
        </w:tc>
      </w:tr>
      <w:tr w:rsidR="004158DC" w:rsidRPr="00B55CF6" w14:paraId="7B04DDBC" w14:textId="77777777" w:rsidTr="00FF48CE">
        <w:trPr>
          <w:trHeight w:val="288"/>
        </w:trPr>
        <w:tc>
          <w:tcPr>
            <w:tcW w:w="9956" w:type="dxa"/>
            <w:gridSpan w:val="15"/>
          </w:tcPr>
          <w:p w14:paraId="5C7476F8" w14:textId="00BBD601" w:rsidR="004158DC" w:rsidRPr="004158DC" w:rsidRDefault="004158DC" w:rsidP="00494C21">
            <w:pPr>
              <w:spacing w:before="120" w:after="120"/>
              <w:ind w:left="2829" w:hanging="2829"/>
              <w:jc w:val="both"/>
            </w:pPr>
            <w:r w:rsidRPr="004158DC">
              <w:t xml:space="preserve">2013 – dosud: UTB Zlín, FT, asistent, od r. 2015 odborný </w:t>
            </w:r>
            <w:r w:rsidRPr="005F3F3B">
              <w:t>asistent</w:t>
            </w:r>
            <w:r w:rsidRPr="005F3F3B">
              <w:rPr>
                <w:rFonts w:eastAsia="Arial Unicode MS"/>
              </w:rPr>
              <w:t xml:space="preserve"> </w:t>
            </w:r>
            <w:r w:rsidR="006A39A5" w:rsidRPr="005F3F3B">
              <w:t>(pp.)</w:t>
            </w:r>
          </w:p>
        </w:tc>
      </w:tr>
      <w:tr w:rsidR="004158DC" w14:paraId="24613ACD" w14:textId="77777777" w:rsidTr="00FF48CE">
        <w:trPr>
          <w:trHeight w:val="250"/>
        </w:trPr>
        <w:tc>
          <w:tcPr>
            <w:tcW w:w="9956" w:type="dxa"/>
            <w:gridSpan w:val="15"/>
            <w:shd w:val="clear" w:color="auto" w:fill="F7CAAC"/>
          </w:tcPr>
          <w:p w14:paraId="04BB66BE" w14:textId="5E0B709E" w:rsidR="004158DC" w:rsidRDefault="00BC0238" w:rsidP="004158DC">
            <w:pPr>
              <w:jc w:val="both"/>
            </w:pPr>
            <w:r>
              <w:rPr>
                <w:b/>
              </w:rPr>
              <w:t>Zkušenosti</w:t>
            </w:r>
            <w:r w:rsidR="004158DC">
              <w:rPr>
                <w:b/>
              </w:rPr>
              <w:t xml:space="preserve"> s vedením kvalifikačních a rigorózních prací</w:t>
            </w:r>
          </w:p>
        </w:tc>
      </w:tr>
      <w:tr w:rsidR="004158DC" w14:paraId="0CF5A2F1" w14:textId="77777777" w:rsidTr="00FF48CE">
        <w:trPr>
          <w:trHeight w:val="371"/>
        </w:trPr>
        <w:tc>
          <w:tcPr>
            <w:tcW w:w="9956" w:type="dxa"/>
            <w:gridSpan w:val="15"/>
          </w:tcPr>
          <w:p w14:paraId="411991A8" w14:textId="4E2CEC13" w:rsidR="004158DC" w:rsidRDefault="004158DC" w:rsidP="00494C21">
            <w:pPr>
              <w:spacing w:before="120" w:after="120"/>
              <w:jc w:val="both"/>
            </w:pPr>
            <w:r>
              <w:t xml:space="preserve">Počet obhájených prací, které vyučující vedl v období </w:t>
            </w:r>
            <w:proofErr w:type="gramStart"/>
            <w:r w:rsidR="00282AE5">
              <w:t>2015 – 2024</w:t>
            </w:r>
            <w:proofErr w:type="gramEnd"/>
            <w:r w:rsidRPr="00DD4756">
              <w:t xml:space="preserve">: </w:t>
            </w:r>
            <w:r w:rsidR="00B004CF" w:rsidRPr="00DD4756">
              <w:rPr>
                <w:b/>
                <w:bCs/>
              </w:rPr>
              <w:t>7</w:t>
            </w:r>
            <w:r w:rsidRPr="00DD4756">
              <w:t xml:space="preserve"> BP, </w:t>
            </w:r>
            <w:r w:rsidRPr="00DD4756">
              <w:rPr>
                <w:b/>
                <w:bCs/>
              </w:rPr>
              <w:t>9</w:t>
            </w:r>
            <w:r w:rsidRPr="00DD4756">
              <w:t xml:space="preserve"> DP.</w:t>
            </w:r>
          </w:p>
        </w:tc>
      </w:tr>
      <w:tr w:rsidR="004158DC" w14:paraId="43362D99" w14:textId="77777777" w:rsidTr="00FF48CE">
        <w:trPr>
          <w:cantSplit/>
        </w:trPr>
        <w:tc>
          <w:tcPr>
            <w:tcW w:w="3347" w:type="dxa"/>
            <w:gridSpan w:val="4"/>
            <w:tcBorders>
              <w:top w:val="single" w:sz="12" w:space="0" w:color="auto"/>
            </w:tcBorders>
            <w:shd w:val="clear" w:color="auto" w:fill="F7CAAC"/>
          </w:tcPr>
          <w:p w14:paraId="4678A0E9" w14:textId="77777777" w:rsidR="004158DC" w:rsidRDefault="004158DC" w:rsidP="004158DC">
            <w:pPr>
              <w:jc w:val="both"/>
            </w:pPr>
            <w:r>
              <w:rPr>
                <w:b/>
              </w:rPr>
              <w:t xml:space="preserve">Obor habilitačního řízení </w:t>
            </w:r>
          </w:p>
        </w:tc>
        <w:tc>
          <w:tcPr>
            <w:tcW w:w="2245" w:type="dxa"/>
            <w:gridSpan w:val="3"/>
            <w:tcBorders>
              <w:top w:val="single" w:sz="12" w:space="0" w:color="auto"/>
            </w:tcBorders>
            <w:shd w:val="clear" w:color="auto" w:fill="F7CAAC"/>
          </w:tcPr>
          <w:p w14:paraId="1CC1EEAD" w14:textId="77777777" w:rsidR="004158DC" w:rsidRDefault="004158DC" w:rsidP="004158DC">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6EE2921" w14:textId="77777777" w:rsidR="004158DC" w:rsidRDefault="004158DC" w:rsidP="004158DC">
            <w:pPr>
              <w:jc w:val="both"/>
            </w:pPr>
            <w:r>
              <w:rPr>
                <w:b/>
              </w:rPr>
              <w:t>Řízení konáno na VŠ</w:t>
            </w:r>
          </w:p>
        </w:tc>
        <w:tc>
          <w:tcPr>
            <w:tcW w:w="2116" w:type="dxa"/>
            <w:gridSpan w:val="3"/>
            <w:tcBorders>
              <w:top w:val="single" w:sz="12" w:space="0" w:color="auto"/>
              <w:left w:val="single" w:sz="12" w:space="0" w:color="auto"/>
            </w:tcBorders>
            <w:shd w:val="clear" w:color="auto" w:fill="F7CAAC"/>
          </w:tcPr>
          <w:p w14:paraId="09ACBF5E" w14:textId="74BAE632" w:rsidR="004158DC" w:rsidRDefault="00BC0238" w:rsidP="004158DC">
            <w:pPr>
              <w:jc w:val="both"/>
              <w:rPr>
                <w:b/>
              </w:rPr>
            </w:pPr>
            <w:r>
              <w:rPr>
                <w:b/>
              </w:rPr>
              <w:t>Ohlasy</w:t>
            </w:r>
            <w:r w:rsidR="004158DC">
              <w:rPr>
                <w:b/>
              </w:rPr>
              <w:t xml:space="preserve"> publikací</w:t>
            </w:r>
          </w:p>
        </w:tc>
      </w:tr>
      <w:tr w:rsidR="004158DC" w14:paraId="54F2FE88" w14:textId="77777777" w:rsidTr="009E40D6">
        <w:trPr>
          <w:cantSplit/>
        </w:trPr>
        <w:tc>
          <w:tcPr>
            <w:tcW w:w="3347" w:type="dxa"/>
            <w:gridSpan w:val="4"/>
            <w:vAlign w:val="center"/>
          </w:tcPr>
          <w:p w14:paraId="1080261E" w14:textId="77777777" w:rsidR="004158DC" w:rsidRDefault="004158DC" w:rsidP="004158DC">
            <w:pPr>
              <w:spacing w:before="60" w:after="60"/>
            </w:pPr>
            <w:r>
              <w:t>---</w:t>
            </w:r>
          </w:p>
        </w:tc>
        <w:tc>
          <w:tcPr>
            <w:tcW w:w="2245" w:type="dxa"/>
            <w:gridSpan w:val="3"/>
            <w:vAlign w:val="center"/>
          </w:tcPr>
          <w:p w14:paraId="1F431714" w14:textId="77777777" w:rsidR="004158DC" w:rsidRDefault="004158DC" w:rsidP="004158DC">
            <w:pPr>
              <w:spacing w:before="60" w:after="60"/>
            </w:pPr>
            <w:r>
              <w:t>---</w:t>
            </w:r>
          </w:p>
        </w:tc>
        <w:tc>
          <w:tcPr>
            <w:tcW w:w="2248" w:type="dxa"/>
            <w:gridSpan w:val="5"/>
            <w:tcBorders>
              <w:right w:val="single" w:sz="12" w:space="0" w:color="auto"/>
            </w:tcBorders>
            <w:vAlign w:val="center"/>
          </w:tcPr>
          <w:p w14:paraId="6BD92D5C" w14:textId="77777777" w:rsidR="004158DC" w:rsidRDefault="004158DC" w:rsidP="004158DC">
            <w:pPr>
              <w:spacing w:before="60" w:after="60"/>
            </w:pPr>
            <w:r>
              <w:t>---</w:t>
            </w:r>
          </w:p>
        </w:tc>
        <w:tc>
          <w:tcPr>
            <w:tcW w:w="698" w:type="dxa"/>
            <w:tcBorders>
              <w:left w:val="single" w:sz="12" w:space="0" w:color="auto"/>
            </w:tcBorders>
            <w:shd w:val="clear" w:color="auto" w:fill="F7CAAC"/>
            <w:vAlign w:val="center"/>
          </w:tcPr>
          <w:p w14:paraId="05AE0D20" w14:textId="77777777" w:rsidR="004158DC" w:rsidRPr="00F20AEF" w:rsidRDefault="004158DC" w:rsidP="004158DC">
            <w:proofErr w:type="spellStart"/>
            <w:r w:rsidRPr="00F20AEF">
              <w:rPr>
                <w:b/>
              </w:rPr>
              <w:t>WoS</w:t>
            </w:r>
            <w:proofErr w:type="spellEnd"/>
          </w:p>
        </w:tc>
        <w:tc>
          <w:tcPr>
            <w:tcW w:w="709" w:type="dxa"/>
            <w:shd w:val="clear" w:color="auto" w:fill="F7CAAC"/>
            <w:vAlign w:val="center"/>
          </w:tcPr>
          <w:p w14:paraId="013A2AEB" w14:textId="77777777" w:rsidR="004158DC" w:rsidRPr="00F20AEF" w:rsidRDefault="004158DC" w:rsidP="004158DC">
            <w:pPr>
              <w:rPr>
                <w:sz w:val="18"/>
              </w:rPr>
            </w:pPr>
            <w:proofErr w:type="spellStart"/>
            <w:r w:rsidRPr="00F20AEF">
              <w:rPr>
                <w:b/>
                <w:sz w:val="18"/>
              </w:rPr>
              <w:t>Scopus</w:t>
            </w:r>
            <w:proofErr w:type="spellEnd"/>
          </w:p>
        </w:tc>
        <w:tc>
          <w:tcPr>
            <w:tcW w:w="709" w:type="dxa"/>
            <w:shd w:val="clear" w:color="auto" w:fill="F7CAAC"/>
            <w:vAlign w:val="center"/>
          </w:tcPr>
          <w:p w14:paraId="2F8D25E1" w14:textId="77777777" w:rsidR="004158DC" w:rsidRDefault="004158DC" w:rsidP="004158DC">
            <w:r>
              <w:rPr>
                <w:b/>
                <w:sz w:val="18"/>
              </w:rPr>
              <w:t>ostatní</w:t>
            </w:r>
          </w:p>
        </w:tc>
      </w:tr>
      <w:tr w:rsidR="004158DC" w:rsidRPr="00E03179" w14:paraId="092FF53B" w14:textId="77777777" w:rsidTr="00FF48CE">
        <w:trPr>
          <w:cantSplit/>
          <w:trHeight w:val="70"/>
        </w:trPr>
        <w:tc>
          <w:tcPr>
            <w:tcW w:w="3347" w:type="dxa"/>
            <w:gridSpan w:val="4"/>
            <w:shd w:val="clear" w:color="auto" w:fill="F7CAAC"/>
          </w:tcPr>
          <w:p w14:paraId="091B8BED" w14:textId="77777777" w:rsidR="004158DC" w:rsidRDefault="004158DC" w:rsidP="004158DC">
            <w:pPr>
              <w:jc w:val="both"/>
            </w:pPr>
            <w:r>
              <w:rPr>
                <w:b/>
              </w:rPr>
              <w:t>Obor jmenovacího řízení</w:t>
            </w:r>
          </w:p>
        </w:tc>
        <w:tc>
          <w:tcPr>
            <w:tcW w:w="2245" w:type="dxa"/>
            <w:gridSpan w:val="3"/>
            <w:shd w:val="clear" w:color="auto" w:fill="F7CAAC"/>
          </w:tcPr>
          <w:p w14:paraId="00D3BD19" w14:textId="77777777" w:rsidR="004158DC" w:rsidRDefault="004158DC" w:rsidP="004158DC">
            <w:pPr>
              <w:jc w:val="both"/>
            </w:pPr>
            <w:r>
              <w:rPr>
                <w:b/>
              </w:rPr>
              <w:t>Rok udělení hodnosti</w:t>
            </w:r>
          </w:p>
        </w:tc>
        <w:tc>
          <w:tcPr>
            <w:tcW w:w="2248" w:type="dxa"/>
            <w:gridSpan w:val="5"/>
            <w:tcBorders>
              <w:right w:val="single" w:sz="12" w:space="0" w:color="auto"/>
            </w:tcBorders>
            <w:shd w:val="clear" w:color="auto" w:fill="F7CAAC"/>
          </w:tcPr>
          <w:p w14:paraId="560A0BD2" w14:textId="77777777" w:rsidR="004158DC" w:rsidRDefault="004158DC" w:rsidP="004158DC">
            <w:pPr>
              <w:jc w:val="both"/>
            </w:pPr>
            <w:r>
              <w:rPr>
                <w:b/>
              </w:rPr>
              <w:t>Řízení konáno na VŠ</w:t>
            </w:r>
          </w:p>
        </w:tc>
        <w:tc>
          <w:tcPr>
            <w:tcW w:w="698" w:type="dxa"/>
            <w:tcBorders>
              <w:left w:val="single" w:sz="12" w:space="0" w:color="auto"/>
            </w:tcBorders>
          </w:tcPr>
          <w:p w14:paraId="5A7469C8" w14:textId="2DBDAE84" w:rsidR="004158DC" w:rsidRPr="0078060D" w:rsidRDefault="0078060D" w:rsidP="004158DC">
            <w:pPr>
              <w:jc w:val="center"/>
              <w:rPr>
                <w:b/>
              </w:rPr>
            </w:pPr>
            <w:r w:rsidRPr="0078060D">
              <w:rPr>
                <w:b/>
              </w:rPr>
              <w:t>240</w:t>
            </w:r>
          </w:p>
        </w:tc>
        <w:tc>
          <w:tcPr>
            <w:tcW w:w="709" w:type="dxa"/>
          </w:tcPr>
          <w:p w14:paraId="3F0AF194" w14:textId="4A667883" w:rsidR="004158DC" w:rsidRPr="0078060D" w:rsidRDefault="00F456D6" w:rsidP="004158DC">
            <w:pPr>
              <w:jc w:val="center"/>
              <w:rPr>
                <w:b/>
              </w:rPr>
            </w:pPr>
            <w:r w:rsidRPr="0078060D">
              <w:rPr>
                <w:b/>
              </w:rPr>
              <w:t>2</w:t>
            </w:r>
            <w:r w:rsidR="0078060D" w:rsidRPr="0078060D">
              <w:rPr>
                <w:b/>
              </w:rPr>
              <w:t>98</w:t>
            </w:r>
          </w:p>
        </w:tc>
        <w:tc>
          <w:tcPr>
            <w:tcW w:w="709" w:type="dxa"/>
          </w:tcPr>
          <w:p w14:paraId="21E27F07" w14:textId="32D99042" w:rsidR="004158DC" w:rsidRPr="0078060D" w:rsidRDefault="004158DC" w:rsidP="004158DC">
            <w:pPr>
              <w:jc w:val="center"/>
              <w:rPr>
                <w:b/>
              </w:rPr>
            </w:pPr>
            <w:r w:rsidRPr="0078060D">
              <w:rPr>
                <w:b/>
              </w:rPr>
              <w:t>28</w:t>
            </w:r>
          </w:p>
        </w:tc>
      </w:tr>
      <w:tr w:rsidR="004158DC" w14:paraId="3C3FA944" w14:textId="77777777" w:rsidTr="00FF48CE">
        <w:trPr>
          <w:trHeight w:val="205"/>
        </w:trPr>
        <w:tc>
          <w:tcPr>
            <w:tcW w:w="3347" w:type="dxa"/>
            <w:gridSpan w:val="4"/>
            <w:vAlign w:val="center"/>
          </w:tcPr>
          <w:p w14:paraId="0FDF8911" w14:textId="77777777" w:rsidR="004158DC" w:rsidRDefault="004158DC" w:rsidP="004158DC">
            <w:r>
              <w:t>---</w:t>
            </w:r>
          </w:p>
        </w:tc>
        <w:tc>
          <w:tcPr>
            <w:tcW w:w="2245" w:type="dxa"/>
            <w:gridSpan w:val="3"/>
            <w:vAlign w:val="center"/>
          </w:tcPr>
          <w:p w14:paraId="0D9A003C" w14:textId="77777777" w:rsidR="004158DC" w:rsidRDefault="004158DC" w:rsidP="004158DC">
            <w:r>
              <w:t>---</w:t>
            </w:r>
          </w:p>
        </w:tc>
        <w:tc>
          <w:tcPr>
            <w:tcW w:w="2248" w:type="dxa"/>
            <w:gridSpan w:val="5"/>
            <w:tcBorders>
              <w:right w:val="single" w:sz="12" w:space="0" w:color="auto"/>
            </w:tcBorders>
            <w:vAlign w:val="center"/>
          </w:tcPr>
          <w:p w14:paraId="6807B3F8" w14:textId="77777777" w:rsidR="004158DC" w:rsidRDefault="004158DC" w:rsidP="004158DC">
            <w:r>
              <w:t>---</w:t>
            </w:r>
          </w:p>
        </w:tc>
        <w:tc>
          <w:tcPr>
            <w:tcW w:w="1407" w:type="dxa"/>
            <w:gridSpan w:val="2"/>
            <w:tcBorders>
              <w:left w:val="single" w:sz="12" w:space="0" w:color="auto"/>
            </w:tcBorders>
            <w:shd w:val="clear" w:color="auto" w:fill="FBD4B4"/>
            <w:vAlign w:val="center"/>
          </w:tcPr>
          <w:p w14:paraId="0A901773" w14:textId="77777777" w:rsidR="004158DC" w:rsidRPr="0078060D" w:rsidRDefault="004158DC" w:rsidP="004158DC">
            <w:pPr>
              <w:jc w:val="both"/>
              <w:rPr>
                <w:b/>
                <w:sz w:val="18"/>
              </w:rPr>
            </w:pPr>
            <w:r w:rsidRPr="0078060D">
              <w:rPr>
                <w:b/>
                <w:sz w:val="18"/>
              </w:rPr>
              <w:t xml:space="preserve">H-index </w:t>
            </w:r>
            <w:proofErr w:type="spellStart"/>
            <w:r w:rsidRPr="0078060D">
              <w:rPr>
                <w:b/>
                <w:sz w:val="18"/>
              </w:rPr>
              <w:t>WoS</w:t>
            </w:r>
            <w:proofErr w:type="spellEnd"/>
            <w:r w:rsidRPr="0078060D">
              <w:rPr>
                <w:b/>
                <w:sz w:val="18"/>
              </w:rPr>
              <w:t>/</w:t>
            </w:r>
            <w:proofErr w:type="spellStart"/>
            <w:r w:rsidRPr="0078060D">
              <w:rPr>
                <w:b/>
                <w:sz w:val="18"/>
              </w:rPr>
              <w:t>Scopus</w:t>
            </w:r>
            <w:proofErr w:type="spellEnd"/>
          </w:p>
        </w:tc>
        <w:tc>
          <w:tcPr>
            <w:tcW w:w="709" w:type="dxa"/>
            <w:vAlign w:val="center"/>
          </w:tcPr>
          <w:p w14:paraId="54E04EE6" w14:textId="4F65FFBA" w:rsidR="004158DC" w:rsidRPr="0078060D" w:rsidRDefault="0078060D" w:rsidP="004158DC">
            <w:pPr>
              <w:jc w:val="center"/>
              <w:rPr>
                <w:b/>
              </w:rPr>
            </w:pPr>
            <w:r w:rsidRPr="0078060D">
              <w:rPr>
                <w:b/>
              </w:rPr>
              <w:t>10</w:t>
            </w:r>
            <w:r w:rsidR="004158DC" w:rsidRPr="0078060D">
              <w:rPr>
                <w:b/>
              </w:rPr>
              <w:t>/</w:t>
            </w:r>
            <w:r w:rsidRPr="0078060D">
              <w:rPr>
                <w:b/>
              </w:rPr>
              <w:t>10</w:t>
            </w:r>
          </w:p>
        </w:tc>
      </w:tr>
      <w:tr w:rsidR="004158DC" w14:paraId="449FE371" w14:textId="77777777" w:rsidTr="00FF48CE">
        <w:tc>
          <w:tcPr>
            <w:tcW w:w="9956" w:type="dxa"/>
            <w:gridSpan w:val="15"/>
            <w:shd w:val="clear" w:color="auto" w:fill="F7CAAC"/>
          </w:tcPr>
          <w:p w14:paraId="714D7C21" w14:textId="3712E1F7" w:rsidR="004158DC" w:rsidRDefault="00802340" w:rsidP="004158DC">
            <w:pPr>
              <w:jc w:val="both"/>
              <w:rPr>
                <w:b/>
              </w:rPr>
            </w:pPr>
            <w:r>
              <w:rPr>
                <w:b/>
              </w:rPr>
              <w:t>Přehled</w:t>
            </w:r>
            <w:r w:rsidR="004158DC">
              <w:rPr>
                <w:b/>
              </w:rPr>
              <w:t xml:space="preserve"> o nejvýznamnější publikační a další tvůrčí činnosti nebo další profesní činnosti u odborníků z praxe vztahující se k zabezpečovaným předmětům </w:t>
            </w:r>
          </w:p>
        </w:tc>
      </w:tr>
      <w:tr w:rsidR="004158DC" w:rsidRPr="00641DD1" w14:paraId="664C39B3" w14:textId="77777777" w:rsidTr="00FF48CE">
        <w:trPr>
          <w:trHeight w:val="708"/>
        </w:trPr>
        <w:tc>
          <w:tcPr>
            <w:tcW w:w="9956" w:type="dxa"/>
            <w:gridSpan w:val="15"/>
          </w:tcPr>
          <w:p w14:paraId="28D237EF" w14:textId="3C19A559" w:rsidR="00DD4756" w:rsidRPr="009C0B0E" w:rsidRDefault="00DD4756" w:rsidP="00353F2F">
            <w:pPr>
              <w:spacing w:before="120" w:after="120"/>
              <w:jc w:val="both"/>
              <w:rPr>
                <w:rFonts w:eastAsia="Calibri"/>
              </w:rPr>
            </w:pPr>
            <w:r w:rsidRPr="009C0B0E">
              <w:rPr>
                <w:rFonts w:eastAsia="Calibri"/>
              </w:rPr>
              <w:t xml:space="preserve">MÍŠKOVÁ, Z., </w:t>
            </w:r>
            <w:r w:rsidRPr="009C0B0E">
              <w:rPr>
                <w:rFonts w:eastAsia="Calibri"/>
                <w:b/>
              </w:rPr>
              <w:t>LORENCOVÁ, E. (</w:t>
            </w:r>
            <w:proofErr w:type="gramStart"/>
            <w:r>
              <w:rPr>
                <w:rFonts w:eastAsia="Calibri"/>
                <w:b/>
              </w:rPr>
              <w:t>25%</w:t>
            </w:r>
            <w:proofErr w:type="gramEnd"/>
            <w:r w:rsidRPr="009C0B0E">
              <w:rPr>
                <w:rFonts w:eastAsia="Calibri"/>
                <w:b/>
              </w:rPr>
              <w:t>)</w:t>
            </w:r>
            <w:r w:rsidRPr="009C0B0E">
              <w:rPr>
                <w:rFonts w:eastAsia="Calibri"/>
              </w:rPr>
              <w:t>, SALEK, R.N., KOLÁČKOVÁ, T., TRÁVNÍKOVÁ, L, REJDLOVÁ, A., BUŇKOVÁ, L.,</w:t>
            </w:r>
            <w:r>
              <w:rPr>
                <w:rFonts w:eastAsia="Calibri"/>
              </w:rPr>
              <w:t xml:space="preserve"> </w:t>
            </w:r>
            <w:r w:rsidRPr="009C0B0E">
              <w:rPr>
                <w:rFonts w:eastAsia="Calibri"/>
              </w:rPr>
              <w:t xml:space="preserve">BUŇKA, F.: </w:t>
            </w:r>
            <w:proofErr w:type="spellStart"/>
            <w:r w:rsidRPr="009C0B0E">
              <w:rPr>
                <w:rFonts w:eastAsia="Calibri"/>
              </w:rPr>
              <w:t>Occurrence</w:t>
            </w:r>
            <w:proofErr w:type="spellEnd"/>
            <w:r w:rsidRPr="009C0B0E">
              <w:rPr>
                <w:rFonts w:eastAsia="Calibri"/>
              </w:rPr>
              <w:t xml:space="preserve"> </w:t>
            </w:r>
            <w:proofErr w:type="spellStart"/>
            <w:r w:rsidRPr="009C0B0E">
              <w:rPr>
                <w:rFonts w:eastAsia="Calibri"/>
              </w:rPr>
              <w:t>of</w:t>
            </w:r>
            <w:proofErr w:type="spellEnd"/>
            <w:r w:rsidRPr="009C0B0E">
              <w:rPr>
                <w:rFonts w:eastAsia="Calibri"/>
              </w:rPr>
              <w:t xml:space="preserve"> </w:t>
            </w:r>
            <w:proofErr w:type="spellStart"/>
            <w:r w:rsidR="00353F2F">
              <w:rPr>
                <w:rFonts w:eastAsia="Calibri"/>
              </w:rPr>
              <w:t>b</w:t>
            </w:r>
            <w:r w:rsidRPr="009C0B0E">
              <w:rPr>
                <w:rFonts w:eastAsia="Calibri"/>
              </w:rPr>
              <w:t>iogenic</w:t>
            </w:r>
            <w:proofErr w:type="spellEnd"/>
            <w:r w:rsidRPr="009C0B0E">
              <w:rPr>
                <w:rFonts w:eastAsia="Calibri"/>
              </w:rPr>
              <w:t xml:space="preserve"> </w:t>
            </w:r>
            <w:proofErr w:type="spellStart"/>
            <w:r w:rsidR="00353F2F">
              <w:rPr>
                <w:rFonts w:eastAsia="Calibri"/>
              </w:rPr>
              <w:t>a</w:t>
            </w:r>
            <w:r w:rsidRPr="009C0B0E">
              <w:rPr>
                <w:rFonts w:eastAsia="Calibri"/>
              </w:rPr>
              <w:t>mines</w:t>
            </w:r>
            <w:proofErr w:type="spellEnd"/>
            <w:r w:rsidRPr="009C0B0E">
              <w:rPr>
                <w:rFonts w:eastAsia="Calibri"/>
              </w:rPr>
              <w:t xml:space="preserve"> in </w:t>
            </w:r>
            <w:proofErr w:type="spellStart"/>
            <w:r w:rsidR="00353F2F">
              <w:rPr>
                <w:rFonts w:eastAsia="Calibri"/>
              </w:rPr>
              <w:t>w</w:t>
            </w:r>
            <w:r w:rsidRPr="009C0B0E">
              <w:rPr>
                <w:rFonts w:eastAsia="Calibri"/>
              </w:rPr>
              <w:t>ines</w:t>
            </w:r>
            <w:proofErr w:type="spellEnd"/>
            <w:r w:rsidRPr="009C0B0E">
              <w:rPr>
                <w:rFonts w:eastAsia="Calibri"/>
              </w:rPr>
              <w:t xml:space="preserve"> </w:t>
            </w:r>
            <w:proofErr w:type="spellStart"/>
            <w:r w:rsidRPr="009C0B0E">
              <w:rPr>
                <w:rFonts w:eastAsia="Calibri"/>
              </w:rPr>
              <w:t>from</w:t>
            </w:r>
            <w:proofErr w:type="spellEnd"/>
            <w:r w:rsidRPr="009C0B0E">
              <w:rPr>
                <w:rFonts w:eastAsia="Calibri"/>
              </w:rPr>
              <w:t xml:space="preserve"> </w:t>
            </w:r>
            <w:proofErr w:type="spellStart"/>
            <w:r w:rsidRPr="009C0B0E">
              <w:rPr>
                <w:rFonts w:eastAsia="Calibri"/>
              </w:rPr>
              <w:t>the</w:t>
            </w:r>
            <w:proofErr w:type="spellEnd"/>
            <w:r w:rsidRPr="009C0B0E">
              <w:rPr>
                <w:rFonts w:eastAsia="Calibri"/>
              </w:rPr>
              <w:t xml:space="preserve"> </w:t>
            </w:r>
            <w:proofErr w:type="spellStart"/>
            <w:r w:rsidRPr="009C0B0E">
              <w:rPr>
                <w:rFonts w:eastAsia="Calibri"/>
              </w:rPr>
              <w:t>Central</w:t>
            </w:r>
            <w:proofErr w:type="spellEnd"/>
            <w:r w:rsidRPr="009C0B0E">
              <w:rPr>
                <w:rFonts w:eastAsia="Calibri"/>
              </w:rPr>
              <w:t xml:space="preserve"> </w:t>
            </w:r>
            <w:proofErr w:type="spellStart"/>
            <w:r w:rsidRPr="009C0B0E">
              <w:rPr>
                <w:rFonts w:eastAsia="Calibri"/>
              </w:rPr>
              <w:t>European</w:t>
            </w:r>
            <w:proofErr w:type="spellEnd"/>
            <w:r w:rsidRPr="009C0B0E">
              <w:rPr>
                <w:rFonts w:eastAsia="Calibri"/>
              </w:rPr>
              <w:t xml:space="preserve"> Region (</w:t>
            </w:r>
            <w:proofErr w:type="spellStart"/>
            <w:r w:rsidRPr="009C0B0E">
              <w:rPr>
                <w:rFonts w:eastAsia="Calibri"/>
              </w:rPr>
              <w:t>Zone</w:t>
            </w:r>
            <w:proofErr w:type="spellEnd"/>
            <w:r w:rsidRPr="009C0B0E">
              <w:rPr>
                <w:rFonts w:eastAsia="Calibri"/>
              </w:rPr>
              <w:t xml:space="preserve"> B) and </w:t>
            </w:r>
            <w:proofErr w:type="spellStart"/>
            <w:r w:rsidR="00353F2F">
              <w:rPr>
                <w:rFonts w:eastAsia="Calibri"/>
              </w:rPr>
              <w:t>e</w:t>
            </w:r>
            <w:r w:rsidRPr="009C0B0E">
              <w:rPr>
                <w:rFonts w:eastAsia="Calibri"/>
              </w:rPr>
              <w:t>valuation</w:t>
            </w:r>
            <w:proofErr w:type="spellEnd"/>
            <w:r w:rsidRPr="009C0B0E">
              <w:rPr>
                <w:rFonts w:eastAsia="Calibri"/>
              </w:rPr>
              <w:t xml:space="preserve"> </w:t>
            </w:r>
            <w:proofErr w:type="spellStart"/>
            <w:r w:rsidRPr="009C0B0E">
              <w:rPr>
                <w:rFonts w:eastAsia="Calibri"/>
              </w:rPr>
              <w:t>of</w:t>
            </w:r>
            <w:proofErr w:type="spellEnd"/>
            <w:r w:rsidRPr="009C0B0E">
              <w:rPr>
                <w:rFonts w:eastAsia="Calibri"/>
              </w:rPr>
              <w:t xml:space="preserve"> </w:t>
            </w:r>
            <w:proofErr w:type="spellStart"/>
            <w:r w:rsidR="00353F2F">
              <w:rPr>
                <w:rFonts w:eastAsia="Calibri"/>
              </w:rPr>
              <w:t>t</w:t>
            </w:r>
            <w:r w:rsidRPr="009C0B0E">
              <w:rPr>
                <w:rFonts w:eastAsia="Calibri"/>
              </w:rPr>
              <w:t>heir</w:t>
            </w:r>
            <w:proofErr w:type="spellEnd"/>
            <w:r w:rsidRPr="009C0B0E">
              <w:rPr>
                <w:rFonts w:eastAsia="Calibri"/>
              </w:rPr>
              <w:t xml:space="preserve"> </w:t>
            </w:r>
            <w:proofErr w:type="spellStart"/>
            <w:r w:rsidR="00353F2F">
              <w:rPr>
                <w:rFonts w:eastAsia="Calibri"/>
              </w:rPr>
              <w:t>s</w:t>
            </w:r>
            <w:r w:rsidRPr="009C0B0E">
              <w:rPr>
                <w:rFonts w:eastAsia="Calibri"/>
              </w:rPr>
              <w:t>afety</w:t>
            </w:r>
            <w:proofErr w:type="spellEnd"/>
            <w:r w:rsidRPr="009C0B0E">
              <w:rPr>
                <w:rFonts w:eastAsia="Calibri"/>
              </w:rPr>
              <w:t xml:space="preserve">. </w:t>
            </w:r>
            <w:proofErr w:type="spellStart"/>
            <w:r w:rsidRPr="009C0B0E">
              <w:rPr>
                <w:rFonts w:eastAsia="Calibri"/>
                <w:i/>
              </w:rPr>
              <w:t>Foods</w:t>
            </w:r>
            <w:proofErr w:type="spellEnd"/>
            <w:r w:rsidRPr="009C0B0E">
              <w:rPr>
                <w:rFonts w:eastAsia="Calibri"/>
              </w:rPr>
              <w:t xml:space="preserve"> 2023, 12(9), </w:t>
            </w:r>
            <w:r w:rsidRPr="00353F2F">
              <w:rPr>
                <w:rFonts w:eastAsia="Calibri"/>
                <w:b/>
                <w:bCs/>
              </w:rPr>
              <w:t>2023</w:t>
            </w:r>
            <w:r w:rsidRPr="009C0B0E">
              <w:rPr>
                <w:rFonts w:eastAsia="Calibri"/>
              </w:rPr>
              <w:t xml:space="preserve">. </w:t>
            </w:r>
            <w:proofErr w:type="spellStart"/>
            <w:r w:rsidRPr="009C0B0E">
              <w:rPr>
                <w:rFonts w:eastAsia="Calibri"/>
              </w:rPr>
              <w:t>Jimp</w:t>
            </w:r>
            <w:proofErr w:type="spellEnd"/>
            <w:r>
              <w:rPr>
                <w:rFonts w:eastAsia="Calibri"/>
              </w:rPr>
              <w:t xml:space="preserve"> </w:t>
            </w:r>
            <w:r w:rsidRPr="009C0B0E">
              <w:rPr>
                <w:rFonts w:eastAsia="Calibri"/>
              </w:rPr>
              <w:t>(Q2)</w:t>
            </w:r>
          </w:p>
          <w:p w14:paraId="23B88EAA" w14:textId="60DDD7F4" w:rsidR="00DD4756" w:rsidRPr="009C0B0E" w:rsidRDefault="00DD4756" w:rsidP="00353F2F">
            <w:pPr>
              <w:spacing w:before="120" w:after="120"/>
              <w:jc w:val="both"/>
              <w:rPr>
                <w:rFonts w:eastAsia="Calibri"/>
              </w:rPr>
            </w:pPr>
            <w:r w:rsidRPr="009C0B0E">
              <w:rPr>
                <w:color w:val="212529"/>
                <w:shd w:val="clear" w:color="auto" w:fill="FFFFFF"/>
              </w:rPr>
              <w:t xml:space="preserve">SALEK, R.N., </w:t>
            </w:r>
            <w:r w:rsidRPr="009C0B0E">
              <w:rPr>
                <w:b/>
                <w:color w:val="212529"/>
                <w:shd w:val="clear" w:color="auto" w:fill="FFFFFF"/>
              </w:rPr>
              <w:t>LORENCOVÁ, E.</w:t>
            </w:r>
            <w:r w:rsidRPr="009C0B0E">
              <w:rPr>
                <w:color w:val="212529"/>
                <w:shd w:val="clear" w:color="auto" w:fill="FFFFFF"/>
              </w:rPr>
              <w:t xml:space="preserve"> </w:t>
            </w:r>
            <w:r w:rsidRPr="009C0B0E">
              <w:rPr>
                <w:b/>
                <w:color w:val="212529"/>
                <w:shd w:val="clear" w:color="auto" w:fill="FFFFFF"/>
              </w:rPr>
              <w:t>(</w:t>
            </w:r>
            <w:proofErr w:type="gramStart"/>
            <w:r>
              <w:rPr>
                <w:b/>
                <w:color w:val="212529"/>
                <w:shd w:val="clear" w:color="auto" w:fill="FFFFFF"/>
              </w:rPr>
              <w:t>40%</w:t>
            </w:r>
            <w:proofErr w:type="gramEnd"/>
            <w:r w:rsidRPr="009C0B0E">
              <w:rPr>
                <w:b/>
                <w:color w:val="212529"/>
                <w:shd w:val="clear" w:color="auto" w:fill="FFFFFF"/>
              </w:rPr>
              <w:t>)</w:t>
            </w:r>
            <w:r w:rsidRPr="009C0B0E">
              <w:rPr>
                <w:color w:val="212529"/>
                <w:shd w:val="clear" w:color="auto" w:fill="FFFFFF"/>
              </w:rPr>
              <w:t xml:space="preserve">, GÁL, R., KŮROVÁ, V., OPUSTILOVÁ, K., BUŇKA, F.: </w:t>
            </w:r>
            <w:proofErr w:type="spellStart"/>
            <w:r w:rsidRPr="009C0B0E">
              <w:rPr>
                <w:color w:val="212529"/>
                <w:shd w:val="clear" w:color="auto" w:fill="FFFFFF"/>
              </w:rPr>
              <w:t>Physicochemical</w:t>
            </w:r>
            <w:proofErr w:type="spellEnd"/>
            <w:r w:rsidRPr="009C0B0E">
              <w:rPr>
                <w:color w:val="212529"/>
                <w:shd w:val="clear" w:color="auto" w:fill="FFFFFF"/>
              </w:rPr>
              <w:t xml:space="preserve"> and </w:t>
            </w:r>
            <w:r w:rsidR="00353F2F">
              <w:rPr>
                <w:color w:val="212529"/>
                <w:shd w:val="clear" w:color="auto" w:fill="FFFFFF"/>
              </w:rPr>
              <w:t>s</w:t>
            </w:r>
            <w:r w:rsidRPr="009C0B0E">
              <w:rPr>
                <w:color w:val="212529"/>
                <w:shd w:val="clear" w:color="auto" w:fill="FFFFFF"/>
              </w:rPr>
              <w:t xml:space="preserve">ensory </w:t>
            </w:r>
            <w:proofErr w:type="spellStart"/>
            <w:r w:rsidR="00353F2F">
              <w:rPr>
                <w:color w:val="212529"/>
                <w:shd w:val="clear" w:color="auto" w:fill="FFFFFF"/>
              </w:rPr>
              <w:t>p</w:t>
            </w:r>
            <w:r w:rsidRPr="009C0B0E">
              <w:rPr>
                <w:color w:val="212529"/>
                <w:shd w:val="clear" w:color="auto" w:fill="FFFFFF"/>
              </w:rPr>
              <w:t>roperties</w:t>
            </w:r>
            <w:proofErr w:type="spellEnd"/>
            <w:r w:rsidRPr="009C0B0E">
              <w:rPr>
                <w:color w:val="212529"/>
                <w:shd w:val="clear" w:color="auto" w:fill="FFFFFF"/>
              </w:rPr>
              <w:t xml:space="preserve"> </w:t>
            </w:r>
            <w:proofErr w:type="spellStart"/>
            <w:r w:rsidRPr="009C0B0E">
              <w:rPr>
                <w:color w:val="212529"/>
                <w:shd w:val="clear" w:color="auto" w:fill="FFFFFF"/>
              </w:rPr>
              <w:t>of</w:t>
            </w:r>
            <w:proofErr w:type="spellEnd"/>
            <w:r w:rsidRPr="009C0B0E">
              <w:rPr>
                <w:color w:val="212529"/>
                <w:shd w:val="clear" w:color="auto" w:fill="FFFFFF"/>
              </w:rPr>
              <w:t xml:space="preserve"> Czech </w:t>
            </w:r>
            <w:proofErr w:type="spellStart"/>
            <w:r w:rsidR="00353F2F">
              <w:rPr>
                <w:color w:val="212529"/>
                <w:shd w:val="clear" w:color="auto" w:fill="FFFFFF"/>
              </w:rPr>
              <w:t>l</w:t>
            </w:r>
            <w:r w:rsidRPr="009C0B0E">
              <w:rPr>
                <w:color w:val="212529"/>
                <w:shd w:val="clear" w:color="auto" w:fill="FFFFFF"/>
              </w:rPr>
              <w:t>ager</w:t>
            </w:r>
            <w:proofErr w:type="spellEnd"/>
            <w:r w:rsidRPr="009C0B0E">
              <w:rPr>
                <w:color w:val="212529"/>
                <w:shd w:val="clear" w:color="auto" w:fill="FFFFFF"/>
              </w:rPr>
              <w:t xml:space="preserve"> </w:t>
            </w:r>
            <w:proofErr w:type="spellStart"/>
            <w:r w:rsidR="00353F2F">
              <w:rPr>
                <w:color w:val="212529"/>
                <w:shd w:val="clear" w:color="auto" w:fill="FFFFFF"/>
              </w:rPr>
              <w:t>b</w:t>
            </w:r>
            <w:r w:rsidRPr="009C0B0E">
              <w:rPr>
                <w:color w:val="212529"/>
                <w:shd w:val="clear" w:color="auto" w:fill="FFFFFF"/>
              </w:rPr>
              <w:t>eers</w:t>
            </w:r>
            <w:proofErr w:type="spellEnd"/>
            <w:r w:rsidRPr="009C0B0E">
              <w:rPr>
                <w:color w:val="212529"/>
                <w:shd w:val="clear" w:color="auto" w:fill="FFFFFF"/>
              </w:rPr>
              <w:t xml:space="preserve"> </w:t>
            </w:r>
            <w:proofErr w:type="spellStart"/>
            <w:r w:rsidRPr="009C0B0E">
              <w:rPr>
                <w:color w:val="212529"/>
                <w:shd w:val="clear" w:color="auto" w:fill="FFFFFF"/>
              </w:rPr>
              <w:t>with</w:t>
            </w:r>
            <w:proofErr w:type="spellEnd"/>
            <w:r w:rsidRPr="009C0B0E">
              <w:rPr>
                <w:color w:val="212529"/>
                <w:shd w:val="clear" w:color="auto" w:fill="FFFFFF"/>
              </w:rPr>
              <w:t xml:space="preserve"> </w:t>
            </w:r>
            <w:proofErr w:type="spellStart"/>
            <w:r w:rsidR="00353F2F">
              <w:rPr>
                <w:color w:val="212529"/>
                <w:shd w:val="clear" w:color="auto" w:fill="FFFFFF"/>
              </w:rPr>
              <w:t>i</w:t>
            </w:r>
            <w:r w:rsidRPr="009C0B0E">
              <w:rPr>
                <w:color w:val="212529"/>
                <w:shd w:val="clear" w:color="auto" w:fill="FFFFFF"/>
              </w:rPr>
              <w:t>ncreasing</w:t>
            </w:r>
            <w:proofErr w:type="spellEnd"/>
            <w:r w:rsidRPr="009C0B0E">
              <w:rPr>
                <w:color w:val="212529"/>
                <w:shd w:val="clear" w:color="auto" w:fill="FFFFFF"/>
              </w:rPr>
              <w:t xml:space="preserve"> </w:t>
            </w:r>
            <w:proofErr w:type="spellStart"/>
            <w:r w:rsidR="00353F2F">
              <w:rPr>
                <w:color w:val="212529"/>
                <w:shd w:val="clear" w:color="auto" w:fill="FFFFFF"/>
              </w:rPr>
              <w:t>o</w:t>
            </w:r>
            <w:r w:rsidRPr="009C0B0E">
              <w:rPr>
                <w:color w:val="212529"/>
                <w:shd w:val="clear" w:color="auto" w:fill="FFFFFF"/>
              </w:rPr>
              <w:t>riginal</w:t>
            </w:r>
            <w:proofErr w:type="spellEnd"/>
            <w:r w:rsidRPr="009C0B0E">
              <w:rPr>
                <w:color w:val="212529"/>
                <w:shd w:val="clear" w:color="auto" w:fill="FFFFFF"/>
              </w:rPr>
              <w:t xml:space="preserve"> </w:t>
            </w:r>
            <w:proofErr w:type="spellStart"/>
            <w:r w:rsidR="00353F2F">
              <w:rPr>
                <w:color w:val="212529"/>
                <w:shd w:val="clear" w:color="auto" w:fill="FFFFFF"/>
              </w:rPr>
              <w:t>w</w:t>
            </w:r>
            <w:r w:rsidRPr="009C0B0E">
              <w:rPr>
                <w:color w:val="212529"/>
                <w:shd w:val="clear" w:color="auto" w:fill="FFFFFF"/>
              </w:rPr>
              <w:t>ort</w:t>
            </w:r>
            <w:proofErr w:type="spellEnd"/>
            <w:r w:rsidRPr="009C0B0E">
              <w:rPr>
                <w:color w:val="212529"/>
                <w:shd w:val="clear" w:color="auto" w:fill="FFFFFF"/>
              </w:rPr>
              <w:t xml:space="preserve"> </w:t>
            </w:r>
            <w:proofErr w:type="spellStart"/>
            <w:r w:rsidR="00353F2F">
              <w:rPr>
                <w:color w:val="212529"/>
                <w:shd w:val="clear" w:color="auto" w:fill="FFFFFF"/>
              </w:rPr>
              <w:t>e</w:t>
            </w:r>
            <w:r w:rsidRPr="009C0B0E">
              <w:rPr>
                <w:color w:val="212529"/>
                <w:shd w:val="clear" w:color="auto" w:fill="FFFFFF"/>
              </w:rPr>
              <w:t>xtract</w:t>
            </w:r>
            <w:proofErr w:type="spellEnd"/>
            <w:r w:rsidRPr="009C0B0E">
              <w:rPr>
                <w:color w:val="212529"/>
                <w:shd w:val="clear" w:color="auto" w:fill="FFFFFF"/>
              </w:rPr>
              <w:t xml:space="preserve"> </w:t>
            </w:r>
            <w:proofErr w:type="spellStart"/>
            <w:r w:rsidR="00353F2F">
              <w:rPr>
                <w:color w:val="212529"/>
                <w:shd w:val="clear" w:color="auto" w:fill="FFFFFF"/>
              </w:rPr>
              <w:t>v</w:t>
            </w:r>
            <w:r w:rsidRPr="009C0B0E">
              <w:rPr>
                <w:color w:val="212529"/>
                <w:shd w:val="clear" w:color="auto" w:fill="FFFFFF"/>
              </w:rPr>
              <w:t>alues</w:t>
            </w:r>
            <w:proofErr w:type="spellEnd"/>
            <w:r w:rsidRPr="009C0B0E">
              <w:rPr>
                <w:color w:val="212529"/>
                <w:shd w:val="clear" w:color="auto" w:fill="FFFFFF"/>
              </w:rPr>
              <w:t xml:space="preserve"> </w:t>
            </w:r>
            <w:proofErr w:type="spellStart"/>
            <w:r w:rsidRPr="009C0B0E">
              <w:rPr>
                <w:color w:val="212529"/>
                <w:shd w:val="clear" w:color="auto" w:fill="FFFFFF"/>
              </w:rPr>
              <w:t>during</w:t>
            </w:r>
            <w:proofErr w:type="spellEnd"/>
            <w:r w:rsidRPr="009C0B0E">
              <w:rPr>
                <w:color w:val="212529"/>
                <w:shd w:val="clear" w:color="auto" w:fill="FFFFFF"/>
              </w:rPr>
              <w:t xml:space="preserve"> </w:t>
            </w:r>
            <w:proofErr w:type="spellStart"/>
            <w:r w:rsidR="00353F2F">
              <w:rPr>
                <w:color w:val="212529"/>
                <w:shd w:val="clear" w:color="auto" w:fill="FFFFFF"/>
              </w:rPr>
              <w:t>c</w:t>
            </w:r>
            <w:r w:rsidRPr="009C0B0E">
              <w:rPr>
                <w:color w:val="212529"/>
                <w:shd w:val="clear" w:color="auto" w:fill="FFFFFF"/>
              </w:rPr>
              <w:t>old</w:t>
            </w:r>
            <w:proofErr w:type="spellEnd"/>
            <w:r w:rsidRPr="009C0B0E">
              <w:rPr>
                <w:color w:val="212529"/>
                <w:shd w:val="clear" w:color="auto" w:fill="FFFFFF"/>
              </w:rPr>
              <w:t xml:space="preserve"> </w:t>
            </w:r>
            <w:proofErr w:type="spellStart"/>
            <w:r w:rsidR="00353F2F">
              <w:rPr>
                <w:color w:val="212529"/>
                <w:shd w:val="clear" w:color="auto" w:fill="FFFFFF"/>
              </w:rPr>
              <w:t>s</w:t>
            </w:r>
            <w:r w:rsidRPr="009C0B0E">
              <w:rPr>
                <w:color w:val="212529"/>
                <w:shd w:val="clear" w:color="auto" w:fill="FFFFFF"/>
              </w:rPr>
              <w:t>torage</w:t>
            </w:r>
            <w:proofErr w:type="spellEnd"/>
            <w:r w:rsidRPr="009C0B0E">
              <w:rPr>
                <w:color w:val="212529"/>
                <w:shd w:val="clear" w:color="auto" w:fill="FFFFFF"/>
              </w:rPr>
              <w:t>. </w:t>
            </w:r>
            <w:proofErr w:type="spellStart"/>
            <w:r w:rsidRPr="009C0B0E">
              <w:rPr>
                <w:i/>
                <w:iCs/>
                <w:color w:val="212529"/>
                <w:shd w:val="clear" w:color="auto" w:fill="FFFFFF"/>
              </w:rPr>
              <w:t>Foods</w:t>
            </w:r>
            <w:proofErr w:type="spellEnd"/>
            <w:r w:rsidRPr="009C0B0E">
              <w:rPr>
                <w:color w:val="212529"/>
                <w:shd w:val="clear" w:color="auto" w:fill="FFFFFF"/>
              </w:rPr>
              <w:t> </w:t>
            </w:r>
            <w:r w:rsidRPr="009C0B0E">
              <w:rPr>
                <w:bCs/>
                <w:color w:val="212529"/>
                <w:shd w:val="clear" w:color="auto" w:fill="FFFFFF"/>
              </w:rPr>
              <w:t>11</w:t>
            </w:r>
            <w:r w:rsidRPr="009C0B0E">
              <w:rPr>
                <w:color w:val="212529"/>
                <w:shd w:val="clear" w:color="auto" w:fill="FFFFFF"/>
              </w:rPr>
              <w:t xml:space="preserve">(21), </w:t>
            </w:r>
            <w:r w:rsidRPr="00353F2F">
              <w:rPr>
                <w:b/>
                <w:bCs/>
                <w:color w:val="212529"/>
                <w:shd w:val="clear" w:color="auto" w:fill="FFFFFF"/>
              </w:rPr>
              <w:t>2022</w:t>
            </w:r>
            <w:r w:rsidRPr="009C0B0E">
              <w:rPr>
                <w:color w:val="212529"/>
                <w:shd w:val="clear" w:color="auto" w:fill="FFFFFF"/>
              </w:rPr>
              <w:t xml:space="preserve">. </w:t>
            </w:r>
            <w:proofErr w:type="spellStart"/>
            <w:r w:rsidRPr="009C0B0E">
              <w:rPr>
                <w:color w:val="212529"/>
                <w:shd w:val="clear" w:color="auto" w:fill="FFFFFF"/>
              </w:rPr>
              <w:t>Jimp</w:t>
            </w:r>
            <w:proofErr w:type="spellEnd"/>
            <w:r>
              <w:rPr>
                <w:color w:val="212529"/>
                <w:shd w:val="clear" w:color="auto" w:fill="FFFFFF"/>
              </w:rPr>
              <w:t xml:space="preserve"> </w:t>
            </w:r>
            <w:r w:rsidRPr="009C0B0E">
              <w:rPr>
                <w:color w:val="212529"/>
                <w:shd w:val="clear" w:color="auto" w:fill="FFFFFF"/>
              </w:rPr>
              <w:t>(Q2)</w:t>
            </w:r>
          </w:p>
          <w:p w14:paraId="7A45C421" w14:textId="6A0C41E4" w:rsidR="00DD4756" w:rsidRPr="009C0B0E" w:rsidRDefault="00DD4756" w:rsidP="00353F2F">
            <w:pPr>
              <w:spacing w:before="120" w:after="120"/>
              <w:jc w:val="both"/>
              <w:rPr>
                <w:color w:val="212529"/>
                <w:shd w:val="clear" w:color="auto" w:fill="FFFFFF"/>
              </w:rPr>
            </w:pPr>
            <w:r w:rsidRPr="009C0B0E">
              <w:rPr>
                <w:b/>
                <w:color w:val="212529"/>
                <w:shd w:val="clear" w:color="auto" w:fill="FFFFFF"/>
              </w:rPr>
              <w:t>LORENCOVÁ, E. (</w:t>
            </w:r>
            <w:proofErr w:type="gramStart"/>
            <w:r>
              <w:rPr>
                <w:b/>
                <w:color w:val="212529"/>
                <w:shd w:val="clear" w:color="auto" w:fill="FFFFFF"/>
              </w:rPr>
              <w:t>40%</w:t>
            </w:r>
            <w:proofErr w:type="gramEnd"/>
            <w:r w:rsidRPr="009C0B0E">
              <w:rPr>
                <w:b/>
                <w:color w:val="212529"/>
                <w:shd w:val="clear" w:color="auto" w:fill="FFFFFF"/>
              </w:rPr>
              <w:t>)</w:t>
            </w:r>
            <w:r w:rsidRPr="00DD4756">
              <w:rPr>
                <w:bCs/>
                <w:color w:val="212529"/>
                <w:shd w:val="clear" w:color="auto" w:fill="FFFFFF"/>
              </w:rPr>
              <w:t>,</w:t>
            </w:r>
            <w:r w:rsidRPr="009C0B0E">
              <w:rPr>
                <w:color w:val="212529"/>
                <w:shd w:val="clear" w:color="auto" w:fill="FFFFFF"/>
              </w:rPr>
              <w:t xml:space="preserve"> SALEK, R.N., BUŇKOVÁ, L., SZCZYBROCHOVÁ, M., ČERNÍKOVÁ, M., BUŇKA, F.</w:t>
            </w:r>
            <w:r w:rsidR="00353F2F">
              <w:rPr>
                <w:color w:val="212529"/>
                <w:shd w:val="clear" w:color="auto" w:fill="FFFFFF"/>
              </w:rPr>
              <w:t xml:space="preserve">: </w:t>
            </w:r>
            <w:proofErr w:type="spellStart"/>
            <w:r w:rsidRPr="009C0B0E">
              <w:rPr>
                <w:color w:val="212529"/>
                <w:shd w:val="clear" w:color="auto" w:fill="FFFFFF"/>
              </w:rPr>
              <w:t>Assessment</w:t>
            </w:r>
            <w:proofErr w:type="spellEnd"/>
            <w:r w:rsidRPr="009C0B0E">
              <w:rPr>
                <w:color w:val="212529"/>
                <w:shd w:val="clear" w:color="auto" w:fill="FFFFFF"/>
              </w:rPr>
              <w:t xml:space="preserve"> </w:t>
            </w:r>
            <w:proofErr w:type="spellStart"/>
            <w:r w:rsidRPr="009C0B0E">
              <w:rPr>
                <w:color w:val="212529"/>
                <w:shd w:val="clear" w:color="auto" w:fill="FFFFFF"/>
              </w:rPr>
              <w:t>of</w:t>
            </w:r>
            <w:proofErr w:type="spellEnd"/>
            <w:r w:rsidRPr="009C0B0E">
              <w:rPr>
                <w:color w:val="212529"/>
                <w:shd w:val="clear" w:color="auto" w:fill="FFFFFF"/>
              </w:rPr>
              <w:t xml:space="preserve"> </w:t>
            </w:r>
            <w:proofErr w:type="spellStart"/>
            <w:r w:rsidRPr="009C0B0E">
              <w:rPr>
                <w:color w:val="212529"/>
                <w:shd w:val="clear" w:color="auto" w:fill="FFFFFF"/>
              </w:rPr>
              <w:t>biogenic</w:t>
            </w:r>
            <w:proofErr w:type="spellEnd"/>
            <w:r w:rsidRPr="009C0B0E">
              <w:rPr>
                <w:color w:val="212529"/>
                <w:shd w:val="clear" w:color="auto" w:fill="FFFFFF"/>
              </w:rPr>
              <w:t xml:space="preserve"> </w:t>
            </w:r>
            <w:proofErr w:type="spellStart"/>
            <w:r w:rsidRPr="009C0B0E">
              <w:rPr>
                <w:color w:val="212529"/>
                <w:shd w:val="clear" w:color="auto" w:fill="FFFFFF"/>
              </w:rPr>
              <w:t>amines</w:t>
            </w:r>
            <w:proofErr w:type="spellEnd"/>
            <w:r w:rsidRPr="009C0B0E">
              <w:rPr>
                <w:color w:val="212529"/>
                <w:shd w:val="clear" w:color="auto" w:fill="FFFFFF"/>
              </w:rPr>
              <w:t xml:space="preserve"> profile in </w:t>
            </w:r>
            <w:proofErr w:type="spellStart"/>
            <w:r w:rsidRPr="009C0B0E">
              <w:rPr>
                <w:color w:val="212529"/>
                <w:shd w:val="clear" w:color="auto" w:fill="FFFFFF"/>
              </w:rPr>
              <w:t>ciders</w:t>
            </w:r>
            <w:proofErr w:type="spellEnd"/>
            <w:r w:rsidRPr="009C0B0E">
              <w:rPr>
                <w:color w:val="212529"/>
                <w:shd w:val="clear" w:color="auto" w:fill="FFFFFF"/>
              </w:rPr>
              <w:t xml:space="preserve"> </w:t>
            </w:r>
            <w:proofErr w:type="spellStart"/>
            <w:r w:rsidRPr="009C0B0E">
              <w:rPr>
                <w:color w:val="212529"/>
                <w:shd w:val="clear" w:color="auto" w:fill="FFFFFF"/>
              </w:rPr>
              <w:t>from</w:t>
            </w:r>
            <w:proofErr w:type="spellEnd"/>
            <w:r w:rsidRPr="009C0B0E">
              <w:rPr>
                <w:color w:val="212529"/>
                <w:shd w:val="clear" w:color="auto" w:fill="FFFFFF"/>
              </w:rPr>
              <w:t xml:space="preserve"> </w:t>
            </w:r>
            <w:proofErr w:type="spellStart"/>
            <w:r w:rsidRPr="009C0B0E">
              <w:rPr>
                <w:color w:val="212529"/>
                <w:shd w:val="clear" w:color="auto" w:fill="FFFFFF"/>
              </w:rPr>
              <w:t>the</w:t>
            </w:r>
            <w:proofErr w:type="spellEnd"/>
            <w:r w:rsidRPr="009C0B0E">
              <w:rPr>
                <w:color w:val="212529"/>
                <w:shd w:val="clear" w:color="auto" w:fill="FFFFFF"/>
              </w:rPr>
              <w:t xml:space="preserve"> </w:t>
            </w:r>
            <w:proofErr w:type="spellStart"/>
            <w:r w:rsidRPr="009C0B0E">
              <w:rPr>
                <w:color w:val="212529"/>
                <w:shd w:val="clear" w:color="auto" w:fill="FFFFFF"/>
              </w:rPr>
              <w:t>Central</w:t>
            </w:r>
            <w:proofErr w:type="spellEnd"/>
            <w:r w:rsidRPr="009C0B0E">
              <w:rPr>
                <w:color w:val="212529"/>
                <w:shd w:val="clear" w:color="auto" w:fill="FFFFFF"/>
              </w:rPr>
              <w:t xml:space="preserve"> </w:t>
            </w:r>
            <w:proofErr w:type="spellStart"/>
            <w:r w:rsidRPr="009C0B0E">
              <w:rPr>
                <w:color w:val="212529"/>
                <w:shd w:val="clear" w:color="auto" w:fill="FFFFFF"/>
              </w:rPr>
              <w:t>Europe</w:t>
            </w:r>
            <w:proofErr w:type="spellEnd"/>
            <w:r w:rsidRPr="009C0B0E">
              <w:rPr>
                <w:color w:val="212529"/>
                <w:shd w:val="clear" w:color="auto" w:fill="FFFFFF"/>
              </w:rPr>
              <w:t xml:space="preserve"> region as </w:t>
            </w:r>
            <w:proofErr w:type="spellStart"/>
            <w:r w:rsidRPr="009C0B0E">
              <w:rPr>
                <w:color w:val="212529"/>
                <w:shd w:val="clear" w:color="auto" w:fill="FFFFFF"/>
              </w:rPr>
              <w:t>affected</w:t>
            </w:r>
            <w:proofErr w:type="spellEnd"/>
            <w:r w:rsidRPr="009C0B0E">
              <w:rPr>
                <w:color w:val="212529"/>
                <w:shd w:val="clear" w:color="auto" w:fill="FFFFFF"/>
              </w:rPr>
              <w:t xml:space="preserve"> by </w:t>
            </w:r>
            <w:proofErr w:type="spellStart"/>
            <w:r w:rsidRPr="009C0B0E">
              <w:rPr>
                <w:color w:val="212529"/>
                <w:shd w:val="clear" w:color="auto" w:fill="FFFFFF"/>
              </w:rPr>
              <w:t>storage</w:t>
            </w:r>
            <w:proofErr w:type="spellEnd"/>
            <w:r w:rsidRPr="009C0B0E">
              <w:rPr>
                <w:color w:val="212529"/>
                <w:shd w:val="clear" w:color="auto" w:fill="FFFFFF"/>
              </w:rPr>
              <w:t xml:space="preserve"> </w:t>
            </w:r>
            <w:proofErr w:type="spellStart"/>
            <w:r w:rsidRPr="009C0B0E">
              <w:rPr>
                <w:color w:val="212529"/>
                <w:shd w:val="clear" w:color="auto" w:fill="FFFFFF"/>
              </w:rPr>
              <w:t>time</w:t>
            </w:r>
            <w:proofErr w:type="spellEnd"/>
            <w:r w:rsidRPr="009C0B0E">
              <w:rPr>
                <w:color w:val="212529"/>
                <w:shd w:val="clear" w:color="auto" w:fill="FFFFFF"/>
              </w:rPr>
              <w:t>. </w:t>
            </w:r>
            <w:r w:rsidRPr="009C0B0E">
              <w:rPr>
                <w:i/>
                <w:iCs/>
                <w:color w:val="212529"/>
                <w:shd w:val="clear" w:color="auto" w:fill="FFFFFF"/>
              </w:rPr>
              <w:t xml:space="preserve">Food </w:t>
            </w:r>
            <w:proofErr w:type="spellStart"/>
            <w:r w:rsidRPr="009C0B0E">
              <w:rPr>
                <w:i/>
                <w:iCs/>
                <w:color w:val="212529"/>
                <w:shd w:val="clear" w:color="auto" w:fill="FFFFFF"/>
              </w:rPr>
              <w:t>Bioscience</w:t>
            </w:r>
            <w:proofErr w:type="spellEnd"/>
            <w:r w:rsidR="009B6920">
              <w:rPr>
                <w:color w:val="212529"/>
                <w:shd w:val="clear" w:color="auto" w:fill="FFFFFF"/>
              </w:rPr>
              <w:t xml:space="preserve"> </w:t>
            </w:r>
            <w:r w:rsidRPr="009C0B0E">
              <w:rPr>
                <w:bCs/>
                <w:color w:val="212529"/>
                <w:shd w:val="clear" w:color="auto" w:fill="FFFFFF"/>
              </w:rPr>
              <w:t xml:space="preserve">41, </w:t>
            </w:r>
            <w:r w:rsidRPr="00353F2F">
              <w:rPr>
                <w:b/>
                <w:color w:val="212529"/>
                <w:shd w:val="clear" w:color="auto" w:fill="FFFFFF"/>
              </w:rPr>
              <w:t>2021</w:t>
            </w:r>
            <w:r w:rsidRPr="009C0B0E">
              <w:rPr>
                <w:bCs/>
                <w:color w:val="212529"/>
                <w:shd w:val="clear" w:color="auto" w:fill="FFFFFF"/>
              </w:rPr>
              <w:t>.</w:t>
            </w:r>
            <w:r w:rsidRPr="009C0B0E">
              <w:rPr>
                <w:color w:val="212529"/>
                <w:shd w:val="clear" w:color="auto" w:fill="FFFFFF"/>
              </w:rPr>
              <w:t> </w:t>
            </w:r>
            <w:proofErr w:type="spellStart"/>
            <w:r w:rsidRPr="009C0B0E">
              <w:rPr>
                <w:color w:val="212529"/>
                <w:shd w:val="clear" w:color="auto" w:fill="FFFFFF"/>
              </w:rPr>
              <w:t>Jimp</w:t>
            </w:r>
            <w:proofErr w:type="spellEnd"/>
            <w:r w:rsidRPr="009C0B0E">
              <w:rPr>
                <w:color w:val="212529"/>
                <w:shd w:val="clear" w:color="auto" w:fill="FFFFFF"/>
              </w:rPr>
              <w:t xml:space="preserve"> (Q2)</w:t>
            </w:r>
          </w:p>
          <w:p w14:paraId="618224EA" w14:textId="51FDD040" w:rsidR="00DD4756" w:rsidRPr="00A9203A" w:rsidRDefault="00DD4756" w:rsidP="00353F2F">
            <w:pPr>
              <w:shd w:val="clear" w:color="auto" w:fill="FFFFFF"/>
              <w:spacing w:before="120" w:after="120"/>
              <w:jc w:val="both"/>
              <w:rPr>
                <w:color w:val="212529"/>
              </w:rPr>
            </w:pPr>
            <w:r w:rsidRPr="00A9203A">
              <w:rPr>
                <w:b/>
                <w:color w:val="212529"/>
              </w:rPr>
              <w:t>LORENCOVÁ, E</w:t>
            </w:r>
            <w:r w:rsidRPr="009D01A5">
              <w:rPr>
                <w:b/>
                <w:color w:val="212529"/>
              </w:rPr>
              <w:t>.</w:t>
            </w:r>
            <w:r>
              <w:rPr>
                <w:b/>
                <w:color w:val="212529"/>
              </w:rPr>
              <w:t xml:space="preserve"> (</w:t>
            </w:r>
            <w:proofErr w:type="gramStart"/>
            <w:r>
              <w:rPr>
                <w:b/>
                <w:color w:val="212529"/>
              </w:rPr>
              <w:t>30%</w:t>
            </w:r>
            <w:proofErr w:type="gramEnd"/>
            <w:r>
              <w:rPr>
                <w:b/>
                <w:color w:val="212529"/>
              </w:rPr>
              <w:t>)</w:t>
            </w:r>
            <w:r w:rsidRPr="00DD4756">
              <w:rPr>
                <w:bCs/>
                <w:color w:val="212529"/>
              </w:rPr>
              <w:t>,</w:t>
            </w:r>
            <w:r w:rsidRPr="00A9203A">
              <w:rPr>
                <w:color w:val="212529"/>
              </w:rPr>
              <w:t xml:space="preserve"> SALEK</w:t>
            </w:r>
            <w:r>
              <w:rPr>
                <w:color w:val="212529"/>
              </w:rPr>
              <w:t>, R.N.</w:t>
            </w:r>
            <w:r w:rsidRPr="00A9203A">
              <w:rPr>
                <w:color w:val="212529"/>
              </w:rPr>
              <w:t>, ČERNÍKOVÁ,</w:t>
            </w:r>
            <w:r>
              <w:rPr>
                <w:color w:val="212529"/>
              </w:rPr>
              <w:t xml:space="preserve"> M.,</w:t>
            </w:r>
            <w:r w:rsidRPr="00A9203A">
              <w:rPr>
                <w:color w:val="212529"/>
              </w:rPr>
              <w:t xml:space="preserve"> BUŇKOVÁ</w:t>
            </w:r>
            <w:r>
              <w:rPr>
                <w:color w:val="212529"/>
              </w:rPr>
              <w:t>, L.</w:t>
            </w:r>
            <w:r w:rsidRPr="00A9203A">
              <w:rPr>
                <w:color w:val="212529"/>
              </w:rPr>
              <w:t>, HÝLKOVÁ</w:t>
            </w:r>
            <w:r>
              <w:rPr>
                <w:color w:val="212529"/>
              </w:rPr>
              <w:t>, A.,</w:t>
            </w:r>
            <w:r w:rsidRPr="00A9203A">
              <w:rPr>
                <w:color w:val="212529"/>
              </w:rPr>
              <w:t xml:space="preserve"> BUŇKA</w:t>
            </w:r>
            <w:r>
              <w:rPr>
                <w:color w:val="212529"/>
              </w:rPr>
              <w:t>, F</w:t>
            </w:r>
            <w:r w:rsidRPr="00A9203A">
              <w:rPr>
                <w:color w:val="212529"/>
              </w:rPr>
              <w:t>.</w:t>
            </w:r>
            <w:r>
              <w:rPr>
                <w:color w:val="212529"/>
              </w:rPr>
              <w:t>:</w:t>
            </w:r>
            <w:r w:rsidRPr="00A9203A">
              <w:rPr>
                <w:color w:val="212529"/>
              </w:rPr>
              <w:t xml:space="preserve"> </w:t>
            </w:r>
            <w:proofErr w:type="spellStart"/>
            <w:r w:rsidRPr="00A9203A">
              <w:rPr>
                <w:color w:val="212529"/>
              </w:rPr>
              <w:t>Biogenic</w:t>
            </w:r>
            <w:proofErr w:type="spellEnd"/>
            <w:r w:rsidRPr="00A9203A">
              <w:rPr>
                <w:color w:val="212529"/>
              </w:rPr>
              <w:t xml:space="preserve"> </w:t>
            </w:r>
            <w:proofErr w:type="spellStart"/>
            <w:r w:rsidRPr="00A9203A">
              <w:rPr>
                <w:color w:val="212529"/>
              </w:rPr>
              <w:t>amines</w:t>
            </w:r>
            <w:proofErr w:type="spellEnd"/>
            <w:r w:rsidRPr="00A9203A">
              <w:rPr>
                <w:color w:val="212529"/>
              </w:rPr>
              <w:t xml:space="preserve"> </w:t>
            </w:r>
            <w:proofErr w:type="spellStart"/>
            <w:r w:rsidRPr="00A9203A">
              <w:rPr>
                <w:color w:val="212529"/>
              </w:rPr>
              <w:t>occurrence</w:t>
            </w:r>
            <w:proofErr w:type="spellEnd"/>
            <w:r w:rsidRPr="00A9203A">
              <w:rPr>
                <w:color w:val="212529"/>
              </w:rPr>
              <w:t xml:space="preserve"> in </w:t>
            </w:r>
            <w:proofErr w:type="spellStart"/>
            <w:r w:rsidRPr="00A9203A">
              <w:rPr>
                <w:color w:val="212529"/>
              </w:rPr>
              <w:t>beers</w:t>
            </w:r>
            <w:proofErr w:type="spellEnd"/>
            <w:r w:rsidRPr="00A9203A">
              <w:rPr>
                <w:color w:val="212529"/>
              </w:rPr>
              <w:t xml:space="preserve"> </w:t>
            </w:r>
            <w:proofErr w:type="spellStart"/>
            <w:r w:rsidRPr="00A9203A">
              <w:rPr>
                <w:color w:val="212529"/>
              </w:rPr>
              <w:t>produced</w:t>
            </w:r>
            <w:proofErr w:type="spellEnd"/>
            <w:r w:rsidRPr="00A9203A">
              <w:rPr>
                <w:color w:val="212529"/>
              </w:rPr>
              <w:t xml:space="preserve"> in Czech </w:t>
            </w:r>
            <w:proofErr w:type="spellStart"/>
            <w:r w:rsidRPr="00A9203A">
              <w:rPr>
                <w:color w:val="212529"/>
              </w:rPr>
              <w:t>microbreweries</w:t>
            </w:r>
            <w:proofErr w:type="spellEnd"/>
            <w:r w:rsidRPr="00A9203A">
              <w:rPr>
                <w:color w:val="212529"/>
              </w:rPr>
              <w:t>. </w:t>
            </w:r>
            <w:r w:rsidRPr="00A9203A">
              <w:rPr>
                <w:i/>
                <w:iCs/>
                <w:color w:val="212529"/>
              </w:rPr>
              <w:t xml:space="preserve">Food </w:t>
            </w:r>
            <w:proofErr w:type="spellStart"/>
            <w:r w:rsidRPr="00A9203A">
              <w:rPr>
                <w:i/>
                <w:iCs/>
                <w:color w:val="212529"/>
              </w:rPr>
              <w:t>Control</w:t>
            </w:r>
            <w:proofErr w:type="spellEnd"/>
            <w:r w:rsidRPr="00A9203A">
              <w:rPr>
                <w:color w:val="212529"/>
              </w:rPr>
              <w:t> </w:t>
            </w:r>
            <w:r w:rsidRPr="00A9203A">
              <w:rPr>
                <w:bCs/>
                <w:color w:val="212529"/>
              </w:rPr>
              <w:t>117</w:t>
            </w:r>
            <w:r w:rsidRPr="009D01A5">
              <w:rPr>
                <w:bCs/>
                <w:color w:val="212529"/>
              </w:rPr>
              <w:t xml:space="preserve">, </w:t>
            </w:r>
            <w:r w:rsidRPr="00353F2F">
              <w:rPr>
                <w:b/>
                <w:color w:val="212529"/>
              </w:rPr>
              <w:t>2020</w:t>
            </w:r>
            <w:r w:rsidRPr="009D01A5">
              <w:rPr>
                <w:bCs/>
                <w:color w:val="212529"/>
              </w:rPr>
              <w:t>.</w:t>
            </w:r>
            <w:r>
              <w:rPr>
                <w:bCs/>
                <w:color w:val="212529"/>
              </w:rPr>
              <w:t xml:space="preserve"> </w:t>
            </w:r>
            <w:proofErr w:type="spellStart"/>
            <w:r>
              <w:rPr>
                <w:color w:val="212529"/>
              </w:rPr>
              <w:t>Jimp</w:t>
            </w:r>
            <w:proofErr w:type="spellEnd"/>
            <w:r>
              <w:rPr>
                <w:color w:val="212529"/>
              </w:rPr>
              <w:t xml:space="preserve"> (Q1)</w:t>
            </w:r>
          </w:p>
          <w:p w14:paraId="311AA582" w14:textId="117E3447" w:rsidR="008645C5" w:rsidRPr="00641DD1" w:rsidRDefault="00DD4756" w:rsidP="00353F2F">
            <w:pPr>
              <w:spacing w:before="120" w:after="120"/>
              <w:jc w:val="both"/>
              <w:rPr>
                <w:b/>
                <w:sz w:val="16"/>
                <w:szCs w:val="16"/>
              </w:rPr>
            </w:pPr>
            <w:r w:rsidRPr="009D01A5">
              <w:rPr>
                <w:b/>
                <w:color w:val="212529"/>
                <w:shd w:val="clear" w:color="auto" w:fill="FFFFFF"/>
              </w:rPr>
              <w:t>LORENCOVÁ, E.</w:t>
            </w:r>
            <w:r>
              <w:rPr>
                <w:b/>
                <w:color w:val="212529"/>
                <w:shd w:val="clear" w:color="auto" w:fill="FFFFFF"/>
              </w:rPr>
              <w:t xml:space="preserve"> (</w:t>
            </w:r>
            <w:proofErr w:type="gramStart"/>
            <w:r>
              <w:rPr>
                <w:b/>
                <w:color w:val="212529"/>
                <w:shd w:val="clear" w:color="auto" w:fill="FFFFFF"/>
              </w:rPr>
              <w:t>60%</w:t>
            </w:r>
            <w:proofErr w:type="gramEnd"/>
            <w:r>
              <w:rPr>
                <w:b/>
                <w:color w:val="212529"/>
                <w:shd w:val="clear" w:color="auto" w:fill="FFFFFF"/>
              </w:rPr>
              <w:t>)</w:t>
            </w:r>
            <w:r w:rsidRPr="00DD4756">
              <w:rPr>
                <w:bCs/>
                <w:color w:val="212529"/>
                <w:shd w:val="clear" w:color="auto" w:fill="FFFFFF"/>
              </w:rPr>
              <w:t>,</w:t>
            </w:r>
            <w:r>
              <w:rPr>
                <w:color w:val="212529"/>
                <w:shd w:val="clear" w:color="auto" w:fill="FFFFFF"/>
              </w:rPr>
              <w:t xml:space="preserve"> </w:t>
            </w:r>
            <w:r w:rsidRPr="009C0B0E">
              <w:rPr>
                <w:color w:val="212529"/>
                <w:shd w:val="clear" w:color="auto" w:fill="FFFFFF"/>
              </w:rPr>
              <w:t>SALEK,</w:t>
            </w:r>
            <w:r>
              <w:rPr>
                <w:color w:val="212529"/>
                <w:shd w:val="clear" w:color="auto" w:fill="FFFFFF"/>
              </w:rPr>
              <w:t xml:space="preserve"> R.N., </w:t>
            </w:r>
            <w:r w:rsidRPr="009C0B0E">
              <w:rPr>
                <w:color w:val="212529"/>
                <w:shd w:val="clear" w:color="auto" w:fill="FFFFFF"/>
              </w:rPr>
              <w:t>ČERNOŠKOVÁ</w:t>
            </w:r>
            <w:r>
              <w:rPr>
                <w:color w:val="212529"/>
                <w:shd w:val="clear" w:color="auto" w:fill="FFFFFF"/>
              </w:rPr>
              <w:t xml:space="preserve">, I., </w:t>
            </w:r>
            <w:r w:rsidRPr="009C0B0E">
              <w:rPr>
                <w:color w:val="212529"/>
                <w:shd w:val="clear" w:color="auto" w:fill="FFFFFF"/>
              </w:rPr>
              <w:t>BUŇKA</w:t>
            </w:r>
            <w:r>
              <w:rPr>
                <w:color w:val="212529"/>
                <w:shd w:val="clear" w:color="auto" w:fill="FFFFFF"/>
              </w:rPr>
              <w:t xml:space="preserve"> F.:</w:t>
            </w:r>
            <w:r w:rsidRPr="009C0B0E">
              <w:rPr>
                <w:color w:val="212529"/>
                <w:shd w:val="clear" w:color="auto" w:fill="FFFFFF"/>
              </w:rPr>
              <w:t xml:space="preserve"> </w:t>
            </w:r>
            <w:proofErr w:type="spellStart"/>
            <w:r w:rsidRPr="009C0B0E">
              <w:rPr>
                <w:color w:val="212529"/>
                <w:shd w:val="clear" w:color="auto" w:fill="FFFFFF"/>
              </w:rPr>
              <w:t>Evaluation</w:t>
            </w:r>
            <w:proofErr w:type="spellEnd"/>
            <w:r w:rsidRPr="009C0B0E">
              <w:rPr>
                <w:color w:val="212529"/>
                <w:shd w:val="clear" w:color="auto" w:fill="FFFFFF"/>
              </w:rPr>
              <w:t xml:space="preserve"> </w:t>
            </w:r>
            <w:proofErr w:type="spellStart"/>
            <w:r w:rsidRPr="009C0B0E">
              <w:rPr>
                <w:color w:val="212529"/>
                <w:shd w:val="clear" w:color="auto" w:fill="FFFFFF"/>
              </w:rPr>
              <w:t>of</w:t>
            </w:r>
            <w:proofErr w:type="spellEnd"/>
            <w:r w:rsidRPr="009C0B0E">
              <w:rPr>
                <w:color w:val="212529"/>
                <w:shd w:val="clear" w:color="auto" w:fill="FFFFFF"/>
              </w:rPr>
              <w:t xml:space="preserve"> </w:t>
            </w:r>
            <w:proofErr w:type="spellStart"/>
            <w:r w:rsidRPr="009C0B0E">
              <w:rPr>
                <w:color w:val="212529"/>
                <w:shd w:val="clear" w:color="auto" w:fill="FFFFFF"/>
              </w:rPr>
              <w:t>force-carbonated</w:t>
            </w:r>
            <w:proofErr w:type="spellEnd"/>
            <w:r w:rsidRPr="009C0B0E">
              <w:rPr>
                <w:color w:val="212529"/>
                <w:shd w:val="clear" w:color="auto" w:fill="FFFFFF"/>
              </w:rPr>
              <w:t xml:space="preserve"> Czech-type </w:t>
            </w:r>
            <w:proofErr w:type="spellStart"/>
            <w:r w:rsidRPr="009C0B0E">
              <w:rPr>
                <w:color w:val="212529"/>
                <w:shd w:val="clear" w:color="auto" w:fill="FFFFFF"/>
              </w:rPr>
              <w:t>lager</w:t>
            </w:r>
            <w:proofErr w:type="spellEnd"/>
            <w:r w:rsidRPr="009C0B0E">
              <w:rPr>
                <w:color w:val="212529"/>
                <w:shd w:val="clear" w:color="auto" w:fill="FFFFFF"/>
              </w:rPr>
              <w:t xml:space="preserve"> </w:t>
            </w:r>
            <w:proofErr w:type="spellStart"/>
            <w:r w:rsidRPr="009C0B0E">
              <w:rPr>
                <w:color w:val="212529"/>
                <w:shd w:val="clear" w:color="auto" w:fill="FFFFFF"/>
              </w:rPr>
              <w:t>beer</w:t>
            </w:r>
            <w:proofErr w:type="spellEnd"/>
            <w:r w:rsidRPr="009C0B0E">
              <w:rPr>
                <w:color w:val="212529"/>
                <w:shd w:val="clear" w:color="auto" w:fill="FFFFFF"/>
              </w:rPr>
              <w:t xml:space="preserve"> </w:t>
            </w:r>
            <w:proofErr w:type="spellStart"/>
            <w:r w:rsidRPr="009C0B0E">
              <w:rPr>
                <w:color w:val="212529"/>
                <w:shd w:val="clear" w:color="auto" w:fill="FFFFFF"/>
              </w:rPr>
              <w:t>quality</w:t>
            </w:r>
            <w:proofErr w:type="spellEnd"/>
            <w:r w:rsidRPr="009C0B0E">
              <w:rPr>
                <w:color w:val="212529"/>
                <w:shd w:val="clear" w:color="auto" w:fill="FFFFFF"/>
              </w:rPr>
              <w:t xml:space="preserve"> </w:t>
            </w:r>
            <w:proofErr w:type="spellStart"/>
            <w:r w:rsidRPr="009C0B0E">
              <w:rPr>
                <w:color w:val="212529"/>
                <w:shd w:val="clear" w:color="auto" w:fill="FFFFFF"/>
              </w:rPr>
              <w:t>during</w:t>
            </w:r>
            <w:proofErr w:type="spellEnd"/>
            <w:r w:rsidRPr="009C0B0E">
              <w:rPr>
                <w:color w:val="212529"/>
                <w:shd w:val="clear" w:color="auto" w:fill="FFFFFF"/>
              </w:rPr>
              <w:t xml:space="preserve"> </w:t>
            </w:r>
            <w:proofErr w:type="spellStart"/>
            <w:r w:rsidRPr="009C0B0E">
              <w:rPr>
                <w:color w:val="212529"/>
                <w:shd w:val="clear" w:color="auto" w:fill="FFFFFF"/>
              </w:rPr>
              <w:t>storage</w:t>
            </w:r>
            <w:proofErr w:type="spellEnd"/>
            <w:r w:rsidRPr="009C0B0E">
              <w:rPr>
                <w:color w:val="212529"/>
                <w:shd w:val="clear" w:color="auto" w:fill="FFFFFF"/>
              </w:rPr>
              <w:t xml:space="preserve"> in </w:t>
            </w:r>
            <w:proofErr w:type="spellStart"/>
            <w:r w:rsidRPr="009C0B0E">
              <w:rPr>
                <w:color w:val="212529"/>
                <w:shd w:val="clear" w:color="auto" w:fill="FFFFFF"/>
              </w:rPr>
              <w:t>relation</w:t>
            </w:r>
            <w:proofErr w:type="spellEnd"/>
            <w:r w:rsidRPr="009C0B0E">
              <w:rPr>
                <w:color w:val="212529"/>
                <w:shd w:val="clear" w:color="auto" w:fill="FFFFFF"/>
              </w:rPr>
              <w:t xml:space="preserve"> to </w:t>
            </w:r>
            <w:proofErr w:type="spellStart"/>
            <w:r w:rsidRPr="009C0B0E">
              <w:rPr>
                <w:color w:val="212529"/>
                <w:shd w:val="clear" w:color="auto" w:fill="FFFFFF"/>
              </w:rPr>
              <w:t>the</w:t>
            </w:r>
            <w:proofErr w:type="spellEnd"/>
            <w:r w:rsidRPr="009C0B0E">
              <w:rPr>
                <w:color w:val="212529"/>
                <w:shd w:val="clear" w:color="auto" w:fill="FFFFFF"/>
              </w:rPr>
              <w:t xml:space="preserve"> </w:t>
            </w:r>
            <w:proofErr w:type="spellStart"/>
            <w:r w:rsidRPr="009C0B0E">
              <w:rPr>
                <w:color w:val="212529"/>
                <w:shd w:val="clear" w:color="auto" w:fill="FFFFFF"/>
              </w:rPr>
              <w:t>applied</w:t>
            </w:r>
            <w:proofErr w:type="spellEnd"/>
            <w:r w:rsidRPr="009C0B0E">
              <w:rPr>
                <w:color w:val="212529"/>
                <w:shd w:val="clear" w:color="auto" w:fill="FFFFFF"/>
              </w:rPr>
              <w:t xml:space="preserve"> type </w:t>
            </w:r>
            <w:proofErr w:type="spellStart"/>
            <w:r w:rsidRPr="009C0B0E">
              <w:rPr>
                <w:color w:val="212529"/>
                <w:shd w:val="clear" w:color="auto" w:fill="FFFFFF"/>
              </w:rPr>
              <w:t>of</w:t>
            </w:r>
            <w:proofErr w:type="spellEnd"/>
            <w:r w:rsidRPr="009C0B0E">
              <w:rPr>
                <w:color w:val="212529"/>
                <w:shd w:val="clear" w:color="auto" w:fill="FFFFFF"/>
              </w:rPr>
              <w:t xml:space="preserve"> </w:t>
            </w:r>
            <w:proofErr w:type="spellStart"/>
            <w:r w:rsidRPr="009C0B0E">
              <w:rPr>
                <w:color w:val="212529"/>
                <w:shd w:val="clear" w:color="auto" w:fill="FFFFFF"/>
              </w:rPr>
              <w:t>packaging</w:t>
            </w:r>
            <w:proofErr w:type="spellEnd"/>
            <w:r w:rsidRPr="009C0B0E">
              <w:rPr>
                <w:color w:val="212529"/>
                <w:shd w:val="clear" w:color="auto" w:fill="FFFFFF"/>
              </w:rPr>
              <w:t>. </w:t>
            </w:r>
            <w:r w:rsidRPr="009C0B0E">
              <w:rPr>
                <w:i/>
                <w:iCs/>
                <w:color w:val="212529"/>
                <w:shd w:val="clear" w:color="auto" w:fill="FFFFFF"/>
              </w:rPr>
              <w:t xml:space="preserve">Food </w:t>
            </w:r>
            <w:proofErr w:type="spellStart"/>
            <w:r w:rsidRPr="009C0B0E">
              <w:rPr>
                <w:i/>
                <w:iCs/>
                <w:color w:val="212529"/>
                <w:shd w:val="clear" w:color="auto" w:fill="FFFFFF"/>
              </w:rPr>
              <w:t>Control</w:t>
            </w:r>
            <w:proofErr w:type="spellEnd"/>
            <w:r w:rsidR="00353F2F">
              <w:rPr>
                <w:color w:val="212529"/>
                <w:shd w:val="clear" w:color="auto" w:fill="FFFFFF"/>
              </w:rPr>
              <w:t xml:space="preserve"> </w:t>
            </w:r>
            <w:r w:rsidRPr="009D01A5">
              <w:rPr>
                <w:bCs/>
                <w:color w:val="212529"/>
                <w:shd w:val="clear" w:color="auto" w:fill="FFFFFF"/>
              </w:rPr>
              <w:t xml:space="preserve">106, </w:t>
            </w:r>
            <w:r w:rsidRPr="00353F2F">
              <w:rPr>
                <w:b/>
                <w:color w:val="212529"/>
                <w:shd w:val="clear" w:color="auto" w:fill="FFFFFF"/>
              </w:rPr>
              <w:t>2019</w:t>
            </w:r>
            <w:r w:rsidRPr="009D01A5">
              <w:rPr>
                <w:bCs/>
                <w:color w:val="212529"/>
                <w:shd w:val="clear" w:color="auto" w:fill="FFFFFF"/>
              </w:rPr>
              <w:t>.</w:t>
            </w:r>
            <w:r w:rsidRPr="009C0B0E">
              <w:rPr>
                <w:color w:val="212529"/>
                <w:shd w:val="clear" w:color="auto" w:fill="FFFFFF"/>
              </w:rPr>
              <w:t> </w:t>
            </w:r>
            <w:proofErr w:type="spellStart"/>
            <w:r>
              <w:rPr>
                <w:color w:val="212529"/>
                <w:shd w:val="clear" w:color="auto" w:fill="FFFFFF"/>
              </w:rPr>
              <w:t>Jimp</w:t>
            </w:r>
            <w:proofErr w:type="spellEnd"/>
            <w:r>
              <w:rPr>
                <w:color w:val="212529"/>
                <w:shd w:val="clear" w:color="auto" w:fill="FFFFFF"/>
              </w:rPr>
              <w:t xml:space="preserve"> (Q1)</w:t>
            </w:r>
          </w:p>
        </w:tc>
      </w:tr>
      <w:tr w:rsidR="004158DC" w14:paraId="7FBEDD42" w14:textId="77777777" w:rsidTr="00FF48CE">
        <w:trPr>
          <w:trHeight w:val="218"/>
        </w:trPr>
        <w:tc>
          <w:tcPr>
            <w:tcW w:w="9956" w:type="dxa"/>
            <w:gridSpan w:val="15"/>
            <w:shd w:val="clear" w:color="auto" w:fill="F7CAAC"/>
          </w:tcPr>
          <w:p w14:paraId="154E8130" w14:textId="0C2936AE" w:rsidR="004158DC" w:rsidRDefault="00336343" w:rsidP="004158DC">
            <w:pPr>
              <w:rPr>
                <w:b/>
              </w:rPr>
            </w:pPr>
            <w:r>
              <w:rPr>
                <w:b/>
              </w:rPr>
              <w:t>Působení v zahraničí</w:t>
            </w:r>
          </w:p>
        </w:tc>
      </w:tr>
      <w:tr w:rsidR="004158DC" w14:paraId="71BF89C4" w14:textId="77777777" w:rsidTr="00FF48CE">
        <w:trPr>
          <w:trHeight w:val="328"/>
        </w:trPr>
        <w:tc>
          <w:tcPr>
            <w:tcW w:w="9956" w:type="dxa"/>
            <w:gridSpan w:val="15"/>
          </w:tcPr>
          <w:p w14:paraId="79CDCF57" w14:textId="77777777" w:rsidR="004158DC" w:rsidRPr="006729C9" w:rsidRDefault="004158DC" w:rsidP="006729C9">
            <w:pPr>
              <w:spacing w:before="60" w:after="60"/>
            </w:pPr>
            <w:r w:rsidRPr="006729C9">
              <w:t>---</w:t>
            </w:r>
          </w:p>
          <w:p w14:paraId="583B3079" w14:textId="73AAFD4C" w:rsidR="00DD4756" w:rsidRDefault="00DD4756" w:rsidP="004A1AB3">
            <w:pPr>
              <w:spacing w:before="60" w:after="60"/>
              <w:rPr>
                <w:b/>
              </w:rPr>
            </w:pPr>
          </w:p>
        </w:tc>
      </w:tr>
      <w:tr w:rsidR="004158DC" w14:paraId="75C5BBD8" w14:textId="77777777" w:rsidTr="00FF48CE">
        <w:trPr>
          <w:cantSplit/>
          <w:trHeight w:val="470"/>
        </w:trPr>
        <w:tc>
          <w:tcPr>
            <w:tcW w:w="2518" w:type="dxa"/>
            <w:shd w:val="clear" w:color="auto" w:fill="F7CAAC"/>
          </w:tcPr>
          <w:p w14:paraId="5C150F0D" w14:textId="77777777" w:rsidR="004158DC" w:rsidRDefault="004158DC" w:rsidP="004158DC">
            <w:pPr>
              <w:jc w:val="both"/>
              <w:rPr>
                <w:b/>
              </w:rPr>
            </w:pPr>
            <w:r>
              <w:rPr>
                <w:b/>
              </w:rPr>
              <w:t xml:space="preserve">Podpis </w:t>
            </w:r>
          </w:p>
        </w:tc>
        <w:tc>
          <w:tcPr>
            <w:tcW w:w="4536" w:type="dxa"/>
            <w:gridSpan w:val="9"/>
          </w:tcPr>
          <w:p w14:paraId="2EEF4076" w14:textId="77777777" w:rsidR="004158DC" w:rsidRDefault="004158DC" w:rsidP="004158DC">
            <w:pPr>
              <w:jc w:val="both"/>
            </w:pPr>
          </w:p>
        </w:tc>
        <w:tc>
          <w:tcPr>
            <w:tcW w:w="786" w:type="dxa"/>
            <w:gridSpan w:val="2"/>
            <w:shd w:val="clear" w:color="auto" w:fill="F7CAAC"/>
          </w:tcPr>
          <w:p w14:paraId="2B88C76F" w14:textId="77777777" w:rsidR="004158DC" w:rsidRDefault="004158DC" w:rsidP="004158DC">
            <w:pPr>
              <w:jc w:val="both"/>
            </w:pPr>
            <w:r>
              <w:rPr>
                <w:b/>
              </w:rPr>
              <w:t>datum</w:t>
            </w:r>
          </w:p>
        </w:tc>
        <w:tc>
          <w:tcPr>
            <w:tcW w:w="2116" w:type="dxa"/>
            <w:gridSpan w:val="3"/>
          </w:tcPr>
          <w:p w14:paraId="3957BBA0" w14:textId="77777777" w:rsidR="004158DC" w:rsidRDefault="004158DC" w:rsidP="004158DC">
            <w:pPr>
              <w:jc w:val="both"/>
            </w:pPr>
          </w:p>
        </w:tc>
      </w:tr>
      <w:tr w:rsidR="004158DC" w14:paraId="40334206" w14:textId="77777777" w:rsidTr="00FF48CE">
        <w:tc>
          <w:tcPr>
            <w:tcW w:w="9956" w:type="dxa"/>
            <w:gridSpan w:val="15"/>
            <w:tcBorders>
              <w:bottom w:val="double" w:sz="4" w:space="0" w:color="auto"/>
            </w:tcBorders>
            <w:shd w:val="clear" w:color="auto" w:fill="BDD6EE"/>
          </w:tcPr>
          <w:p w14:paraId="7319CF51" w14:textId="6245B419" w:rsidR="004158DC" w:rsidRDefault="004158DC" w:rsidP="004158DC">
            <w:pPr>
              <w:jc w:val="both"/>
              <w:rPr>
                <w:b/>
                <w:sz w:val="28"/>
              </w:rPr>
            </w:pPr>
            <w:bookmarkStart w:id="214" w:name="_Hlk172554328"/>
            <w:bookmarkEnd w:id="212"/>
            <w:r>
              <w:rPr>
                <w:b/>
                <w:sz w:val="28"/>
              </w:rPr>
              <w:lastRenderedPageBreak/>
              <w:t>C-I – Personální zabezpečení</w:t>
            </w:r>
          </w:p>
        </w:tc>
      </w:tr>
      <w:tr w:rsidR="004158DC" w14:paraId="1A948CFD" w14:textId="77777777" w:rsidTr="00FF48CE">
        <w:tc>
          <w:tcPr>
            <w:tcW w:w="2518" w:type="dxa"/>
            <w:tcBorders>
              <w:top w:val="double" w:sz="4" w:space="0" w:color="auto"/>
            </w:tcBorders>
            <w:shd w:val="clear" w:color="auto" w:fill="F7CAAC"/>
          </w:tcPr>
          <w:p w14:paraId="0978B3BA" w14:textId="77777777" w:rsidR="004158DC" w:rsidRDefault="004158DC" w:rsidP="004158DC">
            <w:pPr>
              <w:jc w:val="both"/>
              <w:rPr>
                <w:b/>
              </w:rPr>
            </w:pPr>
            <w:r>
              <w:rPr>
                <w:b/>
              </w:rPr>
              <w:t>Vysoká škola</w:t>
            </w:r>
          </w:p>
        </w:tc>
        <w:tc>
          <w:tcPr>
            <w:tcW w:w="7438" w:type="dxa"/>
            <w:gridSpan w:val="14"/>
          </w:tcPr>
          <w:p w14:paraId="7693AE59" w14:textId="77777777" w:rsidR="004158DC" w:rsidRDefault="004158DC" w:rsidP="004158DC">
            <w:pPr>
              <w:jc w:val="both"/>
            </w:pPr>
            <w:r>
              <w:t>Univerzita Tomáše Bati ve Zlíně</w:t>
            </w:r>
          </w:p>
        </w:tc>
      </w:tr>
      <w:tr w:rsidR="004158DC" w14:paraId="2BDA4D62" w14:textId="77777777" w:rsidTr="00FF48CE">
        <w:tc>
          <w:tcPr>
            <w:tcW w:w="2518" w:type="dxa"/>
            <w:shd w:val="clear" w:color="auto" w:fill="F7CAAC"/>
          </w:tcPr>
          <w:p w14:paraId="4FF174BD" w14:textId="77777777" w:rsidR="004158DC" w:rsidRDefault="004158DC" w:rsidP="004158DC">
            <w:pPr>
              <w:jc w:val="both"/>
              <w:rPr>
                <w:b/>
              </w:rPr>
            </w:pPr>
            <w:r>
              <w:rPr>
                <w:b/>
              </w:rPr>
              <w:t>Součást vysoké školy</w:t>
            </w:r>
          </w:p>
        </w:tc>
        <w:tc>
          <w:tcPr>
            <w:tcW w:w="7438" w:type="dxa"/>
            <w:gridSpan w:val="14"/>
          </w:tcPr>
          <w:p w14:paraId="7D1864A7" w14:textId="77777777" w:rsidR="004158DC" w:rsidRDefault="004158DC" w:rsidP="004158DC">
            <w:pPr>
              <w:jc w:val="both"/>
            </w:pPr>
            <w:r>
              <w:t>Fakulta technologická</w:t>
            </w:r>
          </w:p>
        </w:tc>
      </w:tr>
      <w:tr w:rsidR="004158DC" w14:paraId="3EDA3F80" w14:textId="77777777" w:rsidTr="00FF48CE">
        <w:tc>
          <w:tcPr>
            <w:tcW w:w="2518" w:type="dxa"/>
            <w:shd w:val="clear" w:color="auto" w:fill="F7CAAC"/>
          </w:tcPr>
          <w:p w14:paraId="70D78609" w14:textId="77777777" w:rsidR="004158DC" w:rsidRDefault="004158DC" w:rsidP="004158DC">
            <w:pPr>
              <w:jc w:val="both"/>
              <w:rPr>
                <w:b/>
              </w:rPr>
            </w:pPr>
            <w:r>
              <w:rPr>
                <w:b/>
              </w:rPr>
              <w:t>Název studijního programu</w:t>
            </w:r>
          </w:p>
        </w:tc>
        <w:tc>
          <w:tcPr>
            <w:tcW w:w="7438" w:type="dxa"/>
            <w:gridSpan w:val="14"/>
          </w:tcPr>
          <w:p w14:paraId="173DF485" w14:textId="77777777" w:rsidR="004158DC" w:rsidRDefault="004158DC" w:rsidP="004158DC">
            <w:pPr>
              <w:jc w:val="both"/>
            </w:pPr>
            <w:r>
              <w:t>Potravinářské biotechnologie a aplikovaná mikrobiologie</w:t>
            </w:r>
          </w:p>
        </w:tc>
      </w:tr>
      <w:tr w:rsidR="004158DC" w14:paraId="121BB1CD" w14:textId="77777777" w:rsidTr="00FF48CE">
        <w:tc>
          <w:tcPr>
            <w:tcW w:w="2518" w:type="dxa"/>
            <w:shd w:val="clear" w:color="auto" w:fill="F7CAAC"/>
          </w:tcPr>
          <w:p w14:paraId="55C2D948" w14:textId="77777777" w:rsidR="004158DC" w:rsidRDefault="004158DC" w:rsidP="004158DC">
            <w:pPr>
              <w:jc w:val="both"/>
              <w:rPr>
                <w:b/>
              </w:rPr>
            </w:pPr>
            <w:r>
              <w:rPr>
                <w:b/>
              </w:rPr>
              <w:t>Jméno a příjmení</w:t>
            </w:r>
          </w:p>
        </w:tc>
        <w:tc>
          <w:tcPr>
            <w:tcW w:w="4536" w:type="dxa"/>
            <w:gridSpan w:val="9"/>
          </w:tcPr>
          <w:p w14:paraId="2F167972" w14:textId="483A0FBC" w:rsidR="004158DC" w:rsidRPr="002005AC" w:rsidRDefault="004158DC" w:rsidP="004158DC">
            <w:pPr>
              <w:jc w:val="both"/>
              <w:rPr>
                <w:b/>
                <w:bCs/>
              </w:rPr>
            </w:pPr>
            <w:bookmarkStart w:id="215" w:name="Mokrejš"/>
            <w:bookmarkEnd w:id="215"/>
            <w:r>
              <w:rPr>
                <w:b/>
                <w:bCs/>
              </w:rPr>
              <w:t>Pavel Mokrejš</w:t>
            </w:r>
          </w:p>
        </w:tc>
        <w:tc>
          <w:tcPr>
            <w:tcW w:w="709" w:type="dxa"/>
            <w:shd w:val="clear" w:color="auto" w:fill="F7CAAC"/>
          </w:tcPr>
          <w:p w14:paraId="0C3DDF89" w14:textId="77777777" w:rsidR="004158DC" w:rsidRDefault="004158DC" w:rsidP="004158DC">
            <w:pPr>
              <w:jc w:val="both"/>
              <w:rPr>
                <w:b/>
              </w:rPr>
            </w:pPr>
            <w:r>
              <w:rPr>
                <w:b/>
              </w:rPr>
              <w:t>Tituly</w:t>
            </w:r>
          </w:p>
        </w:tc>
        <w:tc>
          <w:tcPr>
            <w:tcW w:w="2193" w:type="dxa"/>
            <w:gridSpan w:val="4"/>
          </w:tcPr>
          <w:p w14:paraId="3CB54B6F" w14:textId="4A067F28" w:rsidR="004158DC" w:rsidRDefault="004158DC" w:rsidP="004158DC">
            <w:pPr>
              <w:jc w:val="both"/>
            </w:pPr>
            <w:r>
              <w:t>prof. Ing., Ph.D.</w:t>
            </w:r>
          </w:p>
        </w:tc>
      </w:tr>
      <w:tr w:rsidR="004158DC" w:rsidRPr="005E742D" w14:paraId="4C067F7F" w14:textId="77777777" w:rsidTr="00FF48CE">
        <w:tc>
          <w:tcPr>
            <w:tcW w:w="2518" w:type="dxa"/>
            <w:shd w:val="clear" w:color="auto" w:fill="F7CAAC"/>
          </w:tcPr>
          <w:p w14:paraId="4B80BC18" w14:textId="77777777" w:rsidR="004158DC" w:rsidRDefault="004158DC" w:rsidP="004158DC">
            <w:pPr>
              <w:jc w:val="both"/>
              <w:rPr>
                <w:b/>
              </w:rPr>
            </w:pPr>
            <w:r>
              <w:rPr>
                <w:b/>
              </w:rPr>
              <w:t>Rok narození</w:t>
            </w:r>
          </w:p>
        </w:tc>
        <w:tc>
          <w:tcPr>
            <w:tcW w:w="829" w:type="dxa"/>
            <w:gridSpan w:val="3"/>
          </w:tcPr>
          <w:p w14:paraId="24BCCE85" w14:textId="62E7AE87" w:rsidR="004158DC" w:rsidRDefault="004158DC" w:rsidP="004158DC">
            <w:pPr>
              <w:jc w:val="both"/>
            </w:pPr>
            <w:r>
              <w:rPr>
                <w:kern w:val="1"/>
              </w:rPr>
              <w:t>1974</w:t>
            </w:r>
          </w:p>
        </w:tc>
        <w:tc>
          <w:tcPr>
            <w:tcW w:w="1721" w:type="dxa"/>
            <w:shd w:val="clear" w:color="auto" w:fill="F7CAAC"/>
          </w:tcPr>
          <w:p w14:paraId="7A4B8A12" w14:textId="6CB839AF" w:rsidR="004158DC" w:rsidRDefault="004158DC" w:rsidP="004158DC">
            <w:pPr>
              <w:jc w:val="both"/>
              <w:rPr>
                <w:b/>
              </w:rPr>
            </w:pPr>
            <w:r>
              <w:rPr>
                <w:b/>
              </w:rPr>
              <w:t>typ vztahu k V</w:t>
            </w:r>
            <w:r w:rsidR="00B00931">
              <w:rPr>
                <w:b/>
              </w:rPr>
              <w:t>Š</w:t>
            </w:r>
          </w:p>
        </w:tc>
        <w:tc>
          <w:tcPr>
            <w:tcW w:w="992" w:type="dxa"/>
            <w:gridSpan w:val="4"/>
          </w:tcPr>
          <w:p w14:paraId="3EFCD8DD" w14:textId="77777777" w:rsidR="004158DC" w:rsidRPr="005E742D" w:rsidRDefault="004158DC" w:rsidP="004158DC">
            <w:pPr>
              <w:jc w:val="both"/>
            </w:pPr>
            <w:r w:rsidRPr="005E742D">
              <w:t>pp.</w:t>
            </w:r>
          </w:p>
        </w:tc>
        <w:tc>
          <w:tcPr>
            <w:tcW w:w="994" w:type="dxa"/>
            <w:shd w:val="clear" w:color="auto" w:fill="F7CAAC"/>
          </w:tcPr>
          <w:p w14:paraId="051867BC" w14:textId="77777777" w:rsidR="004158DC" w:rsidRPr="005E742D" w:rsidRDefault="004158DC" w:rsidP="004158DC">
            <w:pPr>
              <w:jc w:val="both"/>
              <w:rPr>
                <w:b/>
              </w:rPr>
            </w:pPr>
            <w:r w:rsidRPr="005E742D">
              <w:rPr>
                <w:b/>
              </w:rPr>
              <w:t>rozsah</w:t>
            </w:r>
          </w:p>
        </w:tc>
        <w:tc>
          <w:tcPr>
            <w:tcW w:w="709" w:type="dxa"/>
          </w:tcPr>
          <w:p w14:paraId="14505BC9" w14:textId="77777777" w:rsidR="004158DC" w:rsidRPr="005E742D" w:rsidRDefault="004158DC" w:rsidP="004158DC">
            <w:pPr>
              <w:jc w:val="both"/>
            </w:pPr>
            <w:r w:rsidRPr="005E742D">
              <w:t>40</w:t>
            </w:r>
          </w:p>
        </w:tc>
        <w:tc>
          <w:tcPr>
            <w:tcW w:w="775" w:type="dxa"/>
            <w:gridSpan w:val="2"/>
            <w:shd w:val="clear" w:color="auto" w:fill="F7CAAC"/>
          </w:tcPr>
          <w:p w14:paraId="69DDE23E" w14:textId="77777777" w:rsidR="004158DC" w:rsidRPr="005E742D" w:rsidRDefault="004158DC" w:rsidP="004158DC">
            <w:pPr>
              <w:jc w:val="both"/>
              <w:rPr>
                <w:b/>
              </w:rPr>
            </w:pPr>
            <w:r w:rsidRPr="005E742D">
              <w:rPr>
                <w:b/>
              </w:rPr>
              <w:t>do kdy</w:t>
            </w:r>
          </w:p>
        </w:tc>
        <w:tc>
          <w:tcPr>
            <w:tcW w:w="1418" w:type="dxa"/>
            <w:gridSpan w:val="2"/>
          </w:tcPr>
          <w:p w14:paraId="003D5585" w14:textId="77777777" w:rsidR="004158DC" w:rsidRPr="005E742D" w:rsidRDefault="004158DC" w:rsidP="004158DC">
            <w:pPr>
              <w:jc w:val="both"/>
            </w:pPr>
            <w:r w:rsidRPr="005E742D">
              <w:t>N</w:t>
            </w:r>
          </w:p>
        </w:tc>
      </w:tr>
      <w:tr w:rsidR="004158DC" w:rsidRPr="005E742D" w14:paraId="6756027A" w14:textId="77777777" w:rsidTr="00FF48CE">
        <w:tc>
          <w:tcPr>
            <w:tcW w:w="5068" w:type="dxa"/>
            <w:gridSpan w:val="5"/>
            <w:shd w:val="clear" w:color="auto" w:fill="F7CAAC"/>
          </w:tcPr>
          <w:p w14:paraId="3055FD1C" w14:textId="77777777" w:rsidR="004158DC" w:rsidRDefault="004158DC" w:rsidP="004158DC">
            <w:pPr>
              <w:jc w:val="both"/>
              <w:rPr>
                <w:b/>
              </w:rPr>
            </w:pPr>
            <w:r>
              <w:rPr>
                <w:b/>
              </w:rPr>
              <w:t>Typ vztahu na součásti VŠ, která uskutečňuje st. program</w:t>
            </w:r>
          </w:p>
        </w:tc>
        <w:tc>
          <w:tcPr>
            <w:tcW w:w="992" w:type="dxa"/>
            <w:gridSpan w:val="4"/>
          </w:tcPr>
          <w:p w14:paraId="6DDBF875" w14:textId="77777777" w:rsidR="004158DC" w:rsidRPr="004420DC" w:rsidRDefault="004158DC" w:rsidP="004158DC">
            <w:pPr>
              <w:jc w:val="both"/>
            </w:pPr>
            <w:r w:rsidRPr="004420DC">
              <w:t>pp.</w:t>
            </w:r>
          </w:p>
        </w:tc>
        <w:tc>
          <w:tcPr>
            <w:tcW w:w="994" w:type="dxa"/>
            <w:shd w:val="clear" w:color="auto" w:fill="F7CAAC"/>
          </w:tcPr>
          <w:p w14:paraId="2AD77FD0" w14:textId="77777777" w:rsidR="004158DC" w:rsidRPr="004420DC" w:rsidRDefault="004158DC" w:rsidP="004158DC">
            <w:pPr>
              <w:jc w:val="both"/>
              <w:rPr>
                <w:b/>
              </w:rPr>
            </w:pPr>
            <w:r w:rsidRPr="004420DC">
              <w:rPr>
                <w:b/>
              </w:rPr>
              <w:t>rozsah</w:t>
            </w:r>
          </w:p>
        </w:tc>
        <w:tc>
          <w:tcPr>
            <w:tcW w:w="709" w:type="dxa"/>
          </w:tcPr>
          <w:p w14:paraId="284F2A34" w14:textId="77777777" w:rsidR="004158DC" w:rsidRPr="004420DC" w:rsidRDefault="004158DC" w:rsidP="004158DC">
            <w:pPr>
              <w:jc w:val="both"/>
            </w:pPr>
            <w:r w:rsidRPr="004420DC">
              <w:t>40</w:t>
            </w:r>
          </w:p>
        </w:tc>
        <w:tc>
          <w:tcPr>
            <w:tcW w:w="775" w:type="dxa"/>
            <w:gridSpan w:val="2"/>
            <w:shd w:val="clear" w:color="auto" w:fill="F7CAAC"/>
          </w:tcPr>
          <w:p w14:paraId="0012C5FD" w14:textId="77777777" w:rsidR="004158DC" w:rsidRPr="004420DC" w:rsidRDefault="004158DC" w:rsidP="004158DC">
            <w:pPr>
              <w:jc w:val="both"/>
              <w:rPr>
                <w:b/>
              </w:rPr>
            </w:pPr>
            <w:r w:rsidRPr="004420DC">
              <w:rPr>
                <w:b/>
              </w:rPr>
              <w:t>do kdy</w:t>
            </w:r>
          </w:p>
        </w:tc>
        <w:tc>
          <w:tcPr>
            <w:tcW w:w="1418" w:type="dxa"/>
            <w:gridSpan w:val="2"/>
          </w:tcPr>
          <w:p w14:paraId="6B423E1E" w14:textId="77777777" w:rsidR="004158DC" w:rsidRPr="004420DC" w:rsidRDefault="004158DC" w:rsidP="004158DC">
            <w:pPr>
              <w:jc w:val="both"/>
            </w:pPr>
            <w:r w:rsidRPr="004420DC">
              <w:t>N</w:t>
            </w:r>
          </w:p>
        </w:tc>
      </w:tr>
      <w:tr w:rsidR="004158DC" w14:paraId="30B82252" w14:textId="77777777" w:rsidTr="00FF48CE">
        <w:tc>
          <w:tcPr>
            <w:tcW w:w="6060" w:type="dxa"/>
            <w:gridSpan w:val="9"/>
            <w:shd w:val="clear" w:color="auto" w:fill="F7CAAC"/>
          </w:tcPr>
          <w:p w14:paraId="69A9FA6E" w14:textId="3CABA1F7" w:rsidR="004158DC" w:rsidRDefault="00B00931" w:rsidP="004158DC">
            <w:pPr>
              <w:jc w:val="both"/>
            </w:pPr>
            <w:r>
              <w:rPr>
                <w:b/>
              </w:rPr>
              <w:t>Další</w:t>
            </w:r>
            <w:r w:rsidR="004158DC">
              <w:rPr>
                <w:b/>
              </w:rPr>
              <w:t xml:space="preserve"> současná působení jako akademický pracovník na jiných VŠ</w:t>
            </w:r>
          </w:p>
        </w:tc>
        <w:tc>
          <w:tcPr>
            <w:tcW w:w="1703" w:type="dxa"/>
            <w:gridSpan w:val="2"/>
            <w:shd w:val="clear" w:color="auto" w:fill="F7CAAC"/>
          </w:tcPr>
          <w:p w14:paraId="38F92E52" w14:textId="77777777" w:rsidR="004158DC" w:rsidRDefault="004158DC" w:rsidP="004158DC">
            <w:pPr>
              <w:jc w:val="both"/>
              <w:rPr>
                <w:b/>
              </w:rPr>
            </w:pPr>
            <w:r>
              <w:rPr>
                <w:b/>
              </w:rPr>
              <w:t xml:space="preserve">typ </w:t>
            </w:r>
            <w:proofErr w:type="spellStart"/>
            <w:r>
              <w:rPr>
                <w:b/>
              </w:rPr>
              <w:t>prac</w:t>
            </w:r>
            <w:proofErr w:type="spellEnd"/>
            <w:r>
              <w:rPr>
                <w:b/>
              </w:rPr>
              <w:t>. vztahu</w:t>
            </w:r>
          </w:p>
        </w:tc>
        <w:tc>
          <w:tcPr>
            <w:tcW w:w="2193" w:type="dxa"/>
            <w:gridSpan w:val="4"/>
            <w:shd w:val="clear" w:color="auto" w:fill="F7CAAC"/>
          </w:tcPr>
          <w:p w14:paraId="4A72C9E5" w14:textId="77777777" w:rsidR="004158DC" w:rsidRDefault="004158DC" w:rsidP="004158DC">
            <w:pPr>
              <w:jc w:val="both"/>
              <w:rPr>
                <w:b/>
              </w:rPr>
            </w:pPr>
            <w:r>
              <w:rPr>
                <w:b/>
              </w:rPr>
              <w:t>rozsah</w:t>
            </w:r>
          </w:p>
        </w:tc>
      </w:tr>
      <w:tr w:rsidR="004158DC" w14:paraId="0A0CC8B5" w14:textId="77777777" w:rsidTr="00FF48CE">
        <w:tc>
          <w:tcPr>
            <w:tcW w:w="6060" w:type="dxa"/>
            <w:gridSpan w:val="9"/>
          </w:tcPr>
          <w:p w14:paraId="23096C3F" w14:textId="77777777" w:rsidR="004158DC" w:rsidRDefault="004158DC" w:rsidP="004158DC">
            <w:pPr>
              <w:jc w:val="both"/>
            </w:pPr>
            <w:r>
              <w:t>---</w:t>
            </w:r>
          </w:p>
        </w:tc>
        <w:tc>
          <w:tcPr>
            <w:tcW w:w="1703" w:type="dxa"/>
            <w:gridSpan w:val="2"/>
          </w:tcPr>
          <w:p w14:paraId="3B8A792A" w14:textId="77777777" w:rsidR="004158DC" w:rsidRDefault="004158DC" w:rsidP="004158DC">
            <w:pPr>
              <w:jc w:val="both"/>
            </w:pPr>
            <w:r>
              <w:t>---</w:t>
            </w:r>
          </w:p>
        </w:tc>
        <w:tc>
          <w:tcPr>
            <w:tcW w:w="2193" w:type="dxa"/>
            <w:gridSpan w:val="4"/>
          </w:tcPr>
          <w:p w14:paraId="4A5716A6" w14:textId="77777777" w:rsidR="004158DC" w:rsidRDefault="004158DC" w:rsidP="004158DC">
            <w:pPr>
              <w:jc w:val="both"/>
            </w:pPr>
            <w:r>
              <w:t>---</w:t>
            </w:r>
          </w:p>
        </w:tc>
      </w:tr>
      <w:tr w:rsidR="004158DC" w14:paraId="3AC77487" w14:textId="77777777" w:rsidTr="00FF48CE">
        <w:tc>
          <w:tcPr>
            <w:tcW w:w="6060" w:type="dxa"/>
            <w:gridSpan w:val="9"/>
          </w:tcPr>
          <w:p w14:paraId="277C7889" w14:textId="77777777" w:rsidR="004158DC" w:rsidRDefault="004158DC" w:rsidP="004158DC">
            <w:pPr>
              <w:jc w:val="both"/>
            </w:pPr>
          </w:p>
        </w:tc>
        <w:tc>
          <w:tcPr>
            <w:tcW w:w="1703" w:type="dxa"/>
            <w:gridSpan w:val="2"/>
          </w:tcPr>
          <w:p w14:paraId="6D28DCC2" w14:textId="77777777" w:rsidR="004158DC" w:rsidRDefault="004158DC" w:rsidP="004158DC">
            <w:pPr>
              <w:jc w:val="both"/>
            </w:pPr>
          </w:p>
        </w:tc>
        <w:tc>
          <w:tcPr>
            <w:tcW w:w="2193" w:type="dxa"/>
            <w:gridSpan w:val="4"/>
          </w:tcPr>
          <w:p w14:paraId="53A9F922" w14:textId="77777777" w:rsidR="004158DC" w:rsidRDefault="004158DC" w:rsidP="004158DC">
            <w:pPr>
              <w:jc w:val="both"/>
            </w:pPr>
          </w:p>
        </w:tc>
      </w:tr>
      <w:tr w:rsidR="004158DC" w14:paraId="53185FE2" w14:textId="77777777" w:rsidTr="00FF48CE">
        <w:tc>
          <w:tcPr>
            <w:tcW w:w="9956" w:type="dxa"/>
            <w:gridSpan w:val="15"/>
            <w:shd w:val="clear" w:color="auto" w:fill="F7CAAC"/>
          </w:tcPr>
          <w:p w14:paraId="10CE3D75" w14:textId="77777777" w:rsidR="004158DC" w:rsidRDefault="004158DC" w:rsidP="004158DC">
            <w:pPr>
              <w:jc w:val="both"/>
            </w:pPr>
            <w:r>
              <w:rPr>
                <w:b/>
              </w:rPr>
              <w:t>Předměty příslušného studijního programu a způsob zapojení do jejich výuky, příp. další zapojení do uskutečňování studijního programu</w:t>
            </w:r>
          </w:p>
        </w:tc>
      </w:tr>
      <w:tr w:rsidR="004158DC" w:rsidRPr="002827C6" w14:paraId="2326FEB7" w14:textId="77777777" w:rsidTr="00FF48CE">
        <w:trPr>
          <w:trHeight w:val="413"/>
        </w:trPr>
        <w:tc>
          <w:tcPr>
            <w:tcW w:w="9956" w:type="dxa"/>
            <w:gridSpan w:val="15"/>
            <w:tcBorders>
              <w:top w:val="nil"/>
            </w:tcBorders>
          </w:tcPr>
          <w:p w14:paraId="0A1A0463" w14:textId="423E05B9" w:rsidR="004158DC" w:rsidRPr="002827C6" w:rsidRDefault="004158DC" w:rsidP="004158DC">
            <w:pPr>
              <w:spacing w:before="120" w:after="120"/>
              <w:jc w:val="both"/>
            </w:pPr>
            <w:r w:rsidRPr="003B7B98">
              <w:rPr>
                <w:b/>
                <w:bCs/>
              </w:rPr>
              <w:t>Biotechnologické zpracování vedlejších potravinářských produktů</w:t>
            </w:r>
            <w:r>
              <w:t xml:space="preserve"> (</w:t>
            </w:r>
            <w:proofErr w:type="gramStart"/>
            <w:r>
              <w:t>100%</w:t>
            </w:r>
            <w:proofErr w:type="gramEnd"/>
            <w:r>
              <w:t xml:space="preserve"> p)</w:t>
            </w:r>
          </w:p>
        </w:tc>
      </w:tr>
      <w:tr w:rsidR="004158DC" w:rsidRPr="002827C6" w14:paraId="5789FFBD" w14:textId="77777777" w:rsidTr="00FF48CE">
        <w:trPr>
          <w:trHeight w:val="340"/>
        </w:trPr>
        <w:tc>
          <w:tcPr>
            <w:tcW w:w="9956" w:type="dxa"/>
            <w:gridSpan w:val="15"/>
            <w:tcBorders>
              <w:top w:val="nil"/>
            </w:tcBorders>
            <w:shd w:val="clear" w:color="auto" w:fill="FBD4B4"/>
          </w:tcPr>
          <w:p w14:paraId="2A068787" w14:textId="1579F218" w:rsidR="004158DC" w:rsidRPr="002827C6" w:rsidRDefault="00826E6E" w:rsidP="004158DC">
            <w:pPr>
              <w:jc w:val="both"/>
              <w:rPr>
                <w:b/>
              </w:rPr>
            </w:pPr>
            <w:r w:rsidRPr="00F909C9">
              <w:rPr>
                <w:b/>
              </w:rPr>
              <w:t>Zapojení</w:t>
            </w:r>
            <w:r w:rsidRPr="002827C6">
              <w:rPr>
                <w:b/>
              </w:rPr>
              <w:t xml:space="preserve"> </w:t>
            </w:r>
            <w:r w:rsidR="004158DC" w:rsidRPr="002827C6">
              <w:rPr>
                <w:b/>
              </w:rPr>
              <w:t>do výuky v dalších studijních programech na téže vysoké škole (pouze u garantů ZT a PZ předmětů)</w:t>
            </w:r>
          </w:p>
        </w:tc>
      </w:tr>
      <w:tr w:rsidR="004158DC" w:rsidRPr="002827C6" w14:paraId="05231124" w14:textId="77777777" w:rsidTr="00FF48CE">
        <w:trPr>
          <w:trHeight w:val="340"/>
        </w:trPr>
        <w:tc>
          <w:tcPr>
            <w:tcW w:w="2585" w:type="dxa"/>
            <w:gridSpan w:val="2"/>
            <w:tcBorders>
              <w:top w:val="nil"/>
            </w:tcBorders>
          </w:tcPr>
          <w:p w14:paraId="6424CA41" w14:textId="77777777" w:rsidR="004158DC" w:rsidRPr="002827C6" w:rsidRDefault="004158DC" w:rsidP="004158DC">
            <w:pPr>
              <w:jc w:val="both"/>
              <w:rPr>
                <w:b/>
              </w:rPr>
            </w:pPr>
            <w:r w:rsidRPr="002827C6">
              <w:rPr>
                <w:b/>
              </w:rPr>
              <w:t>Název studijního předmětu</w:t>
            </w:r>
          </w:p>
        </w:tc>
        <w:tc>
          <w:tcPr>
            <w:tcW w:w="2626" w:type="dxa"/>
            <w:gridSpan w:val="4"/>
            <w:tcBorders>
              <w:top w:val="nil"/>
            </w:tcBorders>
          </w:tcPr>
          <w:p w14:paraId="726FFC39" w14:textId="77777777" w:rsidR="004158DC" w:rsidRPr="002827C6" w:rsidRDefault="004158DC" w:rsidP="004158DC">
            <w:pPr>
              <w:jc w:val="both"/>
              <w:rPr>
                <w:b/>
              </w:rPr>
            </w:pPr>
            <w:r w:rsidRPr="002827C6">
              <w:rPr>
                <w:b/>
              </w:rPr>
              <w:t>Název studijního programu</w:t>
            </w:r>
          </w:p>
        </w:tc>
        <w:tc>
          <w:tcPr>
            <w:tcW w:w="567" w:type="dxa"/>
            <w:gridSpan w:val="2"/>
            <w:tcBorders>
              <w:top w:val="nil"/>
            </w:tcBorders>
          </w:tcPr>
          <w:p w14:paraId="4D2C0407" w14:textId="77777777" w:rsidR="004158DC" w:rsidRPr="002827C6" w:rsidRDefault="004158DC" w:rsidP="004158DC">
            <w:pPr>
              <w:jc w:val="both"/>
              <w:rPr>
                <w:b/>
              </w:rPr>
            </w:pPr>
            <w:r w:rsidRPr="002827C6">
              <w:rPr>
                <w:b/>
              </w:rPr>
              <w:t>Sem.</w:t>
            </w:r>
          </w:p>
        </w:tc>
        <w:tc>
          <w:tcPr>
            <w:tcW w:w="2109" w:type="dxa"/>
            <w:gridSpan w:val="4"/>
            <w:tcBorders>
              <w:top w:val="nil"/>
            </w:tcBorders>
          </w:tcPr>
          <w:p w14:paraId="2CA35AFC" w14:textId="77777777" w:rsidR="004158DC" w:rsidRPr="002827C6" w:rsidRDefault="004158DC" w:rsidP="004158DC">
            <w:pPr>
              <w:jc w:val="both"/>
              <w:rPr>
                <w:b/>
              </w:rPr>
            </w:pPr>
            <w:r w:rsidRPr="002827C6">
              <w:rPr>
                <w:b/>
              </w:rPr>
              <w:t>Role ve výuce daného předmětu</w:t>
            </w:r>
          </w:p>
        </w:tc>
        <w:tc>
          <w:tcPr>
            <w:tcW w:w="2069" w:type="dxa"/>
            <w:gridSpan w:val="3"/>
            <w:tcBorders>
              <w:top w:val="nil"/>
            </w:tcBorders>
          </w:tcPr>
          <w:p w14:paraId="11E6323E" w14:textId="77777777" w:rsidR="004158DC" w:rsidRDefault="004158DC" w:rsidP="004158DC">
            <w:pPr>
              <w:jc w:val="both"/>
              <w:rPr>
                <w:b/>
              </w:rPr>
            </w:pPr>
            <w:r>
              <w:rPr>
                <w:b/>
              </w:rPr>
              <w:t>(</w:t>
            </w:r>
            <w:r w:rsidRPr="00F20AEF">
              <w:rPr>
                <w:b/>
                <w:i/>
                <w:iCs/>
              </w:rPr>
              <w:t>nepovinný údaj</w:t>
            </w:r>
            <w:r w:rsidRPr="00F20AEF">
              <w:rPr>
                <w:b/>
              </w:rPr>
              <w:t>)</w:t>
            </w:r>
            <w:r>
              <w:rPr>
                <w:b/>
              </w:rPr>
              <w:t xml:space="preserve"> </w:t>
            </w:r>
          </w:p>
          <w:p w14:paraId="47222CF2" w14:textId="77777777" w:rsidR="004158DC" w:rsidRPr="002827C6" w:rsidRDefault="004158DC" w:rsidP="004158DC">
            <w:pPr>
              <w:jc w:val="both"/>
              <w:rPr>
                <w:b/>
              </w:rPr>
            </w:pPr>
            <w:r w:rsidRPr="002827C6">
              <w:rPr>
                <w:b/>
              </w:rPr>
              <w:t>Počet hodin za semestr</w:t>
            </w:r>
          </w:p>
        </w:tc>
      </w:tr>
      <w:tr w:rsidR="004158DC" w:rsidRPr="000F23DD" w14:paraId="14200A55" w14:textId="77777777" w:rsidTr="00FF48CE">
        <w:trPr>
          <w:trHeight w:val="285"/>
        </w:trPr>
        <w:tc>
          <w:tcPr>
            <w:tcW w:w="2585" w:type="dxa"/>
            <w:gridSpan w:val="2"/>
            <w:tcBorders>
              <w:top w:val="nil"/>
            </w:tcBorders>
            <w:vAlign w:val="center"/>
          </w:tcPr>
          <w:p w14:paraId="2D5541A9" w14:textId="57277FB1" w:rsidR="004158DC" w:rsidRPr="00775605" w:rsidRDefault="007A70B6" w:rsidP="00775605">
            <w:proofErr w:type="spellStart"/>
            <w:r w:rsidRPr="00775605">
              <w:t>Application</w:t>
            </w:r>
            <w:proofErr w:type="spellEnd"/>
            <w:r w:rsidRPr="00775605">
              <w:t xml:space="preserve"> </w:t>
            </w:r>
            <w:proofErr w:type="spellStart"/>
            <w:r w:rsidRPr="00775605">
              <w:t>of</w:t>
            </w:r>
            <w:proofErr w:type="spellEnd"/>
            <w:r w:rsidRPr="00775605">
              <w:t xml:space="preserve"> Natural </w:t>
            </w:r>
            <w:proofErr w:type="spellStart"/>
            <w:r w:rsidRPr="00775605">
              <w:t>Polymers</w:t>
            </w:r>
            <w:proofErr w:type="spellEnd"/>
          </w:p>
        </w:tc>
        <w:tc>
          <w:tcPr>
            <w:tcW w:w="2626" w:type="dxa"/>
            <w:gridSpan w:val="4"/>
            <w:tcBorders>
              <w:top w:val="nil"/>
            </w:tcBorders>
            <w:vAlign w:val="center"/>
          </w:tcPr>
          <w:p w14:paraId="3AC4B0FC" w14:textId="6DA2200B" w:rsidR="004158DC" w:rsidRPr="00775605" w:rsidRDefault="007A70B6" w:rsidP="00775605">
            <w:proofErr w:type="spellStart"/>
            <w:r w:rsidRPr="00775605">
              <w:t>NMgr</w:t>
            </w:r>
            <w:proofErr w:type="spellEnd"/>
            <w:r w:rsidRPr="00775605">
              <w:t xml:space="preserve"> Polymer </w:t>
            </w:r>
            <w:proofErr w:type="spellStart"/>
            <w:r w:rsidRPr="00775605">
              <w:t>Engineering</w:t>
            </w:r>
            <w:proofErr w:type="spellEnd"/>
          </w:p>
        </w:tc>
        <w:tc>
          <w:tcPr>
            <w:tcW w:w="567" w:type="dxa"/>
            <w:gridSpan w:val="2"/>
            <w:tcBorders>
              <w:top w:val="nil"/>
            </w:tcBorders>
            <w:vAlign w:val="center"/>
          </w:tcPr>
          <w:p w14:paraId="26C67D0E" w14:textId="56F9484D" w:rsidR="004158DC" w:rsidRPr="00775605" w:rsidRDefault="007A70B6" w:rsidP="00775605">
            <w:r w:rsidRPr="00775605">
              <w:t>1/LS</w:t>
            </w:r>
          </w:p>
        </w:tc>
        <w:tc>
          <w:tcPr>
            <w:tcW w:w="2109" w:type="dxa"/>
            <w:gridSpan w:val="4"/>
            <w:tcBorders>
              <w:top w:val="nil"/>
            </w:tcBorders>
            <w:vAlign w:val="center"/>
          </w:tcPr>
          <w:p w14:paraId="27B83CD5" w14:textId="106984E7" w:rsidR="004158DC" w:rsidRPr="00775605" w:rsidRDefault="004A1AB3" w:rsidP="00775605">
            <w:r w:rsidRPr="00775605">
              <w:t>Garant</w:t>
            </w:r>
            <w:r w:rsidR="007A70B6" w:rsidRPr="00775605">
              <w:t xml:space="preserve">, </w:t>
            </w:r>
            <w:r w:rsidRPr="00775605">
              <w:t>Přednášející </w:t>
            </w:r>
          </w:p>
        </w:tc>
        <w:tc>
          <w:tcPr>
            <w:tcW w:w="2069" w:type="dxa"/>
            <w:gridSpan w:val="3"/>
            <w:tcBorders>
              <w:top w:val="nil"/>
            </w:tcBorders>
            <w:vAlign w:val="center"/>
          </w:tcPr>
          <w:p w14:paraId="62027A70" w14:textId="77777777" w:rsidR="004158DC" w:rsidRPr="00775605" w:rsidRDefault="004158DC" w:rsidP="00775605"/>
        </w:tc>
      </w:tr>
      <w:tr w:rsidR="004158DC" w:rsidRPr="000F23DD" w14:paraId="20590674" w14:textId="77777777" w:rsidTr="00FF48CE">
        <w:trPr>
          <w:trHeight w:val="284"/>
        </w:trPr>
        <w:tc>
          <w:tcPr>
            <w:tcW w:w="2585" w:type="dxa"/>
            <w:gridSpan w:val="2"/>
            <w:tcBorders>
              <w:top w:val="nil"/>
            </w:tcBorders>
            <w:vAlign w:val="center"/>
          </w:tcPr>
          <w:p w14:paraId="2C392B15" w14:textId="41B47E0F" w:rsidR="004158DC" w:rsidRPr="00775605" w:rsidRDefault="007A70B6" w:rsidP="00775605">
            <w:r w:rsidRPr="00775605">
              <w:t>Klasické obuvnické materiály</w:t>
            </w:r>
          </w:p>
        </w:tc>
        <w:tc>
          <w:tcPr>
            <w:tcW w:w="2626" w:type="dxa"/>
            <w:gridSpan w:val="4"/>
            <w:tcBorders>
              <w:top w:val="nil"/>
            </w:tcBorders>
            <w:vAlign w:val="center"/>
          </w:tcPr>
          <w:p w14:paraId="2FDE7C0C" w14:textId="14A9EC74" w:rsidR="007A70B6" w:rsidRPr="00775605" w:rsidRDefault="007A70B6" w:rsidP="00775605">
            <w:r w:rsidRPr="00775605">
              <w:t xml:space="preserve">Bc Materiály a technologie  </w:t>
            </w:r>
          </w:p>
          <w:p w14:paraId="2836940E" w14:textId="5CB3464A" w:rsidR="004158DC" w:rsidRPr="00775605" w:rsidRDefault="007A70B6" w:rsidP="00775605">
            <w:r w:rsidRPr="00775605">
              <w:t>– Výroba a konstrukce obuvi</w:t>
            </w:r>
          </w:p>
        </w:tc>
        <w:tc>
          <w:tcPr>
            <w:tcW w:w="567" w:type="dxa"/>
            <w:gridSpan w:val="2"/>
            <w:tcBorders>
              <w:top w:val="nil"/>
            </w:tcBorders>
            <w:vAlign w:val="center"/>
          </w:tcPr>
          <w:p w14:paraId="50DAA53E" w14:textId="482E0CC5" w:rsidR="004158DC" w:rsidRPr="00775605" w:rsidRDefault="007A70B6" w:rsidP="00775605">
            <w:r w:rsidRPr="00775605">
              <w:t>2/LS</w:t>
            </w:r>
          </w:p>
        </w:tc>
        <w:tc>
          <w:tcPr>
            <w:tcW w:w="2109" w:type="dxa"/>
            <w:gridSpan w:val="4"/>
            <w:tcBorders>
              <w:top w:val="nil"/>
            </w:tcBorders>
            <w:vAlign w:val="center"/>
          </w:tcPr>
          <w:p w14:paraId="6F02124A" w14:textId="231C438A" w:rsidR="004158DC" w:rsidRPr="00775605" w:rsidRDefault="007A70B6" w:rsidP="00775605">
            <w:r w:rsidRPr="00775605">
              <w:t>Garant, Přednášející, Vede seminář</w:t>
            </w:r>
          </w:p>
        </w:tc>
        <w:tc>
          <w:tcPr>
            <w:tcW w:w="2069" w:type="dxa"/>
            <w:gridSpan w:val="3"/>
            <w:tcBorders>
              <w:top w:val="nil"/>
            </w:tcBorders>
            <w:vAlign w:val="center"/>
          </w:tcPr>
          <w:p w14:paraId="3D8487C3" w14:textId="77777777" w:rsidR="004158DC" w:rsidRPr="00775605" w:rsidRDefault="004158DC" w:rsidP="00775605"/>
        </w:tc>
      </w:tr>
      <w:tr w:rsidR="004A1AB3" w:rsidRPr="000F23DD" w14:paraId="162CFAFE" w14:textId="77777777" w:rsidTr="00FF48CE">
        <w:trPr>
          <w:trHeight w:val="284"/>
        </w:trPr>
        <w:tc>
          <w:tcPr>
            <w:tcW w:w="2585" w:type="dxa"/>
            <w:gridSpan w:val="2"/>
            <w:tcBorders>
              <w:top w:val="nil"/>
            </w:tcBorders>
            <w:vAlign w:val="center"/>
          </w:tcPr>
          <w:p w14:paraId="58687030" w14:textId="7231A987" w:rsidR="004A1AB3" w:rsidRPr="00775605" w:rsidRDefault="007A70B6" w:rsidP="00775605">
            <w:r w:rsidRPr="00775605">
              <w:t>Oborový seminář</w:t>
            </w:r>
          </w:p>
        </w:tc>
        <w:tc>
          <w:tcPr>
            <w:tcW w:w="2626" w:type="dxa"/>
            <w:gridSpan w:val="4"/>
            <w:tcBorders>
              <w:top w:val="nil"/>
            </w:tcBorders>
            <w:vAlign w:val="center"/>
          </w:tcPr>
          <w:p w14:paraId="0BD2B315" w14:textId="77777777" w:rsidR="007A70B6" w:rsidRPr="00775605" w:rsidRDefault="007A70B6" w:rsidP="00775605">
            <w:r w:rsidRPr="00775605">
              <w:t xml:space="preserve">Bc Materiály a technologie  </w:t>
            </w:r>
          </w:p>
          <w:p w14:paraId="39A4D7FA" w14:textId="657D8BC5" w:rsidR="004A1AB3" w:rsidRPr="00775605" w:rsidRDefault="007A70B6" w:rsidP="00775605">
            <w:r w:rsidRPr="00775605">
              <w:t>– Polymerní materiály a technologie</w:t>
            </w:r>
          </w:p>
        </w:tc>
        <w:tc>
          <w:tcPr>
            <w:tcW w:w="567" w:type="dxa"/>
            <w:gridSpan w:val="2"/>
            <w:tcBorders>
              <w:top w:val="nil"/>
            </w:tcBorders>
            <w:vAlign w:val="center"/>
          </w:tcPr>
          <w:p w14:paraId="03FE52F0" w14:textId="666E8DFD" w:rsidR="004A1AB3" w:rsidRPr="00775605" w:rsidRDefault="007A70B6" w:rsidP="00775605">
            <w:r w:rsidRPr="00775605">
              <w:t>1/LS</w:t>
            </w:r>
          </w:p>
        </w:tc>
        <w:tc>
          <w:tcPr>
            <w:tcW w:w="2109" w:type="dxa"/>
            <w:gridSpan w:val="4"/>
            <w:tcBorders>
              <w:top w:val="nil"/>
            </w:tcBorders>
            <w:vAlign w:val="center"/>
          </w:tcPr>
          <w:p w14:paraId="4EC06EBE" w14:textId="09DA2FE4" w:rsidR="004A1AB3" w:rsidRPr="00775605" w:rsidRDefault="007A70B6" w:rsidP="00775605">
            <w:r w:rsidRPr="00775605">
              <w:t>Vede seminář</w:t>
            </w:r>
          </w:p>
        </w:tc>
        <w:tc>
          <w:tcPr>
            <w:tcW w:w="2069" w:type="dxa"/>
            <w:gridSpan w:val="3"/>
            <w:tcBorders>
              <w:top w:val="nil"/>
            </w:tcBorders>
            <w:vAlign w:val="center"/>
          </w:tcPr>
          <w:p w14:paraId="476559A5" w14:textId="77777777" w:rsidR="004A1AB3" w:rsidRPr="00775605" w:rsidRDefault="004A1AB3" w:rsidP="00775605"/>
        </w:tc>
      </w:tr>
      <w:tr w:rsidR="004A1AB3" w:rsidRPr="000F23DD" w14:paraId="77F2A94F" w14:textId="77777777" w:rsidTr="00FF48CE">
        <w:trPr>
          <w:trHeight w:val="284"/>
        </w:trPr>
        <w:tc>
          <w:tcPr>
            <w:tcW w:w="2585" w:type="dxa"/>
            <w:gridSpan w:val="2"/>
            <w:tcBorders>
              <w:top w:val="nil"/>
            </w:tcBorders>
            <w:vAlign w:val="center"/>
          </w:tcPr>
          <w:p w14:paraId="56A592E7" w14:textId="70DD3E9F" w:rsidR="004A1AB3" w:rsidRPr="00775605" w:rsidRDefault="007A70B6" w:rsidP="00775605">
            <w:r w:rsidRPr="00775605">
              <w:t>Přírodní polymery</w:t>
            </w:r>
          </w:p>
        </w:tc>
        <w:tc>
          <w:tcPr>
            <w:tcW w:w="2626" w:type="dxa"/>
            <w:gridSpan w:val="4"/>
            <w:tcBorders>
              <w:top w:val="nil"/>
            </w:tcBorders>
            <w:vAlign w:val="center"/>
          </w:tcPr>
          <w:p w14:paraId="0C1DF3FE" w14:textId="77777777" w:rsidR="007A70B6" w:rsidRPr="00775605" w:rsidRDefault="007A70B6" w:rsidP="00775605">
            <w:r w:rsidRPr="00775605">
              <w:t xml:space="preserve">Bc Materiály a technologie  </w:t>
            </w:r>
          </w:p>
          <w:p w14:paraId="29017D57" w14:textId="742606DA" w:rsidR="004A1AB3" w:rsidRPr="00775605" w:rsidRDefault="007A70B6" w:rsidP="00775605">
            <w:r w:rsidRPr="00775605">
              <w:t>– Polymerní materiály a technologie</w:t>
            </w:r>
          </w:p>
        </w:tc>
        <w:tc>
          <w:tcPr>
            <w:tcW w:w="567" w:type="dxa"/>
            <w:gridSpan w:val="2"/>
            <w:tcBorders>
              <w:top w:val="nil"/>
            </w:tcBorders>
            <w:vAlign w:val="center"/>
          </w:tcPr>
          <w:p w14:paraId="393228C8" w14:textId="77DBF729" w:rsidR="004A1AB3" w:rsidRPr="00775605" w:rsidRDefault="007A70B6" w:rsidP="00775605">
            <w:r w:rsidRPr="00775605">
              <w:t>2/LS</w:t>
            </w:r>
          </w:p>
        </w:tc>
        <w:tc>
          <w:tcPr>
            <w:tcW w:w="2109" w:type="dxa"/>
            <w:gridSpan w:val="4"/>
            <w:tcBorders>
              <w:top w:val="nil"/>
            </w:tcBorders>
            <w:vAlign w:val="center"/>
          </w:tcPr>
          <w:p w14:paraId="545340A5" w14:textId="3A54A816" w:rsidR="004A1AB3" w:rsidRPr="00775605" w:rsidRDefault="007A70B6" w:rsidP="00775605">
            <w:r w:rsidRPr="00775605">
              <w:t xml:space="preserve">Garant, Přednášející  </w:t>
            </w:r>
          </w:p>
        </w:tc>
        <w:tc>
          <w:tcPr>
            <w:tcW w:w="2069" w:type="dxa"/>
            <w:gridSpan w:val="3"/>
            <w:tcBorders>
              <w:top w:val="nil"/>
            </w:tcBorders>
            <w:vAlign w:val="center"/>
          </w:tcPr>
          <w:p w14:paraId="18E3D86E" w14:textId="77777777" w:rsidR="004A1AB3" w:rsidRPr="00775605" w:rsidRDefault="004A1AB3" w:rsidP="00775605"/>
        </w:tc>
      </w:tr>
      <w:tr w:rsidR="004A1AB3" w:rsidRPr="000F23DD" w14:paraId="75832B50" w14:textId="77777777" w:rsidTr="00FF48CE">
        <w:trPr>
          <w:trHeight w:val="284"/>
        </w:trPr>
        <w:tc>
          <w:tcPr>
            <w:tcW w:w="2585" w:type="dxa"/>
            <w:gridSpan w:val="2"/>
            <w:tcBorders>
              <w:top w:val="nil"/>
            </w:tcBorders>
            <w:vAlign w:val="center"/>
          </w:tcPr>
          <w:p w14:paraId="5367FD6A" w14:textId="492B154D" w:rsidR="004A1AB3" w:rsidRPr="00775605" w:rsidRDefault="007A70B6" w:rsidP="00775605">
            <w:r w:rsidRPr="00775605">
              <w:t>Řízení jakosti</w:t>
            </w:r>
          </w:p>
        </w:tc>
        <w:tc>
          <w:tcPr>
            <w:tcW w:w="2626" w:type="dxa"/>
            <w:gridSpan w:val="4"/>
            <w:tcBorders>
              <w:top w:val="nil"/>
            </w:tcBorders>
            <w:vAlign w:val="center"/>
          </w:tcPr>
          <w:p w14:paraId="23153BCA" w14:textId="77777777" w:rsidR="007A70B6" w:rsidRPr="00775605" w:rsidRDefault="007A70B6" w:rsidP="00775605">
            <w:r w:rsidRPr="00775605">
              <w:t xml:space="preserve">Bc Materiály a technologie  </w:t>
            </w:r>
          </w:p>
          <w:p w14:paraId="57719FA7" w14:textId="00A375F3" w:rsidR="004A1AB3" w:rsidRPr="00775605" w:rsidRDefault="007A70B6" w:rsidP="00775605">
            <w:r w:rsidRPr="00775605">
              <w:t>– Polymerní materiály a technologie</w:t>
            </w:r>
          </w:p>
        </w:tc>
        <w:tc>
          <w:tcPr>
            <w:tcW w:w="567" w:type="dxa"/>
            <w:gridSpan w:val="2"/>
            <w:tcBorders>
              <w:top w:val="nil"/>
            </w:tcBorders>
            <w:vAlign w:val="center"/>
          </w:tcPr>
          <w:p w14:paraId="3D06A2D5" w14:textId="4DDD02CA" w:rsidR="004A1AB3" w:rsidRPr="00775605" w:rsidRDefault="007A70B6" w:rsidP="00775605">
            <w:r w:rsidRPr="00775605">
              <w:t>3/LS</w:t>
            </w:r>
          </w:p>
        </w:tc>
        <w:tc>
          <w:tcPr>
            <w:tcW w:w="2109" w:type="dxa"/>
            <w:gridSpan w:val="4"/>
            <w:tcBorders>
              <w:top w:val="nil"/>
            </w:tcBorders>
            <w:vAlign w:val="center"/>
          </w:tcPr>
          <w:p w14:paraId="42A1A510" w14:textId="5E61339F" w:rsidR="004A1AB3" w:rsidRPr="00775605" w:rsidRDefault="007A70B6" w:rsidP="00775605">
            <w:r w:rsidRPr="00775605">
              <w:t>Garant, Přednášející </w:t>
            </w:r>
          </w:p>
        </w:tc>
        <w:tc>
          <w:tcPr>
            <w:tcW w:w="2069" w:type="dxa"/>
            <w:gridSpan w:val="3"/>
            <w:tcBorders>
              <w:top w:val="nil"/>
            </w:tcBorders>
            <w:vAlign w:val="center"/>
          </w:tcPr>
          <w:p w14:paraId="4E462EED" w14:textId="77777777" w:rsidR="004A1AB3" w:rsidRPr="00775605" w:rsidRDefault="004A1AB3" w:rsidP="00775605"/>
        </w:tc>
      </w:tr>
      <w:tr w:rsidR="004A1AB3" w:rsidRPr="000F23DD" w14:paraId="500ED99C" w14:textId="77777777" w:rsidTr="00FF48CE">
        <w:trPr>
          <w:trHeight w:val="284"/>
        </w:trPr>
        <w:tc>
          <w:tcPr>
            <w:tcW w:w="2585" w:type="dxa"/>
            <w:gridSpan w:val="2"/>
            <w:tcBorders>
              <w:top w:val="nil"/>
            </w:tcBorders>
            <w:vAlign w:val="center"/>
          </w:tcPr>
          <w:p w14:paraId="44218782" w14:textId="23FFE29D" w:rsidR="004A1AB3" w:rsidRPr="00775605" w:rsidRDefault="007A70B6" w:rsidP="00775605">
            <w:r w:rsidRPr="00775605">
              <w:t>Technologie přírodních polymerů</w:t>
            </w:r>
          </w:p>
        </w:tc>
        <w:tc>
          <w:tcPr>
            <w:tcW w:w="2626" w:type="dxa"/>
            <w:gridSpan w:val="4"/>
            <w:tcBorders>
              <w:top w:val="nil"/>
            </w:tcBorders>
            <w:vAlign w:val="center"/>
          </w:tcPr>
          <w:p w14:paraId="55587259" w14:textId="1F2F5536" w:rsidR="004A1AB3" w:rsidRPr="00775605" w:rsidRDefault="007A70B6" w:rsidP="00775605">
            <w:proofErr w:type="spellStart"/>
            <w:r w:rsidRPr="00775605">
              <w:t>NMgr</w:t>
            </w:r>
            <w:proofErr w:type="spellEnd"/>
            <w:r w:rsidRPr="00775605">
              <w:t xml:space="preserve"> Inženýrství polymerů</w:t>
            </w:r>
          </w:p>
        </w:tc>
        <w:tc>
          <w:tcPr>
            <w:tcW w:w="567" w:type="dxa"/>
            <w:gridSpan w:val="2"/>
            <w:tcBorders>
              <w:top w:val="nil"/>
            </w:tcBorders>
            <w:vAlign w:val="center"/>
          </w:tcPr>
          <w:p w14:paraId="3D279E4B" w14:textId="60812942" w:rsidR="004A1AB3" w:rsidRPr="00775605" w:rsidRDefault="007A70B6" w:rsidP="00775605">
            <w:r w:rsidRPr="00775605">
              <w:t>1/LS</w:t>
            </w:r>
          </w:p>
        </w:tc>
        <w:tc>
          <w:tcPr>
            <w:tcW w:w="2109" w:type="dxa"/>
            <w:gridSpan w:val="4"/>
            <w:tcBorders>
              <w:top w:val="nil"/>
            </w:tcBorders>
            <w:vAlign w:val="center"/>
          </w:tcPr>
          <w:p w14:paraId="33F0748B" w14:textId="1911F36F" w:rsidR="004A1AB3" w:rsidRPr="00775605" w:rsidRDefault="007A70B6" w:rsidP="00775605">
            <w:r w:rsidRPr="00775605">
              <w:t>Garant, Přednášející, Vede seminář</w:t>
            </w:r>
          </w:p>
        </w:tc>
        <w:tc>
          <w:tcPr>
            <w:tcW w:w="2069" w:type="dxa"/>
            <w:gridSpan w:val="3"/>
            <w:tcBorders>
              <w:top w:val="nil"/>
            </w:tcBorders>
            <w:vAlign w:val="center"/>
          </w:tcPr>
          <w:p w14:paraId="2AB3D569" w14:textId="77777777" w:rsidR="004A1AB3" w:rsidRPr="00775605" w:rsidRDefault="004A1AB3" w:rsidP="00775605"/>
        </w:tc>
      </w:tr>
      <w:tr w:rsidR="004158DC" w14:paraId="08441664" w14:textId="77777777" w:rsidTr="00FF48CE">
        <w:tc>
          <w:tcPr>
            <w:tcW w:w="9956" w:type="dxa"/>
            <w:gridSpan w:val="15"/>
            <w:shd w:val="clear" w:color="auto" w:fill="F7CAAC"/>
          </w:tcPr>
          <w:p w14:paraId="125955FA" w14:textId="77777777" w:rsidR="004158DC" w:rsidRDefault="004158DC" w:rsidP="004158DC">
            <w:pPr>
              <w:jc w:val="both"/>
            </w:pPr>
            <w:r>
              <w:rPr>
                <w:b/>
              </w:rPr>
              <w:t xml:space="preserve">Údaje o vzdělání na VŠ </w:t>
            </w:r>
          </w:p>
        </w:tc>
      </w:tr>
      <w:tr w:rsidR="004158DC" w:rsidRPr="00570399" w14:paraId="3A01BF5D" w14:textId="77777777" w:rsidTr="00FF48CE">
        <w:trPr>
          <w:trHeight w:val="329"/>
        </w:trPr>
        <w:tc>
          <w:tcPr>
            <w:tcW w:w="9956" w:type="dxa"/>
            <w:gridSpan w:val="15"/>
          </w:tcPr>
          <w:p w14:paraId="371BA124" w14:textId="66054F6B" w:rsidR="004158DC" w:rsidRPr="00570399" w:rsidRDefault="004158DC" w:rsidP="004158DC">
            <w:pPr>
              <w:spacing w:before="120" w:after="120"/>
              <w:jc w:val="both"/>
              <w:rPr>
                <w:b/>
              </w:rPr>
            </w:pPr>
            <w:r w:rsidRPr="00827804">
              <w:t xml:space="preserve">2003: UTB Zlín, FT, </w:t>
            </w:r>
            <w:r w:rsidRPr="00827804">
              <w:rPr>
                <w:rFonts w:eastAsia="Calibri"/>
              </w:rPr>
              <w:t xml:space="preserve">SP Chemie a technologie materiálů, </w:t>
            </w:r>
            <w:r w:rsidRPr="00827804">
              <w:t>obor Technologie makromolekulárních látek, Ph.D.</w:t>
            </w:r>
          </w:p>
        </w:tc>
      </w:tr>
      <w:tr w:rsidR="004158DC" w14:paraId="44E99E5B" w14:textId="77777777" w:rsidTr="00FF48CE">
        <w:tc>
          <w:tcPr>
            <w:tcW w:w="9956" w:type="dxa"/>
            <w:gridSpan w:val="15"/>
            <w:shd w:val="clear" w:color="auto" w:fill="F7CAAC"/>
          </w:tcPr>
          <w:p w14:paraId="70173217" w14:textId="1F2F9126" w:rsidR="004158DC" w:rsidRDefault="0092097A" w:rsidP="004158DC">
            <w:pPr>
              <w:jc w:val="both"/>
              <w:rPr>
                <w:b/>
              </w:rPr>
            </w:pPr>
            <w:r>
              <w:rPr>
                <w:b/>
              </w:rPr>
              <w:t>Údaje</w:t>
            </w:r>
            <w:r w:rsidR="004158DC">
              <w:rPr>
                <w:b/>
              </w:rPr>
              <w:t xml:space="preserve"> o odborném působení od absolvování VŠ</w:t>
            </w:r>
          </w:p>
        </w:tc>
      </w:tr>
      <w:tr w:rsidR="004158DC" w:rsidRPr="00B55CF6" w14:paraId="2C57F127" w14:textId="77777777" w:rsidTr="00FF48CE">
        <w:trPr>
          <w:trHeight w:val="288"/>
        </w:trPr>
        <w:tc>
          <w:tcPr>
            <w:tcW w:w="9956" w:type="dxa"/>
            <w:gridSpan w:val="15"/>
          </w:tcPr>
          <w:p w14:paraId="5A23D966" w14:textId="14BAF2C1" w:rsidR="004158DC" w:rsidRPr="00B55CF6" w:rsidRDefault="004158DC" w:rsidP="004158DC">
            <w:pPr>
              <w:spacing w:before="120" w:after="120"/>
              <w:ind w:left="2829" w:hanging="2829"/>
              <w:jc w:val="both"/>
            </w:pPr>
            <w:r w:rsidRPr="00827804">
              <w:t>2000 – dosud: UTB Zlín, FT, asistent, od r. 2003 odborný asistent, od r. 2008 docent</w:t>
            </w:r>
            <w:r>
              <w:t xml:space="preserve">, od r. 2020 </w:t>
            </w:r>
            <w:r w:rsidRPr="000614C3">
              <w:t>profesor</w:t>
            </w:r>
            <w:r w:rsidRPr="000614C3">
              <w:rPr>
                <w:rFonts w:eastAsia="Arial Unicode MS"/>
              </w:rPr>
              <w:t xml:space="preserve"> </w:t>
            </w:r>
            <w:r w:rsidR="006A39A5" w:rsidRPr="000614C3">
              <w:t>(pp.)</w:t>
            </w:r>
          </w:p>
        </w:tc>
      </w:tr>
      <w:tr w:rsidR="004158DC" w14:paraId="41040684" w14:textId="77777777" w:rsidTr="00FF48CE">
        <w:trPr>
          <w:trHeight w:val="250"/>
        </w:trPr>
        <w:tc>
          <w:tcPr>
            <w:tcW w:w="9956" w:type="dxa"/>
            <w:gridSpan w:val="15"/>
            <w:shd w:val="clear" w:color="auto" w:fill="F7CAAC"/>
          </w:tcPr>
          <w:p w14:paraId="44CB2981" w14:textId="6A7E26F1" w:rsidR="004158DC" w:rsidRDefault="00BC0238" w:rsidP="004158DC">
            <w:pPr>
              <w:jc w:val="both"/>
            </w:pPr>
            <w:r>
              <w:rPr>
                <w:b/>
              </w:rPr>
              <w:t>Zkušenosti</w:t>
            </w:r>
            <w:r w:rsidR="004158DC">
              <w:rPr>
                <w:b/>
              </w:rPr>
              <w:t xml:space="preserve"> s vedením kvalifikačních a rigorózních prací</w:t>
            </w:r>
          </w:p>
        </w:tc>
      </w:tr>
      <w:tr w:rsidR="004158DC" w14:paraId="4B771C72" w14:textId="77777777" w:rsidTr="00FF48CE">
        <w:trPr>
          <w:trHeight w:val="371"/>
        </w:trPr>
        <w:tc>
          <w:tcPr>
            <w:tcW w:w="9956" w:type="dxa"/>
            <w:gridSpan w:val="15"/>
          </w:tcPr>
          <w:p w14:paraId="527AC8D3" w14:textId="66B2BF33" w:rsidR="004158DC" w:rsidRDefault="004158DC" w:rsidP="004158DC">
            <w:pPr>
              <w:spacing w:before="120" w:after="120"/>
              <w:jc w:val="both"/>
            </w:pPr>
            <w:r>
              <w:t xml:space="preserve">Počet obhájených prací, které vyučující vedl v období </w:t>
            </w:r>
            <w:proofErr w:type="gramStart"/>
            <w:r w:rsidR="00282AE5">
              <w:t>2015 – 2024</w:t>
            </w:r>
            <w:proofErr w:type="gramEnd"/>
            <w:r w:rsidRPr="000614C3">
              <w:t xml:space="preserve">: </w:t>
            </w:r>
            <w:r w:rsidRPr="000614C3">
              <w:rPr>
                <w:b/>
                <w:bCs/>
              </w:rPr>
              <w:t>1</w:t>
            </w:r>
            <w:r w:rsidR="00B004CF" w:rsidRPr="000614C3">
              <w:rPr>
                <w:b/>
                <w:bCs/>
              </w:rPr>
              <w:t>2</w:t>
            </w:r>
            <w:r w:rsidRPr="000614C3">
              <w:t xml:space="preserve"> BP, </w:t>
            </w:r>
            <w:r w:rsidR="00B004CF" w:rsidRPr="000614C3">
              <w:rPr>
                <w:b/>
                <w:bCs/>
              </w:rPr>
              <w:t>22</w:t>
            </w:r>
            <w:r w:rsidRPr="000614C3">
              <w:t xml:space="preserve"> DP</w:t>
            </w:r>
            <w:r w:rsidR="00B004CF" w:rsidRPr="000614C3">
              <w:t xml:space="preserve">, </w:t>
            </w:r>
            <w:r w:rsidR="00B004CF" w:rsidRPr="000614C3">
              <w:rPr>
                <w:b/>
                <w:bCs/>
              </w:rPr>
              <w:t>1</w:t>
            </w:r>
            <w:r w:rsidR="00B004CF" w:rsidRPr="000614C3">
              <w:t xml:space="preserve"> </w:t>
            </w:r>
            <w:proofErr w:type="spellStart"/>
            <w:r w:rsidR="00B004CF" w:rsidRPr="000614C3">
              <w:t>DisP</w:t>
            </w:r>
            <w:proofErr w:type="spellEnd"/>
            <w:r w:rsidRPr="000614C3">
              <w:t>.</w:t>
            </w:r>
          </w:p>
        </w:tc>
      </w:tr>
      <w:tr w:rsidR="004158DC" w14:paraId="04993473" w14:textId="77777777" w:rsidTr="00FF48CE">
        <w:trPr>
          <w:cantSplit/>
        </w:trPr>
        <w:tc>
          <w:tcPr>
            <w:tcW w:w="3347" w:type="dxa"/>
            <w:gridSpan w:val="4"/>
            <w:tcBorders>
              <w:top w:val="single" w:sz="12" w:space="0" w:color="auto"/>
            </w:tcBorders>
            <w:shd w:val="clear" w:color="auto" w:fill="F7CAAC"/>
          </w:tcPr>
          <w:p w14:paraId="338B1A6E" w14:textId="77777777" w:rsidR="004158DC" w:rsidRDefault="004158DC" w:rsidP="004158DC">
            <w:pPr>
              <w:jc w:val="both"/>
            </w:pPr>
            <w:r>
              <w:rPr>
                <w:b/>
              </w:rPr>
              <w:t xml:space="preserve">Obor habilitačního řízení </w:t>
            </w:r>
          </w:p>
        </w:tc>
        <w:tc>
          <w:tcPr>
            <w:tcW w:w="2245" w:type="dxa"/>
            <w:gridSpan w:val="3"/>
            <w:tcBorders>
              <w:top w:val="single" w:sz="12" w:space="0" w:color="auto"/>
            </w:tcBorders>
            <w:shd w:val="clear" w:color="auto" w:fill="F7CAAC"/>
          </w:tcPr>
          <w:p w14:paraId="7A81BFB4" w14:textId="77777777" w:rsidR="004158DC" w:rsidRDefault="004158DC" w:rsidP="004158DC">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EA4631C" w14:textId="77777777" w:rsidR="004158DC" w:rsidRDefault="004158DC" w:rsidP="004158DC">
            <w:pPr>
              <w:jc w:val="both"/>
            </w:pPr>
            <w:r>
              <w:rPr>
                <w:b/>
              </w:rPr>
              <w:t>Řízení konáno na VŠ</w:t>
            </w:r>
          </w:p>
        </w:tc>
        <w:tc>
          <w:tcPr>
            <w:tcW w:w="2116" w:type="dxa"/>
            <w:gridSpan w:val="3"/>
            <w:tcBorders>
              <w:top w:val="single" w:sz="12" w:space="0" w:color="auto"/>
              <w:left w:val="single" w:sz="12" w:space="0" w:color="auto"/>
            </w:tcBorders>
            <w:shd w:val="clear" w:color="auto" w:fill="F7CAAC"/>
          </w:tcPr>
          <w:p w14:paraId="637B19CA" w14:textId="51C54748" w:rsidR="004158DC" w:rsidRDefault="00BC0238" w:rsidP="004158DC">
            <w:pPr>
              <w:jc w:val="both"/>
              <w:rPr>
                <w:b/>
              </w:rPr>
            </w:pPr>
            <w:r>
              <w:rPr>
                <w:b/>
              </w:rPr>
              <w:t>Ohlasy</w:t>
            </w:r>
            <w:r w:rsidR="004158DC">
              <w:rPr>
                <w:b/>
              </w:rPr>
              <w:t xml:space="preserve"> publikací</w:t>
            </w:r>
          </w:p>
        </w:tc>
      </w:tr>
      <w:tr w:rsidR="004158DC" w14:paraId="239A6421" w14:textId="77777777" w:rsidTr="00982FBC">
        <w:trPr>
          <w:cantSplit/>
        </w:trPr>
        <w:tc>
          <w:tcPr>
            <w:tcW w:w="3347" w:type="dxa"/>
            <w:gridSpan w:val="4"/>
          </w:tcPr>
          <w:p w14:paraId="047DDFFF" w14:textId="5A10F78B" w:rsidR="004158DC" w:rsidRDefault="004158DC" w:rsidP="004158DC">
            <w:pPr>
              <w:spacing w:before="60" w:after="60"/>
            </w:pPr>
            <w:r w:rsidRPr="00852900">
              <w:t>Technologie makromolekulárních látek</w:t>
            </w:r>
          </w:p>
        </w:tc>
        <w:tc>
          <w:tcPr>
            <w:tcW w:w="2245" w:type="dxa"/>
            <w:gridSpan w:val="3"/>
          </w:tcPr>
          <w:p w14:paraId="6C06E04C" w14:textId="7C05035A" w:rsidR="004158DC" w:rsidRDefault="004158DC" w:rsidP="004158DC">
            <w:pPr>
              <w:spacing w:before="60" w:after="60"/>
            </w:pPr>
            <w:r>
              <w:t>2008</w:t>
            </w:r>
          </w:p>
        </w:tc>
        <w:tc>
          <w:tcPr>
            <w:tcW w:w="2248" w:type="dxa"/>
            <w:gridSpan w:val="5"/>
            <w:tcBorders>
              <w:right w:val="single" w:sz="12" w:space="0" w:color="auto"/>
            </w:tcBorders>
          </w:tcPr>
          <w:p w14:paraId="5ED7B952" w14:textId="31629B7B" w:rsidR="004158DC" w:rsidRDefault="004158DC" w:rsidP="004158DC">
            <w:pPr>
              <w:spacing w:before="60" w:after="60"/>
            </w:pPr>
            <w:r>
              <w:t>UTB Zlín</w:t>
            </w:r>
          </w:p>
        </w:tc>
        <w:tc>
          <w:tcPr>
            <w:tcW w:w="698" w:type="dxa"/>
            <w:tcBorders>
              <w:left w:val="single" w:sz="12" w:space="0" w:color="auto"/>
            </w:tcBorders>
            <w:shd w:val="clear" w:color="auto" w:fill="F7CAAC"/>
            <w:vAlign w:val="center"/>
          </w:tcPr>
          <w:p w14:paraId="14ED666B" w14:textId="77777777" w:rsidR="004158DC" w:rsidRPr="00F20AEF" w:rsidRDefault="004158DC" w:rsidP="004158DC">
            <w:proofErr w:type="spellStart"/>
            <w:r w:rsidRPr="00F20AEF">
              <w:rPr>
                <w:b/>
              </w:rPr>
              <w:t>WoS</w:t>
            </w:r>
            <w:proofErr w:type="spellEnd"/>
          </w:p>
        </w:tc>
        <w:tc>
          <w:tcPr>
            <w:tcW w:w="709" w:type="dxa"/>
            <w:shd w:val="clear" w:color="auto" w:fill="F7CAAC"/>
            <w:vAlign w:val="center"/>
          </w:tcPr>
          <w:p w14:paraId="727ED25D" w14:textId="77777777" w:rsidR="004158DC" w:rsidRPr="00F20AEF" w:rsidRDefault="004158DC" w:rsidP="004158DC">
            <w:pPr>
              <w:rPr>
                <w:sz w:val="18"/>
              </w:rPr>
            </w:pPr>
            <w:proofErr w:type="spellStart"/>
            <w:r w:rsidRPr="00F20AEF">
              <w:rPr>
                <w:b/>
                <w:sz w:val="18"/>
              </w:rPr>
              <w:t>Scopus</w:t>
            </w:r>
            <w:proofErr w:type="spellEnd"/>
          </w:p>
        </w:tc>
        <w:tc>
          <w:tcPr>
            <w:tcW w:w="709" w:type="dxa"/>
            <w:shd w:val="clear" w:color="auto" w:fill="F7CAAC"/>
            <w:vAlign w:val="center"/>
          </w:tcPr>
          <w:p w14:paraId="06591C2B" w14:textId="77777777" w:rsidR="004158DC" w:rsidRDefault="004158DC" w:rsidP="004158DC">
            <w:r>
              <w:rPr>
                <w:b/>
                <w:sz w:val="18"/>
              </w:rPr>
              <w:t>ostatní</w:t>
            </w:r>
          </w:p>
        </w:tc>
      </w:tr>
      <w:tr w:rsidR="004158DC" w:rsidRPr="00E03179" w14:paraId="724DF54B" w14:textId="77777777" w:rsidTr="007440DF">
        <w:trPr>
          <w:cantSplit/>
          <w:trHeight w:val="70"/>
        </w:trPr>
        <w:tc>
          <w:tcPr>
            <w:tcW w:w="3347" w:type="dxa"/>
            <w:gridSpan w:val="4"/>
            <w:shd w:val="clear" w:color="auto" w:fill="F7CAAC"/>
          </w:tcPr>
          <w:p w14:paraId="75001CE7" w14:textId="77777777" w:rsidR="004158DC" w:rsidRDefault="004158DC" w:rsidP="004158DC">
            <w:pPr>
              <w:jc w:val="both"/>
            </w:pPr>
            <w:r>
              <w:rPr>
                <w:b/>
              </w:rPr>
              <w:t>Obor jmenovacího řízení</w:t>
            </w:r>
          </w:p>
        </w:tc>
        <w:tc>
          <w:tcPr>
            <w:tcW w:w="2245" w:type="dxa"/>
            <w:gridSpan w:val="3"/>
            <w:shd w:val="clear" w:color="auto" w:fill="F7CAAC"/>
          </w:tcPr>
          <w:p w14:paraId="2061BEBC" w14:textId="77777777" w:rsidR="004158DC" w:rsidRDefault="004158DC" w:rsidP="004158DC">
            <w:pPr>
              <w:jc w:val="both"/>
            </w:pPr>
            <w:r>
              <w:rPr>
                <w:b/>
              </w:rPr>
              <w:t>Rok udělení hodnosti</w:t>
            </w:r>
          </w:p>
        </w:tc>
        <w:tc>
          <w:tcPr>
            <w:tcW w:w="2248" w:type="dxa"/>
            <w:gridSpan w:val="5"/>
            <w:tcBorders>
              <w:right w:val="single" w:sz="12" w:space="0" w:color="auto"/>
            </w:tcBorders>
            <w:shd w:val="clear" w:color="auto" w:fill="F7CAAC"/>
          </w:tcPr>
          <w:p w14:paraId="60DEECAA" w14:textId="77777777" w:rsidR="004158DC" w:rsidRDefault="004158DC" w:rsidP="004158DC">
            <w:pPr>
              <w:jc w:val="both"/>
            </w:pPr>
            <w:r>
              <w:rPr>
                <w:b/>
              </w:rPr>
              <w:t>Řízení konáno na VŠ</w:t>
            </w:r>
          </w:p>
        </w:tc>
        <w:tc>
          <w:tcPr>
            <w:tcW w:w="698" w:type="dxa"/>
            <w:tcBorders>
              <w:left w:val="single" w:sz="12" w:space="0" w:color="auto"/>
            </w:tcBorders>
            <w:shd w:val="clear" w:color="auto" w:fill="auto"/>
          </w:tcPr>
          <w:p w14:paraId="632A22B4" w14:textId="04CE4343" w:rsidR="004158DC" w:rsidRPr="007440DF" w:rsidRDefault="001172A5" w:rsidP="004158DC">
            <w:pPr>
              <w:jc w:val="center"/>
              <w:rPr>
                <w:b/>
              </w:rPr>
            </w:pPr>
            <w:r w:rsidRPr="007440DF">
              <w:rPr>
                <w:b/>
                <w:bCs/>
              </w:rPr>
              <w:t>560</w:t>
            </w:r>
          </w:p>
        </w:tc>
        <w:tc>
          <w:tcPr>
            <w:tcW w:w="709" w:type="dxa"/>
            <w:shd w:val="clear" w:color="auto" w:fill="auto"/>
          </w:tcPr>
          <w:p w14:paraId="62823146" w14:textId="4719A868" w:rsidR="004158DC" w:rsidRPr="007440DF" w:rsidRDefault="00F456D6" w:rsidP="004158DC">
            <w:pPr>
              <w:jc w:val="center"/>
              <w:rPr>
                <w:b/>
              </w:rPr>
            </w:pPr>
            <w:r w:rsidRPr="007440DF">
              <w:rPr>
                <w:b/>
                <w:bCs/>
              </w:rPr>
              <w:t>752</w:t>
            </w:r>
          </w:p>
        </w:tc>
        <w:tc>
          <w:tcPr>
            <w:tcW w:w="709" w:type="dxa"/>
          </w:tcPr>
          <w:p w14:paraId="37A93B1F" w14:textId="6E95BA1F" w:rsidR="004158DC" w:rsidRPr="000614C3" w:rsidRDefault="004158DC" w:rsidP="004158DC">
            <w:pPr>
              <w:jc w:val="center"/>
              <w:rPr>
                <w:b/>
              </w:rPr>
            </w:pPr>
            <w:proofErr w:type="spellStart"/>
            <w:r w:rsidRPr="000614C3">
              <w:rPr>
                <w:b/>
                <w:sz w:val="18"/>
                <w:szCs w:val="18"/>
              </w:rPr>
              <w:t>neevid</w:t>
            </w:r>
            <w:proofErr w:type="spellEnd"/>
            <w:r w:rsidRPr="000614C3">
              <w:rPr>
                <w:b/>
                <w:sz w:val="18"/>
                <w:szCs w:val="18"/>
              </w:rPr>
              <w:t>.</w:t>
            </w:r>
          </w:p>
        </w:tc>
      </w:tr>
      <w:tr w:rsidR="004158DC" w14:paraId="4770265A" w14:textId="77777777" w:rsidTr="004420DC">
        <w:trPr>
          <w:trHeight w:val="205"/>
        </w:trPr>
        <w:tc>
          <w:tcPr>
            <w:tcW w:w="3347" w:type="dxa"/>
            <w:gridSpan w:val="4"/>
            <w:vAlign w:val="center"/>
          </w:tcPr>
          <w:p w14:paraId="33C820B4" w14:textId="618B13C7" w:rsidR="004158DC" w:rsidRDefault="004158DC" w:rsidP="004158DC">
            <w:r w:rsidRPr="00852900">
              <w:t>Technologie makromolekulárních látek</w:t>
            </w:r>
          </w:p>
        </w:tc>
        <w:tc>
          <w:tcPr>
            <w:tcW w:w="2245" w:type="dxa"/>
            <w:gridSpan w:val="3"/>
            <w:vAlign w:val="center"/>
          </w:tcPr>
          <w:p w14:paraId="1F9B66F2" w14:textId="406D045A" w:rsidR="004158DC" w:rsidRDefault="004158DC" w:rsidP="004158DC">
            <w:r>
              <w:t>2020</w:t>
            </w:r>
          </w:p>
        </w:tc>
        <w:tc>
          <w:tcPr>
            <w:tcW w:w="2248" w:type="dxa"/>
            <w:gridSpan w:val="5"/>
            <w:tcBorders>
              <w:right w:val="single" w:sz="12" w:space="0" w:color="auto"/>
            </w:tcBorders>
            <w:vAlign w:val="center"/>
          </w:tcPr>
          <w:p w14:paraId="27C90551" w14:textId="66E95F22" w:rsidR="004158DC" w:rsidRDefault="004158DC" w:rsidP="004158DC">
            <w:r w:rsidRPr="00852900">
              <w:t xml:space="preserve">UTB </w:t>
            </w:r>
            <w:r>
              <w:t>Zlín</w:t>
            </w:r>
          </w:p>
        </w:tc>
        <w:tc>
          <w:tcPr>
            <w:tcW w:w="1407" w:type="dxa"/>
            <w:gridSpan w:val="2"/>
            <w:tcBorders>
              <w:left w:val="single" w:sz="12" w:space="0" w:color="auto"/>
            </w:tcBorders>
            <w:shd w:val="clear" w:color="auto" w:fill="FBD4B4"/>
            <w:vAlign w:val="center"/>
          </w:tcPr>
          <w:p w14:paraId="65DDBF21" w14:textId="77777777" w:rsidR="004158DC" w:rsidRPr="00F20AEF" w:rsidRDefault="004158DC" w:rsidP="004158DC">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709" w:type="dxa"/>
            <w:vAlign w:val="center"/>
          </w:tcPr>
          <w:p w14:paraId="06FA3281" w14:textId="29FDDC53" w:rsidR="004158DC" w:rsidRPr="00F456D6" w:rsidRDefault="001172A5" w:rsidP="004158DC">
            <w:pPr>
              <w:jc w:val="center"/>
              <w:rPr>
                <w:b/>
                <w:highlight w:val="yellow"/>
              </w:rPr>
            </w:pPr>
            <w:r w:rsidRPr="007440DF">
              <w:rPr>
                <w:b/>
              </w:rPr>
              <w:t>16</w:t>
            </w:r>
            <w:r w:rsidR="004158DC" w:rsidRPr="007440DF">
              <w:rPr>
                <w:b/>
              </w:rPr>
              <w:t>/</w:t>
            </w:r>
            <w:r w:rsidR="00F456D6" w:rsidRPr="007440DF">
              <w:rPr>
                <w:b/>
              </w:rPr>
              <w:t>18</w:t>
            </w:r>
          </w:p>
        </w:tc>
      </w:tr>
      <w:tr w:rsidR="004158DC" w14:paraId="17FD1FAE" w14:textId="77777777" w:rsidTr="00FF48CE">
        <w:tc>
          <w:tcPr>
            <w:tcW w:w="9956" w:type="dxa"/>
            <w:gridSpan w:val="15"/>
            <w:shd w:val="clear" w:color="auto" w:fill="F7CAAC"/>
          </w:tcPr>
          <w:p w14:paraId="347C19F8" w14:textId="60384AAE" w:rsidR="004158DC" w:rsidRDefault="00802340" w:rsidP="004158DC">
            <w:pPr>
              <w:jc w:val="both"/>
              <w:rPr>
                <w:b/>
              </w:rPr>
            </w:pPr>
            <w:r>
              <w:rPr>
                <w:b/>
              </w:rPr>
              <w:t>Přehled</w:t>
            </w:r>
            <w:r w:rsidR="004158DC">
              <w:rPr>
                <w:b/>
              </w:rPr>
              <w:t xml:space="preserve"> o nejvýznamnější publikační a další tvůrčí činnosti nebo další profesní činnosti u odborníků z praxe vztahující se k zabezpečovaným předmětům </w:t>
            </w:r>
          </w:p>
        </w:tc>
      </w:tr>
      <w:tr w:rsidR="004158DC" w:rsidRPr="00641DD1" w14:paraId="5546155B" w14:textId="77777777" w:rsidTr="00AA24D3">
        <w:trPr>
          <w:trHeight w:val="345"/>
        </w:trPr>
        <w:tc>
          <w:tcPr>
            <w:tcW w:w="9956" w:type="dxa"/>
            <w:gridSpan w:val="15"/>
            <w:shd w:val="clear" w:color="auto" w:fill="auto"/>
          </w:tcPr>
          <w:p w14:paraId="6E71C066" w14:textId="3CAADE6D" w:rsidR="00673B89" w:rsidRDefault="00673B89" w:rsidP="00673B89">
            <w:pPr>
              <w:autoSpaceDE w:val="0"/>
              <w:autoSpaceDN w:val="0"/>
              <w:adjustRightInd w:val="0"/>
              <w:spacing w:before="120" w:after="120"/>
              <w:jc w:val="both"/>
              <w:rPr>
                <w:b/>
                <w:bCs/>
                <w:caps/>
                <w:color w:val="000000" w:themeColor="text1"/>
              </w:rPr>
            </w:pPr>
            <w:r w:rsidRPr="00082480">
              <w:rPr>
                <w:caps/>
                <w:color w:val="000000" w:themeColor="text1"/>
              </w:rPr>
              <w:t xml:space="preserve">NOVOTNÁ, t., </w:t>
            </w:r>
            <w:r w:rsidRPr="00082480">
              <w:rPr>
                <w:b/>
                <w:bCs/>
                <w:caps/>
                <w:color w:val="000000" w:themeColor="text1"/>
              </w:rPr>
              <w:t>Mokrejš, P. (</w:t>
            </w:r>
            <w:proofErr w:type="gramStart"/>
            <w:r w:rsidRPr="00082480">
              <w:rPr>
                <w:b/>
                <w:bCs/>
                <w:caps/>
                <w:color w:val="000000" w:themeColor="text1"/>
              </w:rPr>
              <w:t>40%</w:t>
            </w:r>
            <w:proofErr w:type="gramEnd"/>
            <w:r w:rsidRPr="00082480">
              <w:rPr>
                <w:b/>
                <w:bCs/>
                <w:caps/>
                <w:color w:val="000000" w:themeColor="text1"/>
              </w:rPr>
              <w:t>)</w:t>
            </w:r>
            <w:r w:rsidRPr="00082480">
              <w:rPr>
                <w:caps/>
                <w:color w:val="000000" w:themeColor="text1"/>
              </w:rPr>
              <w:t>, Gál, R., Pavlačková, J.</w:t>
            </w:r>
            <w:r>
              <w:rPr>
                <w:caps/>
                <w:color w:val="000000" w:themeColor="text1"/>
              </w:rPr>
              <w:t>:</w:t>
            </w:r>
            <w:r w:rsidRPr="00082480">
              <w:rPr>
                <w:i/>
              </w:rPr>
              <w:t xml:space="preserve"> </w:t>
            </w:r>
            <w:r w:rsidRPr="00082480">
              <w:rPr>
                <w:rFonts w:eastAsia="URWPalladioL-Bold"/>
                <w:bCs/>
                <w:lang w:val="en-US"/>
              </w:rPr>
              <w:t>Study of processing conditions during enzymatic hydrolysis of deer by-</w:t>
            </w:r>
            <w:r>
              <w:rPr>
                <w:rFonts w:eastAsia="URWPalladioL-Bold"/>
                <w:bCs/>
                <w:lang w:val="en-US"/>
              </w:rPr>
              <w:t>p</w:t>
            </w:r>
            <w:r w:rsidRPr="00082480">
              <w:rPr>
                <w:rFonts w:eastAsia="URWPalladioL-Bold"/>
                <w:bCs/>
                <w:lang w:val="en-US"/>
              </w:rPr>
              <w:t>roduct tallow for</w:t>
            </w:r>
            <w:r>
              <w:rPr>
                <w:rFonts w:eastAsia="URWPalladioL-Bold"/>
                <w:bCs/>
                <w:lang w:val="en-US"/>
              </w:rPr>
              <w:t xml:space="preserve"> t</w:t>
            </w:r>
            <w:r w:rsidRPr="00082480">
              <w:rPr>
                <w:rFonts w:eastAsia="URWPalladioL-Bold"/>
                <w:bCs/>
                <w:lang w:val="en-US"/>
              </w:rPr>
              <w:t>argeted changes at the molecular level and properties of modified fats</w:t>
            </w:r>
            <w:r w:rsidRPr="00082480">
              <w:t xml:space="preserve">. </w:t>
            </w:r>
            <w:r w:rsidRPr="00082480">
              <w:rPr>
                <w:i/>
                <w:color w:val="000000" w:themeColor="text1"/>
              </w:rPr>
              <w:t xml:space="preserve">International </w:t>
            </w:r>
            <w:proofErr w:type="spellStart"/>
            <w:r w:rsidRPr="00082480">
              <w:rPr>
                <w:i/>
                <w:color w:val="000000" w:themeColor="text1"/>
              </w:rPr>
              <w:t>Journal</w:t>
            </w:r>
            <w:proofErr w:type="spellEnd"/>
            <w:r w:rsidRPr="00082480">
              <w:rPr>
                <w:i/>
                <w:color w:val="000000" w:themeColor="text1"/>
              </w:rPr>
              <w:t xml:space="preserve"> </w:t>
            </w:r>
            <w:proofErr w:type="spellStart"/>
            <w:r w:rsidRPr="00082480">
              <w:rPr>
                <w:i/>
                <w:color w:val="000000" w:themeColor="text1"/>
              </w:rPr>
              <w:t>of</w:t>
            </w:r>
            <w:proofErr w:type="spellEnd"/>
            <w:r w:rsidRPr="00082480">
              <w:rPr>
                <w:i/>
                <w:color w:val="000000" w:themeColor="text1"/>
              </w:rPr>
              <w:t xml:space="preserve"> </w:t>
            </w:r>
            <w:proofErr w:type="spellStart"/>
            <w:r w:rsidRPr="00082480">
              <w:rPr>
                <w:i/>
                <w:color w:val="000000" w:themeColor="text1"/>
              </w:rPr>
              <w:t>Molecular</w:t>
            </w:r>
            <w:proofErr w:type="spellEnd"/>
            <w:r w:rsidRPr="00082480">
              <w:rPr>
                <w:i/>
                <w:color w:val="000000" w:themeColor="text1"/>
              </w:rPr>
              <w:t xml:space="preserve"> Science </w:t>
            </w:r>
            <w:r w:rsidRPr="00082480">
              <w:rPr>
                <w:iCs/>
                <w:color w:val="000000" w:themeColor="text1"/>
              </w:rPr>
              <w:t>25, 4002</w:t>
            </w:r>
            <w:r w:rsidRPr="00082480">
              <w:rPr>
                <w:color w:val="000000" w:themeColor="text1"/>
              </w:rPr>
              <w:t xml:space="preserve">, </w:t>
            </w:r>
            <w:r w:rsidRPr="00673B89">
              <w:rPr>
                <w:b/>
                <w:bCs/>
                <w:color w:val="000000" w:themeColor="text1"/>
              </w:rPr>
              <w:t>2024</w:t>
            </w:r>
            <w:r w:rsidRPr="00082480">
              <w:rPr>
                <w:color w:val="000000" w:themeColor="text1"/>
              </w:rPr>
              <w:t>.</w:t>
            </w:r>
            <w:r w:rsidRPr="00082480">
              <w:rPr>
                <w:rFonts w:eastAsiaTheme="minorHAnsi"/>
              </w:rPr>
              <w:t xml:space="preserve"> </w:t>
            </w:r>
            <w:proofErr w:type="spellStart"/>
            <w:r w:rsidRPr="00082480">
              <w:rPr>
                <w:rFonts w:eastAsiaTheme="minorHAnsi"/>
              </w:rPr>
              <w:t>Jimp</w:t>
            </w:r>
            <w:proofErr w:type="spellEnd"/>
            <w:r w:rsidRPr="00082480">
              <w:rPr>
                <w:rFonts w:eastAsiaTheme="minorHAnsi"/>
              </w:rPr>
              <w:t xml:space="preserve"> (Q1)</w:t>
            </w:r>
          </w:p>
          <w:p w14:paraId="001F261B" w14:textId="1AD4BD60" w:rsidR="00AA24D3" w:rsidRPr="00AA24D3" w:rsidRDefault="00AA24D3" w:rsidP="00673B89">
            <w:pPr>
              <w:pStyle w:val="Normlnweb"/>
              <w:spacing w:before="120" w:after="120" w:line="240" w:lineRule="auto"/>
              <w:rPr>
                <w:color w:val="000000" w:themeColor="text1"/>
                <w:sz w:val="20"/>
                <w:szCs w:val="20"/>
              </w:rPr>
            </w:pPr>
            <w:r w:rsidRPr="00AA24D3">
              <w:rPr>
                <w:b/>
                <w:bCs/>
                <w:caps/>
                <w:color w:val="000000" w:themeColor="text1"/>
                <w:sz w:val="20"/>
                <w:szCs w:val="20"/>
              </w:rPr>
              <w:t>Mokrejš, P. (50%)</w:t>
            </w:r>
            <w:r w:rsidRPr="00AA24D3">
              <w:rPr>
                <w:caps/>
                <w:color w:val="000000" w:themeColor="text1"/>
                <w:sz w:val="20"/>
                <w:szCs w:val="20"/>
              </w:rPr>
              <w:t>, Gál, R., Pavlačková, J.</w:t>
            </w:r>
            <w:r w:rsidR="00CC4815">
              <w:rPr>
                <w:caps/>
                <w:color w:val="000000" w:themeColor="text1"/>
                <w:sz w:val="20"/>
                <w:szCs w:val="20"/>
              </w:rPr>
              <w:t xml:space="preserve">: </w:t>
            </w:r>
            <w:r w:rsidRPr="00AA24D3">
              <w:rPr>
                <w:sz w:val="20"/>
                <w:szCs w:val="20"/>
              </w:rPr>
              <w:t>Enzyme conditioning of chicken collagen and Taguchi design of experiments enhancing the yield and quality of prepared gelatins.</w:t>
            </w:r>
            <w:r w:rsidRPr="00AA24D3">
              <w:rPr>
                <w:b/>
                <w:sz w:val="20"/>
                <w:szCs w:val="20"/>
              </w:rPr>
              <w:t xml:space="preserve"> </w:t>
            </w:r>
            <w:r w:rsidRPr="00AA24D3">
              <w:rPr>
                <w:i/>
                <w:color w:val="000000" w:themeColor="text1"/>
                <w:sz w:val="20"/>
                <w:szCs w:val="20"/>
              </w:rPr>
              <w:t xml:space="preserve">International Journal of Molecular Science </w:t>
            </w:r>
            <w:r w:rsidRPr="00CC4815">
              <w:rPr>
                <w:iCs/>
                <w:color w:val="000000" w:themeColor="text1"/>
                <w:sz w:val="20"/>
                <w:szCs w:val="20"/>
              </w:rPr>
              <w:t>24, 3654</w:t>
            </w:r>
            <w:r w:rsidR="00CC4815">
              <w:rPr>
                <w:color w:val="000000" w:themeColor="text1"/>
                <w:sz w:val="20"/>
                <w:szCs w:val="20"/>
              </w:rPr>
              <w:t xml:space="preserve">, </w:t>
            </w:r>
            <w:r w:rsidR="00CC4815" w:rsidRPr="00CC4815">
              <w:rPr>
                <w:b/>
                <w:bCs/>
                <w:color w:val="000000" w:themeColor="text1"/>
                <w:sz w:val="20"/>
                <w:szCs w:val="20"/>
              </w:rPr>
              <w:t>2023</w:t>
            </w:r>
            <w:r w:rsidRPr="00AA24D3">
              <w:rPr>
                <w:color w:val="000000" w:themeColor="text1"/>
                <w:sz w:val="20"/>
                <w:szCs w:val="20"/>
              </w:rPr>
              <w:t>.</w:t>
            </w:r>
            <w:r w:rsidRPr="00AA24D3">
              <w:rPr>
                <w:rFonts w:eastAsiaTheme="minorHAnsi"/>
                <w:sz w:val="20"/>
                <w:szCs w:val="20"/>
              </w:rPr>
              <w:t xml:space="preserve"> Jimp (Q1)</w:t>
            </w:r>
          </w:p>
          <w:p w14:paraId="507F47CE" w14:textId="00B4C191" w:rsidR="008645C5" w:rsidRPr="00AA24D3" w:rsidRDefault="00AA24D3" w:rsidP="00673B89">
            <w:pPr>
              <w:pStyle w:val="TableParagraph"/>
              <w:spacing w:before="120" w:after="120"/>
              <w:ind w:left="0"/>
              <w:jc w:val="both"/>
              <w:rPr>
                <w:caps/>
                <w:color w:val="000000" w:themeColor="text1"/>
                <w:sz w:val="20"/>
                <w:szCs w:val="20"/>
                <w:lang w:val="en-US"/>
              </w:rPr>
            </w:pPr>
            <w:r w:rsidRPr="00AA24D3">
              <w:rPr>
                <w:b/>
                <w:bCs/>
                <w:caps/>
                <w:color w:val="000000" w:themeColor="text1"/>
                <w:sz w:val="20"/>
                <w:szCs w:val="20"/>
                <w:lang w:val="en-US"/>
              </w:rPr>
              <w:t xml:space="preserve">Mokrejš, P. </w:t>
            </w:r>
            <w:r w:rsidRPr="00AA24D3">
              <w:rPr>
                <w:b/>
                <w:bCs/>
                <w:caps/>
                <w:color w:val="000000" w:themeColor="text1"/>
                <w:sz w:val="20"/>
                <w:szCs w:val="20"/>
              </w:rPr>
              <w:t>(50%)</w:t>
            </w:r>
            <w:r w:rsidRPr="00AA24D3">
              <w:rPr>
                <w:caps/>
                <w:color w:val="000000" w:themeColor="text1"/>
                <w:sz w:val="20"/>
                <w:szCs w:val="20"/>
                <w:lang w:val="en-US"/>
              </w:rPr>
              <w:t>,</w:t>
            </w:r>
            <w:r w:rsidRPr="00AA24D3">
              <w:rPr>
                <w:caps/>
                <w:color w:val="000000" w:themeColor="text1"/>
                <w:sz w:val="20"/>
                <w:szCs w:val="20"/>
              </w:rPr>
              <w:t xml:space="preserve"> </w:t>
            </w:r>
            <w:r w:rsidRPr="00AA24D3">
              <w:rPr>
                <w:caps/>
                <w:color w:val="000000" w:themeColor="text1"/>
                <w:sz w:val="20"/>
                <w:szCs w:val="20"/>
                <w:lang w:val="en-US"/>
              </w:rPr>
              <w:t>Gál, R.,</w:t>
            </w:r>
            <w:r w:rsidRPr="00AA24D3">
              <w:rPr>
                <w:caps/>
                <w:color w:val="000000" w:themeColor="text1"/>
                <w:sz w:val="20"/>
                <w:szCs w:val="20"/>
              </w:rPr>
              <w:t xml:space="preserve"> </w:t>
            </w:r>
            <w:r w:rsidRPr="00AA24D3">
              <w:rPr>
                <w:caps/>
                <w:color w:val="000000" w:themeColor="text1"/>
                <w:sz w:val="20"/>
                <w:szCs w:val="20"/>
                <w:lang w:val="en-US"/>
              </w:rPr>
              <w:t>Pavlačková, J., Janáčová, D.</w:t>
            </w:r>
            <w:r w:rsidR="00CC4815">
              <w:rPr>
                <w:caps/>
                <w:color w:val="000000" w:themeColor="text1"/>
                <w:sz w:val="20"/>
                <w:szCs w:val="20"/>
                <w:lang w:val="en-US"/>
              </w:rPr>
              <w:t>:</w:t>
            </w:r>
            <w:r w:rsidRPr="00AA24D3">
              <w:rPr>
                <w:color w:val="000000" w:themeColor="text1"/>
                <w:sz w:val="20"/>
                <w:szCs w:val="20"/>
              </w:rPr>
              <w:t xml:space="preserve"> </w:t>
            </w:r>
            <w:proofErr w:type="spellStart"/>
            <w:r w:rsidRPr="00AA24D3">
              <w:rPr>
                <w:color w:val="000000" w:themeColor="text1"/>
                <w:sz w:val="20"/>
                <w:szCs w:val="20"/>
              </w:rPr>
              <w:t>Valorization</w:t>
            </w:r>
            <w:proofErr w:type="spellEnd"/>
            <w:r w:rsidRPr="00AA24D3">
              <w:rPr>
                <w:color w:val="000000" w:themeColor="text1"/>
                <w:sz w:val="20"/>
                <w:szCs w:val="20"/>
              </w:rPr>
              <w:t xml:space="preserve"> </w:t>
            </w:r>
            <w:proofErr w:type="spellStart"/>
            <w:r w:rsidRPr="00AA24D3">
              <w:rPr>
                <w:color w:val="000000" w:themeColor="text1"/>
                <w:sz w:val="20"/>
                <w:szCs w:val="20"/>
              </w:rPr>
              <w:t>of</w:t>
            </w:r>
            <w:proofErr w:type="spellEnd"/>
            <w:r w:rsidRPr="00AA24D3">
              <w:rPr>
                <w:color w:val="000000" w:themeColor="text1"/>
                <w:sz w:val="20"/>
                <w:szCs w:val="20"/>
              </w:rPr>
              <w:t xml:space="preserve"> a by-</w:t>
            </w:r>
            <w:proofErr w:type="spellStart"/>
            <w:r w:rsidRPr="00AA24D3">
              <w:rPr>
                <w:color w:val="000000" w:themeColor="text1"/>
                <w:sz w:val="20"/>
                <w:szCs w:val="20"/>
              </w:rPr>
              <w:t>product</w:t>
            </w:r>
            <w:proofErr w:type="spellEnd"/>
            <w:r w:rsidRPr="00AA24D3">
              <w:rPr>
                <w:color w:val="000000" w:themeColor="text1"/>
                <w:sz w:val="20"/>
                <w:szCs w:val="20"/>
              </w:rPr>
              <w:t xml:space="preserve"> </w:t>
            </w:r>
            <w:proofErr w:type="spellStart"/>
            <w:r w:rsidRPr="00AA24D3">
              <w:rPr>
                <w:color w:val="000000" w:themeColor="text1"/>
                <w:sz w:val="20"/>
                <w:szCs w:val="20"/>
              </w:rPr>
              <w:t>from</w:t>
            </w:r>
            <w:proofErr w:type="spellEnd"/>
            <w:r w:rsidRPr="00AA24D3">
              <w:rPr>
                <w:color w:val="000000" w:themeColor="text1"/>
                <w:sz w:val="20"/>
                <w:szCs w:val="20"/>
              </w:rPr>
              <w:t xml:space="preserve"> </w:t>
            </w:r>
            <w:proofErr w:type="spellStart"/>
            <w:r w:rsidRPr="00AA24D3">
              <w:rPr>
                <w:color w:val="000000" w:themeColor="text1"/>
                <w:sz w:val="20"/>
                <w:szCs w:val="20"/>
              </w:rPr>
              <w:t>the</w:t>
            </w:r>
            <w:proofErr w:type="spellEnd"/>
            <w:r w:rsidRPr="00AA24D3">
              <w:rPr>
                <w:color w:val="000000" w:themeColor="text1"/>
                <w:sz w:val="20"/>
                <w:szCs w:val="20"/>
              </w:rPr>
              <w:t xml:space="preserve"> </w:t>
            </w:r>
            <w:proofErr w:type="spellStart"/>
            <w:r w:rsidRPr="00AA24D3">
              <w:rPr>
                <w:color w:val="000000" w:themeColor="text1"/>
                <w:sz w:val="20"/>
                <w:szCs w:val="20"/>
              </w:rPr>
              <w:t>production</w:t>
            </w:r>
            <w:proofErr w:type="spellEnd"/>
            <w:r w:rsidRPr="00AA24D3">
              <w:rPr>
                <w:color w:val="000000" w:themeColor="text1"/>
                <w:sz w:val="20"/>
                <w:szCs w:val="20"/>
              </w:rPr>
              <w:t xml:space="preserve"> </w:t>
            </w:r>
            <w:proofErr w:type="spellStart"/>
            <w:r w:rsidRPr="00AA24D3">
              <w:rPr>
                <w:color w:val="000000" w:themeColor="text1"/>
                <w:sz w:val="20"/>
                <w:szCs w:val="20"/>
              </w:rPr>
              <w:t>of</w:t>
            </w:r>
            <w:proofErr w:type="spellEnd"/>
            <w:r w:rsidRPr="00AA24D3">
              <w:rPr>
                <w:color w:val="000000" w:themeColor="text1"/>
                <w:sz w:val="20"/>
                <w:szCs w:val="20"/>
              </w:rPr>
              <w:t xml:space="preserve"> </w:t>
            </w:r>
            <w:proofErr w:type="spellStart"/>
            <w:r w:rsidRPr="00AA24D3">
              <w:rPr>
                <w:color w:val="000000" w:themeColor="text1"/>
                <w:sz w:val="20"/>
                <w:szCs w:val="20"/>
              </w:rPr>
              <w:t>mechanically</w:t>
            </w:r>
            <w:proofErr w:type="spellEnd"/>
            <w:r w:rsidRPr="00AA24D3">
              <w:rPr>
                <w:color w:val="000000" w:themeColor="text1"/>
                <w:sz w:val="20"/>
                <w:szCs w:val="20"/>
              </w:rPr>
              <w:t xml:space="preserve"> </w:t>
            </w:r>
            <w:proofErr w:type="spellStart"/>
            <w:r w:rsidRPr="00AA24D3">
              <w:rPr>
                <w:color w:val="000000" w:themeColor="text1"/>
                <w:sz w:val="20"/>
                <w:szCs w:val="20"/>
              </w:rPr>
              <w:t>deboned</w:t>
            </w:r>
            <w:proofErr w:type="spellEnd"/>
            <w:r w:rsidRPr="00AA24D3">
              <w:rPr>
                <w:color w:val="000000" w:themeColor="text1"/>
                <w:sz w:val="20"/>
                <w:szCs w:val="20"/>
              </w:rPr>
              <w:t xml:space="preserve"> </w:t>
            </w:r>
            <w:proofErr w:type="spellStart"/>
            <w:r w:rsidRPr="00AA24D3">
              <w:rPr>
                <w:color w:val="000000" w:themeColor="text1"/>
                <w:sz w:val="20"/>
                <w:szCs w:val="20"/>
              </w:rPr>
              <w:t>chicken</w:t>
            </w:r>
            <w:proofErr w:type="spellEnd"/>
            <w:r w:rsidRPr="00AA24D3">
              <w:rPr>
                <w:color w:val="000000" w:themeColor="text1"/>
                <w:sz w:val="20"/>
                <w:szCs w:val="20"/>
              </w:rPr>
              <w:t xml:space="preserve"> </w:t>
            </w:r>
            <w:proofErr w:type="spellStart"/>
            <w:r w:rsidRPr="00AA24D3">
              <w:rPr>
                <w:color w:val="000000" w:themeColor="text1"/>
                <w:sz w:val="20"/>
                <w:szCs w:val="20"/>
              </w:rPr>
              <w:t>meat</w:t>
            </w:r>
            <w:proofErr w:type="spellEnd"/>
            <w:r w:rsidRPr="00AA24D3">
              <w:rPr>
                <w:color w:val="000000" w:themeColor="text1"/>
                <w:sz w:val="20"/>
                <w:szCs w:val="20"/>
              </w:rPr>
              <w:t xml:space="preserve"> </w:t>
            </w:r>
            <w:proofErr w:type="spellStart"/>
            <w:r w:rsidRPr="00AA24D3">
              <w:rPr>
                <w:color w:val="000000" w:themeColor="text1"/>
                <w:sz w:val="20"/>
                <w:szCs w:val="20"/>
              </w:rPr>
              <w:t>for</w:t>
            </w:r>
            <w:proofErr w:type="spellEnd"/>
            <w:r w:rsidRPr="00AA24D3">
              <w:rPr>
                <w:color w:val="000000" w:themeColor="text1"/>
                <w:sz w:val="20"/>
                <w:szCs w:val="20"/>
              </w:rPr>
              <w:t xml:space="preserve"> </w:t>
            </w:r>
            <w:proofErr w:type="spellStart"/>
            <w:r w:rsidRPr="00AA24D3">
              <w:rPr>
                <w:color w:val="000000" w:themeColor="text1"/>
                <w:sz w:val="20"/>
                <w:szCs w:val="20"/>
              </w:rPr>
              <w:t>preparation</w:t>
            </w:r>
            <w:proofErr w:type="spellEnd"/>
            <w:r w:rsidRPr="00AA24D3">
              <w:rPr>
                <w:color w:val="000000" w:themeColor="text1"/>
                <w:sz w:val="20"/>
                <w:szCs w:val="20"/>
              </w:rPr>
              <w:t xml:space="preserve"> </w:t>
            </w:r>
            <w:proofErr w:type="spellStart"/>
            <w:r w:rsidRPr="00AA24D3">
              <w:rPr>
                <w:color w:val="000000" w:themeColor="text1"/>
                <w:sz w:val="20"/>
                <w:szCs w:val="20"/>
              </w:rPr>
              <w:t>of</w:t>
            </w:r>
            <w:proofErr w:type="spellEnd"/>
            <w:r w:rsidRPr="00AA24D3">
              <w:rPr>
                <w:color w:val="000000" w:themeColor="text1"/>
                <w:sz w:val="20"/>
                <w:szCs w:val="20"/>
              </w:rPr>
              <w:t xml:space="preserve"> </w:t>
            </w:r>
            <w:proofErr w:type="spellStart"/>
            <w:r w:rsidRPr="00AA24D3">
              <w:rPr>
                <w:color w:val="000000" w:themeColor="text1"/>
                <w:sz w:val="20"/>
                <w:szCs w:val="20"/>
              </w:rPr>
              <w:t>gelatins</w:t>
            </w:r>
            <w:proofErr w:type="spellEnd"/>
            <w:r w:rsidRPr="00AA24D3">
              <w:rPr>
                <w:color w:val="000000" w:themeColor="text1"/>
                <w:sz w:val="20"/>
                <w:szCs w:val="20"/>
              </w:rPr>
              <w:t xml:space="preserve">. </w:t>
            </w:r>
            <w:proofErr w:type="spellStart"/>
            <w:r w:rsidRPr="00AA24D3">
              <w:rPr>
                <w:i/>
                <w:color w:val="000000" w:themeColor="text1"/>
                <w:sz w:val="20"/>
                <w:szCs w:val="20"/>
              </w:rPr>
              <w:t>Molecules</w:t>
            </w:r>
            <w:proofErr w:type="spellEnd"/>
            <w:r w:rsidRPr="00AA24D3">
              <w:rPr>
                <w:color w:val="000000" w:themeColor="text1"/>
                <w:sz w:val="20"/>
                <w:szCs w:val="20"/>
              </w:rPr>
              <w:t xml:space="preserve"> </w:t>
            </w:r>
            <w:r w:rsidRPr="00CC4815">
              <w:rPr>
                <w:iCs/>
                <w:color w:val="000000" w:themeColor="text1"/>
                <w:sz w:val="20"/>
                <w:szCs w:val="20"/>
              </w:rPr>
              <w:t>26, 349</w:t>
            </w:r>
            <w:r w:rsidR="00CC4815" w:rsidRPr="00CC4815">
              <w:rPr>
                <w:iCs/>
                <w:color w:val="000000" w:themeColor="text1"/>
                <w:sz w:val="20"/>
                <w:szCs w:val="20"/>
              </w:rPr>
              <w:t>,</w:t>
            </w:r>
            <w:r w:rsidR="00CC4815">
              <w:rPr>
                <w:color w:val="000000" w:themeColor="text1"/>
                <w:sz w:val="20"/>
                <w:szCs w:val="20"/>
              </w:rPr>
              <w:t xml:space="preserve"> </w:t>
            </w:r>
            <w:r w:rsidR="00CC4815" w:rsidRPr="00CC4815">
              <w:rPr>
                <w:b/>
                <w:bCs/>
                <w:color w:val="000000" w:themeColor="text1"/>
                <w:sz w:val="20"/>
                <w:szCs w:val="20"/>
              </w:rPr>
              <w:t>2021</w:t>
            </w:r>
            <w:r w:rsidRPr="00AA24D3">
              <w:rPr>
                <w:color w:val="000000" w:themeColor="text1"/>
                <w:sz w:val="20"/>
                <w:szCs w:val="20"/>
              </w:rPr>
              <w:t xml:space="preserve">. </w:t>
            </w:r>
            <w:proofErr w:type="spellStart"/>
            <w:r w:rsidRPr="00AA24D3">
              <w:rPr>
                <w:rFonts w:eastAsiaTheme="minorHAnsi"/>
                <w:sz w:val="20"/>
                <w:szCs w:val="20"/>
              </w:rPr>
              <w:t>Jimp</w:t>
            </w:r>
            <w:proofErr w:type="spellEnd"/>
            <w:r w:rsidRPr="00AA24D3">
              <w:rPr>
                <w:rFonts w:eastAsiaTheme="minorHAnsi"/>
                <w:sz w:val="20"/>
                <w:szCs w:val="20"/>
              </w:rPr>
              <w:t xml:space="preserve"> (Q2)</w:t>
            </w:r>
          </w:p>
          <w:p w14:paraId="37E76081" w14:textId="77777777" w:rsidR="00AA24D3" w:rsidRPr="00AA24D3" w:rsidRDefault="004158DC" w:rsidP="00673B89">
            <w:pPr>
              <w:pStyle w:val="FormtovanvHTML"/>
              <w:spacing w:before="120" w:after="120"/>
              <w:jc w:val="both"/>
              <w:rPr>
                <w:rFonts w:ascii="Times New Roman" w:eastAsiaTheme="minorHAnsi" w:hAnsi="Times New Roman" w:cs="Times New Roman"/>
              </w:rPr>
            </w:pPr>
            <w:r w:rsidRPr="00222F3A">
              <w:rPr>
                <w:rFonts w:ascii="Times New Roman" w:hAnsi="Times New Roman" w:cs="Times New Roman"/>
                <w:b/>
                <w:bCs/>
                <w:caps/>
                <w:color w:val="000000" w:themeColor="text1"/>
                <w:lang w:val="cs-CZ"/>
              </w:rPr>
              <w:t>Mokrejš, P. (</w:t>
            </w:r>
            <w:proofErr w:type="gramStart"/>
            <w:r w:rsidRPr="00222F3A">
              <w:rPr>
                <w:rFonts w:ascii="Times New Roman" w:hAnsi="Times New Roman" w:cs="Times New Roman"/>
                <w:b/>
                <w:bCs/>
                <w:caps/>
                <w:color w:val="000000" w:themeColor="text1"/>
                <w:lang w:val="cs-CZ"/>
              </w:rPr>
              <w:t>30%</w:t>
            </w:r>
            <w:proofErr w:type="gramEnd"/>
            <w:r w:rsidRPr="00222F3A">
              <w:rPr>
                <w:rFonts w:ascii="Times New Roman" w:hAnsi="Times New Roman" w:cs="Times New Roman"/>
                <w:b/>
                <w:bCs/>
                <w:caps/>
                <w:color w:val="000000" w:themeColor="text1"/>
                <w:lang w:val="cs-CZ"/>
              </w:rPr>
              <w:t>)</w:t>
            </w:r>
            <w:r w:rsidRPr="00222F3A">
              <w:rPr>
                <w:rFonts w:ascii="Times New Roman" w:hAnsi="Times New Roman" w:cs="Times New Roman"/>
                <w:caps/>
                <w:color w:val="000000" w:themeColor="text1"/>
                <w:lang w:val="cs-CZ"/>
              </w:rPr>
              <w:t xml:space="preserve">, Gál, R., Mrázek, P.: </w:t>
            </w:r>
            <w:r w:rsidRPr="00222F3A">
              <w:rPr>
                <w:rFonts w:ascii="Times New Roman" w:hAnsi="Times New Roman" w:cs="Times New Roman"/>
                <w:color w:val="000000" w:themeColor="text1"/>
                <w:lang w:val="cs-CZ"/>
              </w:rPr>
              <w:t xml:space="preserve">Patent CZ 307665 B6: Biotechnologický způsob výroby potravinářské želatiny z drůbežího jatečného odpadu, 1. </w:t>
            </w:r>
            <w:r w:rsidRPr="00AA24D3">
              <w:rPr>
                <w:rFonts w:ascii="Times New Roman" w:hAnsi="Times New Roman" w:cs="Times New Roman"/>
                <w:color w:val="000000" w:themeColor="text1"/>
              </w:rPr>
              <w:t xml:space="preserve">2. </w:t>
            </w:r>
            <w:r w:rsidRPr="00AA24D3">
              <w:rPr>
                <w:rFonts w:ascii="Times New Roman" w:hAnsi="Times New Roman" w:cs="Times New Roman"/>
                <w:b/>
                <w:bCs/>
                <w:color w:val="000000" w:themeColor="text1"/>
              </w:rPr>
              <w:t>2019</w:t>
            </w:r>
            <w:r w:rsidRPr="00AA24D3">
              <w:rPr>
                <w:rFonts w:ascii="Times New Roman" w:hAnsi="Times New Roman" w:cs="Times New Roman"/>
                <w:color w:val="000000" w:themeColor="text1"/>
              </w:rPr>
              <w:t xml:space="preserve">. </w:t>
            </w:r>
            <w:proofErr w:type="spellStart"/>
            <w:r w:rsidRPr="00AA24D3">
              <w:rPr>
                <w:rFonts w:ascii="Times New Roman" w:hAnsi="Times New Roman" w:cs="Times New Roman"/>
                <w:color w:val="000000" w:themeColor="text1"/>
              </w:rPr>
              <w:t>Úřad</w:t>
            </w:r>
            <w:proofErr w:type="spellEnd"/>
            <w:r w:rsidRPr="00AA24D3">
              <w:rPr>
                <w:rFonts w:ascii="Times New Roman" w:hAnsi="Times New Roman" w:cs="Times New Roman"/>
                <w:color w:val="000000" w:themeColor="text1"/>
              </w:rPr>
              <w:t xml:space="preserve"> </w:t>
            </w:r>
            <w:proofErr w:type="spellStart"/>
            <w:r w:rsidRPr="00AA24D3">
              <w:rPr>
                <w:rFonts w:ascii="Times New Roman" w:hAnsi="Times New Roman" w:cs="Times New Roman"/>
                <w:color w:val="000000" w:themeColor="text1"/>
              </w:rPr>
              <w:t>průmyslového</w:t>
            </w:r>
            <w:proofErr w:type="spellEnd"/>
            <w:r w:rsidRPr="00AA24D3">
              <w:rPr>
                <w:rFonts w:ascii="Times New Roman" w:hAnsi="Times New Roman" w:cs="Times New Roman"/>
                <w:color w:val="000000" w:themeColor="text1"/>
              </w:rPr>
              <w:t xml:space="preserve"> </w:t>
            </w:r>
            <w:proofErr w:type="spellStart"/>
            <w:r w:rsidRPr="00AA24D3">
              <w:rPr>
                <w:rFonts w:ascii="Times New Roman" w:hAnsi="Times New Roman" w:cs="Times New Roman"/>
                <w:color w:val="000000" w:themeColor="text1"/>
              </w:rPr>
              <w:t>vlastnictví</w:t>
            </w:r>
            <w:proofErr w:type="spellEnd"/>
            <w:r w:rsidRPr="00AA24D3">
              <w:rPr>
                <w:rFonts w:ascii="Times New Roman" w:hAnsi="Times New Roman" w:cs="Times New Roman"/>
                <w:color w:val="000000" w:themeColor="text1"/>
              </w:rPr>
              <w:t xml:space="preserve">, Praha. </w:t>
            </w:r>
            <w:r w:rsidR="00AA24D3" w:rsidRPr="00AA24D3">
              <w:rPr>
                <w:rFonts w:ascii="Times New Roman" w:eastAsiaTheme="minorHAnsi" w:hAnsi="Times New Roman" w:cs="Times New Roman"/>
              </w:rPr>
              <w:t>CZ Pat.</w:t>
            </w:r>
          </w:p>
          <w:p w14:paraId="066113ED" w14:textId="0302EA66" w:rsidR="004158DC" w:rsidRPr="00641DD1" w:rsidRDefault="004158DC" w:rsidP="00673B89">
            <w:pPr>
              <w:pStyle w:val="FormtovanvHTML"/>
              <w:spacing w:before="120" w:after="120"/>
              <w:jc w:val="both"/>
              <w:rPr>
                <w:b/>
                <w:sz w:val="16"/>
                <w:szCs w:val="16"/>
              </w:rPr>
            </w:pPr>
            <w:r w:rsidRPr="00AA24D3">
              <w:rPr>
                <w:rFonts w:ascii="Times New Roman" w:hAnsi="Times New Roman" w:cs="Times New Roman"/>
                <w:b/>
                <w:bCs/>
                <w:caps/>
                <w:color w:val="000000" w:themeColor="text1"/>
              </w:rPr>
              <w:lastRenderedPageBreak/>
              <w:t>Mokrejš, P. (45%)</w:t>
            </w:r>
            <w:r w:rsidRPr="00AA24D3">
              <w:rPr>
                <w:rFonts w:ascii="Times New Roman" w:hAnsi="Times New Roman" w:cs="Times New Roman"/>
                <w:caps/>
                <w:color w:val="000000" w:themeColor="text1"/>
              </w:rPr>
              <w:t>, Mrázek, P., Gál, R., Pavlačková, J.:</w:t>
            </w:r>
            <w:r w:rsidRPr="00AA24D3">
              <w:rPr>
                <w:rFonts w:ascii="Times New Roman" w:hAnsi="Times New Roman" w:cs="Times New Roman"/>
                <w:color w:val="000000" w:themeColor="text1"/>
              </w:rPr>
              <w:t xml:space="preserve"> Biotechnological preparation of gelatines from chicken feet. </w:t>
            </w:r>
            <w:r w:rsidRPr="00AA24D3">
              <w:rPr>
                <w:rFonts w:ascii="Times New Roman" w:hAnsi="Times New Roman" w:cs="Times New Roman"/>
                <w:i/>
                <w:color w:val="000000" w:themeColor="text1"/>
              </w:rPr>
              <w:t>Polymers</w:t>
            </w:r>
            <w:r w:rsidRPr="00AA24D3">
              <w:rPr>
                <w:rFonts w:ascii="Times New Roman" w:hAnsi="Times New Roman" w:cs="Times New Roman"/>
                <w:color w:val="000000" w:themeColor="text1"/>
              </w:rPr>
              <w:t xml:space="preserve"> 11(6), 1060, </w:t>
            </w:r>
            <w:r w:rsidRPr="00AA24D3">
              <w:rPr>
                <w:rFonts w:ascii="Times New Roman" w:hAnsi="Times New Roman" w:cs="Times New Roman"/>
                <w:b/>
                <w:bCs/>
                <w:color w:val="000000" w:themeColor="text1"/>
              </w:rPr>
              <w:t>2019</w:t>
            </w:r>
            <w:r w:rsidRPr="00AA24D3">
              <w:rPr>
                <w:rFonts w:ascii="Times New Roman" w:hAnsi="Times New Roman" w:cs="Times New Roman"/>
                <w:color w:val="000000" w:themeColor="text1"/>
              </w:rPr>
              <w:t xml:space="preserve">. </w:t>
            </w:r>
            <w:r w:rsidR="00AA24D3" w:rsidRPr="00AA24D3">
              <w:rPr>
                <w:rFonts w:ascii="Times New Roman" w:eastAsiaTheme="minorHAnsi" w:hAnsi="Times New Roman" w:cs="Times New Roman"/>
              </w:rPr>
              <w:t>Jimp (Q1)</w:t>
            </w:r>
          </w:p>
        </w:tc>
      </w:tr>
      <w:tr w:rsidR="004158DC" w14:paraId="414D34BE" w14:textId="77777777" w:rsidTr="00FF48CE">
        <w:trPr>
          <w:trHeight w:val="218"/>
        </w:trPr>
        <w:tc>
          <w:tcPr>
            <w:tcW w:w="9956" w:type="dxa"/>
            <w:gridSpan w:val="15"/>
            <w:shd w:val="clear" w:color="auto" w:fill="F7CAAC"/>
          </w:tcPr>
          <w:p w14:paraId="7CAE2EFA" w14:textId="6473BA50" w:rsidR="004158DC" w:rsidRDefault="00336343" w:rsidP="004158DC">
            <w:pPr>
              <w:rPr>
                <w:b/>
              </w:rPr>
            </w:pPr>
            <w:r>
              <w:rPr>
                <w:b/>
              </w:rPr>
              <w:lastRenderedPageBreak/>
              <w:t>Působení v zahraničí</w:t>
            </w:r>
          </w:p>
        </w:tc>
      </w:tr>
      <w:tr w:rsidR="004158DC" w14:paraId="297EAF11" w14:textId="77777777" w:rsidTr="007A70B6">
        <w:trPr>
          <w:trHeight w:val="386"/>
        </w:trPr>
        <w:tc>
          <w:tcPr>
            <w:tcW w:w="9956" w:type="dxa"/>
            <w:gridSpan w:val="15"/>
          </w:tcPr>
          <w:p w14:paraId="49ED23AE" w14:textId="2F023FC1" w:rsidR="004158DC" w:rsidRPr="006729C9" w:rsidRDefault="004158DC" w:rsidP="006729C9">
            <w:pPr>
              <w:spacing w:before="60" w:after="60"/>
            </w:pPr>
            <w:r w:rsidRPr="006729C9">
              <w:t>---</w:t>
            </w:r>
          </w:p>
        </w:tc>
      </w:tr>
      <w:tr w:rsidR="004158DC" w14:paraId="28A1CC4A" w14:textId="77777777" w:rsidTr="00FF48CE">
        <w:trPr>
          <w:cantSplit/>
          <w:trHeight w:val="470"/>
        </w:trPr>
        <w:tc>
          <w:tcPr>
            <w:tcW w:w="2518" w:type="dxa"/>
            <w:shd w:val="clear" w:color="auto" w:fill="F7CAAC"/>
          </w:tcPr>
          <w:p w14:paraId="7C0EE561" w14:textId="77777777" w:rsidR="004158DC" w:rsidRDefault="004158DC" w:rsidP="004158DC">
            <w:pPr>
              <w:jc w:val="both"/>
              <w:rPr>
                <w:b/>
              </w:rPr>
            </w:pPr>
            <w:r>
              <w:rPr>
                <w:b/>
              </w:rPr>
              <w:t xml:space="preserve">Podpis </w:t>
            </w:r>
          </w:p>
        </w:tc>
        <w:tc>
          <w:tcPr>
            <w:tcW w:w="4536" w:type="dxa"/>
            <w:gridSpan w:val="9"/>
          </w:tcPr>
          <w:p w14:paraId="6282C202" w14:textId="77777777" w:rsidR="004158DC" w:rsidRDefault="004158DC" w:rsidP="004158DC">
            <w:pPr>
              <w:jc w:val="both"/>
            </w:pPr>
          </w:p>
        </w:tc>
        <w:tc>
          <w:tcPr>
            <w:tcW w:w="786" w:type="dxa"/>
            <w:gridSpan w:val="2"/>
            <w:shd w:val="clear" w:color="auto" w:fill="F7CAAC"/>
          </w:tcPr>
          <w:p w14:paraId="4D59A5A9" w14:textId="77777777" w:rsidR="004158DC" w:rsidRDefault="004158DC" w:rsidP="004158DC">
            <w:pPr>
              <w:jc w:val="both"/>
            </w:pPr>
            <w:r>
              <w:rPr>
                <w:b/>
              </w:rPr>
              <w:t>datum</w:t>
            </w:r>
          </w:p>
        </w:tc>
        <w:tc>
          <w:tcPr>
            <w:tcW w:w="2116" w:type="dxa"/>
            <w:gridSpan w:val="3"/>
          </w:tcPr>
          <w:p w14:paraId="0335238F" w14:textId="77777777" w:rsidR="004158DC" w:rsidRDefault="004158DC" w:rsidP="004158DC">
            <w:pPr>
              <w:jc w:val="both"/>
            </w:pPr>
          </w:p>
        </w:tc>
      </w:tr>
      <w:bookmarkEnd w:id="214"/>
    </w:tbl>
    <w:p w14:paraId="4D9D5963" w14:textId="77777777" w:rsidR="007A70B6" w:rsidRDefault="007A70B6">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5"/>
        <w:gridCol w:w="67"/>
        <w:gridCol w:w="759"/>
        <w:gridCol w:w="1712"/>
        <w:gridCol w:w="142"/>
        <w:gridCol w:w="380"/>
        <w:gridCol w:w="185"/>
        <w:gridCol w:w="281"/>
        <w:gridCol w:w="989"/>
        <w:gridCol w:w="706"/>
        <w:gridCol w:w="123"/>
        <w:gridCol w:w="695"/>
        <w:gridCol w:w="706"/>
        <w:gridCol w:w="706"/>
      </w:tblGrid>
      <w:tr w:rsidR="004158DC" w14:paraId="7BBAD638" w14:textId="77777777" w:rsidTr="00FF48CE">
        <w:tc>
          <w:tcPr>
            <w:tcW w:w="9956" w:type="dxa"/>
            <w:gridSpan w:val="14"/>
            <w:tcBorders>
              <w:bottom w:val="double" w:sz="4" w:space="0" w:color="auto"/>
            </w:tcBorders>
            <w:shd w:val="clear" w:color="auto" w:fill="BDD6EE"/>
          </w:tcPr>
          <w:p w14:paraId="557EC791" w14:textId="1D5E8191" w:rsidR="004158DC" w:rsidRDefault="004158DC" w:rsidP="004158DC">
            <w:pPr>
              <w:jc w:val="both"/>
              <w:rPr>
                <w:b/>
                <w:sz w:val="28"/>
              </w:rPr>
            </w:pPr>
            <w:bookmarkStart w:id="216" w:name="_Hlk138955492"/>
            <w:r>
              <w:rPr>
                <w:b/>
                <w:sz w:val="28"/>
              </w:rPr>
              <w:lastRenderedPageBreak/>
              <w:t>C-I – Personální zabezpečení</w:t>
            </w:r>
          </w:p>
        </w:tc>
      </w:tr>
      <w:tr w:rsidR="004158DC" w14:paraId="104D9FC8" w14:textId="77777777" w:rsidTr="00FF48CE">
        <w:tc>
          <w:tcPr>
            <w:tcW w:w="2518" w:type="dxa"/>
            <w:tcBorders>
              <w:top w:val="double" w:sz="4" w:space="0" w:color="auto"/>
            </w:tcBorders>
            <w:shd w:val="clear" w:color="auto" w:fill="F7CAAC"/>
          </w:tcPr>
          <w:p w14:paraId="49B92CA9" w14:textId="77777777" w:rsidR="004158DC" w:rsidRDefault="004158DC" w:rsidP="004158DC">
            <w:pPr>
              <w:jc w:val="both"/>
              <w:rPr>
                <w:b/>
              </w:rPr>
            </w:pPr>
            <w:r>
              <w:rPr>
                <w:b/>
              </w:rPr>
              <w:t>Vysoká škola</w:t>
            </w:r>
          </w:p>
        </w:tc>
        <w:tc>
          <w:tcPr>
            <w:tcW w:w="7438" w:type="dxa"/>
            <w:gridSpan w:val="13"/>
          </w:tcPr>
          <w:p w14:paraId="5FF33538" w14:textId="77777777" w:rsidR="004158DC" w:rsidRDefault="004158DC" w:rsidP="004158DC">
            <w:pPr>
              <w:jc w:val="both"/>
            </w:pPr>
            <w:r>
              <w:t>Univerzita Tomáše Bati ve Zlíně</w:t>
            </w:r>
          </w:p>
        </w:tc>
      </w:tr>
      <w:tr w:rsidR="004158DC" w14:paraId="5576B7B8" w14:textId="77777777" w:rsidTr="00FF48CE">
        <w:tc>
          <w:tcPr>
            <w:tcW w:w="2518" w:type="dxa"/>
            <w:shd w:val="clear" w:color="auto" w:fill="F7CAAC"/>
          </w:tcPr>
          <w:p w14:paraId="0CF7677E" w14:textId="77777777" w:rsidR="004158DC" w:rsidRDefault="004158DC" w:rsidP="004158DC">
            <w:pPr>
              <w:jc w:val="both"/>
              <w:rPr>
                <w:b/>
              </w:rPr>
            </w:pPr>
            <w:r>
              <w:rPr>
                <w:b/>
              </w:rPr>
              <w:t>Součást vysoké školy</w:t>
            </w:r>
          </w:p>
        </w:tc>
        <w:tc>
          <w:tcPr>
            <w:tcW w:w="7438" w:type="dxa"/>
            <w:gridSpan w:val="13"/>
          </w:tcPr>
          <w:p w14:paraId="0A4A0A38" w14:textId="77777777" w:rsidR="004158DC" w:rsidRDefault="004158DC" w:rsidP="004158DC">
            <w:pPr>
              <w:jc w:val="both"/>
            </w:pPr>
            <w:r>
              <w:t>Fakulta technologická</w:t>
            </w:r>
          </w:p>
        </w:tc>
      </w:tr>
      <w:tr w:rsidR="004158DC" w14:paraId="66682706" w14:textId="77777777" w:rsidTr="00FF48CE">
        <w:tc>
          <w:tcPr>
            <w:tcW w:w="2518" w:type="dxa"/>
            <w:shd w:val="clear" w:color="auto" w:fill="F7CAAC"/>
          </w:tcPr>
          <w:p w14:paraId="46730295" w14:textId="77777777" w:rsidR="004158DC" w:rsidRDefault="004158DC" w:rsidP="004158DC">
            <w:pPr>
              <w:jc w:val="both"/>
              <w:rPr>
                <w:b/>
              </w:rPr>
            </w:pPr>
            <w:r>
              <w:rPr>
                <w:b/>
              </w:rPr>
              <w:t>Název studijního programu</w:t>
            </w:r>
          </w:p>
        </w:tc>
        <w:tc>
          <w:tcPr>
            <w:tcW w:w="7438" w:type="dxa"/>
            <w:gridSpan w:val="13"/>
          </w:tcPr>
          <w:p w14:paraId="4536E7D1" w14:textId="77777777" w:rsidR="004158DC" w:rsidRDefault="004158DC" w:rsidP="004158DC">
            <w:pPr>
              <w:jc w:val="both"/>
            </w:pPr>
            <w:r>
              <w:t>Potravinářské biotechnologie a aplikovaná mikrobiologie</w:t>
            </w:r>
          </w:p>
        </w:tc>
      </w:tr>
      <w:tr w:rsidR="004158DC" w14:paraId="3857AF28" w14:textId="77777777" w:rsidTr="00FF48CE">
        <w:tc>
          <w:tcPr>
            <w:tcW w:w="2518" w:type="dxa"/>
            <w:shd w:val="clear" w:color="auto" w:fill="F7CAAC"/>
          </w:tcPr>
          <w:p w14:paraId="44ADF2D0" w14:textId="77777777" w:rsidR="004158DC" w:rsidRDefault="004158DC" w:rsidP="004158DC">
            <w:pPr>
              <w:jc w:val="both"/>
              <w:rPr>
                <w:b/>
              </w:rPr>
            </w:pPr>
            <w:r>
              <w:rPr>
                <w:b/>
              </w:rPr>
              <w:t>Jméno a příjmení</w:t>
            </w:r>
          </w:p>
        </w:tc>
        <w:tc>
          <w:tcPr>
            <w:tcW w:w="4536" w:type="dxa"/>
            <w:gridSpan w:val="8"/>
          </w:tcPr>
          <w:p w14:paraId="6048E309" w14:textId="22EABDD6" w:rsidR="004158DC" w:rsidRPr="002005AC" w:rsidRDefault="004158DC" w:rsidP="004158DC">
            <w:pPr>
              <w:jc w:val="both"/>
              <w:rPr>
                <w:b/>
                <w:bCs/>
              </w:rPr>
            </w:pPr>
            <w:bookmarkStart w:id="217" w:name="Novák"/>
            <w:bookmarkEnd w:id="217"/>
            <w:r w:rsidRPr="00FC3D7A">
              <w:rPr>
                <w:b/>
                <w:bCs/>
              </w:rPr>
              <w:t>Petr Novák</w:t>
            </w:r>
          </w:p>
        </w:tc>
        <w:tc>
          <w:tcPr>
            <w:tcW w:w="709" w:type="dxa"/>
            <w:shd w:val="clear" w:color="auto" w:fill="F7CAAC"/>
          </w:tcPr>
          <w:p w14:paraId="673AC96D" w14:textId="77777777" w:rsidR="004158DC" w:rsidRDefault="004158DC" w:rsidP="004158DC">
            <w:pPr>
              <w:jc w:val="both"/>
              <w:rPr>
                <w:b/>
              </w:rPr>
            </w:pPr>
            <w:r>
              <w:rPr>
                <w:b/>
              </w:rPr>
              <w:t>Tituly</w:t>
            </w:r>
          </w:p>
        </w:tc>
        <w:tc>
          <w:tcPr>
            <w:tcW w:w="2193" w:type="dxa"/>
            <w:gridSpan w:val="4"/>
          </w:tcPr>
          <w:p w14:paraId="554E4FC9" w14:textId="278663FA" w:rsidR="004158DC" w:rsidRDefault="004158DC" w:rsidP="004158DC">
            <w:pPr>
              <w:jc w:val="both"/>
            </w:pPr>
            <w:r>
              <w:t>doc. Ing., Ph.D.</w:t>
            </w:r>
          </w:p>
        </w:tc>
      </w:tr>
      <w:tr w:rsidR="004158DC" w14:paraId="32D3DB63" w14:textId="77777777" w:rsidTr="00FF48CE">
        <w:tc>
          <w:tcPr>
            <w:tcW w:w="2518" w:type="dxa"/>
            <w:shd w:val="clear" w:color="auto" w:fill="F7CAAC"/>
          </w:tcPr>
          <w:p w14:paraId="16E762E8" w14:textId="77777777" w:rsidR="004158DC" w:rsidRDefault="004158DC" w:rsidP="004158DC">
            <w:pPr>
              <w:jc w:val="both"/>
              <w:rPr>
                <w:b/>
              </w:rPr>
            </w:pPr>
            <w:r>
              <w:rPr>
                <w:b/>
              </w:rPr>
              <w:t>Rok narození</w:t>
            </w:r>
          </w:p>
        </w:tc>
        <w:tc>
          <w:tcPr>
            <w:tcW w:w="829" w:type="dxa"/>
            <w:gridSpan w:val="2"/>
          </w:tcPr>
          <w:p w14:paraId="45CA1BCC" w14:textId="00D2F506" w:rsidR="004158DC" w:rsidRDefault="004158DC" w:rsidP="004158DC">
            <w:pPr>
              <w:jc w:val="both"/>
            </w:pPr>
            <w:r>
              <w:t>1979</w:t>
            </w:r>
          </w:p>
        </w:tc>
        <w:tc>
          <w:tcPr>
            <w:tcW w:w="1721" w:type="dxa"/>
            <w:shd w:val="clear" w:color="auto" w:fill="F7CAAC"/>
          </w:tcPr>
          <w:p w14:paraId="75993FD1" w14:textId="18FE3EB4" w:rsidR="004158DC" w:rsidRDefault="004158DC" w:rsidP="004158DC">
            <w:pPr>
              <w:jc w:val="both"/>
              <w:rPr>
                <w:b/>
              </w:rPr>
            </w:pPr>
            <w:r>
              <w:rPr>
                <w:b/>
              </w:rPr>
              <w:t>typ vztahu k V</w:t>
            </w:r>
            <w:r w:rsidR="00B00931">
              <w:rPr>
                <w:b/>
              </w:rPr>
              <w:t>Š</w:t>
            </w:r>
          </w:p>
        </w:tc>
        <w:tc>
          <w:tcPr>
            <w:tcW w:w="992" w:type="dxa"/>
            <w:gridSpan w:val="4"/>
          </w:tcPr>
          <w:p w14:paraId="1332258C" w14:textId="77777777" w:rsidR="004158DC" w:rsidRPr="00F314C2" w:rsidRDefault="004158DC" w:rsidP="004158DC">
            <w:pPr>
              <w:jc w:val="both"/>
              <w:rPr>
                <w:highlight w:val="yellow"/>
              </w:rPr>
            </w:pPr>
            <w:r w:rsidRPr="00F37A65">
              <w:t>pp.</w:t>
            </w:r>
          </w:p>
        </w:tc>
        <w:tc>
          <w:tcPr>
            <w:tcW w:w="994" w:type="dxa"/>
            <w:shd w:val="clear" w:color="auto" w:fill="F7CAAC"/>
          </w:tcPr>
          <w:p w14:paraId="05D71FA4" w14:textId="77777777" w:rsidR="004158DC" w:rsidRDefault="004158DC" w:rsidP="004158DC">
            <w:pPr>
              <w:jc w:val="both"/>
              <w:rPr>
                <w:b/>
              </w:rPr>
            </w:pPr>
            <w:r>
              <w:rPr>
                <w:b/>
              </w:rPr>
              <w:t>rozsah</w:t>
            </w:r>
          </w:p>
        </w:tc>
        <w:tc>
          <w:tcPr>
            <w:tcW w:w="709" w:type="dxa"/>
          </w:tcPr>
          <w:p w14:paraId="28E57766" w14:textId="77777777" w:rsidR="004158DC" w:rsidRDefault="004158DC" w:rsidP="004158DC">
            <w:pPr>
              <w:jc w:val="both"/>
            </w:pPr>
            <w:r w:rsidRPr="00F37A65">
              <w:t>40</w:t>
            </w:r>
          </w:p>
        </w:tc>
        <w:tc>
          <w:tcPr>
            <w:tcW w:w="775" w:type="dxa"/>
            <w:gridSpan w:val="2"/>
            <w:shd w:val="clear" w:color="auto" w:fill="F7CAAC"/>
          </w:tcPr>
          <w:p w14:paraId="06224CF7" w14:textId="77777777" w:rsidR="004158DC" w:rsidRDefault="004158DC" w:rsidP="004158DC">
            <w:pPr>
              <w:jc w:val="both"/>
              <w:rPr>
                <w:b/>
              </w:rPr>
            </w:pPr>
            <w:r>
              <w:rPr>
                <w:b/>
              </w:rPr>
              <w:t>do kdy</w:t>
            </w:r>
          </w:p>
        </w:tc>
        <w:tc>
          <w:tcPr>
            <w:tcW w:w="1418" w:type="dxa"/>
            <w:gridSpan w:val="2"/>
          </w:tcPr>
          <w:p w14:paraId="6CEF4917" w14:textId="77777777" w:rsidR="004158DC" w:rsidRDefault="004158DC" w:rsidP="004158DC">
            <w:pPr>
              <w:jc w:val="both"/>
            </w:pPr>
            <w:r w:rsidRPr="00F37A65">
              <w:t>N</w:t>
            </w:r>
          </w:p>
        </w:tc>
      </w:tr>
      <w:tr w:rsidR="004158DC" w14:paraId="59476234" w14:textId="77777777" w:rsidTr="00FF48CE">
        <w:tc>
          <w:tcPr>
            <w:tcW w:w="5068" w:type="dxa"/>
            <w:gridSpan w:val="4"/>
            <w:shd w:val="clear" w:color="auto" w:fill="F7CAAC"/>
          </w:tcPr>
          <w:p w14:paraId="04942B54" w14:textId="77777777" w:rsidR="004158DC" w:rsidRDefault="004158DC" w:rsidP="004158DC">
            <w:pPr>
              <w:jc w:val="both"/>
              <w:rPr>
                <w:b/>
              </w:rPr>
            </w:pPr>
            <w:r>
              <w:rPr>
                <w:b/>
              </w:rPr>
              <w:t>Typ vztahu na součásti VŠ, která uskutečňuje st. program</w:t>
            </w:r>
          </w:p>
        </w:tc>
        <w:tc>
          <w:tcPr>
            <w:tcW w:w="992" w:type="dxa"/>
            <w:gridSpan w:val="4"/>
          </w:tcPr>
          <w:p w14:paraId="434ED822" w14:textId="77777777" w:rsidR="004158DC" w:rsidRPr="00F314C2" w:rsidRDefault="004158DC" w:rsidP="004158DC">
            <w:pPr>
              <w:jc w:val="both"/>
              <w:rPr>
                <w:highlight w:val="yellow"/>
              </w:rPr>
            </w:pPr>
            <w:r w:rsidRPr="006D42B4">
              <w:t>---</w:t>
            </w:r>
          </w:p>
        </w:tc>
        <w:tc>
          <w:tcPr>
            <w:tcW w:w="994" w:type="dxa"/>
            <w:shd w:val="clear" w:color="auto" w:fill="F7CAAC"/>
          </w:tcPr>
          <w:p w14:paraId="42C6670B" w14:textId="77777777" w:rsidR="004158DC" w:rsidRDefault="004158DC" w:rsidP="004158DC">
            <w:pPr>
              <w:jc w:val="both"/>
              <w:rPr>
                <w:b/>
              </w:rPr>
            </w:pPr>
            <w:r>
              <w:rPr>
                <w:b/>
              </w:rPr>
              <w:t>rozsah</w:t>
            </w:r>
          </w:p>
        </w:tc>
        <w:tc>
          <w:tcPr>
            <w:tcW w:w="709" w:type="dxa"/>
          </w:tcPr>
          <w:p w14:paraId="506BF0E7" w14:textId="77777777" w:rsidR="004158DC" w:rsidRDefault="004158DC" w:rsidP="004158DC">
            <w:pPr>
              <w:jc w:val="both"/>
            </w:pPr>
            <w:r>
              <w:t>---</w:t>
            </w:r>
          </w:p>
        </w:tc>
        <w:tc>
          <w:tcPr>
            <w:tcW w:w="775" w:type="dxa"/>
            <w:gridSpan w:val="2"/>
            <w:shd w:val="clear" w:color="auto" w:fill="F7CAAC"/>
          </w:tcPr>
          <w:p w14:paraId="5805BAF0" w14:textId="77777777" w:rsidR="004158DC" w:rsidRDefault="004158DC" w:rsidP="004158DC">
            <w:pPr>
              <w:jc w:val="both"/>
              <w:rPr>
                <w:b/>
              </w:rPr>
            </w:pPr>
            <w:r>
              <w:rPr>
                <w:b/>
              </w:rPr>
              <w:t>do kdy</w:t>
            </w:r>
          </w:p>
        </w:tc>
        <w:tc>
          <w:tcPr>
            <w:tcW w:w="1418" w:type="dxa"/>
            <w:gridSpan w:val="2"/>
          </w:tcPr>
          <w:p w14:paraId="6EE16E0A" w14:textId="77777777" w:rsidR="004158DC" w:rsidRDefault="004158DC" w:rsidP="004158DC">
            <w:pPr>
              <w:jc w:val="both"/>
            </w:pPr>
            <w:r>
              <w:t>---</w:t>
            </w:r>
          </w:p>
        </w:tc>
      </w:tr>
      <w:tr w:rsidR="004158DC" w14:paraId="34848203" w14:textId="77777777" w:rsidTr="00FF48CE">
        <w:tc>
          <w:tcPr>
            <w:tcW w:w="6060" w:type="dxa"/>
            <w:gridSpan w:val="8"/>
            <w:shd w:val="clear" w:color="auto" w:fill="F7CAAC"/>
          </w:tcPr>
          <w:p w14:paraId="228F4660" w14:textId="4F8F2E00" w:rsidR="004158DC" w:rsidRDefault="00B00931" w:rsidP="004158DC">
            <w:pPr>
              <w:jc w:val="both"/>
            </w:pPr>
            <w:r>
              <w:rPr>
                <w:b/>
              </w:rPr>
              <w:t>Další</w:t>
            </w:r>
            <w:r w:rsidR="004158DC">
              <w:rPr>
                <w:b/>
              </w:rPr>
              <w:t xml:space="preserve"> současná působení jako akademický pracovník na jiných VŠ</w:t>
            </w:r>
          </w:p>
        </w:tc>
        <w:tc>
          <w:tcPr>
            <w:tcW w:w="1703" w:type="dxa"/>
            <w:gridSpan w:val="2"/>
            <w:shd w:val="clear" w:color="auto" w:fill="F7CAAC"/>
          </w:tcPr>
          <w:p w14:paraId="6D8B9069" w14:textId="77777777" w:rsidR="004158DC" w:rsidRDefault="004158DC" w:rsidP="004158DC">
            <w:pPr>
              <w:jc w:val="both"/>
              <w:rPr>
                <w:b/>
              </w:rPr>
            </w:pPr>
            <w:r>
              <w:rPr>
                <w:b/>
              </w:rPr>
              <w:t xml:space="preserve">typ </w:t>
            </w:r>
            <w:proofErr w:type="spellStart"/>
            <w:r>
              <w:rPr>
                <w:b/>
              </w:rPr>
              <w:t>prac</w:t>
            </w:r>
            <w:proofErr w:type="spellEnd"/>
            <w:r>
              <w:rPr>
                <w:b/>
              </w:rPr>
              <w:t>. vztahu</w:t>
            </w:r>
          </w:p>
        </w:tc>
        <w:tc>
          <w:tcPr>
            <w:tcW w:w="2193" w:type="dxa"/>
            <w:gridSpan w:val="4"/>
            <w:shd w:val="clear" w:color="auto" w:fill="F7CAAC"/>
          </w:tcPr>
          <w:p w14:paraId="1E300D8C" w14:textId="77777777" w:rsidR="004158DC" w:rsidRDefault="004158DC" w:rsidP="004158DC">
            <w:pPr>
              <w:jc w:val="both"/>
              <w:rPr>
                <w:b/>
              </w:rPr>
            </w:pPr>
            <w:r>
              <w:rPr>
                <w:b/>
              </w:rPr>
              <w:t>rozsah</w:t>
            </w:r>
          </w:p>
        </w:tc>
      </w:tr>
      <w:tr w:rsidR="004158DC" w14:paraId="236BC546" w14:textId="77777777" w:rsidTr="00FF48CE">
        <w:tc>
          <w:tcPr>
            <w:tcW w:w="6060" w:type="dxa"/>
            <w:gridSpan w:val="8"/>
          </w:tcPr>
          <w:p w14:paraId="5A7C71DF" w14:textId="056EC538" w:rsidR="004158DC" w:rsidRDefault="004158DC" w:rsidP="004158DC">
            <w:pPr>
              <w:jc w:val="both"/>
            </w:pPr>
            <w:r w:rsidRPr="00667376">
              <w:t>Moravská vysoká škola Olomouc</w:t>
            </w:r>
          </w:p>
        </w:tc>
        <w:tc>
          <w:tcPr>
            <w:tcW w:w="1703" w:type="dxa"/>
            <w:gridSpan w:val="2"/>
          </w:tcPr>
          <w:p w14:paraId="73296E78" w14:textId="1B16618A" w:rsidR="004158DC" w:rsidRDefault="004158DC" w:rsidP="004158DC">
            <w:pPr>
              <w:jc w:val="both"/>
            </w:pPr>
            <w:r w:rsidRPr="00667376">
              <w:t>pp.</w:t>
            </w:r>
          </w:p>
        </w:tc>
        <w:tc>
          <w:tcPr>
            <w:tcW w:w="2193" w:type="dxa"/>
            <w:gridSpan w:val="4"/>
          </w:tcPr>
          <w:p w14:paraId="177FF878" w14:textId="15D66175" w:rsidR="004158DC" w:rsidRDefault="004158DC" w:rsidP="004158DC">
            <w:pPr>
              <w:jc w:val="both"/>
            </w:pPr>
            <w:r w:rsidRPr="00667376">
              <w:t>20</w:t>
            </w:r>
          </w:p>
        </w:tc>
      </w:tr>
      <w:tr w:rsidR="004158DC" w14:paraId="6498C168" w14:textId="77777777" w:rsidTr="00FF48CE">
        <w:tc>
          <w:tcPr>
            <w:tcW w:w="6060" w:type="dxa"/>
            <w:gridSpan w:val="8"/>
          </w:tcPr>
          <w:p w14:paraId="787BD250" w14:textId="77777777" w:rsidR="004158DC" w:rsidRDefault="004158DC" w:rsidP="004158DC">
            <w:pPr>
              <w:jc w:val="both"/>
            </w:pPr>
          </w:p>
        </w:tc>
        <w:tc>
          <w:tcPr>
            <w:tcW w:w="1703" w:type="dxa"/>
            <w:gridSpan w:val="2"/>
          </w:tcPr>
          <w:p w14:paraId="414036A2" w14:textId="77777777" w:rsidR="004158DC" w:rsidRDefault="004158DC" w:rsidP="004158DC">
            <w:pPr>
              <w:jc w:val="both"/>
            </w:pPr>
          </w:p>
        </w:tc>
        <w:tc>
          <w:tcPr>
            <w:tcW w:w="2193" w:type="dxa"/>
            <w:gridSpan w:val="4"/>
          </w:tcPr>
          <w:p w14:paraId="577CAA29" w14:textId="77777777" w:rsidR="004158DC" w:rsidRDefault="004158DC" w:rsidP="004158DC">
            <w:pPr>
              <w:jc w:val="both"/>
            </w:pPr>
          </w:p>
        </w:tc>
      </w:tr>
      <w:tr w:rsidR="004158DC" w14:paraId="70CC657F" w14:textId="77777777" w:rsidTr="00FF48CE">
        <w:tc>
          <w:tcPr>
            <w:tcW w:w="9956" w:type="dxa"/>
            <w:gridSpan w:val="14"/>
            <w:shd w:val="clear" w:color="auto" w:fill="F7CAAC"/>
          </w:tcPr>
          <w:p w14:paraId="53409CCE" w14:textId="77777777" w:rsidR="004158DC" w:rsidRDefault="004158DC" w:rsidP="004158DC">
            <w:pPr>
              <w:jc w:val="both"/>
            </w:pPr>
            <w:r>
              <w:rPr>
                <w:b/>
              </w:rPr>
              <w:t>Předměty příslušného studijního programu a způsob zapojení do jejich výuky, příp. další zapojení do uskutečňování studijního programu</w:t>
            </w:r>
          </w:p>
        </w:tc>
      </w:tr>
      <w:tr w:rsidR="004158DC" w:rsidRPr="00740C85" w14:paraId="4D11CF3B" w14:textId="77777777" w:rsidTr="00FF48CE">
        <w:trPr>
          <w:trHeight w:val="343"/>
        </w:trPr>
        <w:tc>
          <w:tcPr>
            <w:tcW w:w="9956" w:type="dxa"/>
            <w:gridSpan w:val="14"/>
            <w:tcBorders>
              <w:top w:val="nil"/>
            </w:tcBorders>
          </w:tcPr>
          <w:p w14:paraId="4F06A5C1" w14:textId="04156826" w:rsidR="004158DC" w:rsidRPr="00740C85" w:rsidRDefault="004158DC" w:rsidP="004158DC">
            <w:pPr>
              <w:spacing w:before="120" w:after="120"/>
              <w:jc w:val="both"/>
            </w:pPr>
            <w:r w:rsidRPr="001D61F2">
              <w:t>Podnikatelské aktivity II</w:t>
            </w:r>
            <w:r>
              <w:t xml:space="preserve"> (</w:t>
            </w:r>
            <w:proofErr w:type="gramStart"/>
            <w:r>
              <w:t>100%</w:t>
            </w:r>
            <w:proofErr w:type="gramEnd"/>
            <w:r>
              <w:t xml:space="preserve"> p)</w:t>
            </w:r>
          </w:p>
        </w:tc>
      </w:tr>
      <w:tr w:rsidR="004158DC" w:rsidRPr="002827C6" w14:paraId="41F95B07" w14:textId="77777777" w:rsidTr="00FF48CE">
        <w:trPr>
          <w:trHeight w:val="340"/>
        </w:trPr>
        <w:tc>
          <w:tcPr>
            <w:tcW w:w="9956" w:type="dxa"/>
            <w:gridSpan w:val="14"/>
            <w:tcBorders>
              <w:top w:val="nil"/>
            </w:tcBorders>
            <w:shd w:val="clear" w:color="auto" w:fill="FBD4B4"/>
          </w:tcPr>
          <w:p w14:paraId="3F47D669" w14:textId="02CF48C8" w:rsidR="004158DC" w:rsidRPr="002827C6" w:rsidRDefault="00C66BD9" w:rsidP="004158DC">
            <w:pPr>
              <w:jc w:val="both"/>
              <w:rPr>
                <w:b/>
              </w:rPr>
            </w:pPr>
            <w:r w:rsidRPr="002827C6">
              <w:rPr>
                <w:b/>
              </w:rPr>
              <w:t>Zapojení</w:t>
            </w:r>
            <w:r w:rsidR="004158DC" w:rsidRPr="002827C6">
              <w:rPr>
                <w:b/>
              </w:rPr>
              <w:t xml:space="preserve"> do výuky v dalších studijních programech na téže vysoké škole (pouze u garantů ZT a PZ předmětů)</w:t>
            </w:r>
          </w:p>
        </w:tc>
      </w:tr>
      <w:tr w:rsidR="004158DC" w:rsidRPr="0062245F" w14:paraId="1E1053DA" w14:textId="77777777" w:rsidTr="00FF48CE">
        <w:trPr>
          <w:trHeight w:val="340"/>
        </w:trPr>
        <w:tc>
          <w:tcPr>
            <w:tcW w:w="2585" w:type="dxa"/>
            <w:gridSpan w:val="2"/>
            <w:tcBorders>
              <w:top w:val="nil"/>
            </w:tcBorders>
          </w:tcPr>
          <w:p w14:paraId="1625F011" w14:textId="77777777" w:rsidR="004158DC" w:rsidRPr="0062245F" w:rsidRDefault="004158DC" w:rsidP="004158DC">
            <w:pPr>
              <w:jc w:val="both"/>
              <w:rPr>
                <w:b/>
              </w:rPr>
            </w:pPr>
            <w:r w:rsidRPr="0062245F">
              <w:rPr>
                <w:b/>
              </w:rPr>
              <w:t>Název studijního předmětu</w:t>
            </w:r>
          </w:p>
        </w:tc>
        <w:tc>
          <w:tcPr>
            <w:tcW w:w="2626" w:type="dxa"/>
            <w:gridSpan w:val="3"/>
            <w:tcBorders>
              <w:top w:val="nil"/>
            </w:tcBorders>
          </w:tcPr>
          <w:p w14:paraId="48776B75" w14:textId="77777777" w:rsidR="004158DC" w:rsidRPr="0062245F" w:rsidRDefault="004158DC" w:rsidP="004158DC">
            <w:pPr>
              <w:jc w:val="both"/>
              <w:rPr>
                <w:b/>
              </w:rPr>
            </w:pPr>
            <w:r w:rsidRPr="0062245F">
              <w:rPr>
                <w:b/>
              </w:rPr>
              <w:t>Název studijního programu</w:t>
            </w:r>
          </w:p>
        </w:tc>
        <w:tc>
          <w:tcPr>
            <w:tcW w:w="567" w:type="dxa"/>
            <w:gridSpan w:val="2"/>
            <w:tcBorders>
              <w:top w:val="nil"/>
            </w:tcBorders>
          </w:tcPr>
          <w:p w14:paraId="28623295" w14:textId="77777777" w:rsidR="004158DC" w:rsidRPr="0062245F" w:rsidRDefault="004158DC" w:rsidP="004158DC">
            <w:pPr>
              <w:jc w:val="both"/>
              <w:rPr>
                <w:b/>
              </w:rPr>
            </w:pPr>
            <w:r w:rsidRPr="0062245F">
              <w:rPr>
                <w:b/>
              </w:rPr>
              <w:t>Sem.</w:t>
            </w:r>
          </w:p>
        </w:tc>
        <w:tc>
          <w:tcPr>
            <w:tcW w:w="2109" w:type="dxa"/>
            <w:gridSpan w:val="4"/>
            <w:tcBorders>
              <w:top w:val="nil"/>
            </w:tcBorders>
          </w:tcPr>
          <w:p w14:paraId="5A3B581E" w14:textId="77777777" w:rsidR="004158DC" w:rsidRPr="0062245F" w:rsidRDefault="004158DC" w:rsidP="004158DC">
            <w:pPr>
              <w:jc w:val="both"/>
              <w:rPr>
                <w:b/>
              </w:rPr>
            </w:pPr>
            <w:r w:rsidRPr="0062245F">
              <w:rPr>
                <w:b/>
              </w:rPr>
              <w:t>Role ve výuce daného předmětu</w:t>
            </w:r>
          </w:p>
        </w:tc>
        <w:tc>
          <w:tcPr>
            <w:tcW w:w="2069" w:type="dxa"/>
            <w:gridSpan w:val="3"/>
            <w:tcBorders>
              <w:top w:val="nil"/>
            </w:tcBorders>
          </w:tcPr>
          <w:p w14:paraId="31B05682" w14:textId="77777777" w:rsidR="004158DC" w:rsidRDefault="004158DC" w:rsidP="004158DC">
            <w:pPr>
              <w:jc w:val="both"/>
              <w:rPr>
                <w:b/>
              </w:rPr>
            </w:pPr>
            <w:r w:rsidRPr="0062245F">
              <w:rPr>
                <w:b/>
              </w:rPr>
              <w:t>(</w:t>
            </w:r>
            <w:r w:rsidRPr="0062245F">
              <w:rPr>
                <w:b/>
                <w:i/>
                <w:iCs/>
              </w:rPr>
              <w:t>nepovinný údaj</w:t>
            </w:r>
            <w:r w:rsidRPr="0062245F">
              <w:rPr>
                <w:b/>
              </w:rPr>
              <w:t xml:space="preserve">) </w:t>
            </w:r>
          </w:p>
          <w:p w14:paraId="54F38A5F" w14:textId="77777777" w:rsidR="004158DC" w:rsidRPr="0062245F" w:rsidRDefault="004158DC" w:rsidP="004158DC">
            <w:pPr>
              <w:jc w:val="both"/>
              <w:rPr>
                <w:b/>
              </w:rPr>
            </w:pPr>
            <w:r w:rsidRPr="0062245F">
              <w:rPr>
                <w:b/>
              </w:rPr>
              <w:t>Počet hodin za semestr</w:t>
            </w:r>
          </w:p>
        </w:tc>
      </w:tr>
      <w:tr w:rsidR="004158DC" w:rsidRPr="000F23DD" w14:paraId="3AB8E176" w14:textId="77777777" w:rsidTr="00FF48CE">
        <w:trPr>
          <w:trHeight w:val="285"/>
        </w:trPr>
        <w:tc>
          <w:tcPr>
            <w:tcW w:w="2585" w:type="dxa"/>
            <w:gridSpan w:val="2"/>
            <w:tcBorders>
              <w:top w:val="nil"/>
            </w:tcBorders>
            <w:vAlign w:val="center"/>
          </w:tcPr>
          <w:p w14:paraId="736D96E7" w14:textId="77777777" w:rsidR="004158DC" w:rsidRPr="000F23DD" w:rsidRDefault="004158DC" w:rsidP="004158DC">
            <w:pPr>
              <w:rPr>
                <w:color w:val="FF0000"/>
                <w:highlight w:val="magenta"/>
              </w:rPr>
            </w:pPr>
          </w:p>
        </w:tc>
        <w:tc>
          <w:tcPr>
            <w:tcW w:w="2626" w:type="dxa"/>
            <w:gridSpan w:val="3"/>
            <w:tcBorders>
              <w:top w:val="nil"/>
            </w:tcBorders>
            <w:vAlign w:val="center"/>
          </w:tcPr>
          <w:p w14:paraId="4E430B69" w14:textId="77777777" w:rsidR="004158DC" w:rsidRPr="000F23DD" w:rsidRDefault="004158DC" w:rsidP="004158DC">
            <w:pPr>
              <w:rPr>
                <w:highlight w:val="magenta"/>
              </w:rPr>
            </w:pPr>
          </w:p>
        </w:tc>
        <w:tc>
          <w:tcPr>
            <w:tcW w:w="567" w:type="dxa"/>
            <w:gridSpan w:val="2"/>
            <w:tcBorders>
              <w:top w:val="nil"/>
            </w:tcBorders>
            <w:vAlign w:val="center"/>
          </w:tcPr>
          <w:p w14:paraId="7D199FC5" w14:textId="77777777" w:rsidR="004158DC" w:rsidRPr="000F23DD" w:rsidRDefault="004158DC" w:rsidP="004158DC">
            <w:pPr>
              <w:jc w:val="center"/>
              <w:rPr>
                <w:highlight w:val="magenta"/>
              </w:rPr>
            </w:pPr>
          </w:p>
        </w:tc>
        <w:tc>
          <w:tcPr>
            <w:tcW w:w="2109" w:type="dxa"/>
            <w:gridSpan w:val="4"/>
            <w:tcBorders>
              <w:top w:val="nil"/>
            </w:tcBorders>
            <w:vAlign w:val="center"/>
          </w:tcPr>
          <w:p w14:paraId="5B134698" w14:textId="77777777" w:rsidR="004158DC" w:rsidRPr="000F23DD" w:rsidRDefault="004158DC" w:rsidP="004158DC">
            <w:pPr>
              <w:rPr>
                <w:highlight w:val="magenta"/>
              </w:rPr>
            </w:pPr>
          </w:p>
        </w:tc>
        <w:tc>
          <w:tcPr>
            <w:tcW w:w="2069" w:type="dxa"/>
            <w:gridSpan w:val="3"/>
            <w:tcBorders>
              <w:top w:val="nil"/>
            </w:tcBorders>
            <w:vAlign w:val="center"/>
          </w:tcPr>
          <w:p w14:paraId="0D882324" w14:textId="77777777" w:rsidR="004158DC" w:rsidRPr="000F23DD" w:rsidRDefault="004158DC" w:rsidP="004158DC">
            <w:pPr>
              <w:rPr>
                <w:color w:val="FF0000"/>
                <w:highlight w:val="magenta"/>
              </w:rPr>
            </w:pPr>
          </w:p>
        </w:tc>
      </w:tr>
      <w:tr w:rsidR="004158DC" w:rsidRPr="000F23DD" w14:paraId="63EE7BEB" w14:textId="77777777" w:rsidTr="00FF48CE">
        <w:trPr>
          <w:trHeight w:val="284"/>
        </w:trPr>
        <w:tc>
          <w:tcPr>
            <w:tcW w:w="2585" w:type="dxa"/>
            <w:gridSpan w:val="2"/>
            <w:tcBorders>
              <w:top w:val="nil"/>
            </w:tcBorders>
            <w:vAlign w:val="center"/>
          </w:tcPr>
          <w:p w14:paraId="61AE4D59" w14:textId="77777777" w:rsidR="004158DC" w:rsidRPr="000F23DD" w:rsidRDefault="004158DC" w:rsidP="004158DC">
            <w:pPr>
              <w:rPr>
                <w:color w:val="FF0000"/>
                <w:highlight w:val="magenta"/>
              </w:rPr>
            </w:pPr>
          </w:p>
        </w:tc>
        <w:tc>
          <w:tcPr>
            <w:tcW w:w="2626" w:type="dxa"/>
            <w:gridSpan w:val="3"/>
            <w:tcBorders>
              <w:top w:val="nil"/>
            </w:tcBorders>
            <w:vAlign w:val="center"/>
          </w:tcPr>
          <w:p w14:paraId="76DA353B" w14:textId="77777777" w:rsidR="004158DC" w:rsidRPr="000F23DD" w:rsidRDefault="004158DC" w:rsidP="004158DC">
            <w:pPr>
              <w:rPr>
                <w:highlight w:val="magenta"/>
              </w:rPr>
            </w:pPr>
          </w:p>
        </w:tc>
        <w:tc>
          <w:tcPr>
            <w:tcW w:w="567" w:type="dxa"/>
            <w:gridSpan w:val="2"/>
            <w:tcBorders>
              <w:top w:val="nil"/>
            </w:tcBorders>
            <w:vAlign w:val="center"/>
          </w:tcPr>
          <w:p w14:paraId="2C3919D6" w14:textId="77777777" w:rsidR="004158DC" w:rsidRPr="000F23DD" w:rsidRDefault="004158DC" w:rsidP="004158DC">
            <w:pPr>
              <w:jc w:val="center"/>
              <w:rPr>
                <w:highlight w:val="magenta"/>
              </w:rPr>
            </w:pPr>
          </w:p>
        </w:tc>
        <w:tc>
          <w:tcPr>
            <w:tcW w:w="2109" w:type="dxa"/>
            <w:gridSpan w:val="4"/>
            <w:tcBorders>
              <w:top w:val="nil"/>
            </w:tcBorders>
            <w:vAlign w:val="center"/>
          </w:tcPr>
          <w:p w14:paraId="25A0F4E5" w14:textId="77777777" w:rsidR="004158DC" w:rsidRPr="000F23DD" w:rsidRDefault="004158DC" w:rsidP="004158DC">
            <w:pPr>
              <w:rPr>
                <w:highlight w:val="magenta"/>
              </w:rPr>
            </w:pPr>
          </w:p>
        </w:tc>
        <w:tc>
          <w:tcPr>
            <w:tcW w:w="2069" w:type="dxa"/>
            <w:gridSpan w:val="3"/>
            <w:tcBorders>
              <w:top w:val="nil"/>
            </w:tcBorders>
            <w:vAlign w:val="center"/>
          </w:tcPr>
          <w:p w14:paraId="2ADFB9FA" w14:textId="77777777" w:rsidR="004158DC" w:rsidRPr="000F23DD" w:rsidRDefault="004158DC" w:rsidP="004158DC">
            <w:pPr>
              <w:rPr>
                <w:color w:val="FF0000"/>
                <w:highlight w:val="magenta"/>
              </w:rPr>
            </w:pPr>
          </w:p>
        </w:tc>
      </w:tr>
      <w:tr w:rsidR="004158DC" w14:paraId="6B1E7DC7" w14:textId="77777777" w:rsidTr="00FF48CE">
        <w:tc>
          <w:tcPr>
            <w:tcW w:w="9956" w:type="dxa"/>
            <w:gridSpan w:val="14"/>
            <w:shd w:val="clear" w:color="auto" w:fill="F7CAAC"/>
          </w:tcPr>
          <w:p w14:paraId="4F14C6E1" w14:textId="77777777" w:rsidR="004158DC" w:rsidRDefault="004158DC" w:rsidP="004158DC">
            <w:pPr>
              <w:jc w:val="both"/>
            </w:pPr>
            <w:r>
              <w:rPr>
                <w:b/>
              </w:rPr>
              <w:t xml:space="preserve">Údaje o vzdělání na VŠ </w:t>
            </w:r>
          </w:p>
        </w:tc>
      </w:tr>
      <w:tr w:rsidR="004158DC" w14:paraId="31C90EDA" w14:textId="77777777" w:rsidTr="00FF48CE">
        <w:trPr>
          <w:trHeight w:val="329"/>
        </w:trPr>
        <w:tc>
          <w:tcPr>
            <w:tcW w:w="9956" w:type="dxa"/>
            <w:gridSpan w:val="14"/>
          </w:tcPr>
          <w:p w14:paraId="0BCC258B" w14:textId="6EEC2E07" w:rsidR="004158DC" w:rsidRDefault="004158DC" w:rsidP="00494C21">
            <w:pPr>
              <w:spacing w:before="120" w:after="120"/>
              <w:jc w:val="both"/>
              <w:rPr>
                <w:b/>
              </w:rPr>
            </w:pPr>
            <w:r w:rsidRPr="00667376">
              <w:rPr>
                <w:lang w:val="en-US"/>
              </w:rPr>
              <w:t xml:space="preserve">2009: UTB </w:t>
            </w:r>
            <w:proofErr w:type="spellStart"/>
            <w:r w:rsidRPr="00667376">
              <w:rPr>
                <w:lang w:val="en-US"/>
              </w:rPr>
              <w:t>Zlín</w:t>
            </w:r>
            <w:proofErr w:type="spellEnd"/>
            <w:r w:rsidRPr="00667376">
              <w:rPr>
                <w:lang w:val="en-US"/>
              </w:rPr>
              <w:t xml:space="preserve">, </w:t>
            </w:r>
            <w:proofErr w:type="spellStart"/>
            <w:r w:rsidRPr="00667376">
              <w:rPr>
                <w:lang w:val="en-US"/>
              </w:rPr>
              <w:t>FaME</w:t>
            </w:r>
            <w:proofErr w:type="spellEnd"/>
            <w:r w:rsidRPr="00667376">
              <w:rPr>
                <w:lang w:val="en-US"/>
              </w:rPr>
              <w:t xml:space="preserve">, </w:t>
            </w:r>
            <w:r w:rsidRPr="00667376">
              <w:t xml:space="preserve">obor Management </w:t>
            </w:r>
            <w:proofErr w:type="gramStart"/>
            <w:r w:rsidRPr="00667376">
              <w:t>a</w:t>
            </w:r>
            <w:proofErr w:type="gramEnd"/>
            <w:r w:rsidRPr="00667376">
              <w:t xml:space="preserve"> ekonomika</w:t>
            </w:r>
            <w:r w:rsidRPr="00667376">
              <w:rPr>
                <w:lang w:val="en-US"/>
              </w:rPr>
              <w:t>, Ph.D.</w:t>
            </w:r>
          </w:p>
        </w:tc>
      </w:tr>
      <w:tr w:rsidR="004158DC" w14:paraId="3387A574" w14:textId="77777777" w:rsidTr="00FF48CE">
        <w:tc>
          <w:tcPr>
            <w:tcW w:w="9956" w:type="dxa"/>
            <w:gridSpan w:val="14"/>
            <w:shd w:val="clear" w:color="auto" w:fill="F7CAAC"/>
          </w:tcPr>
          <w:p w14:paraId="094B945F" w14:textId="4AA01190" w:rsidR="004158DC" w:rsidRDefault="0092097A" w:rsidP="004158DC">
            <w:pPr>
              <w:jc w:val="both"/>
              <w:rPr>
                <w:b/>
              </w:rPr>
            </w:pPr>
            <w:r>
              <w:rPr>
                <w:b/>
              </w:rPr>
              <w:t>Údaje</w:t>
            </w:r>
            <w:r w:rsidR="004158DC">
              <w:rPr>
                <w:b/>
              </w:rPr>
              <w:t xml:space="preserve"> o odborném působení od absolvování VŠ</w:t>
            </w:r>
          </w:p>
        </w:tc>
      </w:tr>
      <w:tr w:rsidR="004158DC" w:rsidRPr="009B6AE3" w14:paraId="24A968BB" w14:textId="77777777" w:rsidTr="00FF48CE">
        <w:trPr>
          <w:trHeight w:val="308"/>
        </w:trPr>
        <w:tc>
          <w:tcPr>
            <w:tcW w:w="9956" w:type="dxa"/>
            <w:gridSpan w:val="14"/>
          </w:tcPr>
          <w:p w14:paraId="02E56FC2" w14:textId="77777777" w:rsidR="00D17DDB" w:rsidRDefault="00D17DDB" w:rsidP="00494C21">
            <w:pPr>
              <w:pStyle w:val="KartaC-I"/>
              <w:spacing w:after="60"/>
            </w:pPr>
            <w:r w:rsidRPr="00667376">
              <w:t xml:space="preserve">2011 – dosud: Moravská vysoká škola Olomouc, Ústav podnikové ekonomiky, akademický pracovník, odborný asistent, od r. 2019 </w:t>
            </w:r>
            <w:r w:rsidRPr="000F1E05">
              <w:t>docent (pp.)</w:t>
            </w:r>
          </w:p>
          <w:p w14:paraId="75E31BAB" w14:textId="7E1DD5E4" w:rsidR="004158DC" w:rsidRPr="009B6AE3" w:rsidRDefault="00D17DDB" w:rsidP="00D17DDB">
            <w:pPr>
              <w:pStyle w:val="KartaC-I"/>
              <w:spacing w:before="60"/>
              <w:rPr>
                <w:color w:val="FF0000"/>
              </w:rPr>
            </w:pPr>
            <w:r w:rsidRPr="000F1E05">
              <w:t xml:space="preserve">2006 – dosud: UTB Zlín, </w:t>
            </w:r>
            <w:proofErr w:type="spellStart"/>
            <w:r w:rsidRPr="000F1E05">
              <w:t>FaME</w:t>
            </w:r>
            <w:proofErr w:type="spellEnd"/>
            <w:r w:rsidRPr="000F1E05">
              <w:t>, akademický pracovník, odborný asistent, od r. 2016 ředitel ústavu Podnikové ekonomiky, od r. 2019 docent (pp.)</w:t>
            </w:r>
          </w:p>
        </w:tc>
      </w:tr>
      <w:tr w:rsidR="004158DC" w14:paraId="7BC8B588" w14:textId="77777777" w:rsidTr="00FF48CE">
        <w:trPr>
          <w:trHeight w:val="250"/>
        </w:trPr>
        <w:tc>
          <w:tcPr>
            <w:tcW w:w="9956" w:type="dxa"/>
            <w:gridSpan w:val="14"/>
            <w:shd w:val="clear" w:color="auto" w:fill="F7CAAC"/>
          </w:tcPr>
          <w:p w14:paraId="1223A048" w14:textId="2C5BC4A5" w:rsidR="004158DC" w:rsidRDefault="00BC0238" w:rsidP="004158DC">
            <w:pPr>
              <w:jc w:val="both"/>
            </w:pPr>
            <w:r>
              <w:rPr>
                <w:b/>
              </w:rPr>
              <w:t>Zkušenosti</w:t>
            </w:r>
            <w:r w:rsidR="004158DC">
              <w:rPr>
                <w:b/>
              </w:rPr>
              <w:t xml:space="preserve"> s vedením kvalifikačních a rigorózních prací</w:t>
            </w:r>
          </w:p>
        </w:tc>
      </w:tr>
      <w:tr w:rsidR="004158DC" w:rsidRPr="00987033" w14:paraId="5254DE44" w14:textId="77777777" w:rsidTr="00FF48CE">
        <w:trPr>
          <w:trHeight w:val="371"/>
        </w:trPr>
        <w:tc>
          <w:tcPr>
            <w:tcW w:w="9956" w:type="dxa"/>
            <w:gridSpan w:val="14"/>
          </w:tcPr>
          <w:p w14:paraId="5DE91844" w14:textId="178FF9D5" w:rsidR="004158DC" w:rsidRPr="00987033" w:rsidRDefault="004158DC" w:rsidP="00494C21">
            <w:pPr>
              <w:spacing w:before="120" w:after="120"/>
              <w:jc w:val="both"/>
              <w:rPr>
                <w:b/>
                <w:bCs/>
              </w:rPr>
            </w:pPr>
            <w:r w:rsidRPr="00667376">
              <w:t xml:space="preserve">Počet obhájených prací, které vyučující vedl v období </w:t>
            </w:r>
            <w:proofErr w:type="gramStart"/>
            <w:r w:rsidR="00282AE5">
              <w:t>2015 – 2024</w:t>
            </w:r>
            <w:proofErr w:type="gramEnd"/>
            <w:r w:rsidRPr="000F1E05">
              <w:t xml:space="preserve">: </w:t>
            </w:r>
            <w:r w:rsidR="00A96B21" w:rsidRPr="000F1E05">
              <w:rPr>
                <w:b/>
                <w:bCs/>
              </w:rPr>
              <w:t>40</w:t>
            </w:r>
            <w:r w:rsidRPr="000F1E05">
              <w:rPr>
                <w:b/>
                <w:bCs/>
              </w:rPr>
              <w:t xml:space="preserve"> </w:t>
            </w:r>
            <w:r w:rsidRPr="000F1E05">
              <w:t>BP,</w:t>
            </w:r>
            <w:r w:rsidRPr="000F1E05">
              <w:rPr>
                <w:b/>
                <w:bCs/>
              </w:rPr>
              <w:t xml:space="preserve"> </w:t>
            </w:r>
            <w:r w:rsidR="00A96B21" w:rsidRPr="000F1E05">
              <w:rPr>
                <w:b/>
                <w:bCs/>
              </w:rPr>
              <w:t>51</w:t>
            </w:r>
            <w:r w:rsidRPr="000F1E05">
              <w:rPr>
                <w:b/>
                <w:bCs/>
              </w:rPr>
              <w:t xml:space="preserve"> </w:t>
            </w:r>
            <w:r w:rsidRPr="000F1E05">
              <w:t>DP.</w:t>
            </w:r>
          </w:p>
        </w:tc>
      </w:tr>
      <w:tr w:rsidR="004158DC" w14:paraId="7DF8D711" w14:textId="77777777" w:rsidTr="00FF48CE">
        <w:trPr>
          <w:cantSplit/>
        </w:trPr>
        <w:tc>
          <w:tcPr>
            <w:tcW w:w="3347" w:type="dxa"/>
            <w:gridSpan w:val="3"/>
            <w:tcBorders>
              <w:top w:val="single" w:sz="12" w:space="0" w:color="auto"/>
            </w:tcBorders>
            <w:shd w:val="clear" w:color="auto" w:fill="F7CAAC"/>
          </w:tcPr>
          <w:p w14:paraId="1CDFB052" w14:textId="77777777" w:rsidR="004158DC" w:rsidRDefault="004158DC" w:rsidP="004158DC">
            <w:pPr>
              <w:jc w:val="both"/>
            </w:pPr>
            <w:r>
              <w:rPr>
                <w:b/>
              </w:rPr>
              <w:t xml:space="preserve">Obor habilitačního řízení </w:t>
            </w:r>
          </w:p>
        </w:tc>
        <w:tc>
          <w:tcPr>
            <w:tcW w:w="2245" w:type="dxa"/>
            <w:gridSpan w:val="3"/>
            <w:tcBorders>
              <w:top w:val="single" w:sz="12" w:space="0" w:color="auto"/>
            </w:tcBorders>
            <w:shd w:val="clear" w:color="auto" w:fill="F7CAAC"/>
          </w:tcPr>
          <w:p w14:paraId="4C7BF68E" w14:textId="77777777" w:rsidR="004158DC" w:rsidRDefault="004158DC" w:rsidP="004158DC">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4AAE8B57" w14:textId="77777777" w:rsidR="004158DC" w:rsidRDefault="004158DC" w:rsidP="004158DC">
            <w:pPr>
              <w:jc w:val="both"/>
            </w:pPr>
            <w:r>
              <w:rPr>
                <w:b/>
              </w:rPr>
              <w:t>Řízení konáno na VŠ</w:t>
            </w:r>
          </w:p>
        </w:tc>
        <w:tc>
          <w:tcPr>
            <w:tcW w:w="2116" w:type="dxa"/>
            <w:gridSpan w:val="3"/>
            <w:tcBorders>
              <w:top w:val="single" w:sz="12" w:space="0" w:color="auto"/>
              <w:left w:val="single" w:sz="12" w:space="0" w:color="auto"/>
            </w:tcBorders>
            <w:shd w:val="clear" w:color="auto" w:fill="F7CAAC"/>
          </w:tcPr>
          <w:p w14:paraId="252455B5" w14:textId="2B6991EE" w:rsidR="004158DC" w:rsidRDefault="00BC0238" w:rsidP="004158DC">
            <w:pPr>
              <w:jc w:val="both"/>
              <w:rPr>
                <w:b/>
              </w:rPr>
            </w:pPr>
            <w:r>
              <w:rPr>
                <w:b/>
              </w:rPr>
              <w:t>Ohlasy</w:t>
            </w:r>
            <w:r w:rsidR="004158DC">
              <w:rPr>
                <w:b/>
              </w:rPr>
              <w:t xml:space="preserve"> publikací</w:t>
            </w:r>
          </w:p>
        </w:tc>
      </w:tr>
      <w:tr w:rsidR="004158DC" w14:paraId="1F548766" w14:textId="77777777" w:rsidTr="009E40D6">
        <w:trPr>
          <w:cantSplit/>
        </w:trPr>
        <w:tc>
          <w:tcPr>
            <w:tcW w:w="3347" w:type="dxa"/>
            <w:gridSpan w:val="3"/>
            <w:vAlign w:val="center"/>
          </w:tcPr>
          <w:p w14:paraId="4E5FB0F8" w14:textId="56CFFFED" w:rsidR="004158DC" w:rsidRDefault="004158DC" w:rsidP="004158DC">
            <w:pPr>
              <w:spacing w:before="60" w:after="60"/>
            </w:pPr>
            <w:r w:rsidRPr="00667376">
              <w:t>Management a ekonomika podniku</w:t>
            </w:r>
          </w:p>
        </w:tc>
        <w:tc>
          <w:tcPr>
            <w:tcW w:w="2245" w:type="dxa"/>
            <w:gridSpan w:val="3"/>
            <w:vAlign w:val="center"/>
          </w:tcPr>
          <w:p w14:paraId="4814F56E" w14:textId="256D2E7B" w:rsidR="004158DC" w:rsidRDefault="004158DC" w:rsidP="004158DC">
            <w:pPr>
              <w:spacing w:before="60" w:after="60"/>
            </w:pPr>
            <w:r w:rsidRPr="00667376">
              <w:t>2019</w:t>
            </w:r>
          </w:p>
        </w:tc>
        <w:tc>
          <w:tcPr>
            <w:tcW w:w="2248" w:type="dxa"/>
            <w:gridSpan w:val="5"/>
            <w:tcBorders>
              <w:right w:val="single" w:sz="12" w:space="0" w:color="auto"/>
            </w:tcBorders>
            <w:vAlign w:val="center"/>
          </w:tcPr>
          <w:p w14:paraId="671866E8" w14:textId="648AA9A6" w:rsidR="004158DC" w:rsidRDefault="004158DC" w:rsidP="004158DC">
            <w:pPr>
              <w:spacing w:before="60" w:after="60"/>
            </w:pPr>
            <w:r w:rsidRPr="00667376">
              <w:t>UTB Zlín</w:t>
            </w:r>
          </w:p>
        </w:tc>
        <w:tc>
          <w:tcPr>
            <w:tcW w:w="698" w:type="dxa"/>
            <w:tcBorders>
              <w:left w:val="single" w:sz="12" w:space="0" w:color="auto"/>
            </w:tcBorders>
            <w:shd w:val="clear" w:color="auto" w:fill="F7CAAC"/>
            <w:vAlign w:val="center"/>
          </w:tcPr>
          <w:p w14:paraId="2E30CC57" w14:textId="77777777" w:rsidR="004158DC" w:rsidRPr="00F20AEF" w:rsidRDefault="004158DC" w:rsidP="004158DC">
            <w:proofErr w:type="spellStart"/>
            <w:r w:rsidRPr="00F20AEF">
              <w:rPr>
                <w:b/>
              </w:rPr>
              <w:t>WoS</w:t>
            </w:r>
            <w:proofErr w:type="spellEnd"/>
          </w:p>
        </w:tc>
        <w:tc>
          <w:tcPr>
            <w:tcW w:w="709" w:type="dxa"/>
            <w:shd w:val="clear" w:color="auto" w:fill="F7CAAC"/>
            <w:vAlign w:val="center"/>
          </w:tcPr>
          <w:p w14:paraId="211BFB53" w14:textId="77777777" w:rsidR="004158DC" w:rsidRPr="00F20AEF" w:rsidRDefault="004158DC" w:rsidP="004158DC">
            <w:pPr>
              <w:rPr>
                <w:sz w:val="18"/>
              </w:rPr>
            </w:pPr>
            <w:proofErr w:type="spellStart"/>
            <w:r w:rsidRPr="00F20AEF">
              <w:rPr>
                <w:b/>
                <w:sz w:val="18"/>
              </w:rPr>
              <w:t>Scopus</w:t>
            </w:r>
            <w:proofErr w:type="spellEnd"/>
          </w:p>
        </w:tc>
        <w:tc>
          <w:tcPr>
            <w:tcW w:w="709" w:type="dxa"/>
            <w:shd w:val="clear" w:color="auto" w:fill="F7CAAC"/>
            <w:vAlign w:val="center"/>
          </w:tcPr>
          <w:p w14:paraId="49857133" w14:textId="77777777" w:rsidR="004158DC" w:rsidRDefault="004158DC" w:rsidP="004158DC">
            <w:r>
              <w:rPr>
                <w:b/>
                <w:sz w:val="18"/>
              </w:rPr>
              <w:t>ostatní</w:t>
            </w:r>
          </w:p>
        </w:tc>
      </w:tr>
      <w:tr w:rsidR="004158DC" w:rsidRPr="00100B97" w14:paraId="35A2D131" w14:textId="77777777" w:rsidTr="00FF48CE">
        <w:trPr>
          <w:cantSplit/>
          <w:trHeight w:val="70"/>
        </w:trPr>
        <w:tc>
          <w:tcPr>
            <w:tcW w:w="3347" w:type="dxa"/>
            <w:gridSpan w:val="3"/>
            <w:shd w:val="clear" w:color="auto" w:fill="F7CAAC"/>
          </w:tcPr>
          <w:p w14:paraId="08DB0DAE" w14:textId="77777777" w:rsidR="004158DC" w:rsidRDefault="004158DC" w:rsidP="004158DC">
            <w:pPr>
              <w:jc w:val="both"/>
            </w:pPr>
            <w:r>
              <w:rPr>
                <w:b/>
              </w:rPr>
              <w:t>Obor jmenovacího řízení</w:t>
            </w:r>
          </w:p>
        </w:tc>
        <w:tc>
          <w:tcPr>
            <w:tcW w:w="2245" w:type="dxa"/>
            <w:gridSpan w:val="3"/>
            <w:shd w:val="clear" w:color="auto" w:fill="F7CAAC"/>
          </w:tcPr>
          <w:p w14:paraId="56A87379" w14:textId="77777777" w:rsidR="004158DC" w:rsidRDefault="004158DC" w:rsidP="004158DC">
            <w:pPr>
              <w:jc w:val="both"/>
            </w:pPr>
            <w:r>
              <w:rPr>
                <w:b/>
              </w:rPr>
              <w:t>Rok udělení hodnosti</w:t>
            </w:r>
          </w:p>
        </w:tc>
        <w:tc>
          <w:tcPr>
            <w:tcW w:w="2248" w:type="dxa"/>
            <w:gridSpan w:val="5"/>
            <w:tcBorders>
              <w:right w:val="single" w:sz="12" w:space="0" w:color="auto"/>
            </w:tcBorders>
            <w:shd w:val="clear" w:color="auto" w:fill="F7CAAC"/>
          </w:tcPr>
          <w:p w14:paraId="1762C9B1" w14:textId="77777777" w:rsidR="004158DC" w:rsidRDefault="004158DC" w:rsidP="004158DC">
            <w:pPr>
              <w:jc w:val="both"/>
            </w:pPr>
            <w:r>
              <w:rPr>
                <w:b/>
              </w:rPr>
              <w:t>Řízení konáno na VŠ</w:t>
            </w:r>
          </w:p>
        </w:tc>
        <w:tc>
          <w:tcPr>
            <w:tcW w:w="698" w:type="dxa"/>
            <w:tcBorders>
              <w:left w:val="single" w:sz="12" w:space="0" w:color="auto"/>
            </w:tcBorders>
          </w:tcPr>
          <w:p w14:paraId="43E051E2" w14:textId="191315B3" w:rsidR="004158DC" w:rsidRPr="00ED3CD5" w:rsidRDefault="00E25AE5" w:rsidP="004158DC">
            <w:pPr>
              <w:jc w:val="center"/>
              <w:rPr>
                <w:b/>
              </w:rPr>
            </w:pPr>
            <w:r w:rsidRPr="00ED3CD5">
              <w:rPr>
                <w:b/>
              </w:rPr>
              <w:t>160</w:t>
            </w:r>
          </w:p>
        </w:tc>
        <w:tc>
          <w:tcPr>
            <w:tcW w:w="709" w:type="dxa"/>
          </w:tcPr>
          <w:p w14:paraId="0FB228FD" w14:textId="2E0D03D5" w:rsidR="004158DC" w:rsidRPr="00ED3CD5" w:rsidRDefault="004158DC" w:rsidP="004158DC">
            <w:pPr>
              <w:jc w:val="center"/>
              <w:rPr>
                <w:b/>
              </w:rPr>
            </w:pPr>
            <w:r w:rsidRPr="00ED3CD5">
              <w:rPr>
                <w:b/>
              </w:rPr>
              <w:t>1</w:t>
            </w:r>
            <w:r w:rsidR="00591755" w:rsidRPr="00ED3CD5">
              <w:rPr>
                <w:b/>
              </w:rPr>
              <w:t>82</w:t>
            </w:r>
          </w:p>
        </w:tc>
        <w:tc>
          <w:tcPr>
            <w:tcW w:w="709" w:type="dxa"/>
          </w:tcPr>
          <w:p w14:paraId="40DB3C3D" w14:textId="77777777" w:rsidR="004158DC" w:rsidRPr="00ED3CD5" w:rsidRDefault="004158DC" w:rsidP="004158DC">
            <w:pPr>
              <w:jc w:val="both"/>
              <w:rPr>
                <w:b/>
              </w:rPr>
            </w:pPr>
            <w:proofErr w:type="spellStart"/>
            <w:r w:rsidRPr="00ED3CD5">
              <w:rPr>
                <w:b/>
                <w:sz w:val="18"/>
                <w:szCs w:val="18"/>
              </w:rPr>
              <w:t>neevid</w:t>
            </w:r>
            <w:proofErr w:type="spellEnd"/>
            <w:r w:rsidRPr="00ED3CD5">
              <w:rPr>
                <w:b/>
                <w:sz w:val="18"/>
                <w:szCs w:val="18"/>
              </w:rPr>
              <w:t>.</w:t>
            </w:r>
          </w:p>
        </w:tc>
      </w:tr>
      <w:tr w:rsidR="004158DC" w14:paraId="46A0D113" w14:textId="77777777" w:rsidTr="00FF48CE">
        <w:trPr>
          <w:trHeight w:val="205"/>
        </w:trPr>
        <w:tc>
          <w:tcPr>
            <w:tcW w:w="3347" w:type="dxa"/>
            <w:gridSpan w:val="3"/>
            <w:vAlign w:val="center"/>
          </w:tcPr>
          <w:p w14:paraId="42402742" w14:textId="77777777" w:rsidR="004158DC" w:rsidRDefault="004158DC" w:rsidP="004158DC">
            <w:r>
              <w:t>---</w:t>
            </w:r>
          </w:p>
        </w:tc>
        <w:tc>
          <w:tcPr>
            <w:tcW w:w="2245" w:type="dxa"/>
            <w:gridSpan w:val="3"/>
            <w:vAlign w:val="center"/>
          </w:tcPr>
          <w:p w14:paraId="322EDC61" w14:textId="77777777" w:rsidR="004158DC" w:rsidRDefault="004158DC" w:rsidP="004158DC">
            <w:r>
              <w:t>---</w:t>
            </w:r>
          </w:p>
        </w:tc>
        <w:tc>
          <w:tcPr>
            <w:tcW w:w="2248" w:type="dxa"/>
            <w:gridSpan w:val="5"/>
            <w:tcBorders>
              <w:right w:val="single" w:sz="12" w:space="0" w:color="auto"/>
            </w:tcBorders>
            <w:vAlign w:val="center"/>
          </w:tcPr>
          <w:p w14:paraId="4AC94111" w14:textId="77777777" w:rsidR="004158DC" w:rsidRDefault="004158DC" w:rsidP="004158DC">
            <w:r>
              <w:t>---</w:t>
            </w:r>
          </w:p>
        </w:tc>
        <w:tc>
          <w:tcPr>
            <w:tcW w:w="1407" w:type="dxa"/>
            <w:gridSpan w:val="2"/>
            <w:tcBorders>
              <w:left w:val="single" w:sz="12" w:space="0" w:color="auto"/>
            </w:tcBorders>
            <w:shd w:val="clear" w:color="auto" w:fill="FBD4B4"/>
            <w:vAlign w:val="center"/>
          </w:tcPr>
          <w:p w14:paraId="25D1FC20" w14:textId="77777777" w:rsidR="004158DC" w:rsidRPr="00ED3CD5" w:rsidRDefault="004158DC" w:rsidP="004158DC">
            <w:pPr>
              <w:jc w:val="both"/>
              <w:rPr>
                <w:b/>
                <w:sz w:val="18"/>
              </w:rPr>
            </w:pPr>
            <w:r w:rsidRPr="00ED3CD5">
              <w:rPr>
                <w:b/>
                <w:sz w:val="18"/>
              </w:rPr>
              <w:t xml:space="preserve">H-index </w:t>
            </w:r>
            <w:proofErr w:type="spellStart"/>
            <w:r w:rsidRPr="00ED3CD5">
              <w:rPr>
                <w:b/>
                <w:sz w:val="18"/>
              </w:rPr>
              <w:t>WoS</w:t>
            </w:r>
            <w:proofErr w:type="spellEnd"/>
            <w:r w:rsidRPr="00ED3CD5">
              <w:rPr>
                <w:b/>
                <w:sz w:val="18"/>
              </w:rPr>
              <w:t>/</w:t>
            </w:r>
            <w:proofErr w:type="spellStart"/>
            <w:r w:rsidRPr="00ED3CD5">
              <w:rPr>
                <w:b/>
                <w:sz w:val="18"/>
              </w:rPr>
              <w:t>Scopus</w:t>
            </w:r>
            <w:proofErr w:type="spellEnd"/>
          </w:p>
        </w:tc>
        <w:tc>
          <w:tcPr>
            <w:tcW w:w="709" w:type="dxa"/>
            <w:vAlign w:val="center"/>
          </w:tcPr>
          <w:p w14:paraId="03C20E07" w14:textId="3B03142B" w:rsidR="004158DC" w:rsidRPr="00ED3CD5" w:rsidRDefault="00E25AE5" w:rsidP="004158DC">
            <w:pPr>
              <w:jc w:val="center"/>
              <w:rPr>
                <w:b/>
              </w:rPr>
            </w:pPr>
            <w:r w:rsidRPr="00ED3CD5">
              <w:rPr>
                <w:b/>
              </w:rPr>
              <w:t>8</w:t>
            </w:r>
            <w:r w:rsidR="004158DC" w:rsidRPr="00ED3CD5">
              <w:rPr>
                <w:b/>
              </w:rPr>
              <w:t>/</w:t>
            </w:r>
            <w:r w:rsidR="00591755" w:rsidRPr="00ED3CD5">
              <w:rPr>
                <w:b/>
              </w:rPr>
              <w:t>7</w:t>
            </w:r>
          </w:p>
        </w:tc>
      </w:tr>
      <w:tr w:rsidR="004158DC" w14:paraId="60B1FB04" w14:textId="77777777" w:rsidTr="00FF48CE">
        <w:tc>
          <w:tcPr>
            <w:tcW w:w="9956" w:type="dxa"/>
            <w:gridSpan w:val="14"/>
            <w:shd w:val="clear" w:color="auto" w:fill="F7CAAC"/>
          </w:tcPr>
          <w:p w14:paraId="22819807" w14:textId="0123A201" w:rsidR="004158DC" w:rsidRDefault="00802340" w:rsidP="004158DC">
            <w:pPr>
              <w:jc w:val="both"/>
              <w:rPr>
                <w:b/>
              </w:rPr>
            </w:pPr>
            <w:r>
              <w:rPr>
                <w:b/>
              </w:rPr>
              <w:t>Přehled</w:t>
            </w:r>
            <w:r w:rsidR="004158DC">
              <w:rPr>
                <w:b/>
              </w:rPr>
              <w:t xml:space="preserve"> o nejvýznamnější publikační a další tvůrčí činnosti nebo další profesní činnosti u odborníků z praxe vztahující se k zabezpečovaným předmětům </w:t>
            </w:r>
          </w:p>
        </w:tc>
      </w:tr>
      <w:tr w:rsidR="004158DC" w14:paraId="489236C8" w14:textId="77777777" w:rsidTr="00FF48CE">
        <w:trPr>
          <w:trHeight w:val="699"/>
        </w:trPr>
        <w:tc>
          <w:tcPr>
            <w:tcW w:w="9956" w:type="dxa"/>
            <w:gridSpan w:val="14"/>
          </w:tcPr>
          <w:p w14:paraId="2342CC55" w14:textId="3E9EF6DC" w:rsidR="00ED3CD5" w:rsidRDefault="00ED3CD5" w:rsidP="00ED3CD5">
            <w:pPr>
              <w:tabs>
                <w:tab w:val="left" w:pos="-720"/>
              </w:tabs>
              <w:spacing w:before="120" w:after="120"/>
              <w:jc w:val="both"/>
              <w:rPr>
                <w:rStyle w:val="normaltextrun"/>
                <w:color w:val="000000"/>
                <w:shd w:val="clear" w:color="auto" w:fill="FFFFFF"/>
              </w:rPr>
            </w:pPr>
            <w:r>
              <w:rPr>
                <w:rStyle w:val="normaltextrun"/>
                <w:caps/>
                <w:color w:val="000000"/>
                <w:shd w:val="clear" w:color="auto" w:fill="FFFFFF"/>
              </w:rPr>
              <w:t>Imran</w:t>
            </w:r>
            <w:r>
              <w:rPr>
                <w:rStyle w:val="normaltextrun"/>
                <w:color w:val="000000"/>
                <w:shd w:val="clear" w:color="auto" w:fill="FFFFFF"/>
              </w:rPr>
              <w:t xml:space="preserve">, A., </w:t>
            </w:r>
            <w:r>
              <w:rPr>
                <w:rStyle w:val="normaltextrun"/>
                <w:caps/>
                <w:color w:val="000000"/>
                <w:shd w:val="clear" w:color="auto" w:fill="FFFFFF"/>
              </w:rPr>
              <w:t>Sufyan</w:t>
            </w:r>
            <w:r>
              <w:rPr>
                <w:rStyle w:val="normaltextrun"/>
                <w:color w:val="000000"/>
                <w:shd w:val="clear" w:color="auto" w:fill="FFFFFF"/>
              </w:rPr>
              <w:t xml:space="preserve">, A., </w:t>
            </w:r>
            <w:r>
              <w:rPr>
                <w:rStyle w:val="normaltextrun"/>
                <w:caps/>
                <w:color w:val="000000"/>
                <w:shd w:val="clear" w:color="auto" w:fill="FFFFFF"/>
              </w:rPr>
              <w:t>Tajammul</w:t>
            </w:r>
            <w:r>
              <w:rPr>
                <w:rStyle w:val="normaltextrun"/>
                <w:color w:val="000000"/>
                <w:shd w:val="clear" w:color="auto" w:fill="FFFFFF"/>
              </w:rPr>
              <w:t xml:space="preserve">, A., </w:t>
            </w:r>
            <w:r>
              <w:rPr>
                <w:rStyle w:val="normaltextrun"/>
                <w:caps/>
                <w:color w:val="000000"/>
                <w:shd w:val="clear" w:color="auto" w:fill="FFFFFF"/>
              </w:rPr>
              <w:t>Gavurová</w:t>
            </w:r>
            <w:r>
              <w:rPr>
                <w:rStyle w:val="normaltextrun"/>
                <w:color w:val="000000"/>
                <w:shd w:val="clear" w:color="auto" w:fill="FFFFFF"/>
              </w:rPr>
              <w:t xml:space="preserve">, B., </w:t>
            </w:r>
            <w:r w:rsidRPr="00ED3CD5">
              <w:rPr>
                <w:rStyle w:val="normaltextrun"/>
                <w:b/>
                <w:bCs/>
                <w:caps/>
                <w:color w:val="000000"/>
                <w:shd w:val="clear" w:color="auto" w:fill="FFFFFF"/>
              </w:rPr>
              <w:t>Novák</w:t>
            </w:r>
            <w:r w:rsidRPr="00ED3CD5">
              <w:rPr>
                <w:rStyle w:val="normaltextrun"/>
                <w:b/>
                <w:bCs/>
                <w:color w:val="000000"/>
                <w:shd w:val="clear" w:color="auto" w:fill="FFFFFF"/>
              </w:rPr>
              <w:t>, P</w:t>
            </w:r>
            <w:r>
              <w:rPr>
                <w:rStyle w:val="normaltextrun"/>
                <w:b/>
                <w:bCs/>
                <w:color w:val="000000"/>
                <w:shd w:val="clear" w:color="auto" w:fill="FFFFFF"/>
              </w:rPr>
              <w:t>.</w:t>
            </w:r>
            <w:r w:rsidRPr="00ED3CD5">
              <w:rPr>
                <w:rStyle w:val="normaltextrun"/>
                <w:b/>
                <w:bCs/>
                <w:color w:val="000000"/>
                <w:shd w:val="clear" w:color="auto" w:fill="FFFFFF"/>
              </w:rPr>
              <w:t xml:space="preserve"> (</w:t>
            </w:r>
            <w:proofErr w:type="gramStart"/>
            <w:r w:rsidRPr="00ED3CD5">
              <w:rPr>
                <w:rStyle w:val="normaltextrun"/>
                <w:b/>
                <w:bCs/>
                <w:color w:val="000000"/>
                <w:shd w:val="clear" w:color="auto" w:fill="FFFFFF"/>
              </w:rPr>
              <w:t>20%</w:t>
            </w:r>
            <w:proofErr w:type="gramEnd"/>
            <w:r w:rsidRPr="00ED3CD5">
              <w:rPr>
                <w:rStyle w:val="normaltextrun"/>
                <w:b/>
                <w:bCs/>
                <w:color w:val="000000"/>
                <w:shd w:val="clear" w:color="auto" w:fill="FFFFFF"/>
              </w:rPr>
              <w:t>)</w:t>
            </w:r>
            <w:r w:rsidRPr="00ED3CD5">
              <w:rPr>
                <w:rStyle w:val="normaltextrun"/>
                <w:color w:val="000000"/>
                <w:shd w:val="clear" w:color="auto" w:fill="FFFFFF"/>
              </w:rPr>
              <w:t>:</w:t>
            </w:r>
            <w:r>
              <w:rPr>
                <w:rStyle w:val="normaltextrun"/>
                <w:color w:val="000000"/>
                <w:shd w:val="clear" w:color="auto" w:fill="FFFFFF"/>
              </w:rPr>
              <w:t xml:space="preserve"> An </w:t>
            </w:r>
            <w:proofErr w:type="spellStart"/>
            <w:r>
              <w:rPr>
                <w:rStyle w:val="normaltextrun"/>
                <w:color w:val="000000"/>
                <w:shd w:val="clear" w:color="auto" w:fill="FFFFFF"/>
              </w:rPr>
              <w:t>economic</w:t>
            </w:r>
            <w:proofErr w:type="spellEnd"/>
            <w:r>
              <w:rPr>
                <w:rStyle w:val="normaltextrun"/>
                <w:color w:val="000000"/>
                <w:shd w:val="clear" w:color="auto" w:fill="FFFFFF"/>
              </w:rPr>
              <w:t xml:space="preserve"> </w:t>
            </w:r>
            <w:proofErr w:type="spellStart"/>
            <w:r>
              <w:rPr>
                <w:rStyle w:val="normaltextrun"/>
                <w:color w:val="000000"/>
                <w:shd w:val="clear" w:color="auto" w:fill="FFFFFF"/>
              </w:rPr>
              <w:t>prognostic</w:t>
            </w:r>
            <w:proofErr w:type="spellEnd"/>
            <w:r>
              <w:rPr>
                <w:rStyle w:val="normaltextrun"/>
                <w:color w:val="000000"/>
                <w:shd w:val="clear" w:color="auto" w:fill="FFFFFF"/>
              </w:rPr>
              <w:t xml:space="preserve"> study to </w:t>
            </w:r>
            <w:proofErr w:type="spellStart"/>
            <w:r>
              <w:rPr>
                <w:rStyle w:val="normaltextrun"/>
                <w:color w:val="000000"/>
                <w:shd w:val="clear" w:color="auto" w:fill="FFFFFF"/>
              </w:rPr>
              <w:t>examine</w:t>
            </w:r>
            <w:proofErr w:type="spellEnd"/>
            <w:r>
              <w:rPr>
                <w:rStyle w:val="normaltextrun"/>
                <w:color w:val="000000"/>
                <w:shd w:val="clear" w:color="auto" w:fill="FFFFFF"/>
              </w:rPr>
              <w:t xml:space="preserve"> </w:t>
            </w:r>
            <w:proofErr w:type="spellStart"/>
            <w:r>
              <w:rPr>
                <w:rStyle w:val="normaltextrun"/>
                <w:color w:val="000000"/>
                <w:shd w:val="clear" w:color="auto" w:fill="FFFFFF"/>
              </w:rPr>
              <w:t>the</w:t>
            </w:r>
            <w:proofErr w:type="spellEnd"/>
            <w:r>
              <w:rPr>
                <w:rStyle w:val="normaltextrun"/>
                <w:color w:val="000000"/>
                <w:shd w:val="clear" w:color="auto" w:fill="FFFFFF"/>
              </w:rPr>
              <w:t xml:space="preserve"> </w:t>
            </w:r>
            <w:proofErr w:type="spellStart"/>
            <w:r>
              <w:rPr>
                <w:rStyle w:val="normaltextrun"/>
                <w:color w:val="000000"/>
                <w:shd w:val="clear" w:color="auto" w:fill="FFFFFF"/>
              </w:rPr>
              <w:t>productivity</w:t>
            </w:r>
            <w:proofErr w:type="spellEnd"/>
            <w:r>
              <w:rPr>
                <w:rStyle w:val="normaltextrun"/>
                <w:color w:val="000000"/>
                <w:shd w:val="clear" w:color="auto" w:fill="FFFFFF"/>
              </w:rPr>
              <w:t xml:space="preserve"> </w:t>
            </w:r>
            <w:proofErr w:type="spellStart"/>
            <w:r>
              <w:rPr>
                <w:rStyle w:val="normaltextrun"/>
                <w:color w:val="000000"/>
                <w:shd w:val="clear" w:color="auto" w:fill="FFFFFF"/>
              </w:rPr>
              <w:t>of</w:t>
            </w:r>
            <w:proofErr w:type="spellEnd"/>
            <w:r>
              <w:rPr>
                <w:rStyle w:val="normaltextrun"/>
                <w:color w:val="000000"/>
                <w:shd w:val="clear" w:color="auto" w:fill="FFFFFF"/>
              </w:rPr>
              <w:t xml:space="preserve"> </w:t>
            </w:r>
            <w:proofErr w:type="spellStart"/>
            <w:r>
              <w:rPr>
                <w:rStyle w:val="normaltextrun"/>
                <w:color w:val="000000"/>
                <w:shd w:val="clear" w:color="auto" w:fill="FFFFFF"/>
              </w:rPr>
              <w:t>agricultural</w:t>
            </w:r>
            <w:proofErr w:type="spellEnd"/>
            <w:r>
              <w:rPr>
                <w:rStyle w:val="normaltextrun"/>
                <w:color w:val="000000"/>
                <w:shd w:val="clear" w:color="auto" w:fill="FFFFFF"/>
              </w:rPr>
              <w:t xml:space="preserve"> </w:t>
            </w:r>
            <w:proofErr w:type="spellStart"/>
            <w:r>
              <w:rPr>
                <w:rStyle w:val="normaltextrun"/>
                <w:color w:val="000000"/>
                <w:shd w:val="clear" w:color="auto" w:fill="FFFFFF"/>
              </w:rPr>
              <w:t>SMEs</w:t>
            </w:r>
            <w:proofErr w:type="spellEnd"/>
            <w:r>
              <w:rPr>
                <w:rStyle w:val="normaltextrun"/>
                <w:color w:val="000000"/>
                <w:shd w:val="clear" w:color="auto" w:fill="FFFFFF"/>
              </w:rPr>
              <w:t xml:space="preserve"> </w:t>
            </w:r>
            <w:proofErr w:type="spellStart"/>
            <w:r>
              <w:rPr>
                <w:rStyle w:val="normaltextrun"/>
                <w:color w:val="000000"/>
                <w:shd w:val="clear" w:color="auto" w:fill="FFFFFF"/>
              </w:rPr>
              <w:t>of</w:t>
            </w:r>
            <w:proofErr w:type="spellEnd"/>
            <w:r>
              <w:rPr>
                <w:rStyle w:val="normaltextrun"/>
                <w:color w:val="000000"/>
                <w:shd w:val="clear" w:color="auto" w:fill="FFFFFF"/>
              </w:rPr>
              <w:t xml:space="preserve"> </w:t>
            </w:r>
            <w:proofErr w:type="spellStart"/>
            <w:r>
              <w:rPr>
                <w:rStyle w:val="normaltextrun"/>
                <w:color w:val="000000"/>
                <w:shd w:val="clear" w:color="auto" w:fill="FFFFFF"/>
              </w:rPr>
              <w:t>Central</w:t>
            </w:r>
            <w:proofErr w:type="spellEnd"/>
            <w:r>
              <w:rPr>
                <w:rStyle w:val="normaltextrun"/>
                <w:color w:val="000000"/>
                <w:shd w:val="clear" w:color="auto" w:fill="FFFFFF"/>
              </w:rPr>
              <w:t xml:space="preserve"> </w:t>
            </w:r>
            <w:proofErr w:type="spellStart"/>
            <w:r>
              <w:rPr>
                <w:rStyle w:val="normaltextrun"/>
                <w:color w:val="000000"/>
                <w:shd w:val="clear" w:color="auto" w:fill="FFFFFF"/>
              </w:rPr>
              <w:t>Europe</w:t>
            </w:r>
            <w:proofErr w:type="spellEnd"/>
            <w:r>
              <w:rPr>
                <w:rStyle w:val="normaltextrun"/>
                <w:color w:val="000000"/>
                <w:shd w:val="clear" w:color="auto" w:fill="FFFFFF"/>
              </w:rPr>
              <w:t xml:space="preserve"> </w:t>
            </w:r>
            <w:proofErr w:type="spellStart"/>
            <w:r>
              <w:rPr>
                <w:rStyle w:val="normaltextrun"/>
                <w:color w:val="000000"/>
                <w:shd w:val="clear" w:color="auto" w:fill="FFFFFF"/>
              </w:rPr>
              <w:t>during</w:t>
            </w:r>
            <w:proofErr w:type="spellEnd"/>
            <w:r>
              <w:rPr>
                <w:rStyle w:val="normaltextrun"/>
                <w:color w:val="000000"/>
                <w:shd w:val="clear" w:color="auto" w:fill="FFFFFF"/>
              </w:rPr>
              <w:t xml:space="preserve"> </w:t>
            </w:r>
            <w:proofErr w:type="spellStart"/>
            <w:r>
              <w:rPr>
                <w:rStyle w:val="normaltextrun"/>
                <w:color w:val="000000"/>
                <w:shd w:val="clear" w:color="auto" w:fill="FFFFFF"/>
              </w:rPr>
              <w:t>the</w:t>
            </w:r>
            <w:proofErr w:type="spellEnd"/>
            <w:r>
              <w:rPr>
                <w:rStyle w:val="normaltextrun"/>
                <w:color w:val="000000"/>
                <w:shd w:val="clear" w:color="auto" w:fill="FFFFFF"/>
              </w:rPr>
              <w:t xml:space="preserve"> COVID-19 </w:t>
            </w:r>
            <w:proofErr w:type="spellStart"/>
            <w:r>
              <w:rPr>
                <w:rStyle w:val="normaltextrun"/>
                <w:color w:val="000000"/>
                <w:shd w:val="clear" w:color="auto" w:fill="FFFFFF"/>
              </w:rPr>
              <w:t>crisis</w:t>
            </w:r>
            <w:proofErr w:type="spellEnd"/>
            <w:r>
              <w:rPr>
                <w:rStyle w:val="normaltextrun"/>
                <w:color w:val="000000"/>
                <w:shd w:val="clear" w:color="auto" w:fill="FFFFFF"/>
              </w:rPr>
              <w:t xml:space="preserve">. </w:t>
            </w:r>
            <w:r>
              <w:rPr>
                <w:rStyle w:val="normaltextrun"/>
                <w:i/>
                <w:iCs/>
                <w:color w:val="000000"/>
                <w:shd w:val="clear" w:color="auto" w:fill="FFFFFF"/>
              </w:rPr>
              <w:t>Business:</w:t>
            </w:r>
            <w:r w:rsidR="00DC263D">
              <w:rPr>
                <w:rStyle w:val="normaltextrun"/>
                <w:i/>
                <w:iCs/>
                <w:color w:val="000000"/>
                <w:shd w:val="clear" w:color="auto" w:fill="FFFFFF"/>
              </w:rPr>
              <w:t xml:space="preserve"> </w:t>
            </w:r>
            <w:proofErr w:type="spellStart"/>
            <w:r>
              <w:rPr>
                <w:rStyle w:val="normaltextrun"/>
                <w:i/>
                <w:iCs/>
                <w:color w:val="000000"/>
                <w:shd w:val="clear" w:color="auto" w:fill="FFFFFF"/>
              </w:rPr>
              <w:t>Theory</w:t>
            </w:r>
            <w:proofErr w:type="spellEnd"/>
            <w:r>
              <w:rPr>
                <w:rStyle w:val="normaltextrun"/>
                <w:i/>
                <w:iCs/>
                <w:color w:val="000000"/>
                <w:shd w:val="clear" w:color="auto" w:fill="FFFFFF"/>
              </w:rPr>
              <w:t xml:space="preserve"> and </w:t>
            </w:r>
            <w:proofErr w:type="spellStart"/>
            <w:r>
              <w:rPr>
                <w:rStyle w:val="normaltextrun"/>
                <w:i/>
                <w:iCs/>
                <w:color w:val="000000"/>
                <w:shd w:val="clear" w:color="auto" w:fill="FFFFFF"/>
              </w:rPr>
              <w:t>Practice</w:t>
            </w:r>
            <w:proofErr w:type="spellEnd"/>
            <w:r>
              <w:rPr>
                <w:rStyle w:val="normaltextrun"/>
                <w:i/>
                <w:iCs/>
                <w:color w:val="000000"/>
                <w:shd w:val="clear" w:color="auto" w:fill="FFFFFF"/>
              </w:rPr>
              <w:t xml:space="preserve"> </w:t>
            </w:r>
            <w:r>
              <w:rPr>
                <w:rStyle w:val="normaltextrun"/>
                <w:color w:val="000000"/>
                <w:shd w:val="clear" w:color="auto" w:fill="FFFFFF"/>
              </w:rPr>
              <w:t xml:space="preserve">24(2), 425-437, </w:t>
            </w:r>
            <w:r w:rsidRPr="00ED3CD5">
              <w:rPr>
                <w:rStyle w:val="normaltextrun"/>
                <w:b/>
                <w:bCs/>
                <w:color w:val="000000"/>
                <w:shd w:val="clear" w:color="auto" w:fill="FFFFFF"/>
              </w:rPr>
              <w:t>2023</w:t>
            </w:r>
            <w:r>
              <w:rPr>
                <w:rStyle w:val="normaltextrun"/>
                <w:color w:val="000000"/>
                <w:shd w:val="clear" w:color="auto" w:fill="FFFFFF"/>
              </w:rPr>
              <w:t>. JSC (Q3)</w:t>
            </w:r>
          </w:p>
          <w:p w14:paraId="54A58EAD" w14:textId="390D8316" w:rsidR="00ED3CD5" w:rsidRDefault="00ED3CD5" w:rsidP="00ED3CD5">
            <w:pPr>
              <w:tabs>
                <w:tab w:val="left" w:pos="-720"/>
              </w:tabs>
              <w:spacing w:before="120" w:after="120"/>
              <w:jc w:val="both"/>
              <w:rPr>
                <w:rStyle w:val="normaltextrun"/>
                <w:color w:val="000000"/>
                <w:shd w:val="clear" w:color="auto" w:fill="FFFFFF"/>
              </w:rPr>
            </w:pPr>
            <w:r>
              <w:rPr>
                <w:rStyle w:val="normaltextrun"/>
                <w:caps/>
                <w:color w:val="000000"/>
                <w:shd w:val="clear" w:color="auto" w:fill="FFFFFF"/>
              </w:rPr>
              <w:t>Asante</w:t>
            </w:r>
            <w:r>
              <w:rPr>
                <w:rStyle w:val="normaltextrun"/>
                <w:color w:val="000000"/>
                <w:shd w:val="clear" w:color="auto" w:fill="FFFFFF"/>
              </w:rPr>
              <w:t xml:space="preserve">, K., </w:t>
            </w:r>
            <w:r w:rsidRPr="00ED3CD5">
              <w:rPr>
                <w:rStyle w:val="normaltextrun"/>
                <w:b/>
                <w:bCs/>
                <w:caps/>
                <w:color w:val="000000"/>
                <w:shd w:val="clear" w:color="auto" w:fill="FFFFFF"/>
              </w:rPr>
              <w:t>Nov</w:t>
            </w:r>
            <w:r>
              <w:rPr>
                <w:rStyle w:val="normaltextrun"/>
                <w:b/>
                <w:bCs/>
                <w:caps/>
                <w:color w:val="000000"/>
                <w:shd w:val="clear" w:color="auto" w:fill="FFFFFF"/>
              </w:rPr>
              <w:t>Á</w:t>
            </w:r>
            <w:r w:rsidRPr="00ED3CD5">
              <w:rPr>
                <w:rStyle w:val="normaltextrun"/>
                <w:b/>
                <w:bCs/>
                <w:caps/>
                <w:color w:val="000000"/>
                <w:shd w:val="clear" w:color="auto" w:fill="FFFFFF"/>
              </w:rPr>
              <w:t>k</w:t>
            </w:r>
            <w:r w:rsidRPr="00ED3CD5">
              <w:rPr>
                <w:rStyle w:val="normaltextrun"/>
                <w:b/>
                <w:bCs/>
                <w:color w:val="000000"/>
                <w:shd w:val="clear" w:color="auto" w:fill="FFFFFF"/>
              </w:rPr>
              <w:t>, P. (</w:t>
            </w:r>
            <w:proofErr w:type="gramStart"/>
            <w:r w:rsidRPr="00ED3CD5">
              <w:rPr>
                <w:rStyle w:val="normaltextrun"/>
                <w:b/>
                <w:bCs/>
                <w:color w:val="000000"/>
                <w:shd w:val="clear" w:color="auto" w:fill="FFFFFF"/>
              </w:rPr>
              <w:t>30%</w:t>
            </w:r>
            <w:proofErr w:type="gramEnd"/>
            <w:r w:rsidRPr="00ED3CD5">
              <w:rPr>
                <w:rStyle w:val="normaltextrun"/>
                <w:b/>
                <w:bCs/>
                <w:color w:val="000000"/>
                <w:shd w:val="clear" w:color="auto" w:fill="FFFFFF"/>
              </w:rPr>
              <w:t>)</w:t>
            </w:r>
            <w:r w:rsidRPr="00ED3CD5">
              <w:rPr>
                <w:rStyle w:val="normaltextrun"/>
                <w:color w:val="000000"/>
                <w:shd w:val="clear" w:color="auto" w:fill="FFFFFF"/>
              </w:rPr>
              <w:t>:</w:t>
            </w:r>
            <w:r>
              <w:rPr>
                <w:rStyle w:val="normaltextrun"/>
                <w:color w:val="000000"/>
                <w:shd w:val="clear" w:color="auto" w:fill="FFFFFF"/>
              </w:rPr>
              <w:t xml:space="preserve"> </w:t>
            </w:r>
            <w:proofErr w:type="spellStart"/>
            <w:r>
              <w:rPr>
                <w:rStyle w:val="normaltextrun"/>
                <w:color w:val="000000"/>
                <w:shd w:val="clear" w:color="auto" w:fill="FFFFFF"/>
              </w:rPr>
              <w:t>Predicting</w:t>
            </w:r>
            <w:proofErr w:type="spellEnd"/>
            <w:r>
              <w:rPr>
                <w:rStyle w:val="normaltextrun"/>
                <w:color w:val="000000"/>
                <w:shd w:val="clear" w:color="auto" w:fill="FFFFFF"/>
              </w:rPr>
              <w:t xml:space="preserve"> </w:t>
            </w:r>
            <w:proofErr w:type="spellStart"/>
            <w:r>
              <w:rPr>
                <w:rStyle w:val="normaltextrun"/>
                <w:color w:val="000000"/>
                <w:shd w:val="clear" w:color="auto" w:fill="FFFFFF"/>
              </w:rPr>
              <w:t>nurses</w:t>
            </w:r>
            <w:proofErr w:type="spellEnd"/>
            <w:r>
              <w:rPr>
                <w:rStyle w:val="normaltextrun"/>
                <w:color w:val="000000"/>
                <w:shd w:val="clear" w:color="auto" w:fill="FFFFFF"/>
              </w:rPr>
              <w:t xml:space="preserve">’ </w:t>
            </w:r>
            <w:proofErr w:type="spellStart"/>
            <w:r>
              <w:rPr>
                <w:rStyle w:val="normaltextrun"/>
                <w:color w:val="000000"/>
                <w:shd w:val="clear" w:color="auto" w:fill="FFFFFF"/>
              </w:rPr>
              <w:t>safety</w:t>
            </w:r>
            <w:proofErr w:type="spellEnd"/>
            <w:r>
              <w:rPr>
                <w:rStyle w:val="normaltextrun"/>
                <w:color w:val="000000"/>
                <w:shd w:val="clear" w:color="auto" w:fill="FFFFFF"/>
              </w:rPr>
              <w:t xml:space="preserve"> </w:t>
            </w:r>
            <w:proofErr w:type="spellStart"/>
            <w:r>
              <w:rPr>
                <w:rStyle w:val="normaltextrun"/>
                <w:color w:val="000000"/>
                <w:shd w:val="clear" w:color="auto" w:fill="FFFFFF"/>
              </w:rPr>
              <w:t>compliance</w:t>
            </w:r>
            <w:proofErr w:type="spellEnd"/>
            <w:r>
              <w:rPr>
                <w:rStyle w:val="normaltextrun"/>
                <w:color w:val="000000"/>
                <w:shd w:val="clear" w:color="auto" w:fill="FFFFFF"/>
              </w:rPr>
              <w:t xml:space="preserve"> </w:t>
            </w:r>
            <w:proofErr w:type="spellStart"/>
            <w:r>
              <w:rPr>
                <w:rStyle w:val="normaltextrun"/>
                <w:color w:val="000000"/>
                <w:shd w:val="clear" w:color="auto" w:fill="FFFFFF"/>
              </w:rPr>
              <w:t>behaviour</w:t>
            </w:r>
            <w:proofErr w:type="spellEnd"/>
            <w:r>
              <w:rPr>
                <w:rStyle w:val="normaltextrun"/>
                <w:color w:val="000000"/>
                <w:shd w:val="clear" w:color="auto" w:fill="FFFFFF"/>
              </w:rPr>
              <w:t xml:space="preserve"> in a </w:t>
            </w:r>
            <w:proofErr w:type="spellStart"/>
            <w:r>
              <w:rPr>
                <w:rStyle w:val="normaltextrun"/>
                <w:color w:val="000000"/>
                <w:shd w:val="clear" w:color="auto" w:fill="FFFFFF"/>
              </w:rPr>
              <w:t>developing</w:t>
            </w:r>
            <w:proofErr w:type="spellEnd"/>
            <w:r>
              <w:rPr>
                <w:rStyle w:val="normaltextrun"/>
                <w:color w:val="000000"/>
                <w:shd w:val="clear" w:color="auto" w:fill="FFFFFF"/>
              </w:rPr>
              <w:t xml:space="preserve"> </w:t>
            </w:r>
            <w:proofErr w:type="spellStart"/>
            <w:r>
              <w:rPr>
                <w:rStyle w:val="normaltextrun"/>
                <w:color w:val="000000"/>
                <w:shd w:val="clear" w:color="auto" w:fill="FFFFFF"/>
              </w:rPr>
              <w:t>economy</w:t>
            </w:r>
            <w:proofErr w:type="spellEnd"/>
            <w:r>
              <w:rPr>
                <w:rStyle w:val="normaltextrun"/>
                <w:color w:val="000000"/>
                <w:shd w:val="clear" w:color="auto" w:fill="FFFFFF"/>
              </w:rPr>
              <w:t xml:space="preserve">, </w:t>
            </w:r>
            <w:proofErr w:type="spellStart"/>
            <w:r>
              <w:rPr>
                <w:rStyle w:val="normaltextrun"/>
                <w:color w:val="000000"/>
                <w:shd w:val="clear" w:color="auto" w:fill="FFFFFF"/>
              </w:rPr>
              <w:t>using</w:t>
            </w:r>
            <w:proofErr w:type="spellEnd"/>
            <w:r>
              <w:rPr>
                <w:rStyle w:val="normaltextrun"/>
                <w:color w:val="000000"/>
                <w:shd w:val="clear" w:color="auto" w:fill="FFFFFF"/>
              </w:rPr>
              <w:t xml:space="preserve"> </w:t>
            </w:r>
            <w:proofErr w:type="spellStart"/>
            <w:r>
              <w:rPr>
                <w:rStyle w:val="normaltextrun"/>
                <w:color w:val="000000"/>
                <w:shd w:val="clear" w:color="auto" w:fill="FFFFFF"/>
              </w:rPr>
              <w:t>the</w:t>
            </w:r>
            <w:proofErr w:type="spellEnd"/>
            <w:r>
              <w:rPr>
                <w:rStyle w:val="normaltextrun"/>
                <w:color w:val="000000"/>
                <w:shd w:val="clear" w:color="auto" w:fill="FFFFFF"/>
              </w:rPr>
              <w:t xml:space="preserve"> </w:t>
            </w:r>
            <w:proofErr w:type="spellStart"/>
            <w:r>
              <w:rPr>
                <w:rStyle w:val="normaltextrun"/>
                <w:color w:val="000000"/>
                <w:shd w:val="clear" w:color="auto" w:fill="FFFFFF"/>
              </w:rPr>
              <w:t>theory</w:t>
            </w:r>
            <w:proofErr w:type="spellEnd"/>
            <w:r>
              <w:rPr>
                <w:rStyle w:val="normaltextrun"/>
                <w:color w:val="000000"/>
                <w:shd w:val="clear" w:color="auto" w:fill="FFFFFF"/>
              </w:rPr>
              <w:t xml:space="preserve"> </w:t>
            </w:r>
            <w:proofErr w:type="spellStart"/>
            <w:r>
              <w:rPr>
                <w:rStyle w:val="normaltextrun"/>
                <w:color w:val="000000"/>
                <w:shd w:val="clear" w:color="auto" w:fill="FFFFFF"/>
              </w:rPr>
              <w:t>of</w:t>
            </w:r>
            <w:proofErr w:type="spellEnd"/>
            <w:r>
              <w:rPr>
                <w:rStyle w:val="normaltextrun"/>
                <w:color w:val="000000"/>
                <w:shd w:val="clear" w:color="auto" w:fill="FFFFFF"/>
              </w:rPr>
              <w:t xml:space="preserve"> </w:t>
            </w:r>
            <w:proofErr w:type="spellStart"/>
            <w:r>
              <w:rPr>
                <w:rStyle w:val="normaltextrun"/>
                <w:color w:val="000000"/>
                <w:shd w:val="clear" w:color="auto" w:fill="FFFFFF"/>
              </w:rPr>
              <w:t>planned</w:t>
            </w:r>
            <w:proofErr w:type="spellEnd"/>
            <w:r>
              <w:rPr>
                <w:rStyle w:val="normaltextrun"/>
                <w:color w:val="000000"/>
                <w:shd w:val="clear" w:color="auto" w:fill="FFFFFF"/>
              </w:rPr>
              <w:t xml:space="preserve"> </w:t>
            </w:r>
            <w:proofErr w:type="spellStart"/>
            <w:r>
              <w:rPr>
                <w:rStyle w:val="normaltextrun"/>
                <w:color w:val="000000"/>
                <w:shd w:val="clear" w:color="auto" w:fill="FFFFFF"/>
              </w:rPr>
              <w:t>behaviour</w:t>
            </w:r>
            <w:proofErr w:type="spellEnd"/>
            <w:r>
              <w:rPr>
                <w:rStyle w:val="normaltextrun"/>
                <w:color w:val="000000"/>
                <w:shd w:val="clear" w:color="auto" w:fill="FFFFFF"/>
              </w:rPr>
              <w:t xml:space="preserve">: A </w:t>
            </w:r>
            <w:proofErr w:type="spellStart"/>
            <w:r>
              <w:rPr>
                <w:rStyle w:val="normaltextrun"/>
                <w:color w:val="000000"/>
                <w:shd w:val="clear" w:color="auto" w:fill="FFFFFF"/>
              </w:rPr>
              <w:t>configurational</w:t>
            </w:r>
            <w:proofErr w:type="spellEnd"/>
            <w:r>
              <w:rPr>
                <w:rStyle w:val="normaltextrun"/>
                <w:color w:val="000000"/>
                <w:shd w:val="clear" w:color="auto" w:fill="FFFFFF"/>
              </w:rPr>
              <w:t xml:space="preserve"> </w:t>
            </w:r>
            <w:proofErr w:type="spellStart"/>
            <w:r>
              <w:rPr>
                <w:rStyle w:val="normaltextrun"/>
                <w:color w:val="000000"/>
                <w:shd w:val="clear" w:color="auto" w:fill="FFFFFF"/>
              </w:rPr>
              <w:t>approach</w:t>
            </w:r>
            <w:proofErr w:type="spellEnd"/>
            <w:r>
              <w:rPr>
                <w:rStyle w:val="normaltextrun"/>
                <w:color w:val="000000"/>
                <w:shd w:val="clear" w:color="auto" w:fill="FFFFFF"/>
              </w:rPr>
              <w:t xml:space="preserve">. </w:t>
            </w:r>
            <w:proofErr w:type="spellStart"/>
            <w:r>
              <w:rPr>
                <w:rStyle w:val="normaltextrun"/>
                <w:i/>
                <w:iCs/>
                <w:color w:val="000000"/>
                <w:shd w:val="clear" w:color="auto" w:fill="FFFFFF"/>
              </w:rPr>
              <w:t>Journal</w:t>
            </w:r>
            <w:proofErr w:type="spellEnd"/>
            <w:r>
              <w:rPr>
                <w:rStyle w:val="normaltextrun"/>
                <w:i/>
                <w:iCs/>
                <w:color w:val="000000"/>
                <w:shd w:val="clear" w:color="auto" w:fill="FFFFFF"/>
              </w:rPr>
              <w:t xml:space="preserve"> </w:t>
            </w:r>
            <w:proofErr w:type="spellStart"/>
            <w:r>
              <w:rPr>
                <w:rStyle w:val="normaltextrun"/>
                <w:i/>
                <w:iCs/>
                <w:color w:val="000000"/>
                <w:shd w:val="clear" w:color="auto" w:fill="FFFFFF"/>
              </w:rPr>
              <w:t>of</w:t>
            </w:r>
            <w:proofErr w:type="spellEnd"/>
            <w:r>
              <w:rPr>
                <w:rStyle w:val="normaltextrun"/>
                <w:i/>
                <w:iCs/>
                <w:color w:val="000000"/>
                <w:shd w:val="clear" w:color="auto" w:fill="FFFFFF"/>
              </w:rPr>
              <w:t xml:space="preserve"> </w:t>
            </w:r>
            <w:proofErr w:type="spellStart"/>
            <w:r>
              <w:rPr>
                <w:rStyle w:val="normaltextrun"/>
                <w:i/>
                <w:iCs/>
                <w:color w:val="000000"/>
                <w:shd w:val="clear" w:color="auto" w:fill="FFFFFF"/>
              </w:rPr>
              <w:t>Advanced</w:t>
            </w:r>
            <w:proofErr w:type="spellEnd"/>
            <w:r>
              <w:rPr>
                <w:rStyle w:val="normaltextrun"/>
                <w:i/>
                <w:iCs/>
                <w:color w:val="000000"/>
                <w:shd w:val="clear" w:color="auto" w:fill="FFFFFF"/>
              </w:rPr>
              <w:t xml:space="preserve"> </w:t>
            </w:r>
            <w:proofErr w:type="spellStart"/>
            <w:r>
              <w:rPr>
                <w:rStyle w:val="normaltextrun"/>
                <w:i/>
                <w:iCs/>
                <w:color w:val="000000"/>
                <w:shd w:val="clear" w:color="auto" w:fill="FFFFFF"/>
              </w:rPr>
              <w:t>Nursing</w:t>
            </w:r>
            <w:proofErr w:type="spellEnd"/>
            <w:r>
              <w:rPr>
                <w:rStyle w:val="normaltextrun"/>
                <w:i/>
                <w:iCs/>
                <w:color w:val="000000"/>
                <w:shd w:val="clear" w:color="auto" w:fill="FFFFFF"/>
              </w:rPr>
              <w:t xml:space="preserve"> </w:t>
            </w:r>
            <w:r>
              <w:rPr>
                <w:rStyle w:val="normaltextrun"/>
                <w:color w:val="000000"/>
                <w:shd w:val="clear" w:color="auto" w:fill="FFFFFF"/>
              </w:rPr>
              <w:t xml:space="preserve">80(3), 1097-1100, </w:t>
            </w:r>
            <w:r w:rsidRPr="00ED3CD5">
              <w:rPr>
                <w:rStyle w:val="normaltextrun"/>
                <w:b/>
                <w:bCs/>
                <w:color w:val="000000"/>
                <w:shd w:val="clear" w:color="auto" w:fill="FFFFFF"/>
              </w:rPr>
              <w:t>2023</w:t>
            </w:r>
            <w:r>
              <w:rPr>
                <w:rStyle w:val="normaltextrun"/>
                <w:color w:val="000000"/>
                <w:shd w:val="clear" w:color="auto" w:fill="FFFFFF"/>
              </w:rPr>
              <w:t xml:space="preserve">. </w:t>
            </w:r>
            <w:proofErr w:type="spellStart"/>
            <w:r>
              <w:rPr>
                <w:rStyle w:val="normaltextrun"/>
                <w:color w:val="000000"/>
                <w:shd w:val="clear" w:color="auto" w:fill="FFFFFF"/>
              </w:rPr>
              <w:t>Jimp</w:t>
            </w:r>
            <w:proofErr w:type="spellEnd"/>
            <w:r>
              <w:rPr>
                <w:rStyle w:val="normaltextrun"/>
                <w:color w:val="000000"/>
                <w:shd w:val="clear" w:color="auto" w:fill="FFFFFF"/>
              </w:rPr>
              <w:t xml:space="preserve"> (Q2)</w:t>
            </w:r>
          </w:p>
          <w:p w14:paraId="6E5F6CB8" w14:textId="6CFE1091" w:rsidR="00ED3CD5" w:rsidRDefault="00ED3CD5" w:rsidP="00ED3CD5">
            <w:pPr>
              <w:tabs>
                <w:tab w:val="left" w:pos="-720"/>
              </w:tabs>
              <w:spacing w:before="120" w:after="120"/>
              <w:jc w:val="both"/>
              <w:rPr>
                <w:rStyle w:val="normaltextrun"/>
                <w:color w:val="000000"/>
                <w:shd w:val="clear" w:color="auto" w:fill="FFFFFF"/>
              </w:rPr>
            </w:pPr>
            <w:r>
              <w:rPr>
                <w:rStyle w:val="normaltextrun"/>
                <w:caps/>
                <w:color w:val="000000"/>
                <w:shd w:val="clear" w:color="auto" w:fill="FFFFFF"/>
              </w:rPr>
              <w:t>Asante</w:t>
            </w:r>
            <w:r>
              <w:rPr>
                <w:rStyle w:val="normaltextrun"/>
                <w:color w:val="000000"/>
                <w:shd w:val="clear" w:color="auto" w:fill="FFFFFF"/>
              </w:rPr>
              <w:t xml:space="preserve">, K., </w:t>
            </w:r>
            <w:r w:rsidRPr="00ED3CD5">
              <w:rPr>
                <w:rStyle w:val="normaltextrun"/>
                <w:b/>
                <w:bCs/>
                <w:caps/>
                <w:color w:val="000000"/>
                <w:shd w:val="clear" w:color="auto" w:fill="FFFFFF"/>
              </w:rPr>
              <w:t>Nov</w:t>
            </w:r>
            <w:r>
              <w:rPr>
                <w:rStyle w:val="normaltextrun"/>
                <w:b/>
                <w:bCs/>
                <w:caps/>
                <w:color w:val="000000"/>
                <w:shd w:val="clear" w:color="auto" w:fill="FFFFFF"/>
              </w:rPr>
              <w:t>Á</w:t>
            </w:r>
            <w:r w:rsidRPr="00ED3CD5">
              <w:rPr>
                <w:rStyle w:val="normaltextrun"/>
                <w:b/>
                <w:bCs/>
                <w:caps/>
                <w:color w:val="000000"/>
                <w:shd w:val="clear" w:color="auto" w:fill="FFFFFF"/>
              </w:rPr>
              <w:t>k</w:t>
            </w:r>
            <w:r w:rsidRPr="00ED3CD5">
              <w:rPr>
                <w:rStyle w:val="normaltextrun"/>
                <w:b/>
                <w:bCs/>
                <w:color w:val="000000"/>
                <w:shd w:val="clear" w:color="auto" w:fill="FFFFFF"/>
              </w:rPr>
              <w:t>, P. (</w:t>
            </w:r>
            <w:proofErr w:type="gramStart"/>
            <w:r w:rsidRPr="00ED3CD5">
              <w:rPr>
                <w:rStyle w:val="normaltextrun"/>
                <w:b/>
                <w:bCs/>
                <w:color w:val="000000"/>
                <w:shd w:val="clear" w:color="auto" w:fill="FFFFFF"/>
              </w:rPr>
              <w:t>30%</w:t>
            </w:r>
            <w:proofErr w:type="gramEnd"/>
            <w:r w:rsidRPr="00ED3CD5">
              <w:rPr>
                <w:rStyle w:val="normaltextrun"/>
                <w:b/>
                <w:bCs/>
                <w:color w:val="000000"/>
                <w:shd w:val="clear" w:color="auto" w:fill="FFFFFF"/>
              </w:rPr>
              <w:t>)</w:t>
            </w:r>
            <w:r w:rsidRPr="00ED3CD5">
              <w:rPr>
                <w:rStyle w:val="normaltextrun"/>
                <w:color w:val="000000"/>
                <w:shd w:val="clear" w:color="auto" w:fill="FFFFFF"/>
              </w:rPr>
              <w:t>:</w:t>
            </w:r>
            <w:r>
              <w:rPr>
                <w:rStyle w:val="normaltextrun"/>
                <w:color w:val="000000"/>
                <w:shd w:val="clear" w:color="auto" w:fill="FFFFFF"/>
              </w:rPr>
              <w:t xml:space="preserve"> </w:t>
            </w:r>
            <w:proofErr w:type="spellStart"/>
            <w:r>
              <w:rPr>
                <w:rStyle w:val="normaltextrun"/>
                <w:color w:val="000000"/>
                <w:shd w:val="clear" w:color="auto" w:fill="FFFFFF"/>
              </w:rPr>
              <w:t>When</w:t>
            </w:r>
            <w:proofErr w:type="spellEnd"/>
            <w:r>
              <w:rPr>
                <w:rStyle w:val="normaltextrun"/>
                <w:color w:val="000000"/>
                <w:shd w:val="clear" w:color="auto" w:fill="FFFFFF"/>
              </w:rPr>
              <w:t xml:space="preserve"> </w:t>
            </w:r>
            <w:proofErr w:type="spellStart"/>
            <w:r>
              <w:rPr>
                <w:rStyle w:val="normaltextrun"/>
                <w:color w:val="000000"/>
                <w:shd w:val="clear" w:color="auto" w:fill="FFFFFF"/>
              </w:rPr>
              <w:t>the</w:t>
            </w:r>
            <w:proofErr w:type="spellEnd"/>
            <w:r>
              <w:rPr>
                <w:rStyle w:val="normaltextrun"/>
                <w:color w:val="000000"/>
                <w:shd w:val="clear" w:color="auto" w:fill="FFFFFF"/>
              </w:rPr>
              <w:t xml:space="preserve"> </w:t>
            </w:r>
            <w:proofErr w:type="spellStart"/>
            <w:r>
              <w:rPr>
                <w:rStyle w:val="normaltextrun"/>
                <w:color w:val="000000"/>
                <w:shd w:val="clear" w:color="auto" w:fill="FFFFFF"/>
              </w:rPr>
              <w:t>push</w:t>
            </w:r>
            <w:proofErr w:type="spellEnd"/>
            <w:r>
              <w:rPr>
                <w:rStyle w:val="normaltextrun"/>
                <w:color w:val="000000"/>
                <w:shd w:val="clear" w:color="auto" w:fill="FFFFFF"/>
              </w:rPr>
              <w:t xml:space="preserve"> and </w:t>
            </w:r>
            <w:proofErr w:type="spellStart"/>
            <w:r>
              <w:rPr>
                <w:rStyle w:val="normaltextrun"/>
                <w:color w:val="000000"/>
                <w:shd w:val="clear" w:color="auto" w:fill="FFFFFF"/>
              </w:rPr>
              <w:t>pull</w:t>
            </w:r>
            <w:proofErr w:type="spellEnd"/>
            <w:r>
              <w:rPr>
                <w:rStyle w:val="normaltextrun"/>
                <w:color w:val="000000"/>
                <w:shd w:val="clear" w:color="auto" w:fill="FFFFFF"/>
              </w:rPr>
              <w:t xml:space="preserve"> </w:t>
            </w:r>
            <w:proofErr w:type="spellStart"/>
            <w:r>
              <w:rPr>
                <w:rStyle w:val="normaltextrun"/>
                <w:color w:val="000000"/>
                <w:shd w:val="clear" w:color="auto" w:fill="FFFFFF"/>
              </w:rPr>
              <w:t>factors</w:t>
            </w:r>
            <w:proofErr w:type="spellEnd"/>
            <w:r>
              <w:rPr>
                <w:rStyle w:val="normaltextrun"/>
                <w:color w:val="000000"/>
                <w:shd w:val="clear" w:color="auto" w:fill="FFFFFF"/>
              </w:rPr>
              <w:t xml:space="preserve"> in </w:t>
            </w:r>
            <w:proofErr w:type="spellStart"/>
            <w:r>
              <w:rPr>
                <w:rStyle w:val="normaltextrun"/>
                <w:color w:val="000000"/>
                <w:shd w:val="clear" w:color="auto" w:fill="FFFFFF"/>
              </w:rPr>
              <w:t>digital</w:t>
            </w:r>
            <w:proofErr w:type="spellEnd"/>
            <w:r>
              <w:rPr>
                <w:rStyle w:val="normaltextrun"/>
                <w:color w:val="000000"/>
                <w:shd w:val="clear" w:color="auto" w:fill="FFFFFF"/>
              </w:rPr>
              <w:t xml:space="preserve"> </w:t>
            </w:r>
            <w:proofErr w:type="spellStart"/>
            <w:r>
              <w:rPr>
                <w:rStyle w:val="normaltextrun"/>
                <w:color w:val="000000"/>
                <w:shd w:val="clear" w:color="auto" w:fill="FFFFFF"/>
              </w:rPr>
              <w:t>educational</w:t>
            </w:r>
            <w:proofErr w:type="spellEnd"/>
            <w:r>
              <w:rPr>
                <w:rStyle w:val="normaltextrun"/>
                <w:color w:val="000000"/>
                <w:shd w:val="clear" w:color="auto" w:fill="FFFFFF"/>
              </w:rPr>
              <w:t xml:space="preserve"> </w:t>
            </w:r>
            <w:proofErr w:type="spellStart"/>
            <w:r>
              <w:rPr>
                <w:rStyle w:val="normaltextrun"/>
                <w:color w:val="000000"/>
                <w:shd w:val="clear" w:color="auto" w:fill="FFFFFF"/>
              </w:rPr>
              <w:t>resources</w:t>
            </w:r>
            <w:proofErr w:type="spellEnd"/>
            <w:r>
              <w:rPr>
                <w:rStyle w:val="normaltextrun"/>
                <w:color w:val="000000"/>
                <w:shd w:val="clear" w:color="auto" w:fill="FFFFFF"/>
              </w:rPr>
              <w:t xml:space="preserve"> </w:t>
            </w:r>
            <w:proofErr w:type="spellStart"/>
            <w:r>
              <w:rPr>
                <w:rStyle w:val="normaltextrun"/>
                <w:color w:val="000000"/>
                <w:shd w:val="clear" w:color="auto" w:fill="FFFFFF"/>
              </w:rPr>
              <w:t>backfire</w:t>
            </w:r>
            <w:proofErr w:type="spellEnd"/>
            <w:r>
              <w:rPr>
                <w:rStyle w:val="normaltextrun"/>
                <w:color w:val="000000"/>
                <w:shd w:val="clear" w:color="auto" w:fill="FFFFFF"/>
              </w:rPr>
              <w:t xml:space="preserve">: </w:t>
            </w:r>
            <w:proofErr w:type="spellStart"/>
            <w:r>
              <w:rPr>
                <w:rStyle w:val="normaltextrun"/>
                <w:color w:val="000000"/>
                <w:shd w:val="clear" w:color="auto" w:fill="FFFFFF"/>
              </w:rPr>
              <w:t>The</w:t>
            </w:r>
            <w:proofErr w:type="spellEnd"/>
            <w:r>
              <w:rPr>
                <w:rStyle w:val="normaltextrun"/>
                <w:color w:val="000000"/>
                <w:shd w:val="clear" w:color="auto" w:fill="FFFFFF"/>
              </w:rPr>
              <w:t xml:space="preserve"> role </w:t>
            </w:r>
            <w:proofErr w:type="spellStart"/>
            <w:r>
              <w:rPr>
                <w:rStyle w:val="normaltextrun"/>
                <w:color w:val="000000"/>
                <w:shd w:val="clear" w:color="auto" w:fill="FFFFFF"/>
              </w:rPr>
              <w:t>of</w:t>
            </w:r>
            <w:proofErr w:type="spellEnd"/>
            <w:r>
              <w:rPr>
                <w:rStyle w:val="normaltextrun"/>
                <w:color w:val="000000"/>
                <w:shd w:val="clear" w:color="auto" w:fill="FFFFFF"/>
              </w:rPr>
              <w:t xml:space="preserve"> </w:t>
            </w:r>
            <w:proofErr w:type="spellStart"/>
            <w:r>
              <w:rPr>
                <w:rStyle w:val="normaltextrun"/>
                <w:color w:val="000000"/>
                <w:shd w:val="clear" w:color="auto" w:fill="FFFFFF"/>
              </w:rPr>
              <w:t>digital</w:t>
            </w:r>
            <w:proofErr w:type="spellEnd"/>
            <w:r>
              <w:rPr>
                <w:rStyle w:val="normaltextrun"/>
                <w:color w:val="000000"/>
                <w:shd w:val="clear" w:color="auto" w:fill="FFFFFF"/>
              </w:rPr>
              <w:t xml:space="preserve"> leader in </w:t>
            </w:r>
            <w:proofErr w:type="spellStart"/>
            <w:r>
              <w:rPr>
                <w:rStyle w:val="normaltextrun"/>
                <w:color w:val="000000"/>
                <w:shd w:val="clear" w:color="auto" w:fill="FFFFFF"/>
              </w:rPr>
              <w:t>digital</w:t>
            </w:r>
            <w:proofErr w:type="spellEnd"/>
            <w:r>
              <w:rPr>
                <w:rStyle w:val="normaltextrun"/>
                <w:color w:val="000000"/>
                <w:shd w:val="clear" w:color="auto" w:fill="FFFFFF"/>
              </w:rPr>
              <w:t xml:space="preserve"> </w:t>
            </w:r>
            <w:proofErr w:type="spellStart"/>
            <w:r>
              <w:rPr>
                <w:rStyle w:val="normaltextrun"/>
                <w:color w:val="000000"/>
                <w:shd w:val="clear" w:color="auto" w:fill="FFFFFF"/>
              </w:rPr>
              <w:t>educational</w:t>
            </w:r>
            <w:proofErr w:type="spellEnd"/>
            <w:r>
              <w:rPr>
                <w:rStyle w:val="normaltextrun"/>
                <w:color w:val="000000"/>
                <w:shd w:val="clear" w:color="auto" w:fill="FFFFFF"/>
              </w:rPr>
              <w:t xml:space="preserve"> </w:t>
            </w:r>
            <w:proofErr w:type="spellStart"/>
            <w:r>
              <w:rPr>
                <w:rStyle w:val="normaltextrun"/>
                <w:color w:val="000000"/>
                <w:shd w:val="clear" w:color="auto" w:fill="FFFFFF"/>
              </w:rPr>
              <w:t>resources</w:t>
            </w:r>
            <w:proofErr w:type="spellEnd"/>
            <w:r>
              <w:rPr>
                <w:rStyle w:val="normaltextrun"/>
                <w:color w:val="000000"/>
                <w:shd w:val="clear" w:color="auto" w:fill="FFFFFF"/>
              </w:rPr>
              <w:t xml:space="preserve"> </w:t>
            </w:r>
            <w:proofErr w:type="spellStart"/>
            <w:r>
              <w:rPr>
                <w:rStyle w:val="normaltextrun"/>
                <w:color w:val="000000"/>
                <w:shd w:val="clear" w:color="auto" w:fill="FFFFFF"/>
              </w:rPr>
              <w:t>usage</w:t>
            </w:r>
            <w:proofErr w:type="spellEnd"/>
            <w:r>
              <w:rPr>
                <w:rStyle w:val="normaltextrun"/>
                <w:color w:val="000000"/>
                <w:shd w:val="clear" w:color="auto" w:fill="FFFFFF"/>
              </w:rPr>
              <w:t xml:space="preserve">. </w:t>
            </w:r>
            <w:proofErr w:type="spellStart"/>
            <w:r>
              <w:rPr>
                <w:rStyle w:val="normaltextrun"/>
                <w:i/>
                <w:iCs/>
                <w:color w:val="000000"/>
                <w:shd w:val="clear" w:color="auto" w:fill="FFFFFF"/>
              </w:rPr>
              <w:t>Education</w:t>
            </w:r>
            <w:proofErr w:type="spellEnd"/>
            <w:r>
              <w:rPr>
                <w:rStyle w:val="normaltextrun"/>
                <w:i/>
                <w:iCs/>
                <w:color w:val="000000"/>
                <w:shd w:val="clear" w:color="auto" w:fill="FFFFFF"/>
              </w:rPr>
              <w:t xml:space="preserve"> and </w:t>
            </w:r>
            <w:proofErr w:type="spellStart"/>
            <w:r>
              <w:rPr>
                <w:rStyle w:val="normaltextrun"/>
                <w:i/>
                <w:iCs/>
                <w:color w:val="000000"/>
                <w:shd w:val="clear" w:color="auto" w:fill="FFFFFF"/>
              </w:rPr>
              <w:t>Information</w:t>
            </w:r>
            <w:proofErr w:type="spellEnd"/>
            <w:r>
              <w:rPr>
                <w:rStyle w:val="normaltextrun"/>
                <w:i/>
                <w:iCs/>
                <w:color w:val="000000"/>
                <w:shd w:val="clear" w:color="auto" w:fill="FFFFFF"/>
              </w:rPr>
              <w:t xml:space="preserve"> Technologies </w:t>
            </w:r>
            <w:r>
              <w:rPr>
                <w:rStyle w:val="normaltextrun"/>
                <w:color w:val="000000"/>
                <w:shd w:val="clear" w:color="auto" w:fill="FFFFFF"/>
              </w:rPr>
              <w:t>27</w:t>
            </w:r>
            <w:r w:rsidRPr="00ED3CD5">
              <w:rPr>
                <w:rStyle w:val="normaltextrun"/>
                <w:color w:val="000000"/>
                <w:shd w:val="clear" w:color="auto" w:fill="FFFFFF"/>
              </w:rPr>
              <w:t>,</w:t>
            </w:r>
            <w:r>
              <w:rPr>
                <w:rStyle w:val="normaltextrun"/>
                <w:i/>
                <w:iCs/>
                <w:color w:val="000000"/>
                <w:shd w:val="clear" w:color="auto" w:fill="FFFFFF"/>
              </w:rPr>
              <w:t xml:space="preserve"> </w:t>
            </w:r>
            <w:r w:rsidRPr="00ED3CD5">
              <w:rPr>
                <w:rStyle w:val="normaltextrun"/>
                <w:b/>
                <w:bCs/>
                <w:color w:val="000000"/>
                <w:shd w:val="clear" w:color="auto" w:fill="FFFFFF"/>
              </w:rPr>
              <w:t>2023</w:t>
            </w:r>
            <w:r>
              <w:rPr>
                <w:rStyle w:val="normaltextrun"/>
                <w:color w:val="000000"/>
                <w:shd w:val="clear" w:color="auto" w:fill="FFFFFF"/>
              </w:rPr>
              <w:t xml:space="preserve">. </w:t>
            </w:r>
            <w:proofErr w:type="spellStart"/>
            <w:r>
              <w:rPr>
                <w:rStyle w:val="normaltextrun"/>
                <w:color w:val="000000"/>
                <w:shd w:val="clear" w:color="auto" w:fill="FFFFFF"/>
              </w:rPr>
              <w:t>Jimp</w:t>
            </w:r>
            <w:proofErr w:type="spellEnd"/>
            <w:r>
              <w:rPr>
                <w:rStyle w:val="normaltextrun"/>
                <w:color w:val="000000"/>
                <w:shd w:val="clear" w:color="auto" w:fill="FFFFFF"/>
              </w:rPr>
              <w:t xml:space="preserve"> (Q2)</w:t>
            </w:r>
          </w:p>
          <w:p w14:paraId="5DDAC1EF" w14:textId="27209738" w:rsidR="00ED3CD5" w:rsidRDefault="00ED3CD5" w:rsidP="00ED3CD5">
            <w:pPr>
              <w:tabs>
                <w:tab w:val="left" w:pos="-720"/>
              </w:tabs>
              <w:spacing w:before="120" w:after="120"/>
              <w:jc w:val="both"/>
              <w:rPr>
                <w:rStyle w:val="normaltextrun"/>
                <w:caps/>
                <w:color w:val="000000"/>
                <w:shd w:val="clear" w:color="auto" w:fill="FFFFFF"/>
              </w:rPr>
            </w:pPr>
            <w:r>
              <w:rPr>
                <w:rStyle w:val="normaltextrun"/>
                <w:caps/>
                <w:color w:val="000000"/>
                <w:shd w:val="clear" w:color="auto" w:fill="FFFFFF"/>
              </w:rPr>
              <w:t xml:space="preserve">Owusu, Y.A.Y., Jibril, A.B., </w:t>
            </w:r>
            <w:r w:rsidRPr="00ED3CD5">
              <w:rPr>
                <w:rStyle w:val="normaltextrun"/>
                <w:b/>
                <w:bCs/>
                <w:caps/>
                <w:color w:val="000000"/>
                <w:shd w:val="clear" w:color="auto" w:fill="FFFFFF"/>
              </w:rPr>
              <w:t>Novák, P. (</w:t>
            </w:r>
            <w:proofErr w:type="gramStart"/>
            <w:r w:rsidRPr="00ED3CD5">
              <w:rPr>
                <w:rStyle w:val="normaltextrun"/>
                <w:b/>
                <w:bCs/>
                <w:caps/>
                <w:color w:val="000000"/>
                <w:shd w:val="clear" w:color="auto" w:fill="FFFFFF"/>
              </w:rPr>
              <w:t>30%</w:t>
            </w:r>
            <w:proofErr w:type="gramEnd"/>
            <w:r w:rsidRPr="00ED3CD5">
              <w:rPr>
                <w:rStyle w:val="normaltextrun"/>
                <w:b/>
                <w:bCs/>
                <w:caps/>
                <w:color w:val="000000"/>
                <w:shd w:val="clear" w:color="auto" w:fill="FFFFFF"/>
              </w:rPr>
              <w:t>)</w:t>
            </w:r>
            <w:r w:rsidRPr="00ED3CD5">
              <w:rPr>
                <w:rStyle w:val="normaltextrun"/>
                <w:color w:val="000000"/>
                <w:shd w:val="clear" w:color="auto" w:fill="FFFFFF"/>
              </w:rPr>
              <w:t>:</w:t>
            </w:r>
            <w:r>
              <w:rPr>
                <w:rStyle w:val="normaltextrun"/>
                <w:caps/>
                <w:color w:val="000000"/>
                <w:shd w:val="clear" w:color="auto" w:fill="FFFFFF"/>
              </w:rPr>
              <w:t xml:space="preserve"> A </w:t>
            </w:r>
            <w:proofErr w:type="spellStart"/>
            <w:r>
              <w:rPr>
                <w:rStyle w:val="normaltextrun"/>
                <w:color w:val="000000"/>
                <w:shd w:val="clear" w:color="auto" w:fill="FFFFFF"/>
              </w:rPr>
              <w:t>strategic</w:t>
            </w:r>
            <w:proofErr w:type="spellEnd"/>
            <w:r>
              <w:rPr>
                <w:rStyle w:val="normaltextrun"/>
                <w:color w:val="000000"/>
                <w:shd w:val="clear" w:color="auto" w:fill="FFFFFF"/>
              </w:rPr>
              <w:t xml:space="preserve"> framework </w:t>
            </w:r>
            <w:proofErr w:type="spellStart"/>
            <w:r>
              <w:rPr>
                <w:rStyle w:val="normaltextrun"/>
                <w:color w:val="000000"/>
                <w:shd w:val="clear" w:color="auto" w:fill="FFFFFF"/>
              </w:rPr>
              <w:t>for</w:t>
            </w:r>
            <w:proofErr w:type="spellEnd"/>
            <w:r>
              <w:rPr>
                <w:rStyle w:val="normaltextrun"/>
                <w:color w:val="000000"/>
                <w:shd w:val="clear" w:color="auto" w:fill="FFFFFF"/>
              </w:rPr>
              <w:t xml:space="preserve"> </w:t>
            </w:r>
            <w:proofErr w:type="spellStart"/>
            <w:r>
              <w:rPr>
                <w:rStyle w:val="normaltextrun"/>
                <w:color w:val="000000"/>
                <w:shd w:val="clear" w:color="auto" w:fill="FFFFFF"/>
              </w:rPr>
              <w:t>developing</w:t>
            </w:r>
            <w:proofErr w:type="spellEnd"/>
            <w:r>
              <w:rPr>
                <w:rStyle w:val="normaltextrun"/>
                <w:color w:val="000000"/>
                <w:shd w:val="clear" w:color="auto" w:fill="FFFFFF"/>
              </w:rPr>
              <w:t xml:space="preserve"> </w:t>
            </w:r>
            <w:proofErr w:type="spellStart"/>
            <w:r>
              <w:rPr>
                <w:rStyle w:val="normaltextrun"/>
                <w:color w:val="000000"/>
                <w:shd w:val="clear" w:color="auto" w:fill="FFFFFF"/>
              </w:rPr>
              <w:t>sustainable</w:t>
            </w:r>
            <w:proofErr w:type="spellEnd"/>
            <w:r>
              <w:rPr>
                <w:rStyle w:val="normaltextrun"/>
                <w:color w:val="000000"/>
                <w:shd w:val="clear" w:color="auto" w:fill="FFFFFF"/>
              </w:rPr>
              <w:t xml:space="preserve"> </w:t>
            </w:r>
            <w:proofErr w:type="spellStart"/>
            <w:r>
              <w:rPr>
                <w:rStyle w:val="normaltextrun"/>
                <w:color w:val="000000"/>
                <w:shd w:val="clear" w:color="auto" w:fill="FFFFFF"/>
              </w:rPr>
              <w:t>value</w:t>
            </w:r>
            <w:proofErr w:type="spellEnd"/>
            <w:r>
              <w:rPr>
                <w:rStyle w:val="normaltextrun"/>
                <w:color w:val="000000"/>
                <w:shd w:val="clear" w:color="auto" w:fill="FFFFFF"/>
              </w:rPr>
              <w:t xml:space="preserve"> </w:t>
            </w:r>
            <w:proofErr w:type="spellStart"/>
            <w:r>
              <w:rPr>
                <w:rStyle w:val="normaltextrun"/>
                <w:color w:val="000000"/>
                <w:shd w:val="clear" w:color="auto" w:fill="FFFFFF"/>
              </w:rPr>
              <w:t>propositions</w:t>
            </w:r>
            <w:proofErr w:type="spellEnd"/>
            <w:r>
              <w:rPr>
                <w:rStyle w:val="normaltextrun"/>
                <w:color w:val="000000"/>
                <w:shd w:val="clear" w:color="auto" w:fill="FFFFFF"/>
              </w:rPr>
              <w:t xml:space="preserve">. </w:t>
            </w:r>
            <w:proofErr w:type="spellStart"/>
            <w:r>
              <w:rPr>
                <w:rStyle w:val="normaltextrun"/>
                <w:i/>
                <w:iCs/>
                <w:color w:val="000000"/>
                <w:shd w:val="clear" w:color="auto" w:fill="FFFFFF"/>
              </w:rPr>
              <w:t>Problems</w:t>
            </w:r>
            <w:proofErr w:type="spellEnd"/>
            <w:r>
              <w:rPr>
                <w:rStyle w:val="normaltextrun"/>
                <w:i/>
                <w:iCs/>
                <w:color w:val="000000"/>
                <w:shd w:val="clear" w:color="auto" w:fill="FFFFFF"/>
              </w:rPr>
              <w:t xml:space="preserve"> and </w:t>
            </w:r>
            <w:proofErr w:type="spellStart"/>
            <w:r>
              <w:rPr>
                <w:rStyle w:val="normaltextrun"/>
                <w:i/>
                <w:iCs/>
                <w:color w:val="000000"/>
                <w:shd w:val="clear" w:color="auto" w:fill="FFFFFF"/>
              </w:rPr>
              <w:t>Perspectives</w:t>
            </w:r>
            <w:proofErr w:type="spellEnd"/>
            <w:r>
              <w:rPr>
                <w:rStyle w:val="normaltextrun"/>
                <w:i/>
                <w:iCs/>
                <w:color w:val="000000"/>
                <w:shd w:val="clear" w:color="auto" w:fill="FFFFFF"/>
              </w:rPr>
              <w:t xml:space="preserve"> in Management </w:t>
            </w:r>
            <w:r>
              <w:rPr>
                <w:rStyle w:val="normaltextrun"/>
                <w:color w:val="000000"/>
                <w:shd w:val="clear" w:color="auto" w:fill="FFFFFF"/>
              </w:rPr>
              <w:t xml:space="preserve">20(4), 407-421, </w:t>
            </w:r>
            <w:r w:rsidRPr="00ED3CD5">
              <w:rPr>
                <w:rStyle w:val="normaltextrun"/>
                <w:b/>
                <w:bCs/>
                <w:color w:val="000000"/>
                <w:shd w:val="clear" w:color="auto" w:fill="FFFFFF"/>
              </w:rPr>
              <w:t>2022</w:t>
            </w:r>
            <w:r>
              <w:rPr>
                <w:rStyle w:val="normaltextrun"/>
                <w:color w:val="000000"/>
                <w:shd w:val="clear" w:color="auto" w:fill="FFFFFF"/>
              </w:rPr>
              <w:t>. JSC (Q3)</w:t>
            </w:r>
          </w:p>
          <w:p w14:paraId="3CA2B1F7" w14:textId="0C771F24" w:rsidR="004158DC" w:rsidRDefault="00ED3CD5" w:rsidP="00CD041E">
            <w:pPr>
              <w:spacing w:before="120" w:after="120"/>
              <w:jc w:val="both"/>
              <w:rPr>
                <w:b/>
              </w:rPr>
            </w:pPr>
            <w:r>
              <w:rPr>
                <w:rStyle w:val="contentpasted0"/>
                <w:color w:val="000000"/>
                <w:shd w:val="clear" w:color="auto" w:fill="FFFFFF"/>
              </w:rPr>
              <w:t xml:space="preserve">ODEI, M.A., </w:t>
            </w:r>
            <w:r>
              <w:rPr>
                <w:rStyle w:val="contentpasted0"/>
                <w:b/>
                <w:bCs/>
                <w:color w:val="000000"/>
                <w:shd w:val="clear" w:color="auto" w:fill="FFFFFF"/>
              </w:rPr>
              <w:t>NOVÁK, P.</w:t>
            </w:r>
            <w:r>
              <w:rPr>
                <w:b/>
                <w:bCs/>
                <w:color w:val="000000"/>
              </w:rPr>
              <w:t xml:space="preserve"> </w:t>
            </w:r>
            <w:r>
              <w:rPr>
                <w:color w:val="000000"/>
              </w:rPr>
              <w:t>(</w:t>
            </w:r>
            <w:proofErr w:type="gramStart"/>
            <w:r w:rsidRPr="00ED3CD5">
              <w:rPr>
                <w:b/>
                <w:bCs/>
                <w:color w:val="000000"/>
              </w:rPr>
              <w:t>25%</w:t>
            </w:r>
            <w:proofErr w:type="gramEnd"/>
            <w:r w:rsidRPr="00ED3CD5">
              <w:rPr>
                <w:b/>
                <w:bCs/>
                <w:color w:val="000000"/>
              </w:rPr>
              <w:t>)</w:t>
            </w:r>
            <w:r>
              <w:rPr>
                <w:color w:val="000000"/>
              </w:rPr>
              <w:t>:</w:t>
            </w:r>
            <w:r w:rsidR="00CD041E">
              <w:rPr>
                <w:rStyle w:val="contentpasted0"/>
                <w:shd w:val="clear" w:color="auto" w:fill="FFFFFF"/>
              </w:rPr>
              <w:t xml:space="preserve"> </w:t>
            </w:r>
            <w:proofErr w:type="spellStart"/>
            <w:r>
              <w:rPr>
                <w:rStyle w:val="contentpasted0"/>
                <w:color w:val="000000"/>
                <w:shd w:val="clear" w:color="auto" w:fill="FFFFFF"/>
              </w:rPr>
              <w:t>Determinants</w:t>
            </w:r>
            <w:proofErr w:type="spellEnd"/>
            <w:r>
              <w:rPr>
                <w:rStyle w:val="contentpasted0"/>
                <w:color w:val="000000"/>
                <w:shd w:val="clear" w:color="auto" w:fill="FFFFFF"/>
              </w:rPr>
              <w:t xml:space="preserve"> </w:t>
            </w:r>
            <w:proofErr w:type="spellStart"/>
            <w:r>
              <w:rPr>
                <w:rStyle w:val="contentpasted0"/>
                <w:color w:val="000000"/>
                <w:shd w:val="clear" w:color="auto" w:fill="FFFFFF"/>
              </w:rPr>
              <w:t>of</w:t>
            </w:r>
            <w:proofErr w:type="spellEnd"/>
            <w:r>
              <w:rPr>
                <w:rStyle w:val="contentpasted0"/>
                <w:color w:val="000000"/>
                <w:shd w:val="clear" w:color="auto" w:fill="FFFFFF"/>
              </w:rPr>
              <w:t xml:space="preserve"> </w:t>
            </w:r>
            <w:proofErr w:type="spellStart"/>
            <w:r>
              <w:rPr>
                <w:rStyle w:val="contentpasted0"/>
                <w:color w:val="000000"/>
                <w:shd w:val="clear" w:color="auto" w:fill="FFFFFF"/>
              </w:rPr>
              <w:t>universities</w:t>
            </w:r>
            <w:proofErr w:type="spellEnd"/>
            <w:r>
              <w:rPr>
                <w:rStyle w:val="contentpasted0"/>
                <w:color w:val="000000"/>
                <w:shd w:val="clear" w:color="auto" w:fill="FFFFFF"/>
              </w:rPr>
              <w:t>’ spin-</w:t>
            </w:r>
            <w:proofErr w:type="spellStart"/>
            <w:r>
              <w:rPr>
                <w:rStyle w:val="contentpasted0"/>
                <w:color w:val="000000"/>
                <w:shd w:val="clear" w:color="auto" w:fill="FFFFFF"/>
              </w:rPr>
              <w:t>off</w:t>
            </w:r>
            <w:proofErr w:type="spellEnd"/>
            <w:r>
              <w:rPr>
                <w:rStyle w:val="contentpasted0"/>
                <w:color w:val="000000"/>
                <w:shd w:val="clear" w:color="auto" w:fill="FFFFFF"/>
              </w:rPr>
              <w:t xml:space="preserve"> </w:t>
            </w:r>
            <w:proofErr w:type="spellStart"/>
            <w:r>
              <w:rPr>
                <w:rStyle w:val="contentpasted0"/>
                <w:color w:val="000000"/>
                <w:shd w:val="clear" w:color="auto" w:fill="FFFFFF"/>
              </w:rPr>
              <w:t>creations</w:t>
            </w:r>
            <w:proofErr w:type="spellEnd"/>
            <w:r>
              <w:rPr>
                <w:rStyle w:val="contentpasted0"/>
                <w:color w:val="000000"/>
                <w:shd w:val="clear" w:color="auto" w:fill="FFFFFF"/>
              </w:rPr>
              <w:t xml:space="preserve">. </w:t>
            </w:r>
            <w:proofErr w:type="spellStart"/>
            <w:r>
              <w:rPr>
                <w:rStyle w:val="contentpasted0"/>
                <w:i/>
                <w:iCs/>
                <w:color w:val="000000"/>
                <w:shd w:val="clear" w:color="auto" w:fill="FFFFFF"/>
              </w:rPr>
              <w:t>Economic</w:t>
            </w:r>
            <w:proofErr w:type="spellEnd"/>
            <w:r>
              <w:rPr>
                <w:rStyle w:val="contentpasted0"/>
                <w:i/>
                <w:iCs/>
                <w:color w:val="000000"/>
                <w:shd w:val="clear" w:color="auto" w:fill="FFFFFF"/>
              </w:rPr>
              <w:t xml:space="preserve"> </w:t>
            </w:r>
            <w:proofErr w:type="spellStart"/>
            <w:r>
              <w:rPr>
                <w:rStyle w:val="contentpasted0"/>
                <w:i/>
                <w:iCs/>
                <w:color w:val="000000"/>
                <w:shd w:val="clear" w:color="auto" w:fill="FFFFFF"/>
              </w:rPr>
              <w:t>Research-Ekonomska</w:t>
            </w:r>
            <w:proofErr w:type="spellEnd"/>
            <w:r>
              <w:rPr>
                <w:rStyle w:val="contentpasted0"/>
                <w:i/>
                <w:iCs/>
                <w:color w:val="000000"/>
                <w:shd w:val="clear" w:color="auto" w:fill="FFFFFF"/>
              </w:rPr>
              <w:t xml:space="preserve"> </w:t>
            </w:r>
            <w:proofErr w:type="spellStart"/>
            <w:r>
              <w:rPr>
                <w:rStyle w:val="contentpasted0"/>
                <w:i/>
                <w:iCs/>
                <w:color w:val="000000"/>
                <w:shd w:val="clear" w:color="auto" w:fill="FFFFFF"/>
              </w:rPr>
              <w:t>Istrazivanja</w:t>
            </w:r>
            <w:proofErr w:type="spellEnd"/>
            <w:r>
              <w:rPr>
                <w:rStyle w:val="contentpasted0"/>
                <w:color w:val="000000"/>
                <w:shd w:val="clear" w:color="auto" w:fill="FFFFFF"/>
              </w:rPr>
              <w:t xml:space="preserve"> 35(1), 1-20, </w:t>
            </w:r>
            <w:r w:rsidRPr="00ED3CD5">
              <w:rPr>
                <w:rStyle w:val="contentpasted0"/>
                <w:b/>
                <w:bCs/>
                <w:color w:val="000000"/>
                <w:shd w:val="clear" w:color="auto" w:fill="FFFFFF"/>
              </w:rPr>
              <w:t>2022</w:t>
            </w:r>
            <w:r>
              <w:rPr>
                <w:rStyle w:val="contentpasted0"/>
                <w:color w:val="000000"/>
                <w:shd w:val="clear" w:color="auto" w:fill="FFFFFF"/>
              </w:rPr>
              <w:t xml:space="preserve">. </w:t>
            </w:r>
            <w:proofErr w:type="spellStart"/>
            <w:r>
              <w:rPr>
                <w:rStyle w:val="contentpasted0"/>
                <w:color w:val="000000"/>
                <w:shd w:val="clear" w:color="auto" w:fill="FFFFFF"/>
              </w:rPr>
              <w:t>Jimp</w:t>
            </w:r>
            <w:proofErr w:type="spellEnd"/>
            <w:r>
              <w:rPr>
                <w:rStyle w:val="contentpasted0"/>
                <w:color w:val="000000"/>
                <w:shd w:val="clear" w:color="auto" w:fill="FFFFFF"/>
              </w:rPr>
              <w:t xml:space="preserve"> (Q2) </w:t>
            </w:r>
          </w:p>
        </w:tc>
      </w:tr>
      <w:tr w:rsidR="004158DC" w14:paraId="0DC92FB0" w14:textId="77777777" w:rsidTr="00FF48CE">
        <w:trPr>
          <w:trHeight w:val="218"/>
        </w:trPr>
        <w:tc>
          <w:tcPr>
            <w:tcW w:w="9956" w:type="dxa"/>
            <w:gridSpan w:val="14"/>
            <w:shd w:val="clear" w:color="auto" w:fill="F7CAAC"/>
          </w:tcPr>
          <w:p w14:paraId="2C4C7FA2" w14:textId="2ADA7F75" w:rsidR="004158DC" w:rsidRDefault="00336343" w:rsidP="004158DC">
            <w:pPr>
              <w:rPr>
                <w:b/>
              </w:rPr>
            </w:pPr>
            <w:r>
              <w:rPr>
                <w:b/>
              </w:rPr>
              <w:t>Působení v zahraničí</w:t>
            </w:r>
          </w:p>
        </w:tc>
      </w:tr>
      <w:tr w:rsidR="004158DC" w14:paraId="3272EF0A" w14:textId="77777777" w:rsidTr="00FF48CE">
        <w:trPr>
          <w:trHeight w:val="328"/>
        </w:trPr>
        <w:tc>
          <w:tcPr>
            <w:tcW w:w="9956" w:type="dxa"/>
            <w:gridSpan w:val="14"/>
          </w:tcPr>
          <w:p w14:paraId="4E6466B6" w14:textId="77777777" w:rsidR="004158DC" w:rsidRDefault="004158DC" w:rsidP="006729C9">
            <w:pPr>
              <w:spacing w:before="60"/>
            </w:pPr>
            <w:r>
              <w:t>---</w:t>
            </w:r>
          </w:p>
          <w:p w14:paraId="07C2CF99" w14:textId="77777777" w:rsidR="007E076E" w:rsidRDefault="007E076E" w:rsidP="004158DC">
            <w:pPr>
              <w:rPr>
                <w:b/>
              </w:rPr>
            </w:pPr>
          </w:p>
          <w:p w14:paraId="1DDDF51D" w14:textId="77777777" w:rsidR="007E076E" w:rsidRDefault="007E076E" w:rsidP="004158DC">
            <w:pPr>
              <w:rPr>
                <w:b/>
              </w:rPr>
            </w:pPr>
          </w:p>
          <w:p w14:paraId="7A373180" w14:textId="77777777" w:rsidR="007E076E" w:rsidRDefault="007E076E" w:rsidP="004158DC">
            <w:pPr>
              <w:rPr>
                <w:b/>
              </w:rPr>
            </w:pPr>
          </w:p>
        </w:tc>
      </w:tr>
      <w:tr w:rsidR="004158DC" w14:paraId="694B81F9" w14:textId="77777777" w:rsidTr="00FF48CE">
        <w:trPr>
          <w:cantSplit/>
          <w:trHeight w:val="470"/>
        </w:trPr>
        <w:tc>
          <w:tcPr>
            <w:tcW w:w="2518" w:type="dxa"/>
            <w:shd w:val="clear" w:color="auto" w:fill="F7CAAC"/>
          </w:tcPr>
          <w:p w14:paraId="7E493011" w14:textId="77777777" w:rsidR="004158DC" w:rsidRDefault="004158DC" w:rsidP="004158DC">
            <w:pPr>
              <w:jc w:val="both"/>
              <w:rPr>
                <w:b/>
              </w:rPr>
            </w:pPr>
            <w:r>
              <w:rPr>
                <w:b/>
              </w:rPr>
              <w:t xml:space="preserve">Podpis </w:t>
            </w:r>
          </w:p>
        </w:tc>
        <w:tc>
          <w:tcPr>
            <w:tcW w:w="4536" w:type="dxa"/>
            <w:gridSpan w:val="8"/>
          </w:tcPr>
          <w:p w14:paraId="58C5E96C" w14:textId="77777777" w:rsidR="004158DC" w:rsidRDefault="004158DC" w:rsidP="004158DC">
            <w:pPr>
              <w:jc w:val="both"/>
            </w:pPr>
          </w:p>
        </w:tc>
        <w:tc>
          <w:tcPr>
            <w:tcW w:w="786" w:type="dxa"/>
            <w:gridSpan w:val="2"/>
            <w:shd w:val="clear" w:color="auto" w:fill="F7CAAC"/>
          </w:tcPr>
          <w:p w14:paraId="3B98A7C8" w14:textId="77777777" w:rsidR="004158DC" w:rsidRDefault="004158DC" w:rsidP="004158DC">
            <w:pPr>
              <w:jc w:val="both"/>
            </w:pPr>
            <w:r>
              <w:rPr>
                <w:b/>
              </w:rPr>
              <w:t>datum</w:t>
            </w:r>
          </w:p>
        </w:tc>
        <w:tc>
          <w:tcPr>
            <w:tcW w:w="2116" w:type="dxa"/>
            <w:gridSpan w:val="3"/>
          </w:tcPr>
          <w:p w14:paraId="6A696B6F" w14:textId="77777777" w:rsidR="004158DC" w:rsidRDefault="004158DC" w:rsidP="004158DC">
            <w:pPr>
              <w:jc w:val="both"/>
            </w:pPr>
          </w:p>
        </w:tc>
      </w:tr>
      <w:tr w:rsidR="00EC195B" w14:paraId="2869533B" w14:textId="77777777" w:rsidTr="00982FBC">
        <w:tc>
          <w:tcPr>
            <w:tcW w:w="9956" w:type="dxa"/>
            <w:gridSpan w:val="14"/>
            <w:tcBorders>
              <w:bottom w:val="double" w:sz="4" w:space="0" w:color="auto"/>
            </w:tcBorders>
            <w:shd w:val="clear" w:color="auto" w:fill="BDD6EE"/>
          </w:tcPr>
          <w:p w14:paraId="371E81E1" w14:textId="3D474F6C" w:rsidR="00EC195B" w:rsidRDefault="00EC195B" w:rsidP="00982FBC">
            <w:pPr>
              <w:jc w:val="both"/>
              <w:rPr>
                <w:b/>
                <w:sz w:val="28"/>
              </w:rPr>
            </w:pPr>
            <w:bookmarkStart w:id="218" w:name="_Hlk138955642"/>
            <w:bookmarkEnd w:id="216"/>
            <w:r>
              <w:rPr>
                <w:b/>
                <w:sz w:val="28"/>
              </w:rPr>
              <w:lastRenderedPageBreak/>
              <w:t>C-I – Personální zabezpečení</w:t>
            </w:r>
          </w:p>
        </w:tc>
      </w:tr>
      <w:tr w:rsidR="00EC195B" w14:paraId="5ECDAA7B" w14:textId="77777777" w:rsidTr="00982FBC">
        <w:tc>
          <w:tcPr>
            <w:tcW w:w="2518" w:type="dxa"/>
            <w:tcBorders>
              <w:top w:val="double" w:sz="4" w:space="0" w:color="auto"/>
            </w:tcBorders>
            <w:shd w:val="clear" w:color="auto" w:fill="F7CAAC"/>
          </w:tcPr>
          <w:p w14:paraId="6BAAC4A4" w14:textId="77777777" w:rsidR="00EC195B" w:rsidRDefault="00EC195B" w:rsidP="00982FBC">
            <w:pPr>
              <w:jc w:val="both"/>
              <w:rPr>
                <w:b/>
              </w:rPr>
            </w:pPr>
            <w:r>
              <w:rPr>
                <w:b/>
              </w:rPr>
              <w:t>Vysoká škola</w:t>
            </w:r>
          </w:p>
        </w:tc>
        <w:tc>
          <w:tcPr>
            <w:tcW w:w="7438" w:type="dxa"/>
            <w:gridSpan w:val="13"/>
          </w:tcPr>
          <w:p w14:paraId="1146A8FD" w14:textId="77777777" w:rsidR="00EC195B" w:rsidRDefault="00EC195B" w:rsidP="00982FBC">
            <w:pPr>
              <w:jc w:val="both"/>
            </w:pPr>
            <w:r>
              <w:t>Univerzita Tomáše Bati ve Zlíně</w:t>
            </w:r>
          </w:p>
        </w:tc>
      </w:tr>
      <w:tr w:rsidR="00EC195B" w14:paraId="2E451C53" w14:textId="77777777" w:rsidTr="00982FBC">
        <w:tc>
          <w:tcPr>
            <w:tcW w:w="2518" w:type="dxa"/>
            <w:shd w:val="clear" w:color="auto" w:fill="F7CAAC"/>
          </w:tcPr>
          <w:p w14:paraId="13120FD8" w14:textId="77777777" w:rsidR="00EC195B" w:rsidRDefault="00EC195B" w:rsidP="00982FBC">
            <w:pPr>
              <w:jc w:val="both"/>
              <w:rPr>
                <w:b/>
              </w:rPr>
            </w:pPr>
            <w:r>
              <w:rPr>
                <w:b/>
              </w:rPr>
              <w:t>Součást vysoké školy</w:t>
            </w:r>
          </w:p>
        </w:tc>
        <w:tc>
          <w:tcPr>
            <w:tcW w:w="7438" w:type="dxa"/>
            <w:gridSpan w:val="13"/>
          </w:tcPr>
          <w:p w14:paraId="36F69F2C" w14:textId="77777777" w:rsidR="00EC195B" w:rsidRDefault="00EC195B" w:rsidP="00982FBC">
            <w:pPr>
              <w:jc w:val="both"/>
            </w:pPr>
            <w:r>
              <w:t>Fakulta technologická</w:t>
            </w:r>
          </w:p>
        </w:tc>
      </w:tr>
      <w:tr w:rsidR="00EC195B" w14:paraId="063AA96C" w14:textId="77777777" w:rsidTr="00982FBC">
        <w:tc>
          <w:tcPr>
            <w:tcW w:w="2518" w:type="dxa"/>
            <w:shd w:val="clear" w:color="auto" w:fill="F7CAAC"/>
          </w:tcPr>
          <w:p w14:paraId="2C5C5E9E" w14:textId="77777777" w:rsidR="00EC195B" w:rsidRDefault="00EC195B" w:rsidP="00982FBC">
            <w:pPr>
              <w:jc w:val="both"/>
              <w:rPr>
                <w:b/>
              </w:rPr>
            </w:pPr>
            <w:r>
              <w:rPr>
                <w:b/>
              </w:rPr>
              <w:t>Název studijního programu</w:t>
            </w:r>
          </w:p>
        </w:tc>
        <w:tc>
          <w:tcPr>
            <w:tcW w:w="7438" w:type="dxa"/>
            <w:gridSpan w:val="13"/>
          </w:tcPr>
          <w:p w14:paraId="6EA68B4B" w14:textId="27827517" w:rsidR="00EC195B" w:rsidRDefault="00EC195B" w:rsidP="00982FBC">
            <w:pPr>
              <w:jc w:val="both"/>
            </w:pPr>
            <w:r>
              <w:t>Potravinářské biotechnologie a aplikovaná mikrobiologie</w:t>
            </w:r>
          </w:p>
        </w:tc>
      </w:tr>
      <w:tr w:rsidR="00EC195B" w14:paraId="3E75549A" w14:textId="77777777" w:rsidTr="00982FBC">
        <w:tc>
          <w:tcPr>
            <w:tcW w:w="2518" w:type="dxa"/>
            <w:shd w:val="clear" w:color="auto" w:fill="F7CAAC"/>
          </w:tcPr>
          <w:p w14:paraId="13823A60" w14:textId="77777777" w:rsidR="00EC195B" w:rsidRDefault="00EC195B" w:rsidP="00982FBC">
            <w:pPr>
              <w:jc w:val="both"/>
              <w:rPr>
                <w:b/>
              </w:rPr>
            </w:pPr>
            <w:r>
              <w:rPr>
                <w:b/>
              </w:rPr>
              <w:t>Jméno a příjmení</w:t>
            </w:r>
          </w:p>
        </w:tc>
        <w:tc>
          <w:tcPr>
            <w:tcW w:w="4536" w:type="dxa"/>
            <w:gridSpan w:val="8"/>
          </w:tcPr>
          <w:p w14:paraId="060639D0" w14:textId="77777777" w:rsidR="00EC195B" w:rsidRPr="002005AC" w:rsidRDefault="00EC195B" w:rsidP="00982FBC">
            <w:pPr>
              <w:jc w:val="both"/>
              <w:rPr>
                <w:b/>
                <w:bCs/>
              </w:rPr>
            </w:pPr>
            <w:bookmarkStart w:id="219" w:name="Orsavová"/>
            <w:bookmarkEnd w:id="219"/>
            <w:r w:rsidRPr="00863A87">
              <w:rPr>
                <w:b/>
                <w:bCs/>
              </w:rPr>
              <w:t>Jana Orsavová</w:t>
            </w:r>
          </w:p>
        </w:tc>
        <w:tc>
          <w:tcPr>
            <w:tcW w:w="709" w:type="dxa"/>
            <w:shd w:val="clear" w:color="auto" w:fill="F7CAAC"/>
          </w:tcPr>
          <w:p w14:paraId="37E4983C" w14:textId="77777777" w:rsidR="00EC195B" w:rsidRDefault="00EC195B" w:rsidP="00982FBC">
            <w:pPr>
              <w:jc w:val="both"/>
              <w:rPr>
                <w:b/>
              </w:rPr>
            </w:pPr>
            <w:r>
              <w:rPr>
                <w:b/>
              </w:rPr>
              <w:t>Tituly</w:t>
            </w:r>
          </w:p>
        </w:tc>
        <w:tc>
          <w:tcPr>
            <w:tcW w:w="2193" w:type="dxa"/>
            <w:gridSpan w:val="4"/>
          </w:tcPr>
          <w:p w14:paraId="57B10E10" w14:textId="77777777" w:rsidR="00EC195B" w:rsidRDefault="00EC195B" w:rsidP="00982FBC">
            <w:pPr>
              <w:jc w:val="both"/>
            </w:pPr>
            <w:r>
              <w:t>Mgr., Ph.D.</w:t>
            </w:r>
          </w:p>
        </w:tc>
      </w:tr>
      <w:tr w:rsidR="00EC195B" w14:paraId="034FD7CF" w14:textId="77777777" w:rsidTr="00982FBC">
        <w:tc>
          <w:tcPr>
            <w:tcW w:w="2518" w:type="dxa"/>
            <w:shd w:val="clear" w:color="auto" w:fill="F7CAAC"/>
          </w:tcPr>
          <w:p w14:paraId="363B7B27" w14:textId="77777777" w:rsidR="00EC195B" w:rsidRDefault="00EC195B" w:rsidP="00982FBC">
            <w:pPr>
              <w:jc w:val="both"/>
              <w:rPr>
                <w:b/>
              </w:rPr>
            </w:pPr>
            <w:r>
              <w:rPr>
                <w:b/>
              </w:rPr>
              <w:t>Rok narození</w:t>
            </w:r>
          </w:p>
        </w:tc>
        <w:tc>
          <w:tcPr>
            <w:tcW w:w="829" w:type="dxa"/>
            <w:gridSpan w:val="2"/>
          </w:tcPr>
          <w:p w14:paraId="22F04D87" w14:textId="77777777" w:rsidR="00EC195B" w:rsidRDefault="00EC195B" w:rsidP="00982FBC">
            <w:pPr>
              <w:jc w:val="both"/>
            </w:pPr>
            <w:r>
              <w:t>1982</w:t>
            </w:r>
          </w:p>
        </w:tc>
        <w:tc>
          <w:tcPr>
            <w:tcW w:w="1721" w:type="dxa"/>
            <w:shd w:val="clear" w:color="auto" w:fill="F7CAAC"/>
          </w:tcPr>
          <w:p w14:paraId="77DAFD05" w14:textId="5E37AD3F" w:rsidR="00EC195B" w:rsidRDefault="00EC195B" w:rsidP="00982FBC">
            <w:pPr>
              <w:jc w:val="both"/>
              <w:rPr>
                <w:b/>
              </w:rPr>
            </w:pPr>
            <w:r>
              <w:rPr>
                <w:b/>
              </w:rPr>
              <w:t>typ vztahu k V</w:t>
            </w:r>
            <w:r w:rsidR="00B00931">
              <w:rPr>
                <w:b/>
              </w:rPr>
              <w:t>Š</w:t>
            </w:r>
          </w:p>
        </w:tc>
        <w:tc>
          <w:tcPr>
            <w:tcW w:w="992" w:type="dxa"/>
            <w:gridSpan w:val="4"/>
          </w:tcPr>
          <w:p w14:paraId="2729A5E0" w14:textId="77777777" w:rsidR="00EC195B" w:rsidRPr="00F314C2" w:rsidRDefault="00EC195B" w:rsidP="00982FBC">
            <w:pPr>
              <w:jc w:val="both"/>
              <w:rPr>
                <w:highlight w:val="yellow"/>
              </w:rPr>
            </w:pPr>
            <w:r w:rsidRPr="00F37A65">
              <w:t>pp.</w:t>
            </w:r>
          </w:p>
        </w:tc>
        <w:tc>
          <w:tcPr>
            <w:tcW w:w="994" w:type="dxa"/>
            <w:shd w:val="clear" w:color="auto" w:fill="F7CAAC"/>
          </w:tcPr>
          <w:p w14:paraId="03CD3C00" w14:textId="77777777" w:rsidR="00EC195B" w:rsidRDefault="00EC195B" w:rsidP="00982FBC">
            <w:pPr>
              <w:jc w:val="both"/>
              <w:rPr>
                <w:b/>
              </w:rPr>
            </w:pPr>
            <w:r>
              <w:rPr>
                <w:b/>
              </w:rPr>
              <w:t>rozsah</w:t>
            </w:r>
          </w:p>
        </w:tc>
        <w:tc>
          <w:tcPr>
            <w:tcW w:w="709" w:type="dxa"/>
          </w:tcPr>
          <w:p w14:paraId="73837342" w14:textId="77777777" w:rsidR="00EC195B" w:rsidRDefault="00EC195B" w:rsidP="00982FBC">
            <w:pPr>
              <w:jc w:val="both"/>
            </w:pPr>
            <w:r w:rsidRPr="00F37A65">
              <w:t>40</w:t>
            </w:r>
          </w:p>
        </w:tc>
        <w:tc>
          <w:tcPr>
            <w:tcW w:w="775" w:type="dxa"/>
            <w:gridSpan w:val="2"/>
            <w:shd w:val="clear" w:color="auto" w:fill="F7CAAC"/>
          </w:tcPr>
          <w:p w14:paraId="14E9B213" w14:textId="77777777" w:rsidR="00EC195B" w:rsidRDefault="00EC195B" w:rsidP="00982FBC">
            <w:pPr>
              <w:jc w:val="both"/>
              <w:rPr>
                <w:b/>
              </w:rPr>
            </w:pPr>
            <w:r>
              <w:rPr>
                <w:b/>
              </w:rPr>
              <w:t>do kdy</w:t>
            </w:r>
          </w:p>
        </w:tc>
        <w:tc>
          <w:tcPr>
            <w:tcW w:w="1418" w:type="dxa"/>
            <w:gridSpan w:val="2"/>
          </w:tcPr>
          <w:p w14:paraId="6461498F" w14:textId="77777777" w:rsidR="00EC195B" w:rsidRDefault="00EC195B" w:rsidP="00982FBC">
            <w:pPr>
              <w:jc w:val="both"/>
            </w:pPr>
            <w:r w:rsidRPr="00F37A65">
              <w:t>N</w:t>
            </w:r>
          </w:p>
        </w:tc>
      </w:tr>
      <w:tr w:rsidR="00EC195B" w14:paraId="0B90E1F5" w14:textId="77777777" w:rsidTr="00982FBC">
        <w:tc>
          <w:tcPr>
            <w:tcW w:w="5068" w:type="dxa"/>
            <w:gridSpan w:val="4"/>
            <w:shd w:val="clear" w:color="auto" w:fill="F7CAAC"/>
          </w:tcPr>
          <w:p w14:paraId="2916C00C" w14:textId="77777777" w:rsidR="00EC195B" w:rsidRDefault="00EC195B" w:rsidP="00982FBC">
            <w:pPr>
              <w:jc w:val="both"/>
              <w:rPr>
                <w:b/>
              </w:rPr>
            </w:pPr>
            <w:r>
              <w:rPr>
                <w:b/>
              </w:rPr>
              <w:t>Typ vztahu na součásti VŠ, která uskutečňuje st. program</w:t>
            </w:r>
          </w:p>
        </w:tc>
        <w:tc>
          <w:tcPr>
            <w:tcW w:w="992" w:type="dxa"/>
            <w:gridSpan w:val="4"/>
          </w:tcPr>
          <w:p w14:paraId="68D24767" w14:textId="77777777" w:rsidR="00EC195B" w:rsidRPr="00F314C2" w:rsidRDefault="00EC195B" w:rsidP="00982FBC">
            <w:pPr>
              <w:jc w:val="both"/>
              <w:rPr>
                <w:highlight w:val="yellow"/>
              </w:rPr>
            </w:pPr>
            <w:r w:rsidRPr="006D42B4">
              <w:t>---</w:t>
            </w:r>
          </w:p>
        </w:tc>
        <w:tc>
          <w:tcPr>
            <w:tcW w:w="994" w:type="dxa"/>
            <w:shd w:val="clear" w:color="auto" w:fill="F7CAAC"/>
          </w:tcPr>
          <w:p w14:paraId="660A305A" w14:textId="77777777" w:rsidR="00EC195B" w:rsidRDefault="00EC195B" w:rsidP="00982FBC">
            <w:pPr>
              <w:jc w:val="both"/>
              <w:rPr>
                <w:b/>
              </w:rPr>
            </w:pPr>
            <w:r>
              <w:rPr>
                <w:b/>
              </w:rPr>
              <w:t>rozsah</w:t>
            </w:r>
          </w:p>
        </w:tc>
        <w:tc>
          <w:tcPr>
            <w:tcW w:w="709" w:type="dxa"/>
          </w:tcPr>
          <w:p w14:paraId="2FEDE927" w14:textId="77777777" w:rsidR="00EC195B" w:rsidRDefault="00EC195B" w:rsidP="00982FBC">
            <w:pPr>
              <w:jc w:val="both"/>
            </w:pPr>
            <w:r>
              <w:t>---</w:t>
            </w:r>
          </w:p>
        </w:tc>
        <w:tc>
          <w:tcPr>
            <w:tcW w:w="775" w:type="dxa"/>
            <w:gridSpan w:val="2"/>
            <w:shd w:val="clear" w:color="auto" w:fill="F7CAAC"/>
          </w:tcPr>
          <w:p w14:paraId="55164BB1" w14:textId="77777777" w:rsidR="00EC195B" w:rsidRDefault="00EC195B" w:rsidP="00982FBC">
            <w:pPr>
              <w:jc w:val="both"/>
              <w:rPr>
                <w:b/>
              </w:rPr>
            </w:pPr>
            <w:r>
              <w:rPr>
                <w:b/>
              </w:rPr>
              <w:t>do kdy</w:t>
            </w:r>
          </w:p>
        </w:tc>
        <w:tc>
          <w:tcPr>
            <w:tcW w:w="1418" w:type="dxa"/>
            <w:gridSpan w:val="2"/>
          </w:tcPr>
          <w:p w14:paraId="5362ACED" w14:textId="77777777" w:rsidR="00EC195B" w:rsidRDefault="00EC195B" w:rsidP="00982FBC">
            <w:pPr>
              <w:jc w:val="both"/>
            </w:pPr>
            <w:r>
              <w:t>---</w:t>
            </w:r>
          </w:p>
        </w:tc>
      </w:tr>
      <w:tr w:rsidR="00EC195B" w14:paraId="547FD01E" w14:textId="77777777" w:rsidTr="00982FBC">
        <w:tc>
          <w:tcPr>
            <w:tcW w:w="6060" w:type="dxa"/>
            <w:gridSpan w:val="8"/>
            <w:shd w:val="clear" w:color="auto" w:fill="F7CAAC"/>
          </w:tcPr>
          <w:p w14:paraId="50393005" w14:textId="191EB9AC" w:rsidR="00EC195B" w:rsidRDefault="00B00931" w:rsidP="00982FBC">
            <w:pPr>
              <w:jc w:val="both"/>
            </w:pPr>
            <w:r>
              <w:rPr>
                <w:b/>
              </w:rPr>
              <w:t>Další</w:t>
            </w:r>
            <w:r w:rsidR="00EC195B">
              <w:rPr>
                <w:b/>
              </w:rPr>
              <w:t xml:space="preserve"> současná působení jako akademický pracovník na jiných VŠ</w:t>
            </w:r>
          </w:p>
        </w:tc>
        <w:tc>
          <w:tcPr>
            <w:tcW w:w="1703" w:type="dxa"/>
            <w:gridSpan w:val="2"/>
            <w:shd w:val="clear" w:color="auto" w:fill="F7CAAC"/>
          </w:tcPr>
          <w:p w14:paraId="3CF41C9D" w14:textId="77777777" w:rsidR="00EC195B" w:rsidRDefault="00EC195B" w:rsidP="00982FBC">
            <w:pPr>
              <w:jc w:val="both"/>
              <w:rPr>
                <w:b/>
              </w:rPr>
            </w:pPr>
            <w:r>
              <w:rPr>
                <w:b/>
              </w:rPr>
              <w:t xml:space="preserve">typ </w:t>
            </w:r>
            <w:proofErr w:type="spellStart"/>
            <w:r>
              <w:rPr>
                <w:b/>
              </w:rPr>
              <w:t>prac</w:t>
            </w:r>
            <w:proofErr w:type="spellEnd"/>
            <w:r>
              <w:rPr>
                <w:b/>
              </w:rPr>
              <w:t>. vztahu</w:t>
            </w:r>
          </w:p>
        </w:tc>
        <w:tc>
          <w:tcPr>
            <w:tcW w:w="2193" w:type="dxa"/>
            <w:gridSpan w:val="4"/>
            <w:shd w:val="clear" w:color="auto" w:fill="F7CAAC"/>
          </w:tcPr>
          <w:p w14:paraId="7BFA82FB" w14:textId="77777777" w:rsidR="00EC195B" w:rsidRDefault="00EC195B" w:rsidP="00982FBC">
            <w:pPr>
              <w:jc w:val="both"/>
              <w:rPr>
                <w:b/>
              </w:rPr>
            </w:pPr>
            <w:r>
              <w:rPr>
                <w:b/>
              </w:rPr>
              <w:t>rozsah</w:t>
            </w:r>
          </w:p>
        </w:tc>
      </w:tr>
      <w:tr w:rsidR="00EC195B" w14:paraId="75E30122" w14:textId="77777777" w:rsidTr="00982FBC">
        <w:tc>
          <w:tcPr>
            <w:tcW w:w="6060" w:type="dxa"/>
            <w:gridSpan w:val="8"/>
          </w:tcPr>
          <w:p w14:paraId="465FEF55" w14:textId="77777777" w:rsidR="00EC195B" w:rsidRDefault="00EC195B" w:rsidP="00982FBC">
            <w:pPr>
              <w:jc w:val="both"/>
            </w:pPr>
            <w:r>
              <w:t>---</w:t>
            </w:r>
          </w:p>
        </w:tc>
        <w:tc>
          <w:tcPr>
            <w:tcW w:w="1703" w:type="dxa"/>
            <w:gridSpan w:val="2"/>
          </w:tcPr>
          <w:p w14:paraId="696D60F3" w14:textId="77777777" w:rsidR="00EC195B" w:rsidRDefault="00EC195B" w:rsidP="00982FBC">
            <w:pPr>
              <w:jc w:val="both"/>
            </w:pPr>
            <w:r>
              <w:t>---</w:t>
            </w:r>
          </w:p>
        </w:tc>
        <w:tc>
          <w:tcPr>
            <w:tcW w:w="2193" w:type="dxa"/>
            <w:gridSpan w:val="4"/>
          </w:tcPr>
          <w:p w14:paraId="242D38A6" w14:textId="77777777" w:rsidR="00EC195B" w:rsidRDefault="00EC195B" w:rsidP="00982FBC">
            <w:pPr>
              <w:jc w:val="both"/>
            </w:pPr>
            <w:r>
              <w:t>---</w:t>
            </w:r>
          </w:p>
        </w:tc>
      </w:tr>
      <w:tr w:rsidR="00EC195B" w14:paraId="17CA7309" w14:textId="77777777" w:rsidTr="00982FBC">
        <w:tc>
          <w:tcPr>
            <w:tcW w:w="6060" w:type="dxa"/>
            <w:gridSpan w:val="8"/>
          </w:tcPr>
          <w:p w14:paraId="20AF6479" w14:textId="77777777" w:rsidR="00EC195B" w:rsidRDefault="00EC195B" w:rsidP="00982FBC">
            <w:pPr>
              <w:jc w:val="both"/>
            </w:pPr>
          </w:p>
        </w:tc>
        <w:tc>
          <w:tcPr>
            <w:tcW w:w="1703" w:type="dxa"/>
            <w:gridSpan w:val="2"/>
          </w:tcPr>
          <w:p w14:paraId="03AE37D3" w14:textId="77777777" w:rsidR="00EC195B" w:rsidRDefault="00EC195B" w:rsidP="00982FBC">
            <w:pPr>
              <w:jc w:val="both"/>
            </w:pPr>
          </w:p>
        </w:tc>
        <w:tc>
          <w:tcPr>
            <w:tcW w:w="2193" w:type="dxa"/>
            <w:gridSpan w:val="4"/>
          </w:tcPr>
          <w:p w14:paraId="4DA0402A" w14:textId="77777777" w:rsidR="00EC195B" w:rsidRDefault="00EC195B" w:rsidP="00982FBC">
            <w:pPr>
              <w:jc w:val="both"/>
            </w:pPr>
          </w:p>
        </w:tc>
      </w:tr>
      <w:tr w:rsidR="00EC195B" w14:paraId="7A31522A" w14:textId="77777777" w:rsidTr="00982FBC">
        <w:tc>
          <w:tcPr>
            <w:tcW w:w="9956" w:type="dxa"/>
            <w:gridSpan w:val="14"/>
            <w:shd w:val="clear" w:color="auto" w:fill="F7CAAC"/>
          </w:tcPr>
          <w:p w14:paraId="4CABE9B3" w14:textId="77777777" w:rsidR="00EC195B" w:rsidRDefault="00EC195B" w:rsidP="00982FBC">
            <w:pPr>
              <w:jc w:val="both"/>
            </w:pPr>
            <w:r>
              <w:rPr>
                <w:b/>
              </w:rPr>
              <w:t>Předměty příslušného studijního programu a způsob zapojení do jejich výuky, příp. další zapojení do uskutečňování studijního programu</w:t>
            </w:r>
          </w:p>
        </w:tc>
      </w:tr>
      <w:tr w:rsidR="00EC195B" w:rsidRPr="00740C85" w14:paraId="6039738F" w14:textId="77777777" w:rsidTr="00982FBC">
        <w:trPr>
          <w:trHeight w:val="541"/>
        </w:trPr>
        <w:tc>
          <w:tcPr>
            <w:tcW w:w="9956" w:type="dxa"/>
            <w:gridSpan w:val="14"/>
            <w:tcBorders>
              <w:top w:val="nil"/>
            </w:tcBorders>
          </w:tcPr>
          <w:p w14:paraId="35C9BB91" w14:textId="2268746A" w:rsidR="00054080" w:rsidRDefault="00054080" w:rsidP="00494C21">
            <w:pPr>
              <w:spacing w:before="120" w:after="60"/>
              <w:jc w:val="both"/>
            </w:pPr>
            <w:r w:rsidRPr="00644965">
              <w:t>Akademické dovednosti v</w:t>
            </w:r>
            <w:r w:rsidR="003B7B98">
              <w:t> </w:t>
            </w:r>
            <w:r w:rsidRPr="00644965">
              <w:t>angličtině</w:t>
            </w:r>
            <w:r w:rsidR="003B7B98">
              <w:t xml:space="preserve"> (</w:t>
            </w:r>
            <w:proofErr w:type="gramStart"/>
            <w:r w:rsidR="003B7B98">
              <w:t>100%</w:t>
            </w:r>
            <w:proofErr w:type="gramEnd"/>
            <w:r w:rsidR="003B7B98">
              <w:t xml:space="preserve"> s)</w:t>
            </w:r>
          </w:p>
          <w:p w14:paraId="2C58A833" w14:textId="05561B15" w:rsidR="00054080" w:rsidRPr="00740C85" w:rsidRDefault="00054080" w:rsidP="00494C21">
            <w:pPr>
              <w:spacing w:before="60" w:after="120"/>
              <w:jc w:val="both"/>
            </w:pPr>
            <w:r>
              <w:t xml:space="preserve">Angličtina v biotechnologiích </w:t>
            </w:r>
            <w:r w:rsidR="003B7B98">
              <w:t>(</w:t>
            </w:r>
            <w:proofErr w:type="gramStart"/>
            <w:r w:rsidR="003B7B98">
              <w:t>100%</w:t>
            </w:r>
            <w:proofErr w:type="gramEnd"/>
            <w:r w:rsidR="003B7B98">
              <w:t xml:space="preserve"> s)</w:t>
            </w:r>
          </w:p>
        </w:tc>
      </w:tr>
      <w:tr w:rsidR="00EC195B" w:rsidRPr="002827C6" w14:paraId="524AA01F" w14:textId="77777777" w:rsidTr="00982FBC">
        <w:trPr>
          <w:trHeight w:val="340"/>
        </w:trPr>
        <w:tc>
          <w:tcPr>
            <w:tcW w:w="9956" w:type="dxa"/>
            <w:gridSpan w:val="14"/>
            <w:tcBorders>
              <w:top w:val="nil"/>
            </w:tcBorders>
            <w:shd w:val="clear" w:color="auto" w:fill="FBD4B4"/>
          </w:tcPr>
          <w:p w14:paraId="17131649" w14:textId="37C5F3C0" w:rsidR="00EC195B" w:rsidRPr="002827C6" w:rsidRDefault="00C66BD9" w:rsidP="00982FBC">
            <w:pPr>
              <w:jc w:val="both"/>
              <w:rPr>
                <w:b/>
              </w:rPr>
            </w:pPr>
            <w:r w:rsidRPr="002827C6">
              <w:rPr>
                <w:b/>
              </w:rPr>
              <w:t>Zapojení</w:t>
            </w:r>
            <w:r w:rsidR="00EC195B" w:rsidRPr="002827C6">
              <w:rPr>
                <w:b/>
              </w:rPr>
              <w:t xml:space="preserve"> do výuky v dalších studijních programech na téže vysoké škole (pouze u garantů ZT a PZ předmětů)</w:t>
            </w:r>
          </w:p>
        </w:tc>
      </w:tr>
      <w:tr w:rsidR="00EC195B" w:rsidRPr="0062245F" w14:paraId="24054540" w14:textId="77777777" w:rsidTr="00982FBC">
        <w:trPr>
          <w:trHeight w:val="340"/>
        </w:trPr>
        <w:tc>
          <w:tcPr>
            <w:tcW w:w="2585" w:type="dxa"/>
            <w:gridSpan w:val="2"/>
            <w:tcBorders>
              <w:top w:val="nil"/>
            </w:tcBorders>
          </w:tcPr>
          <w:p w14:paraId="13EDA88B" w14:textId="77777777" w:rsidR="00EC195B" w:rsidRPr="0062245F" w:rsidRDefault="00EC195B" w:rsidP="00982FBC">
            <w:pPr>
              <w:jc w:val="both"/>
              <w:rPr>
                <w:b/>
              </w:rPr>
            </w:pPr>
            <w:r w:rsidRPr="0062245F">
              <w:rPr>
                <w:b/>
              </w:rPr>
              <w:t>Název studijního předmětu</w:t>
            </w:r>
          </w:p>
        </w:tc>
        <w:tc>
          <w:tcPr>
            <w:tcW w:w="2626" w:type="dxa"/>
            <w:gridSpan w:val="3"/>
            <w:tcBorders>
              <w:top w:val="nil"/>
            </w:tcBorders>
          </w:tcPr>
          <w:p w14:paraId="1F67A9D3" w14:textId="77777777" w:rsidR="00EC195B" w:rsidRPr="0062245F" w:rsidRDefault="00EC195B" w:rsidP="00982FBC">
            <w:pPr>
              <w:jc w:val="both"/>
              <w:rPr>
                <w:b/>
              </w:rPr>
            </w:pPr>
            <w:r w:rsidRPr="0062245F">
              <w:rPr>
                <w:b/>
              </w:rPr>
              <w:t>Název studijního programu</w:t>
            </w:r>
          </w:p>
        </w:tc>
        <w:tc>
          <w:tcPr>
            <w:tcW w:w="567" w:type="dxa"/>
            <w:gridSpan w:val="2"/>
            <w:tcBorders>
              <w:top w:val="nil"/>
            </w:tcBorders>
          </w:tcPr>
          <w:p w14:paraId="66EAC882" w14:textId="77777777" w:rsidR="00EC195B" w:rsidRPr="0062245F" w:rsidRDefault="00EC195B" w:rsidP="00982FBC">
            <w:pPr>
              <w:jc w:val="both"/>
              <w:rPr>
                <w:b/>
              </w:rPr>
            </w:pPr>
            <w:r w:rsidRPr="0062245F">
              <w:rPr>
                <w:b/>
              </w:rPr>
              <w:t>Sem.</w:t>
            </w:r>
          </w:p>
        </w:tc>
        <w:tc>
          <w:tcPr>
            <w:tcW w:w="2109" w:type="dxa"/>
            <w:gridSpan w:val="4"/>
            <w:tcBorders>
              <w:top w:val="nil"/>
            </w:tcBorders>
          </w:tcPr>
          <w:p w14:paraId="581B20A8" w14:textId="77777777" w:rsidR="00EC195B" w:rsidRPr="0062245F" w:rsidRDefault="00EC195B" w:rsidP="00982FBC">
            <w:pPr>
              <w:jc w:val="both"/>
              <w:rPr>
                <w:b/>
              </w:rPr>
            </w:pPr>
            <w:r w:rsidRPr="0062245F">
              <w:rPr>
                <w:b/>
              </w:rPr>
              <w:t>Role ve výuce daného předmětu</w:t>
            </w:r>
          </w:p>
        </w:tc>
        <w:tc>
          <w:tcPr>
            <w:tcW w:w="2069" w:type="dxa"/>
            <w:gridSpan w:val="3"/>
            <w:tcBorders>
              <w:top w:val="nil"/>
            </w:tcBorders>
          </w:tcPr>
          <w:p w14:paraId="23C0A96B" w14:textId="77777777" w:rsidR="00EC195B" w:rsidRDefault="00EC195B" w:rsidP="00982FBC">
            <w:pPr>
              <w:jc w:val="both"/>
              <w:rPr>
                <w:b/>
              </w:rPr>
            </w:pPr>
            <w:r w:rsidRPr="0062245F">
              <w:rPr>
                <w:b/>
              </w:rPr>
              <w:t>(</w:t>
            </w:r>
            <w:r w:rsidRPr="0062245F">
              <w:rPr>
                <w:b/>
                <w:i/>
                <w:iCs/>
              </w:rPr>
              <w:t>nepovinný údaj</w:t>
            </w:r>
            <w:r w:rsidRPr="0062245F">
              <w:rPr>
                <w:b/>
              </w:rPr>
              <w:t xml:space="preserve">) </w:t>
            </w:r>
          </w:p>
          <w:p w14:paraId="3130464A" w14:textId="77777777" w:rsidR="00EC195B" w:rsidRPr="0062245F" w:rsidRDefault="00EC195B" w:rsidP="00982FBC">
            <w:pPr>
              <w:jc w:val="both"/>
              <w:rPr>
                <w:b/>
              </w:rPr>
            </w:pPr>
            <w:r w:rsidRPr="0062245F">
              <w:rPr>
                <w:b/>
              </w:rPr>
              <w:t>Počet hodin za semestr</w:t>
            </w:r>
          </w:p>
        </w:tc>
      </w:tr>
      <w:tr w:rsidR="00EC195B" w:rsidRPr="000F23DD" w14:paraId="33D153C6" w14:textId="77777777" w:rsidTr="00982FBC">
        <w:trPr>
          <w:trHeight w:val="284"/>
        </w:trPr>
        <w:tc>
          <w:tcPr>
            <w:tcW w:w="2585" w:type="dxa"/>
            <w:gridSpan w:val="2"/>
            <w:tcBorders>
              <w:top w:val="nil"/>
            </w:tcBorders>
            <w:vAlign w:val="center"/>
          </w:tcPr>
          <w:p w14:paraId="49EE16F7" w14:textId="77777777" w:rsidR="00EC195B" w:rsidRPr="000F23DD" w:rsidRDefault="00EC195B" w:rsidP="00982FBC">
            <w:pPr>
              <w:rPr>
                <w:color w:val="FF0000"/>
                <w:highlight w:val="magenta"/>
              </w:rPr>
            </w:pPr>
          </w:p>
        </w:tc>
        <w:tc>
          <w:tcPr>
            <w:tcW w:w="2626" w:type="dxa"/>
            <w:gridSpan w:val="3"/>
            <w:tcBorders>
              <w:top w:val="nil"/>
            </w:tcBorders>
            <w:vAlign w:val="center"/>
          </w:tcPr>
          <w:p w14:paraId="4DF3E84F" w14:textId="77777777" w:rsidR="00EC195B" w:rsidRPr="000F23DD" w:rsidRDefault="00EC195B" w:rsidP="00982FBC">
            <w:pPr>
              <w:rPr>
                <w:highlight w:val="magenta"/>
              </w:rPr>
            </w:pPr>
          </w:p>
        </w:tc>
        <w:tc>
          <w:tcPr>
            <w:tcW w:w="567" w:type="dxa"/>
            <w:gridSpan w:val="2"/>
            <w:tcBorders>
              <w:top w:val="nil"/>
            </w:tcBorders>
            <w:vAlign w:val="center"/>
          </w:tcPr>
          <w:p w14:paraId="2123EBBA" w14:textId="77777777" w:rsidR="00EC195B" w:rsidRPr="000F23DD" w:rsidRDefault="00EC195B" w:rsidP="00982FBC">
            <w:pPr>
              <w:jc w:val="center"/>
              <w:rPr>
                <w:highlight w:val="magenta"/>
              </w:rPr>
            </w:pPr>
          </w:p>
        </w:tc>
        <w:tc>
          <w:tcPr>
            <w:tcW w:w="2109" w:type="dxa"/>
            <w:gridSpan w:val="4"/>
            <w:tcBorders>
              <w:top w:val="nil"/>
            </w:tcBorders>
            <w:vAlign w:val="center"/>
          </w:tcPr>
          <w:p w14:paraId="7A170DEB" w14:textId="77777777" w:rsidR="00EC195B" w:rsidRPr="000F23DD" w:rsidRDefault="00EC195B" w:rsidP="00982FBC">
            <w:pPr>
              <w:rPr>
                <w:highlight w:val="magenta"/>
              </w:rPr>
            </w:pPr>
          </w:p>
        </w:tc>
        <w:tc>
          <w:tcPr>
            <w:tcW w:w="2069" w:type="dxa"/>
            <w:gridSpan w:val="3"/>
            <w:tcBorders>
              <w:top w:val="nil"/>
            </w:tcBorders>
            <w:vAlign w:val="center"/>
          </w:tcPr>
          <w:p w14:paraId="617DD7EC" w14:textId="77777777" w:rsidR="00EC195B" w:rsidRPr="000F23DD" w:rsidRDefault="00EC195B" w:rsidP="00982FBC">
            <w:pPr>
              <w:rPr>
                <w:color w:val="FF0000"/>
                <w:highlight w:val="magenta"/>
              </w:rPr>
            </w:pPr>
          </w:p>
        </w:tc>
      </w:tr>
      <w:tr w:rsidR="00EC195B" w14:paraId="6E38878A" w14:textId="77777777" w:rsidTr="00982FBC">
        <w:tc>
          <w:tcPr>
            <w:tcW w:w="9956" w:type="dxa"/>
            <w:gridSpan w:val="14"/>
            <w:shd w:val="clear" w:color="auto" w:fill="F7CAAC"/>
          </w:tcPr>
          <w:p w14:paraId="0087A102" w14:textId="77777777" w:rsidR="00EC195B" w:rsidRDefault="00EC195B" w:rsidP="00982FBC">
            <w:pPr>
              <w:jc w:val="both"/>
            </w:pPr>
            <w:r>
              <w:rPr>
                <w:b/>
              </w:rPr>
              <w:t xml:space="preserve">Údaje o vzdělání na VŠ </w:t>
            </w:r>
          </w:p>
        </w:tc>
      </w:tr>
      <w:tr w:rsidR="00EC195B" w14:paraId="745F5F26" w14:textId="77777777" w:rsidTr="00982FBC">
        <w:trPr>
          <w:trHeight w:val="329"/>
        </w:trPr>
        <w:tc>
          <w:tcPr>
            <w:tcW w:w="9956" w:type="dxa"/>
            <w:gridSpan w:val="14"/>
          </w:tcPr>
          <w:p w14:paraId="09B4B3B8" w14:textId="77777777" w:rsidR="00EC195B" w:rsidRDefault="00EC195B" w:rsidP="00494C21">
            <w:pPr>
              <w:spacing w:before="120" w:after="120"/>
              <w:jc w:val="both"/>
              <w:rPr>
                <w:b/>
              </w:rPr>
            </w:pPr>
            <w:r w:rsidRPr="00415DD2">
              <w:t>2019: UTB Zlín, FT, SP Chemie a technologie potravin, obor Technologie potravin, Ph.D.</w:t>
            </w:r>
          </w:p>
        </w:tc>
      </w:tr>
      <w:tr w:rsidR="00EC195B" w14:paraId="60623E3C" w14:textId="77777777" w:rsidTr="00982FBC">
        <w:tc>
          <w:tcPr>
            <w:tcW w:w="9956" w:type="dxa"/>
            <w:gridSpan w:val="14"/>
            <w:shd w:val="clear" w:color="auto" w:fill="F7CAAC"/>
          </w:tcPr>
          <w:p w14:paraId="09D235AF" w14:textId="12097B13" w:rsidR="00EC195B" w:rsidRDefault="0092097A" w:rsidP="00982FBC">
            <w:pPr>
              <w:jc w:val="both"/>
              <w:rPr>
                <w:b/>
              </w:rPr>
            </w:pPr>
            <w:r>
              <w:rPr>
                <w:b/>
              </w:rPr>
              <w:t>Údaje</w:t>
            </w:r>
            <w:r w:rsidR="00EC195B">
              <w:rPr>
                <w:b/>
              </w:rPr>
              <w:t xml:space="preserve"> o odborném působení od absolvování VŠ</w:t>
            </w:r>
          </w:p>
        </w:tc>
      </w:tr>
      <w:tr w:rsidR="00EC195B" w:rsidRPr="009B6AE3" w14:paraId="2706A677" w14:textId="77777777" w:rsidTr="00982FBC">
        <w:trPr>
          <w:trHeight w:val="308"/>
        </w:trPr>
        <w:tc>
          <w:tcPr>
            <w:tcW w:w="9956" w:type="dxa"/>
            <w:gridSpan w:val="14"/>
          </w:tcPr>
          <w:p w14:paraId="758CD841" w14:textId="77777777" w:rsidR="00EC195B" w:rsidRDefault="00EC195B" w:rsidP="00C10F17">
            <w:pPr>
              <w:spacing w:before="100" w:after="60"/>
              <w:jc w:val="both"/>
            </w:pPr>
            <w:r w:rsidRPr="00415DD2">
              <w:t>2014 – dosud: UTB Zlín, lekto</w:t>
            </w:r>
            <w:r w:rsidRPr="00F314C2">
              <w:t>r (</w:t>
            </w:r>
            <w:r w:rsidRPr="00100B97">
              <w:t>pp.)</w:t>
            </w:r>
          </w:p>
          <w:p w14:paraId="37513C43" w14:textId="44054002" w:rsidR="006467FE" w:rsidRPr="003A71AA" w:rsidRDefault="006467FE" w:rsidP="00C10F17">
            <w:pPr>
              <w:spacing w:before="60" w:after="60"/>
              <w:jc w:val="both"/>
            </w:pPr>
            <w:proofErr w:type="gramStart"/>
            <w:r w:rsidRPr="003A71AA">
              <w:t>2009 – 2011</w:t>
            </w:r>
            <w:proofErr w:type="gramEnd"/>
            <w:r>
              <w:t>:</w:t>
            </w:r>
            <w:r w:rsidRPr="003A71AA">
              <w:t xml:space="preserve"> Obchodní akademie Tomáše Bati a Vyšší odborná škola ekonomická Zlín,</w:t>
            </w:r>
            <w:r>
              <w:t xml:space="preserve"> </w:t>
            </w:r>
            <w:r w:rsidRPr="003A71AA">
              <w:t>lektor anglického jazyka</w:t>
            </w:r>
            <w:r>
              <w:t xml:space="preserve"> (</w:t>
            </w:r>
            <w:r w:rsidRPr="003A71AA">
              <w:t>pp.</w:t>
            </w:r>
            <w:r>
              <w:t>)</w:t>
            </w:r>
          </w:p>
          <w:p w14:paraId="4281998D" w14:textId="3926823D" w:rsidR="006467FE" w:rsidRPr="003A71AA" w:rsidRDefault="006467FE" w:rsidP="00C10F17">
            <w:pPr>
              <w:spacing w:before="60" w:after="60"/>
              <w:jc w:val="both"/>
            </w:pPr>
            <w:proofErr w:type="gramStart"/>
            <w:r>
              <w:t>2009 – 2010</w:t>
            </w:r>
            <w:proofErr w:type="gramEnd"/>
            <w:r>
              <w:t xml:space="preserve">: </w:t>
            </w:r>
            <w:r w:rsidRPr="003A71AA">
              <w:t>Jazyková škola MIRAMARE, Brno,</w:t>
            </w:r>
            <w:r>
              <w:t xml:space="preserve"> </w:t>
            </w:r>
            <w:r w:rsidRPr="003A71AA">
              <w:t>lektor anglického jazyka</w:t>
            </w:r>
            <w:r>
              <w:t xml:space="preserve"> (</w:t>
            </w:r>
            <w:r w:rsidRPr="003A71AA">
              <w:t>pp.</w:t>
            </w:r>
            <w:r>
              <w:t>)</w:t>
            </w:r>
          </w:p>
          <w:p w14:paraId="33FA5E76" w14:textId="7F453824" w:rsidR="006467FE" w:rsidRPr="009B6AE3" w:rsidRDefault="006467FE" w:rsidP="00C10F17">
            <w:pPr>
              <w:spacing w:before="60" w:after="100"/>
              <w:jc w:val="both"/>
              <w:rPr>
                <w:color w:val="FF0000"/>
              </w:rPr>
            </w:pPr>
            <w:proofErr w:type="gramStart"/>
            <w:r>
              <w:t>2007 – 2008</w:t>
            </w:r>
            <w:proofErr w:type="gramEnd"/>
            <w:r>
              <w:t>:</w:t>
            </w:r>
            <w:r w:rsidRPr="003A71AA">
              <w:t xml:space="preserve"> Lingua, spol. s.r.o., Zlín, lektor anglického jazyka</w:t>
            </w:r>
            <w:r>
              <w:t xml:space="preserve"> (</w:t>
            </w:r>
            <w:r w:rsidRPr="003A71AA">
              <w:t>pp.</w:t>
            </w:r>
            <w:r>
              <w:t>)</w:t>
            </w:r>
          </w:p>
        </w:tc>
      </w:tr>
      <w:tr w:rsidR="00EC195B" w14:paraId="68D8DA03" w14:textId="77777777" w:rsidTr="00982FBC">
        <w:trPr>
          <w:trHeight w:val="250"/>
        </w:trPr>
        <w:tc>
          <w:tcPr>
            <w:tcW w:w="9956" w:type="dxa"/>
            <w:gridSpan w:val="14"/>
            <w:shd w:val="clear" w:color="auto" w:fill="F7CAAC"/>
          </w:tcPr>
          <w:p w14:paraId="452CF5A7" w14:textId="52B2EC12" w:rsidR="00EC195B" w:rsidRDefault="00BC0238" w:rsidP="00982FBC">
            <w:pPr>
              <w:jc w:val="both"/>
            </w:pPr>
            <w:r>
              <w:rPr>
                <w:b/>
              </w:rPr>
              <w:t>Zkušenosti</w:t>
            </w:r>
            <w:r w:rsidR="00EC195B">
              <w:rPr>
                <w:b/>
              </w:rPr>
              <w:t xml:space="preserve"> s vedením kvalifikačních a rigorózních prací</w:t>
            </w:r>
          </w:p>
        </w:tc>
      </w:tr>
      <w:tr w:rsidR="00EC195B" w:rsidRPr="00987033" w14:paraId="7D1738E0" w14:textId="77777777" w:rsidTr="00982FBC">
        <w:trPr>
          <w:trHeight w:val="371"/>
        </w:trPr>
        <w:tc>
          <w:tcPr>
            <w:tcW w:w="9956" w:type="dxa"/>
            <w:gridSpan w:val="14"/>
          </w:tcPr>
          <w:p w14:paraId="623096D4" w14:textId="77777777" w:rsidR="00EC195B" w:rsidRPr="00987033" w:rsidRDefault="00EC195B" w:rsidP="00C10F17">
            <w:pPr>
              <w:spacing w:before="60" w:after="60"/>
              <w:jc w:val="both"/>
              <w:rPr>
                <w:b/>
                <w:bCs/>
              </w:rPr>
            </w:pPr>
            <w:r w:rsidRPr="00C10F17">
              <w:t>Není relevantní.</w:t>
            </w:r>
          </w:p>
        </w:tc>
      </w:tr>
      <w:tr w:rsidR="00EC195B" w14:paraId="1078A8A7" w14:textId="77777777" w:rsidTr="00982FBC">
        <w:trPr>
          <w:cantSplit/>
        </w:trPr>
        <w:tc>
          <w:tcPr>
            <w:tcW w:w="3347" w:type="dxa"/>
            <w:gridSpan w:val="3"/>
            <w:tcBorders>
              <w:top w:val="single" w:sz="12" w:space="0" w:color="auto"/>
            </w:tcBorders>
            <w:shd w:val="clear" w:color="auto" w:fill="F7CAAC"/>
          </w:tcPr>
          <w:p w14:paraId="7EEDDEDC" w14:textId="77777777" w:rsidR="00EC195B" w:rsidRDefault="00EC195B" w:rsidP="00982FBC">
            <w:pPr>
              <w:jc w:val="both"/>
            </w:pPr>
            <w:r>
              <w:rPr>
                <w:b/>
              </w:rPr>
              <w:t xml:space="preserve">Obor habilitačního řízení </w:t>
            </w:r>
          </w:p>
        </w:tc>
        <w:tc>
          <w:tcPr>
            <w:tcW w:w="2245" w:type="dxa"/>
            <w:gridSpan w:val="3"/>
            <w:tcBorders>
              <w:top w:val="single" w:sz="12" w:space="0" w:color="auto"/>
            </w:tcBorders>
            <w:shd w:val="clear" w:color="auto" w:fill="F7CAAC"/>
          </w:tcPr>
          <w:p w14:paraId="068B96EF" w14:textId="77777777" w:rsidR="00EC195B" w:rsidRDefault="00EC195B" w:rsidP="00982FBC">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342A0FCA" w14:textId="77777777" w:rsidR="00EC195B" w:rsidRDefault="00EC195B" w:rsidP="00982FBC">
            <w:pPr>
              <w:jc w:val="both"/>
            </w:pPr>
            <w:r>
              <w:rPr>
                <w:b/>
              </w:rPr>
              <w:t>Řízení konáno na VŠ</w:t>
            </w:r>
          </w:p>
        </w:tc>
        <w:tc>
          <w:tcPr>
            <w:tcW w:w="2116" w:type="dxa"/>
            <w:gridSpan w:val="3"/>
            <w:tcBorders>
              <w:top w:val="single" w:sz="12" w:space="0" w:color="auto"/>
              <w:left w:val="single" w:sz="12" w:space="0" w:color="auto"/>
            </w:tcBorders>
            <w:shd w:val="clear" w:color="auto" w:fill="F7CAAC"/>
          </w:tcPr>
          <w:p w14:paraId="4CAC7E5E" w14:textId="6AD98919" w:rsidR="00EC195B" w:rsidRDefault="00BC0238" w:rsidP="00982FBC">
            <w:pPr>
              <w:jc w:val="both"/>
              <w:rPr>
                <w:b/>
              </w:rPr>
            </w:pPr>
            <w:r>
              <w:rPr>
                <w:b/>
              </w:rPr>
              <w:t>Ohlasy</w:t>
            </w:r>
            <w:r w:rsidR="00EC195B">
              <w:rPr>
                <w:b/>
              </w:rPr>
              <w:t xml:space="preserve"> publikací</w:t>
            </w:r>
          </w:p>
        </w:tc>
      </w:tr>
      <w:tr w:rsidR="00EC195B" w14:paraId="508CD929" w14:textId="77777777" w:rsidTr="009E40D6">
        <w:trPr>
          <w:cantSplit/>
        </w:trPr>
        <w:tc>
          <w:tcPr>
            <w:tcW w:w="3347" w:type="dxa"/>
            <w:gridSpan w:val="3"/>
            <w:vAlign w:val="center"/>
          </w:tcPr>
          <w:p w14:paraId="7FEAD399" w14:textId="77777777" w:rsidR="00EC195B" w:rsidRDefault="00EC195B" w:rsidP="009E40D6">
            <w:pPr>
              <w:spacing w:before="60" w:after="60"/>
            </w:pPr>
            <w:r>
              <w:t>---</w:t>
            </w:r>
          </w:p>
        </w:tc>
        <w:tc>
          <w:tcPr>
            <w:tcW w:w="2245" w:type="dxa"/>
            <w:gridSpan w:val="3"/>
            <w:vAlign w:val="center"/>
          </w:tcPr>
          <w:p w14:paraId="6EC498FA" w14:textId="77777777" w:rsidR="00EC195B" w:rsidRDefault="00EC195B" w:rsidP="009E40D6">
            <w:pPr>
              <w:spacing w:before="60" w:after="60"/>
            </w:pPr>
            <w:r>
              <w:t>---</w:t>
            </w:r>
          </w:p>
        </w:tc>
        <w:tc>
          <w:tcPr>
            <w:tcW w:w="2248" w:type="dxa"/>
            <w:gridSpan w:val="5"/>
            <w:tcBorders>
              <w:right w:val="single" w:sz="12" w:space="0" w:color="auto"/>
            </w:tcBorders>
            <w:vAlign w:val="center"/>
          </w:tcPr>
          <w:p w14:paraId="072DAD87" w14:textId="77777777" w:rsidR="00EC195B" w:rsidRDefault="00EC195B" w:rsidP="009E40D6">
            <w:pPr>
              <w:spacing w:before="60" w:after="60"/>
            </w:pPr>
            <w:r>
              <w:t>---</w:t>
            </w:r>
          </w:p>
        </w:tc>
        <w:tc>
          <w:tcPr>
            <w:tcW w:w="698" w:type="dxa"/>
            <w:tcBorders>
              <w:left w:val="single" w:sz="12" w:space="0" w:color="auto"/>
            </w:tcBorders>
            <w:shd w:val="clear" w:color="auto" w:fill="F7CAAC"/>
            <w:vAlign w:val="center"/>
          </w:tcPr>
          <w:p w14:paraId="7E66CD82" w14:textId="77777777" w:rsidR="00EC195B" w:rsidRPr="00F20AEF" w:rsidRDefault="00EC195B" w:rsidP="009E40D6">
            <w:proofErr w:type="spellStart"/>
            <w:r w:rsidRPr="00F20AEF">
              <w:rPr>
                <w:b/>
              </w:rPr>
              <w:t>WoS</w:t>
            </w:r>
            <w:proofErr w:type="spellEnd"/>
          </w:p>
        </w:tc>
        <w:tc>
          <w:tcPr>
            <w:tcW w:w="709" w:type="dxa"/>
            <w:shd w:val="clear" w:color="auto" w:fill="F7CAAC"/>
            <w:vAlign w:val="center"/>
          </w:tcPr>
          <w:p w14:paraId="48E700A4" w14:textId="77777777" w:rsidR="00EC195B" w:rsidRPr="00F20AEF" w:rsidRDefault="00EC195B" w:rsidP="009E40D6">
            <w:pPr>
              <w:rPr>
                <w:sz w:val="18"/>
              </w:rPr>
            </w:pPr>
            <w:proofErr w:type="spellStart"/>
            <w:r w:rsidRPr="00F20AEF">
              <w:rPr>
                <w:b/>
                <w:sz w:val="18"/>
              </w:rPr>
              <w:t>Scopus</w:t>
            </w:r>
            <w:proofErr w:type="spellEnd"/>
          </w:p>
        </w:tc>
        <w:tc>
          <w:tcPr>
            <w:tcW w:w="709" w:type="dxa"/>
            <w:shd w:val="clear" w:color="auto" w:fill="F7CAAC"/>
            <w:vAlign w:val="center"/>
          </w:tcPr>
          <w:p w14:paraId="61107CB3" w14:textId="77777777" w:rsidR="00EC195B" w:rsidRDefault="00EC195B" w:rsidP="009E40D6">
            <w:r>
              <w:rPr>
                <w:b/>
                <w:sz w:val="18"/>
              </w:rPr>
              <w:t>ostatní</w:t>
            </w:r>
          </w:p>
        </w:tc>
      </w:tr>
      <w:tr w:rsidR="00EC195B" w:rsidRPr="00100B97" w14:paraId="3EEBFB7A" w14:textId="77777777" w:rsidTr="00982FBC">
        <w:trPr>
          <w:cantSplit/>
          <w:trHeight w:val="70"/>
        </w:trPr>
        <w:tc>
          <w:tcPr>
            <w:tcW w:w="3347" w:type="dxa"/>
            <w:gridSpan w:val="3"/>
            <w:shd w:val="clear" w:color="auto" w:fill="F7CAAC"/>
          </w:tcPr>
          <w:p w14:paraId="4673D695" w14:textId="77777777" w:rsidR="00EC195B" w:rsidRDefault="00EC195B" w:rsidP="00982FBC">
            <w:pPr>
              <w:jc w:val="both"/>
            </w:pPr>
            <w:r>
              <w:rPr>
                <w:b/>
              </w:rPr>
              <w:t>Obor jmenovacího řízení</w:t>
            </w:r>
          </w:p>
        </w:tc>
        <w:tc>
          <w:tcPr>
            <w:tcW w:w="2245" w:type="dxa"/>
            <w:gridSpan w:val="3"/>
            <w:shd w:val="clear" w:color="auto" w:fill="F7CAAC"/>
          </w:tcPr>
          <w:p w14:paraId="64FBE00D" w14:textId="77777777" w:rsidR="00EC195B" w:rsidRDefault="00EC195B" w:rsidP="00982FBC">
            <w:pPr>
              <w:jc w:val="both"/>
            </w:pPr>
            <w:r>
              <w:rPr>
                <w:b/>
              </w:rPr>
              <w:t>Rok udělení hodnosti</w:t>
            </w:r>
          </w:p>
        </w:tc>
        <w:tc>
          <w:tcPr>
            <w:tcW w:w="2248" w:type="dxa"/>
            <w:gridSpan w:val="5"/>
            <w:tcBorders>
              <w:right w:val="single" w:sz="12" w:space="0" w:color="auto"/>
            </w:tcBorders>
            <w:shd w:val="clear" w:color="auto" w:fill="F7CAAC"/>
          </w:tcPr>
          <w:p w14:paraId="2DCF4F54" w14:textId="77777777" w:rsidR="00EC195B" w:rsidRDefault="00EC195B" w:rsidP="00982FBC">
            <w:pPr>
              <w:jc w:val="both"/>
            </w:pPr>
            <w:r>
              <w:rPr>
                <w:b/>
              </w:rPr>
              <w:t>Řízení konáno na VŠ</w:t>
            </w:r>
          </w:p>
        </w:tc>
        <w:tc>
          <w:tcPr>
            <w:tcW w:w="698" w:type="dxa"/>
            <w:tcBorders>
              <w:left w:val="single" w:sz="12" w:space="0" w:color="auto"/>
            </w:tcBorders>
          </w:tcPr>
          <w:p w14:paraId="052325FB" w14:textId="7E3E8F7A" w:rsidR="00EC195B" w:rsidRPr="00902018" w:rsidRDefault="00EC195B" w:rsidP="00982FBC">
            <w:pPr>
              <w:jc w:val="center"/>
              <w:rPr>
                <w:b/>
                <w:highlight w:val="yellow"/>
              </w:rPr>
            </w:pPr>
            <w:r w:rsidRPr="00110B57">
              <w:rPr>
                <w:b/>
              </w:rPr>
              <w:t>1</w:t>
            </w:r>
            <w:r w:rsidR="00110B57" w:rsidRPr="00110B57">
              <w:rPr>
                <w:b/>
              </w:rPr>
              <w:t>428</w:t>
            </w:r>
          </w:p>
        </w:tc>
        <w:tc>
          <w:tcPr>
            <w:tcW w:w="709" w:type="dxa"/>
          </w:tcPr>
          <w:p w14:paraId="3074C735" w14:textId="6A246D0F" w:rsidR="00EC195B" w:rsidRPr="00902018" w:rsidRDefault="00EC195B" w:rsidP="00982FBC">
            <w:pPr>
              <w:jc w:val="center"/>
              <w:rPr>
                <w:b/>
                <w:highlight w:val="yellow"/>
              </w:rPr>
            </w:pPr>
            <w:r w:rsidRPr="00110B57">
              <w:rPr>
                <w:b/>
              </w:rPr>
              <w:t>1</w:t>
            </w:r>
            <w:r w:rsidR="00110B57" w:rsidRPr="00110B57">
              <w:rPr>
                <w:b/>
              </w:rPr>
              <w:t>807</w:t>
            </w:r>
          </w:p>
        </w:tc>
        <w:tc>
          <w:tcPr>
            <w:tcW w:w="709" w:type="dxa"/>
          </w:tcPr>
          <w:p w14:paraId="0B0AF880" w14:textId="77777777" w:rsidR="00EC195B" w:rsidRPr="00E0185E" w:rsidRDefault="00EC195B" w:rsidP="00982FBC">
            <w:pPr>
              <w:jc w:val="both"/>
              <w:rPr>
                <w:b/>
              </w:rPr>
            </w:pPr>
            <w:proofErr w:type="spellStart"/>
            <w:r w:rsidRPr="00E0185E">
              <w:rPr>
                <w:b/>
                <w:sz w:val="18"/>
                <w:szCs w:val="18"/>
              </w:rPr>
              <w:t>neevid</w:t>
            </w:r>
            <w:proofErr w:type="spellEnd"/>
            <w:r w:rsidRPr="00E0185E">
              <w:rPr>
                <w:b/>
                <w:sz w:val="18"/>
                <w:szCs w:val="18"/>
              </w:rPr>
              <w:t>.</w:t>
            </w:r>
          </w:p>
        </w:tc>
      </w:tr>
      <w:tr w:rsidR="00EC195B" w14:paraId="32102EB7" w14:textId="77777777" w:rsidTr="00982FBC">
        <w:trPr>
          <w:trHeight w:val="205"/>
        </w:trPr>
        <w:tc>
          <w:tcPr>
            <w:tcW w:w="3347" w:type="dxa"/>
            <w:gridSpan w:val="3"/>
            <w:vAlign w:val="center"/>
          </w:tcPr>
          <w:p w14:paraId="7E1B3AE7" w14:textId="77777777" w:rsidR="00EC195B" w:rsidRDefault="00EC195B" w:rsidP="00982FBC">
            <w:r>
              <w:t>---</w:t>
            </w:r>
          </w:p>
        </w:tc>
        <w:tc>
          <w:tcPr>
            <w:tcW w:w="2245" w:type="dxa"/>
            <w:gridSpan w:val="3"/>
            <w:vAlign w:val="center"/>
          </w:tcPr>
          <w:p w14:paraId="75AFA9F9" w14:textId="77777777" w:rsidR="00EC195B" w:rsidRDefault="00EC195B" w:rsidP="00982FBC">
            <w:r>
              <w:t>---</w:t>
            </w:r>
          </w:p>
        </w:tc>
        <w:tc>
          <w:tcPr>
            <w:tcW w:w="2248" w:type="dxa"/>
            <w:gridSpan w:val="5"/>
            <w:tcBorders>
              <w:right w:val="single" w:sz="12" w:space="0" w:color="auto"/>
            </w:tcBorders>
            <w:vAlign w:val="center"/>
          </w:tcPr>
          <w:p w14:paraId="6F18B19C" w14:textId="77777777" w:rsidR="00EC195B" w:rsidRDefault="00EC195B" w:rsidP="00982FBC">
            <w:r>
              <w:t>---</w:t>
            </w:r>
          </w:p>
        </w:tc>
        <w:tc>
          <w:tcPr>
            <w:tcW w:w="1407" w:type="dxa"/>
            <w:gridSpan w:val="2"/>
            <w:tcBorders>
              <w:left w:val="single" w:sz="12" w:space="0" w:color="auto"/>
            </w:tcBorders>
            <w:shd w:val="clear" w:color="auto" w:fill="FBD4B4"/>
            <w:vAlign w:val="center"/>
          </w:tcPr>
          <w:p w14:paraId="2162AD21" w14:textId="77777777" w:rsidR="00EC195B" w:rsidRPr="00E0185E" w:rsidRDefault="00EC195B" w:rsidP="00982FBC">
            <w:pPr>
              <w:jc w:val="both"/>
              <w:rPr>
                <w:b/>
                <w:sz w:val="18"/>
              </w:rPr>
            </w:pPr>
            <w:r w:rsidRPr="00E0185E">
              <w:rPr>
                <w:b/>
                <w:sz w:val="18"/>
              </w:rPr>
              <w:t xml:space="preserve">H-index </w:t>
            </w:r>
            <w:proofErr w:type="spellStart"/>
            <w:r w:rsidRPr="00E0185E">
              <w:rPr>
                <w:b/>
                <w:sz w:val="18"/>
              </w:rPr>
              <w:t>WoS</w:t>
            </w:r>
            <w:proofErr w:type="spellEnd"/>
            <w:r w:rsidRPr="00E0185E">
              <w:rPr>
                <w:b/>
                <w:sz w:val="18"/>
              </w:rPr>
              <w:t>/</w:t>
            </w:r>
            <w:proofErr w:type="spellStart"/>
            <w:r w:rsidRPr="00E0185E">
              <w:rPr>
                <w:b/>
                <w:sz w:val="18"/>
              </w:rPr>
              <w:t>Scopus</w:t>
            </w:r>
            <w:proofErr w:type="spellEnd"/>
          </w:p>
        </w:tc>
        <w:tc>
          <w:tcPr>
            <w:tcW w:w="709" w:type="dxa"/>
            <w:vAlign w:val="center"/>
          </w:tcPr>
          <w:p w14:paraId="61987D6A" w14:textId="3D0BBF28" w:rsidR="00EC195B" w:rsidRPr="00E0185E" w:rsidRDefault="00EC195B" w:rsidP="00982FBC">
            <w:pPr>
              <w:rPr>
                <w:b/>
              </w:rPr>
            </w:pPr>
            <w:r w:rsidRPr="00E0185E">
              <w:rPr>
                <w:b/>
              </w:rPr>
              <w:t xml:space="preserve"> </w:t>
            </w:r>
            <w:r w:rsidRPr="00110B57">
              <w:rPr>
                <w:b/>
              </w:rPr>
              <w:t>1</w:t>
            </w:r>
            <w:r w:rsidR="00110B57" w:rsidRPr="00110B57">
              <w:rPr>
                <w:b/>
              </w:rPr>
              <w:t>2</w:t>
            </w:r>
            <w:r w:rsidRPr="00110B57">
              <w:rPr>
                <w:b/>
              </w:rPr>
              <w:t>/1</w:t>
            </w:r>
            <w:r w:rsidR="00110B57" w:rsidRPr="00110B57">
              <w:rPr>
                <w:b/>
              </w:rPr>
              <w:t>4</w:t>
            </w:r>
          </w:p>
        </w:tc>
      </w:tr>
      <w:tr w:rsidR="00EC195B" w14:paraId="02DD4917" w14:textId="77777777" w:rsidTr="00982FBC">
        <w:tc>
          <w:tcPr>
            <w:tcW w:w="9956" w:type="dxa"/>
            <w:gridSpan w:val="14"/>
            <w:shd w:val="clear" w:color="auto" w:fill="F7CAAC"/>
          </w:tcPr>
          <w:p w14:paraId="31DCE8D7" w14:textId="6DF5B279" w:rsidR="00EC195B" w:rsidRDefault="00802340" w:rsidP="00982FBC">
            <w:pPr>
              <w:jc w:val="both"/>
              <w:rPr>
                <w:b/>
              </w:rPr>
            </w:pPr>
            <w:r>
              <w:rPr>
                <w:b/>
              </w:rPr>
              <w:t>Přehled</w:t>
            </w:r>
            <w:r w:rsidR="00EC195B">
              <w:rPr>
                <w:b/>
              </w:rPr>
              <w:t xml:space="preserve"> o nejvýznamnější publikační a další tvůrčí činnosti nebo další profesní činnosti u odborníků z praxe vztahující se k zabezpečovaným předmětům </w:t>
            </w:r>
          </w:p>
        </w:tc>
      </w:tr>
      <w:tr w:rsidR="00EC195B" w14:paraId="29D30C94" w14:textId="77777777" w:rsidTr="00982FBC">
        <w:trPr>
          <w:trHeight w:val="699"/>
        </w:trPr>
        <w:tc>
          <w:tcPr>
            <w:tcW w:w="9956" w:type="dxa"/>
            <w:gridSpan w:val="14"/>
          </w:tcPr>
          <w:p w14:paraId="18951EB4" w14:textId="77777777" w:rsidR="00317067" w:rsidRDefault="00317067" w:rsidP="00317067">
            <w:pPr>
              <w:spacing w:before="100" w:after="100"/>
              <w:jc w:val="both"/>
            </w:pPr>
            <w:r w:rsidRPr="00553A87">
              <w:rPr>
                <w:b/>
                <w:lang w:val="en-GB"/>
              </w:rPr>
              <w:t>ORSAVOVÁ, J.</w:t>
            </w:r>
            <w:r>
              <w:rPr>
                <w:b/>
                <w:lang w:val="en-GB"/>
              </w:rPr>
              <w:t xml:space="preserve"> (85%)</w:t>
            </w:r>
            <w:r w:rsidRPr="00553A87">
              <w:rPr>
                <w:lang w:val="en-GB"/>
              </w:rPr>
              <w:t>,</w:t>
            </w:r>
            <w:r>
              <w:rPr>
                <w:b/>
                <w:lang w:val="en-GB"/>
              </w:rPr>
              <w:t xml:space="preserve"> </w:t>
            </w:r>
            <w:r w:rsidRPr="00EB289D">
              <w:rPr>
                <w:lang w:val="en-GB"/>
              </w:rPr>
              <w:t>BEDNAŘÍKOVÁ, R</w:t>
            </w:r>
            <w:r>
              <w:rPr>
                <w:lang w:val="en-GB"/>
              </w:rPr>
              <w:t>.,</w:t>
            </w:r>
            <w:r w:rsidRPr="00EB289D">
              <w:rPr>
                <w:lang w:val="en-GB"/>
              </w:rPr>
              <w:t xml:space="preserve"> MLČEK, J</w:t>
            </w:r>
            <w:r>
              <w:rPr>
                <w:lang w:val="en-GB"/>
              </w:rPr>
              <w:t xml:space="preserve">.: </w:t>
            </w:r>
            <w:r w:rsidRPr="00EB289D">
              <w:rPr>
                <w:lang w:val="en-GB"/>
              </w:rPr>
              <w:t>Total phenolic and total flavonoid content, individual phenolic compounds and antioxidant activity in sweet rowanberry cultivars</w:t>
            </w:r>
            <w:r>
              <w:rPr>
                <w:lang w:val="en-GB"/>
              </w:rPr>
              <w:t xml:space="preserve">. </w:t>
            </w:r>
            <w:r w:rsidRPr="00EB289D">
              <w:rPr>
                <w:i/>
                <w:lang w:val="en-GB"/>
              </w:rPr>
              <w:t>Antioxidants</w:t>
            </w:r>
            <w:r>
              <w:rPr>
                <w:lang w:val="en-GB"/>
              </w:rPr>
              <w:t xml:space="preserve"> 12/4,</w:t>
            </w:r>
            <w:r w:rsidRPr="00EB289D">
              <w:rPr>
                <w:lang w:val="en-GB"/>
              </w:rPr>
              <w:t xml:space="preserve"> </w:t>
            </w:r>
            <w:r w:rsidRPr="00EB289D">
              <w:rPr>
                <w:b/>
                <w:lang w:val="en-GB"/>
              </w:rPr>
              <w:t>2023</w:t>
            </w:r>
            <w:r>
              <w:rPr>
                <w:lang w:val="en-GB"/>
              </w:rPr>
              <w:t xml:space="preserve">. ISSN </w:t>
            </w:r>
            <w:r w:rsidRPr="00EB289D">
              <w:rPr>
                <w:lang w:val="en-GB"/>
              </w:rPr>
              <w:t>2076-3921</w:t>
            </w:r>
            <w:r>
              <w:rPr>
                <w:lang w:val="en-GB"/>
              </w:rPr>
              <w:t xml:space="preserve">. </w:t>
            </w:r>
            <w:proofErr w:type="spellStart"/>
            <w:r w:rsidRPr="00100B97">
              <w:t>Jimp</w:t>
            </w:r>
            <w:proofErr w:type="spellEnd"/>
            <w:r w:rsidRPr="00100B97">
              <w:t xml:space="preserve"> (Q1)</w:t>
            </w:r>
          </w:p>
          <w:p w14:paraId="2BC79C62" w14:textId="1A3069AD" w:rsidR="00317067" w:rsidRPr="00EB289D" w:rsidRDefault="00317067" w:rsidP="00317067">
            <w:pPr>
              <w:spacing w:before="100" w:after="100"/>
              <w:jc w:val="both"/>
              <w:rPr>
                <w:lang w:val="en-GB"/>
              </w:rPr>
            </w:pPr>
            <w:r>
              <w:rPr>
                <w:lang w:val="en-GB"/>
              </w:rPr>
              <w:t>MRÁZKOVÁ, M.,</w:t>
            </w:r>
            <w:r w:rsidRPr="007C297A">
              <w:rPr>
                <w:lang w:val="en-GB"/>
              </w:rPr>
              <w:t xml:space="preserve"> SUMCZYNSKI, D</w:t>
            </w:r>
            <w:r>
              <w:rPr>
                <w:lang w:val="en-GB"/>
              </w:rPr>
              <w:t>.,</w:t>
            </w:r>
            <w:r w:rsidRPr="007C297A">
              <w:rPr>
                <w:lang w:val="en-GB"/>
              </w:rPr>
              <w:t xml:space="preserve"> </w:t>
            </w:r>
            <w:r w:rsidRPr="007C297A">
              <w:rPr>
                <w:b/>
                <w:lang w:val="en-GB"/>
              </w:rPr>
              <w:t>ORSAVOVÁ, J.</w:t>
            </w:r>
            <w:r>
              <w:rPr>
                <w:b/>
                <w:lang w:val="en-GB"/>
              </w:rPr>
              <w:t xml:space="preserve"> (10%)</w:t>
            </w:r>
            <w:r>
              <w:rPr>
                <w:lang w:val="en-GB"/>
              </w:rPr>
              <w:t xml:space="preserve">: </w:t>
            </w:r>
            <w:r w:rsidRPr="007C297A">
              <w:rPr>
                <w:lang w:val="en-GB"/>
              </w:rPr>
              <w:t>Influence of storage conditions on stability of phenolic compounds and antioxidant activity values in nutraceutical mixtures with edible flowers as new dietary supplements</w:t>
            </w:r>
            <w:r>
              <w:rPr>
                <w:lang w:val="en-GB"/>
              </w:rPr>
              <w:t xml:space="preserve">. </w:t>
            </w:r>
            <w:r w:rsidRPr="00EB289D">
              <w:rPr>
                <w:i/>
                <w:lang w:val="en-GB"/>
              </w:rPr>
              <w:t>Antioxidants</w:t>
            </w:r>
            <w:r>
              <w:rPr>
                <w:lang w:val="en-GB"/>
              </w:rPr>
              <w:t xml:space="preserve"> 12/4,</w:t>
            </w:r>
            <w:r w:rsidRPr="00EB289D">
              <w:rPr>
                <w:lang w:val="en-GB"/>
              </w:rPr>
              <w:t xml:space="preserve"> </w:t>
            </w:r>
            <w:r w:rsidRPr="00EB289D">
              <w:rPr>
                <w:b/>
                <w:lang w:val="en-GB"/>
              </w:rPr>
              <w:t>2023</w:t>
            </w:r>
            <w:r>
              <w:rPr>
                <w:lang w:val="en-GB"/>
              </w:rPr>
              <w:t xml:space="preserve">. ISSN </w:t>
            </w:r>
            <w:r w:rsidRPr="00EB289D">
              <w:rPr>
                <w:lang w:val="en-GB"/>
              </w:rPr>
              <w:t>2076-3921</w:t>
            </w:r>
            <w:r>
              <w:rPr>
                <w:lang w:val="en-GB"/>
              </w:rPr>
              <w:t xml:space="preserve">. </w:t>
            </w:r>
            <w:proofErr w:type="spellStart"/>
            <w:r w:rsidRPr="00100B97">
              <w:t>Jimp</w:t>
            </w:r>
            <w:proofErr w:type="spellEnd"/>
            <w:r w:rsidRPr="00100B97">
              <w:t xml:space="preserve"> (Q1)</w:t>
            </w:r>
          </w:p>
          <w:p w14:paraId="23C72FE6" w14:textId="77777777" w:rsidR="00317067" w:rsidRDefault="00317067" w:rsidP="00317067">
            <w:pPr>
              <w:spacing w:before="100" w:after="100"/>
              <w:jc w:val="both"/>
              <w:rPr>
                <w:lang w:val="en-GB"/>
              </w:rPr>
            </w:pPr>
            <w:r w:rsidRPr="00100B97">
              <w:rPr>
                <w:b/>
                <w:lang w:val="en-GB"/>
              </w:rPr>
              <w:t>ORSAVOVÁ, J. (85%)</w:t>
            </w:r>
            <w:r w:rsidRPr="00100B97">
              <w:rPr>
                <w:bCs/>
                <w:lang w:val="en-GB"/>
              </w:rPr>
              <w:t>,</w:t>
            </w:r>
            <w:r w:rsidRPr="00100B97">
              <w:rPr>
                <w:lang w:val="en-GB"/>
              </w:rPr>
              <w:t xml:space="preserve"> SYTAŘOVÁ, I.</w:t>
            </w:r>
            <w:r>
              <w:rPr>
                <w:lang w:val="en-GB"/>
              </w:rPr>
              <w:t>,</w:t>
            </w:r>
            <w:r w:rsidRPr="00100B97">
              <w:rPr>
                <w:lang w:val="en-GB"/>
              </w:rPr>
              <w:t xml:space="preserve"> MLČEK, J.</w:t>
            </w:r>
            <w:r>
              <w:rPr>
                <w:lang w:val="en-GB"/>
              </w:rPr>
              <w:t>,</w:t>
            </w:r>
            <w:r w:rsidRPr="00100B97">
              <w:rPr>
                <w:lang w:val="en-GB"/>
              </w:rPr>
              <w:t xml:space="preserve"> MIŠURCOVÁ, L.: Phenolic compounds, vitamins C and E and antioxidant activity of edible honeysuckle berries (</w:t>
            </w:r>
            <w:r>
              <w:rPr>
                <w:lang w:val="en-GB"/>
              </w:rPr>
              <w:t>L</w:t>
            </w:r>
            <w:r w:rsidRPr="00100B97">
              <w:rPr>
                <w:lang w:val="en-GB"/>
              </w:rPr>
              <w:t xml:space="preserve">onicera </w:t>
            </w:r>
            <w:proofErr w:type="spellStart"/>
            <w:r w:rsidRPr="00100B97">
              <w:rPr>
                <w:lang w:val="en-GB"/>
              </w:rPr>
              <w:t>caerulea</w:t>
            </w:r>
            <w:proofErr w:type="spellEnd"/>
            <w:r w:rsidRPr="00100B97">
              <w:rPr>
                <w:lang w:val="en-GB"/>
              </w:rPr>
              <w:t xml:space="preserve"> l. var. </w:t>
            </w:r>
            <w:proofErr w:type="spellStart"/>
            <w:r w:rsidRPr="00100B97">
              <w:rPr>
                <w:lang w:val="en-GB"/>
              </w:rPr>
              <w:t>kamtschatica</w:t>
            </w:r>
            <w:proofErr w:type="spellEnd"/>
            <w:r w:rsidRPr="00100B97">
              <w:rPr>
                <w:lang w:val="en-GB"/>
              </w:rPr>
              <w:t xml:space="preserve"> </w:t>
            </w:r>
            <w:proofErr w:type="spellStart"/>
            <w:r w:rsidRPr="00100B97">
              <w:rPr>
                <w:lang w:val="en-GB"/>
              </w:rPr>
              <w:t>pojark</w:t>
            </w:r>
            <w:proofErr w:type="spellEnd"/>
            <w:r w:rsidRPr="00100B97">
              <w:rPr>
                <w:lang w:val="en-GB"/>
              </w:rPr>
              <w:t>) in relation to their origin.</w:t>
            </w:r>
            <w:r w:rsidRPr="00100B97">
              <w:t xml:space="preserve"> </w:t>
            </w:r>
            <w:proofErr w:type="spellStart"/>
            <w:r w:rsidRPr="00100B97">
              <w:rPr>
                <w:i/>
              </w:rPr>
              <w:t>Antioxidants</w:t>
            </w:r>
            <w:proofErr w:type="spellEnd"/>
            <w:r w:rsidRPr="00100B97">
              <w:t xml:space="preserve"> 11/2, 433, </w:t>
            </w:r>
            <w:r w:rsidRPr="00100B97">
              <w:rPr>
                <w:b/>
              </w:rPr>
              <w:t>2022</w:t>
            </w:r>
            <w:r w:rsidRPr="00100B97">
              <w:t xml:space="preserve">. ISSN 2076-3921. </w:t>
            </w:r>
            <w:proofErr w:type="spellStart"/>
            <w:r w:rsidRPr="00100B97">
              <w:t>Jimp</w:t>
            </w:r>
            <w:proofErr w:type="spellEnd"/>
            <w:r w:rsidRPr="00100B97">
              <w:t xml:space="preserve"> (Q1)</w:t>
            </w:r>
          </w:p>
          <w:p w14:paraId="2B854B4B" w14:textId="77777777" w:rsidR="00317067" w:rsidRDefault="00317067" w:rsidP="00317067">
            <w:pPr>
              <w:spacing w:before="100" w:after="100"/>
              <w:jc w:val="both"/>
              <w:rPr>
                <w:lang w:val="en-GB"/>
              </w:rPr>
            </w:pPr>
            <w:r w:rsidRPr="00765B4E">
              <w:rPr>
                <w:lang w:val="en-GB"/>
              </w:rPr>
              <w:t>SYTAŘOVÁ,</w:t>
            </w:r>
            <w:r>
              <w:rPr>
                <w:b/>
                <w:lang w:val="en-GB"/>
              </w:rPr>
              <w:t xml:space="preserve"> </w:t>
            </w:r>
            <w:r w:rsidRPr="00765B4E">
              <w:rPr>
                <w:lang w:val="en-GB"/>
              </w:rPr>
              <w:t>I.,</w:t>
            </w:r>
            <w:r>
              <w:rPr>
                <w:b/>
                <w:lang w:val="en-GB"/>
              </w:rPr>
              <w:t xml:space="preserve"> </w:t>
            </w:r>
            <w:r w:rsidRPr="0057235B">
              <w:rPr>
                <w:b/>
                <w:lang w:val="en-GB"/>
              </w:rPr>
              <w:t>ORSAVOVÁ, J. (75%)</w:t>
            </w:r>
            <w:r w:rsidRPr="0057235B">
              <w:rPr>
                <w:lang w:val="en-GB"/>
              </w:rPr>
              <w:t xml:space="preserve">, SNOPEK, L., </w:t>
            </w:r>
            <w:r w:rsidRPr="00BC1A89">
              <w:rPr>
                <w:lang w:val="en-GB"/>
              </w:rPr>
              <w:t>BYCZYŃSKI, Ł</w:t>
            </w:r>
            <w:r>
              <w:rPr>
                <w:lang w:val="en-GB"/>
              </w:rPr>
              <w:t xml:space="preserve">., </w:t>
            </w:r>
            <w:r w:rsidRPr="0057235B">
              <w:rPr>
                <w:lang w:val="en-GB"/>
              </w:rPr>
              <w:t>MLČEK, J., MIŠURCOVÁ, L</w:t>
            </w:r>
            <w:r w:rsidRPr="00BC1A89">
              <w:rPr>
                <w:lang w:val="en-GB"/>
              </w:rPr>
              <w:t xml:space="preserve">.: </w:t>
            </w:r>
            <w:r w:rsidRPr="00765B4E">
              <w:rPr>
                <w:bCs/>
                <w:lang w:val="en-GB"/>
              </w:rPr>
              <w:t>Impact of phenolic compounds and vitamins C and E on antioxidant activity of sea buckthorn (</w:t>
            </w:r>
            <w:proofErr w:type="spellStart"/>
            <w:r w:rsidRPr="00765B4E">
              <w:rPr>
                <w:bCs/>
                <w:lang w:val="en-GB"/>
              </w:rPr>
              <w:t>Hippophaë</w:t>
            </w:r>
            <w:proofErr w:type="spellEnd"/>
            <w:r w:rsidRPr="00765B4E">
              <w:rPr>
                <w:bCs/>
                <w:lang w:val="en-GB"/>
              </w:rPr>
              <w:t xml:space="preserve"> </w:t>
            </w:r>
            <w:proofErr w:type="spellStart"/>
            <w:r w:rsidRPr="00765B4E">
              <w:rPr>
                <w:bCs/>
                <w:lang w:val="en-GB"/>
              </w:rPr>
              <w:t>rhamnoides</w:t>
            </w:r>
            <w:proofErr w:type="spellEnd"/>
            <w:r w:rsidRPr="00765B4E">
              <w:rPr>
                <w:bCs/>
                <w:lang w:val="en-GB"/>
              </w:rPr>
              <w:t xml:space="preserve"> L.) berries and leaves of diverse ripening times. </w:t>
            </w:r>
            <w:r w:rsidRPr="00765B4E">
              <w:rPr>
                <w:i/>
                <w:lang w:val="en-GB"/>
              </w:rPr>
              <w:t xml:space="preserve">Food Chemistry </w:t>
            </w:r>
            <w:r w:rsidRPr="00765B4E">
              <w:rPr>
                <w:lang w:val="en-GB"/>
              </w:rPr>
              <w:t xml:space="preserve">310, </w:t>
            </w:r>
            <w:r w:rsidRPr="00765B4E">
              <w:rPr>
                <w:b/>
                <w:lang w:val="en-GB"/>
              </w:rPr>
              <w:t>2020</w:t>
            </w:r>
            <w:r w:rsidRPr="00BC1A89">
              <w:rPr>
                <w:lang w:val="en-GB"/>
              </w:rPr>
              <w:t>. ISSN 0308-8146.</w:t>
            </w:r>
            <w:r>
              <w:rPr>
                <w:lang w:val="en-GB"/>
              </w:rPr>
              <w:t xml:space="preserve"> </w:t>
            </w:r>
            <w:r w:rsidRPr="00100B97">
              <w:rPr>
                <w:lang w:val="en-GB"/>
              </w:rPr>
              <w:t>Jimp (Q1)</w:t>
            </w:r>
          </w:p>
          <w:p w14:paraId="31A88A6C" w14:textId="33A653B0" w:rsidR="00054080" w:rsidRDefault="00317067" w:rsidP="00317067">
            <w:pPr>
              <w:spacing w:before="100" w:after="100"/>
              <w:jc w:val="both"/>
              <w:rPr>
                <w:b/>
              </w:rPr>
            </w:pPr>
            <w:r w:rsidRPr="0057235B">
              <w:rPr>
                <w:b/>
                <w:lang w:val="en-GB"/>
              </w:rPr>
              <w:t>ORSAVOVÁ, J. (75%)</w:t>
            </w:r>
            <w:r w:rsidRPr="0057235B">
              <w:rPr>
                <w:lang w:val="en-GB"/>
              </w:rPr>
              <w:t xml:space="preserve">, HLAVÁČOVÁ, I., MLČEK, J., SNOPEK, L., MIŠURCOVÁ, L.: Contribution of phenolic compounds, ascorbic acid and vitamin E to antioxidant activity of currant (Ribes L.) and gooseberry (Ribes uva-crispa L.) fruits. </w:t>
            </w:r>
            <w:r w:rsidRPr="0057235B">
              <w:rPr>
                <w:i/>
                <w:iCs/>
                <w:lang w:val="en-GB"/>
              </w:rPr>
              <w:t>Food Chemistry</w:t>
            </w:r>
            <w:r w:rsidRPr="0057235B">
              <w:rPr>
                <w:lang w:val="en-GB"/>
              </w:rPr>
              <w:t xml:space="preserve"> 284, 323-333, </w:t>
            </w:r>
            <w:r w:rsidRPr="0057235B">
              <w:rPr>
                <w:b/>
                <w:lang w:val="en-GB"/>
              </w:rPr>
              <w:t>2019</w:t>
            </w:r>
            <w:r w:rsidRPr="0057235B">
              <w:rPr>
                <w:lang w:val="en-GB"/>
              </w:rPr>
              <w:t>. ISSN 0308-8146.</w:t>
            </w:r>
            <w:r>
              <w:rPr>
                <w:lang w:val="en-GB"/>
              </w:rPr>
              <w:t xml:space="preserve"> </w:t>
            </w:r>
            <w:r w:rsidRPr="00100B97">
              <w:rPr>
                <w:lang w:val="en-GB"/>
              </w:rPr>
              <w:t>Jimp (Q1)</w:t>
            </w:r>
          </w:p>
        </w:tc>
      </w:tr>
      <w:tr w:rsidR="00EC195B" w14:paraId="43A90C4B" w14:textId="77777777" w:rsidTr="00982FBC">
        <w:trPr>
          <w:trHeight w:val="218"/>
        </w:trPr>
        <w:tc>
          <w:tcPr>
            <w:tcW w:w="9956" w:type="dxa"/>
            <w:gridSpan w:val="14"/>
            <w:shd w:val="clear" w:color="auto" w:fill="F7CAAC"/>
          </w:tcPr>
          <w:p w14:paraId="20965E36" w14:textId="6C0A5C9B" w:rsidR="00EC195B" w:rsidRDefault="00336343" w:rsidP="00982FBC">
            <w:pPr>
              <w:rPr>
                <w:b/>
              </w:rPr>
            </w:pPr>
            <w:r>
              <w:rPr>
                <w:b/>
              </w:rPr>
              <w:t>Působení v zahraničí</w:t>
            </w:r>
          </w:p>
        </w:tc>
      </w:tr>
      <w:tr w:rsidR="00EC195B" w14:paraId="6638B707" w14:textId="77777777" w:rsidTr="00982FBC">
        <w:trPr>
          <w:trHeight w:val="328"/>
        </w:trPr>
        <w:tc>
          <w:tcPr>
            <w:tcW w:w="9956" w:type="dxa"/>
            <w:gridSpan w:val="14"/>
          </w:tcPr>
          <w:p w14:paraId="4DF18605" w14:textId="77777777" w:rsidR="00336343" w:rsidRDefault="00EC195B" w:rsidP="006729C9">
            <w:r>
              <w:t>---</w:t>
            </w:r>
          </w:p>
          <w:p w14:paraId="47496872" w14:textId="5EB38731" w:rsidR="00317067" w:rsidRDefault="00317067" w:rsidP="006729C9">
            <w:pPr>
              <w:rPr>
                <w:b/>
              </w:rPr>
            </w:pPr>
          </w:p>
        </w:tc>
      </w:tr>
      <w:tr w:rsidR="00EC195B" w14:paraId="5C6C8F76" w14:textId="77777777" w:rsidTr="00982FBC">
        <w:trPr>
          <w:cantSplit/>
          <w:trHeight w:val="470"/>
        </w:trPr>
        <w:tc>
          <w:tcPr>
            <w:tcW w:w="2518" w:type="dxa"/>
            <w:shd w:val="clear" w:color="auto" w:fill="F7CAAC"/>
          </w:tcPr>
          <w:p w14:paraId="28D26AAD" w14:textId="77777777" w:rsidR="00EC195B" w:rsidRDefault="00EC195B" w:rsidP="00982FBC">
            <w:pPr>
              <w:jc w:val="both"/>
              <w:rPr>
                <w:b/>
              </w:rPr>
            </w:pPr>
            <w:r>
              <w:rPr>
                <w:b/>
              </w:rPr>
              <w:t xml:space="preserve">Podpis </w:t>
            </w:r>
          </w:p>
        </w:tc>
        <w:tc>
          <w:tcPr>
            <w:tcW w:w="4536" w:type="dxa"/>
            <w:gridSpan w:val="8"/>
          </w:tcPr>
          <w:p w14:paraId="2B532E3D" w14:textId="77777777" w:rsidR="00EC195B" w:rsidRDefault="00EC195B" w:rsidP="00982FBC">
            <w:pPr>
              <w:jc w:val="both"/>
            </w:pPr>
          </w:p>
        </w:tc>
        <w:tc>
          <w:tcPr>
            <w:tcW w:w="786" w:type="dxa"/>
            <w:gridSpan w:val="2"/>
            <w:shd w:val="clear" w:color="auto" w:fill="F7CAAC"/>
          </w:tcPr>
          <w:p w14:paraId="3121A743" w14:textId="77777777" w:rsidR="00EC195B" w:rsidRDefault="00EC195B" w:rsidP="00982FBC">
            <w:pPr>
              <w:jc w:val="both"/>
            </w:pPr>
            <w:r>
              <w:rPr>
                <w:b/>
              </w:rPr>
              <w:t>datum</w:t>
            </w:r>
          </w:p>
        </w:tc>
        <w:tc>
          <w:tcPr>
            <w:tcW w:w="2116" w:type="dxa"/>
            <w:gridSpan w:val="3"/>
          </w:tcPr>
          <w:p w14:paraId="731A8BA8" w14:textId="77777777" w:rsidR="00EC195B" w:rsidRDefault="00EC195B" w:rsidP="00982FBC">
            <w:pPr>
              <w:jc w:val="both"/>
            </w:pPr>
          </w:p>
        </w:tc>
      </w:tr>
      <w:tr w:rsidR="00EC195B" w14:paraId="4F85D7FE" w14:textId="77777777" w:rsidTr="00EC195B">
        <w:tc>
          <w:tcPr>
            <w:tcW w:w="9956" w:type="dxa"/>
            <w:gridSpan w:val="14"/>
            <w:tcBorders>
              <w:bottom w:val="double" w:sz="4" w:space="0" w:color="auto"/>
            </w:tcBorders>
            <w:shd w:val="clear" w:color="auto" w:fill="BDD6EE"/>
          </w:tcPr>
          <w:p w14:paraId="17D7DEAA" w14:textId="45821D01" w:rsidR="00EC195B" w:rsidRDefault="00EC195B" w:rsidP="00982FBC">
            <w:pPr>
              <w:jc w:val="both"/>
              <w:rPr>
                <w:b/>
                <w:sz w:val="28"/>
              </w:rPr>
            </w:pPr>
            <w:bookmarkStart w:id="220" w:name="_Hlk172554798"/>
            <w:bookmarkEnd w:id="218"/>
            <w:r>
              <w:rPr>
                <w:b/>
                <w:sz w:val="28"/>
              </w:rPr>
              <w:lastRenderedPageBreak/>
              <w:t>C-I – Personální zabezpečení</w:t>
            </w:r>
          </w:p>
        </w:tc>
      </w:tr>
      <w:tr w:rsidR="00EC195B" w14:paraId="6CB1B0B6" w14:textId="77777777" w:rsidTr="00EC195B">
        <w:tc>
          <w:tcPr>
            <w:tcW w:w="2518" w:type="dxa"/>
            <w:tcBorders>
              <w:top w:val="double" w:sz="4" w:space="0" w:color="auto"/>
            </w:tcBorders>
            <w:shd w:val="clear" w:color="auto" w:fill="F7CAAC"/>
          </w:tcPr>
          <w:p w14:paraId="5CBBFE41" w14:textId="77777777" w:rsidR="00EC195B" w:rsidRDefault="00EC195B" w:rsidP="00982FBC">
            <w:pPr>
              <w:jc w:val="both"/>
              <w:rPr>
                <w:b/>
              </w:rPr>
            </w:pPr>
            <w:r>
              <w:rPr>
                <w:b/>
              </w:rPr>
              <w:t>Vysoká škola</w:t>
            </w:r>
          </w:p>
        </w:tc>
        <w:tc>
          <w:tcPr>
            <w:tcW w:w="7438" w:type="dxa"/>
            <w:gridSpan w:val="13"/>
          </w:tcPr>
          <w:p w14:paraId="3315F701" w14:textId="77777777" w:rsidR="00EC195B" w:rsidRDefault="00EC195B" w:rsidP="00982FBC">
            <w:pPr>
              <w:jc w:val="both"/>
            </w:pPr>
            <w:r>
              <w:t>Univerzita Tomáše Bati ve Zlíně</w:t>
            </w:r>
          </w:p>
        </w:tc>
      </w:tr>
      <w:tr w:rsidR="00EC195B" w14:paraId="3E0C670C" w14:textId="77777777" w:rsidTr="00EC195B">
        <w:tc>
          <w:tcPr>
            <w:tcW w:w="2518" w:type="dxa"/>
            <w:shd w:val="clear" w:color="auto" w:fill="F7CAAC"/>
          </w:tcPr>
          <w:p w14:paraId="77D51DAA" w14:textId="77777777" w:rsidR="00EC195B" w:rsidRDefault="00EC195B" w:rsidP="00982FBC">
            <w:pPr>
              <w:jc w:val="both"/>
              <w:rPr>
                <w:b/>
              </w:rPr>
            </w:pPr>
            <w:r>
              <w:rPr>
                <w:b/>
              </w:rPr>
              <w:t>Součást vysoké školy</w:t>
            </w:r>
          </w:p>
        </w:tc>
        <w:tc>
          <w:tcPr>
            <w:tcW w:w="7438" w:type="dxa"/>
            <w:gridSpan w:val="13"/>
          </w:tcPr>
          <w:p w14:paraId="45E00429" w14:textId="77777777" w:rsidR="00EC195B" w:rsidRDefault="00EC195B" w:rsidP="00982FBC">
            <w:pPr>
              <w:jc w:val="both"/>
            </w:pPr>
            <w:r>
              <w:t>Fakulta technologická</w:t>
            </w:r>
          </w:p>
        </w:tc>
      </w:tr>
      <w:tr w:rsidR="00EC195B" w14:paraId="248179B8" w14:textId="77777777" w:rsidTr="00EC195B">
        <w:tc>
          <w:tcPr>
            <w:tcW w:w="2518" w:type="dxa"/>
            <w:shd w:val="clear" w:color="auto" w:fill="F7CAAC"/>
          </w:tcPr>
          <w:p w14:paraId="7CD9FC24" w14:textId="77777777" w:rsidR="00EC195B" w:rsidRDefault="00EC195B" w:rsidP="00982FBC">
            <w:pPr>
              <w:jc w:val="both"/>
              <w:rPr>
                <w:b/>
              </w:rPr>
            </w:pPr>
            <w:r>
              <w:rPr>
                <w:b/>
              </w:rPr>
              <w:t>Název studijního programu</w:t>
            </w:r>
          </w:p>
        </w:tc>
        <w:tc>
          <w:tcPr>
            <w:tcW w:w="7438" w:type="dxa"/>
            <w:gridSpan w:val="13"/>
          </w:tcPr>
          <w:p w14:paraId="51AAE78A" w14:textId="579A8A4D" w:rsidR="00EC195B" w:rsidRDefault="00EC195B" w:rsidP="00982FBC">
            <w:pPr>
              <w:jc w:val="both"/>
            </w:pPr>
            <w:r>
              <w:t>Potravinářské biotechnologie a aplikovaná mikrobiologie</w:t>
            </w:r>
          </w:p>
        </w:tc>
      </w:tr>
      <w:tr w:rsidR="00EC195B" w14:paraId="0BD986D9" w14:textId="77777777" w:rsidTr="00EC195B">
        <w:tc>
          <w:tcPr>
            <w:tcW w:w="2518" w:type="dxa"/>
            <w:shd w:val="clear" w:color="auto" w:fill="F7CAAC"/>
          </w:tcPr>
          <w:p w14:paraId="1627407E" w14:textId="77777777" w:rsidR="00EC195B" w:rsidRDefault="00EC195B" w:rsidP="00982FBC">
            <w:pPr>
              <w:jc w:val="both"/>
              <w:rPr>
                <w:b/>
              </w:rPr>
            </w:pPr>
            <w:r>
              <w:rPr>
                <w:b/>
              </w:rPr>
              <w:t>Jméno a příjmení</w:t>
            </w:r>
          </w:p>
        </w:tc>
        <w:tc>
          <w:tcPr>
            <w:tcW w:w="4536" w:type="dxa"/>
            <w:gridSpan w:val="8"/>
          </w:tcPr>
          <w:p w14:paraId="7AE1E189" w14:textId="77777777" w:rsidR="00EC195B" w:rsidRPr="002005AC" w:rsidRDefault="00EC195B" w:rsidP="00982FBC">
            <w:pPr>
              <w:jc w:val="both"/>
              <w:rPr>
                <w:b/>
                <w:bCs/>
              </w:rPr>
            </w:pPr>
            <w:bookmarkStart w:id="221" w:name="Pachlová"/>
            <w:bookmarkEnd w:id="221"/>
            <w:r>
              <w:rPr>
                <w:b/>
                <w:bCs/>
              </w:rPr>
              <w:t>Vendula Pachlová</w:t>
            </w:r>
          </w:p>
        </w:tc>
        <w:tc>
          <w:tcPr>
            <w:tcW w:w="709" w:type="dxa"/>
            <w:shd w:val="clear" w:color="auto" w:fill="F7CAAC"/>
          </w:tcPr>
          <w:p w14:paraId="469634B6" w14:textId="77777777" w:rsidR="00EC195B" w:rsidRDefault="00EC195B" w:rsidP="00982FBC">
            <w:pPr>
              <w:jc w:val="both"/>
              <w:rPr>
                <w:b/>
              </w:rPr>
            </w:pPr>
            <w:r>
              <w:rPr>
                <w:b/>
              </w:rPr>
              <w:t>Tituly</w:t>
            </w:r>
          </w:p>
        </w:tc>
        <w:tc>
          <w:tcPr>
            <w:tcW w:w="2193" w:type="dxa"/>
            <w:gridSpan w:val="4"/>
          </w:tcPr>
          <w:p w14:paraId="0B711259" w14:textId="77777777" w:rsidR="00EC195B" w:rsidRDefault="00EC195B" w:rsidP="00982FBC">
            <w:pPr>
              <w:jc w:val="both"/>
            </w:pPr>
            <w:r>
              <w:t>doc. Ing., Ph.D.</w:t>
            </w:r>
          </w:p>
        </w:tc>
      </w:tr>
      <w:tr w:rsidR="00EC195B" w14:paraId="37BA3A81" w14:textId="77777777" w:rsidTr="00EC195B">
        <w:tc>
          <w:tcPr>
            <w:tcW w:w="2518" w:type="dxa"/>
            <w:shd w:val="clear" w:color="auto" w:fill="F7CAAC"/>
          </w:tcPr>
          <w:p w14:paraId="3316F43F" w14:textId="77777777" w:rsidR="00EC195B" w:rsidRDefault="00EC195B" w:rsidP="00982FBC">
            <w:pPr>
              <w:jc w:val="both"/>
              <w:rPr>
                <w:b/>
              </w:rPr>
            </w:pPr>
            <w:r>
              <w:rPr>
                <w:b/>
              </w:rPr>
              <w:t>Rok narození</w:t>
            </w:r>
          </w:p>
        </w:tc>
        <w:tc>
          <w:tcPr>
            <w:tcW w:w="829" w:type="dxa"/>
            <w:gridSpan w:val="2"/>
          </w:tcPr>
          <w:p w14:paraId="12A4DE52" w14:textId="77777777" w:rsidR="00EC195B" w:rsidRDefault="00EC195B" w:rsidP="00982FBC">
            <w:pPr>
              <w:jc w:val="both"/>
            </w:pPr>
            <w:r>
              <w:t>1984</w:t>
            </w:r>
          </w:p>
        </w:tc>
        <w:tc>
          <w:tcPr>
            <w:tcW w:w="1721" w:type="dxa"/>
            <w:shd w:val="clear" w:color="auto" w:fill="F7CAAC"/>
          </w:tcPr>
          <w:p w14:paraId="59F1A390" w14:textId="6C679E7A" w:rsidR="00EC195B" w:rsidRDefault="00EC195B" w:rsidP="00982FBC">
            <w:pPr>
              <w:jc w:val="both"/>
              <w:rPr>
                <w:b/>
              </w:rPr>
            </w:pPr>
            <w:r>
              <w:rPr>
                <w:b/>
              </w:rPr>
              <w:t>typ vztahu k V</w:t>
            </w:r>
            <w:r w:rsidR="00B00931">
              <w:rPr>
                <w:b/>
              </w:rPr>
              <w:t>Š</w:t>
            </w:r>
          </w:p>
        </w:tc>
        <w:tc>
          <w:tcPr>
            <w:tcW w:w="992" w:type="dxa"/>
            <w:gridSpan w:val="4"/>
          </w:tcPr>
          <w:p w14:paraId="261CB8DC" w14:textId="77777777" w:rsidR="00EC195B" w:rsidRDefault="00EC195B" w:rsidP="00982FBC">
            <w:pPr>
              <w:jc w:val="both"/>
            </w:pPr>
            <w:r>
              <w:t>pp.</w:t>
            </w:r>
          </w:p>
        </w:tc>
        <w:tc>
          <w:tcPr>
            <w:tcW w:w="994" w:type="dxa"/>
            <w:shd w:val="clear" w:color="auto" w:fill="F7CAAC"/>
          </w:tcPr>
          <w:p w14:paraId="36EC98D4" w14:textId="77777777" w:rsidR="00EC195B" w:rsidRDefault="00EC195B" w:rsidP="00982FBC">
            <w:pPr>
              <w:jc w:val="both"/>
              <w:rPr>
                <w:b/>
              </w:rPr>
            </w:pPr>
            <w:r>
              <w:rPr>
                <w:b/>
              </w:rPr>
              <w:t>rozsah</w:t>
            </w:r>
          </w:p>
        </w:tc>
        <w:tc>
          <w:tcPr>
            <w:tcW w:w="709" w:type="dxa"/>
          </w:tcPr>
          <w:p w14:paraId="2DAFCCBE" w14:textId="77777777" w:rsidR="00EC195B" w:rsidRDefault="00EC195B" w:rsidP="00982FBC">
            <w:pPr>
              <w:jc w:val="both"/>
            </w:pPr>
            <w:r>
              <w:t>40</w:t>
            </w:r>
          </w:p>
        </w:tc>
        <w:tc>
          <w:tcPr>
            <w:tcW w:w="775" w:type="dxa"/>
            <w:gridSpan w:val="2"/>
            <w:shd w:val="clear" w:color="auto" w:fill="F7CAAC"/>
          </w:tcPr>
          <w:p w14:paraId="4C4E52B0" w14:textId="77777777" w:rsidR="00EC195B" w:rsidRDefault="00EC195B" w:rsidP="00982FBC">
            <w:pPr>
              <w:jc w:val="both"/>
              <w:rPr>
                <w:b/>
              </w:rPr>
            </w:pPr>
            <w:r>
              <w:rPr>
                <w:b/>
              </w:rPr>
              <w:t>do kdy</w:t>
            </w:r>
          </w:p>
        </w:tc>
        <w:tc>
          <w:tcPr>
            <w:tcW w:w="1418" w:type="dxa"/>
            <w:gridSpan w:val="2"/>
          </w:tcPr>
          <w:p w14:paraId="73C71695" w14:textId="77777777" w:rsidR="00EC195B" w:rsidRDefault="00EC195B" w:rsidP="00982FBC">
            <w:pPr>
              <w:jc w:val="both"/>
            </w:pPr>
            <w:r>
              <w:t>N</w:t>
            </w:r>
          </w:p>
        </w:tc>
      </w:tr>
      <w:tr w:rsidR="00EC195B" w14:paraId="70BD1BFC" w14:textId="77777777" w:rsidTr="00EC195B">
        <w:tc>
          <w:tcPr>
            <w:tcW w:w="5068" w:type="dxa"/>
            <w:gridSpan w:val="4"/>
            <w:shd w:val="clear" w:color="auto" w:fill="F7CAAC"/>
          </w:tcPr>
          <w:p w14:paraId="7E6341BF" w14:textId="77777777" w:rsidR="00EC195B" w:rsidRDefault="00EC195B" w:rsidP="00982FBC">
            <w:pPr>
              <w:jc w:val="both"/>
              <w:rPr>
                <w:b/>
              </w:rPr>
            </w:pPr>
            <w:r>
              <w:rPr>
                <w:b/>
              </w:rPr>
              <w:t>Typ vztahu na součásti VŠ, která uskutečňuje st. program</w:t>
            </w:r>
          </w:p>
        </w:tc>
        <w:tc>
          <w:tcPr>
            <w:tcW w:w="992" w:type="dxa"/>
            <w:gridSpan w:val="4"/>
          </w:tcPr>
          <w:p w14:paraId="40DE4941" w14:textId="77777777" w:rsidR="00EC195B" w:rsidRDefault="00EC195B" w:rsidP="00982FBC">
            <w:pPr>
              <w:jc w:val="both"/>
            </w:pPr>
            <w:r>
              <w:t>pp.</w:t>
            </w:r>
          </w:p>
        </w:tc>
        <w:tc>
          <w:tcPr>
            <w:tcW w:w="994" w:type="dxa"/>
            <w:shd w:val="clear" w:color="auto" w:fill="F7CAAC"/>
          </w:tcPr>
          <w:p w14:paraId="2AAD08AC" w14:textId="77777777" w:rsidR="00EC195B" w:rsidRDefault="00EC195B" w:rsidP="00982FBC">
            <w:pPr>
              <w:jc w:val="both"/>
              <w:rPr>
                <w:b/>
              </w:rPr>
            </w:pPr>
            <w:r>
              <w:rPr>
                <w:b/>
              </w:rPr>
              <w:t>rozsah</w:t>
            </w:r>
          </w:p>
        </w:tc>
        <w:tc>
          <w:tcPr>
            <w:tcW w:w="709" w:type="dxa"/>
          </w:tcPr>
          <w:p w14:paraId="4B3281F4" w14:textId="77777777" w:rsidR="00EC195B" w:rsidRDefault="00EC195B" w:rsidP="00982FBC">
            <w:pPr>
              <w:jc w:val="both"/>
            </w:pPr>
            <w:r>
              <w:t>40</w:t>
            </w:r>
          </w:p>
        </w:tc>
        <w:tc>
          <w:tcPr>
            <w:tcW w:w="775" w:type="dxa"/>
            <w:gridSpan w:val="2"/>
            <w:shd w:val="clear" w:color="auto" w:fill="F7CAAC"/>
          </w:tcPr>
          <w:p w14:paraId="6BB054D1" w14:textId="77777777" w:rsidR="00EC195B" w:rsidRDefault="00EC195B" w:rsidP="00982FBC">
            <w:pPr>
              <w:jc w:val="both"/>
              <w:rPr>
                <w:b/>
              </w:rPr>
            </w:pPr>
            <w:r>
              <w:rPr>
                <w:b/>
              </w:rPr>
              <w:t>do kdy</w:t>
            </w:r>
          </w:p>
        </w:tc>
        <w:tc>
          <w:tcPr>
            <w:tcW w:w="1418" w:type="dxa"/>
            <w:gridSpan w:val="2"/>
          </w:tcPr>
          <w:p w14:paraId="66B2B455" w14:textId="77777777" w:rsidR="00EC195B" w:rsidRDefault="00EC195B" w:rsidP="00982FBC">
            <w:pPr>
              <w:jc w:val="both"/>
            </w:pPr>
            <w:r>
              <w:t>N</w:t>
            </w:r>
          </w:p>
        </w:tc>
      </w:tr>
      <w:tr w:rsidR="00EC195B" w14:paraId="01FF6289" w14:textId="77777777" w:rsidTr="00EC195B">
        <w:tc>
          <w:tcPr>
            <w:tcW w:w="6060" w:type="dxa"/>
            <w:gridSpan w:val="8"/>
            <w:shd w:val="clear" w:color="auto" w:fill="F7CAAC"/>
          </w:tcPr>
          <w:p w14:paraId="21E77D19" w14:textId="40887443" w:rsidR="00EC195B" w:rsidRDefault="00B00931" w:rsidP="00982FBC">
            <w:pPr>
              <w:jc w:val="both"/>
            </w:pPr>
            <w:r>
              <w:rPr>
                <w:b/>
              </w:rPr>
              <w:t xml:space="preserve">Další </w:t>
            </w:r>
            <w:r w:rsidR="00EC195B">
              <w:rPr>
                <w:b/>
              </w:rPr>
              <w:t>současná působení jako akademický pracovník na jiných VŠ</w:t>
            </w:r>
          </w:p>
        </w:tc>
        <w:tc>
          <w:tcPr>
            <w:tcW w:w="1703" w:type="dxa"/>
            <w:gridSpan w:val="2"/>
            <w:shd w:val="clear" w:color="auto" w:fill="F7CAAC"/>
          </w:tcPr>
          <w:p w14:paraId="48B6E6F2" w14:textId="77777777" w:rsidR="00EC195B" w:rsidRDefault="00EC195B" w:rsidP="00982FBC">
            <w:pPr>
              <w:jc w:val="both"/>
              <w:rPr>
                <w:b/>
              </w:rPr>
            </w:pPr>
            <w:r>
              <w:rPr>
                <w:b/>
              </w:rPr>
              <w:t xml:space="preserve">typ </w:t>
            </w:r>
            <w:proofErr w:type="spellStart"/>
            <w:r>
              <w:rPr>
                <w:b/>
              </w:rPr>
              <w:t>prac</w:t>
            </w:r>
            <w:proofErr w:type="spellEnd"/>
            <w:r>
              <w:rPr>
                <w:b/>
              </w:rPr>
              <w:t>. vztahu</w:t>
            </w:r>
          </w:p>
        </w:tc>
        <w:tc>
          <w:tcPr>
            <w:tcW w:w="2193" w:type="dxa"/>
            <w:gridSpan w:val="4"/>
            <w:shd w:val="clear" w:color="auto" w:fill="F7CAAC"/>
          </w:tcPr>
          <w:p w14:paraId="2BC6BAF7" w14:textId="77777777" w:rsidR="00EC195B" w:rsidRDefault="00EC195B" w:rsidP="00982FBC">
            <w:pPr>
              <w:jc w:val="both"/>
              <w:rPr>
                <w:b/>
              </w:rPr>
            </w:pPr>
            <w:r>
              <w:rPr>
                <w:b/>
              </w:rPr>
              <w:t>rozsah</w:t>
            </w:r>
          </w:p>
        </w:tc>
      </w:tr>
      <w:tr w:rsidR="00EC195B" w14:paraId="752238FB" w14:textId="77777777" w:rsidTr="00EC195B">
        <w:tc>
          <w:tcPr>
            <w:tcW w:w="6060" w:type="dxa"/>
            <w:gridSpan w:val="8"/>
          </w:tcPr>
          <w:p w14:paraId="3D73DC37" w14:textId="77777777" w:rsidR="00EC195B" w:rsidRDefault="00EC195B" w:rsidP="00982FBC">
            <w:pPr>
              <w:jc w:val="both"/>
            </w:pPr>
            <w:r>
              <w:t>---</w:t>
            </w:r>
          </w:p>
        </w:tc>
        <w:tc>
          <w:tcPr>
            <w:tcW w:w="1703" w:type="dxa"/>
            <w:gridSpan w:val="2"/>
          </w:tcPr>
          <w:p w14:paraId="20D3F789" w14:textId="77777777" w:rsidR="00EC195B" w:rsidRDefault="00EC195B" w:rsidP="00982FBC">
            <w:pPr>
              <w:jc w:val="both"/>
            </w:pPr>
            <w:r>
              <w:t>---</w:t>
            </w:r>
          </w:p>
        </w:tc>
        <w:tc>
          <w:tcPr>
            <w:tcW w:w="2193" w:type="dxa"/>
            <w:gridSpan w:val="4"/>
          </w:tcPr>
          <w:p w14:paraId="7ECC0D2B" w14:textId="77777777" w:rsidR="00EC195B" w:rsidRDefault="00EC195B" w:rsidP="00982FBC">
            <w:pPr>
              <w:jc w:val="both"/>
            </w:pPr>
            <w:r>
              <w:t>---</w:t>
            </w:r>
          </w:p>
        </w:tc>
      </w:tr>
      <w:tr w:rsidR="00EC195B" w14:paraId="5F599497" w14:textId="77777777" w:rsidTr="00EC195B">
        <w:tc>
          <w:tcPr>
            <w:tcW w:w="6060" w:type="dxa"/>
            <w:gridSpan w:val="8"/>
          </w:tcPr>
          <w:p w14:paraId="3CF0F9E2" w14:textId="77777777" w:rsidR="00EC195B" w:rsidRDefault="00EC195B" w:rsidP="00982FBC">
            <w:pPr>
              <w:jc w:val="both"/>
            </w:pPr>
          </w:p>
        </w:tc>
        <w:tc>
          <w:tcPr>
            <w:tcW w:w="1703" w:type="dxa"/>
            <w:gridSpan w:val="2"/>
          </w:tcPr>
          <w:p w14:paraId="03AF20F5" w14:textId="77777777" w:rsidR="00EC195B" w:rsidRDefault="00EC195B" w:rsidP="00982FBC">
            <w:pPr>
              <w:jc w:val="both"/>
            </w:pPr>
          </w:p>
        </w:tc>
        <w:tc>
          <w:tcPr>
            <w:tcW w:w="2193" w:type="dxa"/>
            <w:gridSpan w:val="4"/>
          </w:tcPr>
          <w:p w14:paraId="708FFFEA" w14:textId="77777777" w:rsidR="00EC195B" w:rsidRDefault="00EC195B" w:rsidP="00982FBC">
            <w:pPr>
              <w:jc w:val="both"/>
            </w:pPr>
          </w:p>
        </w:tc>
      </w:tr>
      <w:tr w:rsidR="00EC195B" w14:paraId="27893B49" w14:textId="77777777" w:rsidTr="00EC195B">
        <w:tc>
          <w:tcPr>
            <w:tcW w:w="9956" w:type="dxa"/>
            <w:gridSpan w:val="14"/>
            <w:shd w:val="clear" w:color="auto" w:fill="F7CAAC"/>
          </w:tcPr>
          <w:p w14:paraId="0AA643F1" w14:textId="77777777" w:rsidR="00EC195B" w:rsidRDefault="00EC195B" w:rsidP="00982FBC">
            <w:pPr>
              <w:jc w:val="both"/>
            </w:pPr>
            <w:r>
              <w:rPr>
                <w:b/>
              </w:rPr>
              <w:t>Předměty příslušného studijního programu a způsob zapojení do jejich výuky, příp. další zapojení do uskutečňování studijního programu</w:t>
            </w:r>
          </w:p>
        </w:tc>
      </w:tr>
      <w:tr w:rsidR="00EC195B" w:rsidRPr="00740C85" w14:paraId="57FB7345" w14:textId="77777777" w:rsidTr="00EC195B">
        <w:trPr>
          <w:trHeight w:val="541"/>
        </w:trPr>
        <w:tc>
          <w:tcPr>
            <w:tcW w:w="9956" w:type="dxa"/>
            <w:gridSpan w:val="14"/>
            <w:tcBorders>
              <w:top w:val="nil"/>
            </w:tcBorders>
          </w:tcPr>
          <w:p w14:paraId="42DB8919" w14:textId="384072C8" w:rsidR="00054080" w:rsidRDefault="00054080" w:rsidP="00054080">
            <w:pPr>
              <w:spacing w:before="120" w:after="60"/>
              <w:jc w:val="both"/>
            </w:pPr>
            <w:r w:rsidRPr="003B7B98">
              <w:rPr>
                <w:b/>
                <w:bCs/>
              </w:rPr>
              <w:t>Biotechnologie ve výrobě potravin živočišného původu</w:t>
            </w:r>
            <w:r w:rsidR="003B7B98">
              <w:t xml:space="preserve"> (</w:t>
            </w:r>
            <w:proofErr w:type="gramStart"/>
            <w:r w:rsidR="003B7B98">
              <w:t>60%</w:t>
            </w:r>
            <w:proofErr w:type="gramEnd"/>
            <w:r w:rsidR="003B7B98">
              <w:t xml:space="preserve"> p)</w:t>
            </w:r>
          </w:p>
          <w:p w14:paraId="56B424FA" w14:textId="1503DD3C" w:rsidR="00EC195B" w:rsidRPr="00740C85" w:rsidRDefault="00054080" w:rsidP="00054080">
            <w:pPr>
              <w:spacing w:before="60" w:after="120"/>
              <w:jc w:val="both"/>
            </w:pPr>
            <w:r>
              <w:t>Technologická cvičení z potravinářských biotechnologií</w:t>
            </w:r>
            <w:r w:rsidR="003B7B98">
              <w:t xml:space="preserve"> (</w:t>
            </w:r>
            <w:proofErr w:type="gramStart"/>
            <w:r w:rsidR="003B7B98">
              <w:t>100%</w:t>
            </w:r>
            <w:proofErr w:type="gramEnd"/>
            <w:r w:rsidR="003B7B98">
              <w:t xml:space="preserve"> l)</w:t>
            </w:r>
          </w:p>
        </w:tc>
      </w:tr>
      <w:tr w:rsidR="00EC195B" w:rsidRPr="002827C6" w14:paraId="6A41033E" w14:textId="77777777" w:rsidTr="00EC195B">
        <w:trPr>
          <w:trHeight w:val="340"/>
        </w:trPr>
        <w:tc>
          <w:tcPr>
            <w:tcW w:w="9956" w:type="dxa"/>
            <w:gridSpan w:val="14"/>
            <w:tcBorders>
              <w:top w:val="nil"/>
            </w:tcBorders>
            <w:shd w:val="clear" w:color="auto" w:fill="FBD4B4"/>
          </w:tcPr>
          <w:p w14:paraId="6481FFD9" w14:textId="3CE8C762" w:rsidR="00EC195B" w:rsidRPr="002827C6" w:rsidRDefault="00826E6E" w:rsidP="00982FBC">
            <w:pPr>
              <w:jc w:val="both"/>
              <w:rPr>
                <w:b/>
              </w:rPr>
            </w:pPr>
            <w:r w:rsidRPr="002827C6">
              <w:rPr>
                <w:b/>
              </w:rPr>
              <w:t>Zapojení</w:t>
            </w:r>
            <w:r w:rsidR="00EC195B" w:rsidRPr="002827C6">
              <w:rPr>
                <w:b/>
              </w:rPr>
              <w:t xml:space="preserve"> do výuky v dalších studijních programech na téže vysoké škole (pouze u garantů ZT a PZ předmětů)</w:t>
            </w:r>
          </w:p>
        </w:tc>
      </w:tr>
      <w:tr w:rsidR="00EC195B" w:rsidRPr="0062245F" w14:paraId="2B1293E7" w14:textId="77777777" w:rsidTr="00EC195B">
        <w:trPr>
          <w:trHeight w:val="340"/>
        </w:trPr>
        <w:tc>
          <w:tcPr>
            <w:tcW w:w="2585" w:type="dxa"/>
            <w:gridSpan w:val="2"/>
            <w:tcBorders>
              <w:top w:val="nil"/>
            </w:tcBorders>
          </w:tcPr>
          <w:p w14:paraId="5B265270" w14:textId="77777777" w:rsidR="00EC195B" w:rsidRPr="0062245F" w:rsidRDefault="00EC195B" w:rsidP="00982FBC">
            <w:pPr>
              <w:jc w:val="both"/>
              <w:rPr>
                <w:b/>
              </w:rPr>
            </w:pPr>
            <w:r w:rsidRPr="0062245F">
              <w:rPr>
                <w:b/>
              </w:rPr>
              <w:t>Název studijního předmětu</w:t>
            </w:r>
          </w:p>
        </w:tc>
        <w:tc>
          <w:tcPr>
            <w:tcW w:w="2626" w:type="dxa"/>
            <w:gridSpan w:val="3"/>
            <w:tcBorders>
              <w:top w:val="nil"/>
            </w:tcBorders>
          </w:tcPr>
          <w:p w14:paraId="6835889F" w14:textId="77777777" w:rsidR="00EC195B" w:rsidRPr="0062245F" w:rsidRDefault="00EC195B" w:rsidP="00982FBC">
            <w:pPr>
              <w:jc w:val="both"/>
              <w:rPr>
                <w:b/>
              </w:rPr>
            </w:pPr>
            <w:r w:rsidRPr="0062245F">
              <w:rPr>
                <w:b/>
              </w:rPr>
              <w:t>Název studijního programu</w:t>
            </w:r>
          </w:p>
        </w:tc>
        <w:tc>
          <w:tcPr>
            <w:tcW w:w="567" w:type="dxa"/>
            <w:gridSpan w:val="2"/>
            <w:tcBorders>
              <w:top w:val="nil"/>
            </w:tcBorders>
          </w:tcPr>
          <w:p w14:paraId="68C73837" w14:textId="77777777" w:rsidR="00EC195B" w:rsidRPr="0062245F" w:rsidRDefault="00EC195B" w:rsidP="00982FBC">
            <w:pPr>
              <w:jc w:val="both"/>
              <w:rPr>
                <w:b/>
              </w:rPr>
            </w:pPr>
            <w:r w:rsidRPr="0062245F">
              <w:rPr>
                <w:b/>
              </w:rPr>
              <w:t>Sem.</w:t>
            </w:r>
          </w:p>
        </w:tc>
        <w:tc>
          <w:tcPr>
            <w:tcW w:w="2109" w:type="dxa"/>
            <w:gridSpan w:val="4"/>
            <w:tcBorders>
              <w:top w:val="nil"/>
            </w:tcBorders>
          </w:tcPr>
          <w:p w14:paraId="3DC48ADE" w14:textId="77777777" w:rsidR="00EC195B" w:rsidRPr="0062245F" w:rsidRDefault="00EC195B" w:rsidP="00982FBC">
            <w:pPr>
              <w:jc w:val="both"/>
              <w:rPr>
                <w:b/>
              </w:rPr>
            </w:pPr>
            <w:r w:rsidRPr="0062245F">
              <w:rPr>
                <w:b/>
              </w:rPr>
              <w:t>Role ve výuce daného předmětu</w:t>
            </w:r>
          </w:p>
        </w:tc>
        <w:tc>
          <w:tcPr>
            <w:tcW w:w="2069" w:type="dxa"/>
            <w:gridSpan w:val="3"/>
            <w:tcBorders>
              <w:top w:val="nil"/>
            </w:tcBorders>
          </w:tcPr>
          <w:p w14:paraId="38104E46" w14:textId="77777777" w:rsidR="00EC195B" w:rsidRDefault="00EC195B" w:rsidP="00982FBC">
            <w:pPr>
              <w:jc w:val="both"/>
              <w:rPr>
                <w:b/>
              </w:rPr>
            </w:pPr>
            <w:r w:rsidRPr="0062245F">
              <w:rPr>
                <w:b/>
              </w:rPr>
              <w:t>(</w:t>
            </w:r>
            <w:r w:rsidRPr="0062245F">
              <w:rPr>
                <w:b/>
                <w:i/>
                <w:iCs/>
              </w:rPr>
              <w:t>nepovinný údaj</w:t>
            </w:r>
            <w:r w:rsidRPr="0062245F">
              <w:rPr>
                <w:b/>
              </w:rPr>
              <w:t xml:space="preserve">) </w:t>
            </w:r>
          </w:p>
          <w:p w14:paraId="6497B549" w14:textId="77777777" w:rsidR="00EC195B" w:rsidRPr="0062245F" w:rsidRDefault="00EC195B" w:rsidP="00982FBC">
            <w:pPr>
              <w:jc w:val="both"/>
              <w:rPr>
                <w:b/>
              </w:rPr>
            </w:pPr>
            <w:r w:rsidRPr="0062245F">
              <w:rPr>
                <w:b/>
              </w:rPr>
              <w:t>Počet hodin za semestr</w:t>
            </w:r>
          </w:p>
        </w:tc>
      </w:tr>
      <w:tr w:rsidR="00F84A41" w:rsidRPr="00912074" w14:paraId="5C98CA29" w14:textId="77777777" w:rsidTr="00EC195B">
        <w:trPr>
          <w:trHeight w:val="285"/>
        </w:trPr>
        <w:tc>
          <w:tcPr>
            <w:tcW w:w="2585" w:type="dxa"/>
            <w:gridSpan w:val="2"/>
            <w:tcBorders>
              <w:top w:val="nil"/>
            </w:tcBorders>
            <w:vAlign w:val="center"/>
          </w:tcPr>
          <w:p w14:paraId="6F225272" w14:textId="1FBE2569" w:rsidR="00F84A41" w:rsidRPr="00775605" w:rsidRDefault="00F84A41" w:rsidP="00775605">
            <w:r w:rsidRPr="00775605">
              <w:t>Oborový seminář I</w:t>
            </w:r>
          </w:p>
        </w:tc>
        <w:tc>
          <w:tcPr>
            <w:tcW w:w="2626" w:type="dxa"/>
            <w:gridSpan w:val="3"/>
            <w:tcBorders>
              <w:top w:val="nil"/>
            </w:tcBorders>
            <w:vAlign w:val="center"/>
          </w:tcPr>
          <w:p w14:paraId="1647DC05" w14:textId="77777777" w:rsidR="00F84A41" w:rsidRPr="00775605" w:rsidRDefault="00F84A41" w:rsidP="00775605">
            <w:r w:rsidRPr="00775605">
              <w:t xml:space="preserve">Bc Technologie a hodnocení potravin </w:t>
            </w:r>
          </w:p>
          <w:p w14:paraId="12C1C462" w14:textId="53344138" w:rsidR="00F84A41" w:rsidRPr="00775605" w:rsidRDefault="00F84A41" w:rsidP="00775605">
            <w:r w:rsidRPr="00775605">
              <w:t xml:space="preserve">– Technologie potravin </w:t>
            </w:r>
          </w:p>
        </w:tc>
        <w:tc>
          <w:tcPr>
            <w:tcW w:w="567" w:type="dxa"/>
            <w:gridSpan w:val="2"/>
            <w:tcBorders>
              <w:top w:val="nil"/>
            </w:tcBorders>
            <w:vAlign w:val="center"/>
          </w:tcPr>
          <w:p w14:paraId="2E97A11E" w14:textId="4898C9EE" w:rsidR="00F84A41" w:rsidRPr="00775605" w:rsidRDefault="00F84A41" w:rsidP="00775605">
            <w:r w:rsidRPr="00775605">
              <w:t>1/ZS</w:t>
            </w:r>
          </w:p>
        </w:tc>
        <w:tc>
          <w:tcPr>
            <w:tcW w:w="2109" w:type="dxa"/>
            <w:gridSpan w:val="4"/>
            <w:tcBorders>
              <w:top w:val="nil"/>
            </w:tcBorders>
            <w:vAlign w:val="center"/>
          </w:tcPr>
          <w:p w14:paraId="0A0CDA9D" w14:textId="763FF389" w:rsidR="00F84A41" w:rsidRPr="00775605" w:rsidRDefault="00F84A41" w:rsidP="00775605">
            <w:r w:rsidRPr="00775605">
              <w:t>Garant, Vede seminář</w:t>
            </w:r>
          </w:p>
        </w:tc>
        <w:tc>
          <w:tcPr>
            <w:tcW w:w="2069" w:type="dxa"/>
            <w:gridSpan w:val="3"/>
            <w:tcBorders>
              <w:top w:val="nil"/>
            </w:tcBorders>
            <w:vAlign w:val="center"/>
          </w:tcPr>
          <w:p w14:paraId="2A2B5CED" w14:textId="77777777" w:rsidR="00F84A41" w:rsidRPr="00775605" w:rsidRDefault="00F84A41" w:rsidP="00775605"/>
        </w:tc>
      </w:tr>
      <w:tr w:rsidR="00F84A41" w:rsidRPr="00912074" w14:paraId="64066B2F" w14:textId="77777777" w:rsidTr="00EC195B">
        <w:trPr>
          <w:trHeight w:val="285"/>
        </w:trPr>
        <w:tc>
          <w:tcPr>
            <w:tcW w:w="2585" w:type="dxa"/>
            <w:gridSpan w:val="2"/>
            <w:tcBorders>
              <w:top w:val="nil"/>
            </w:tcBorders>
            <w:vAlign w:val="center"/>
          </w:tcPr>
          <w:p w14:paraId="6C906D78" w14:textId="3015E24C" w:rsidR="00F84A41" w:rsidRPr="00775605" w:rsidRDefault="00F84A41" w:rsidP="00775605">
            <w:r w:rsidRPr="00775605">
              <w:t>Oborový seminář II</w:t>
            </w:r>
          </w:p>
        </w:tc>
        <w:tc>
          <w:tcPr>
            <w:tcW w:w="2626" w:type="dxa"/>
            <w:gridSpan w:val="3"/>
            <w:tcBorders>
              <w:top w:val="nil"/>
            </w:tcBorders>
            <w:vAlign w:val="center"/>
          </w:tcPr>
          <w:p w14:paraId="6BAD60A1" w14:textId="77777777" w:rsidR="00F84A41" w:rsidRPr="00775605" w:rsidRDefault="00F84A41" w:rsidP="00775605">
            <w:r w:rsidRPr="00775605">
              <w:t xml:space="preserve">Bc Technologie a hodnocení potravin </w:t>
            </w:r>
          </w:p>
          <w:p w14:paraId="7BC487FB" w14:textId="7560FEF7" w:rsidR="00F84A41" w:rsidRPr="00775605" w:rsidRDefault="00F84A41" w:rsidP="00775605">
            <w:r w:rsidRPr="00775605">
              <w:t xml:space="preserve">– Technologie potravin </w:t>
            </w:r>
          </w:p>
        </w:tc>
        <w:tc>
          <w:tcPr>
            <w:tcW w:w="567" w:type="dxa"/>
            <w:gridSpan w:val="2"/>
            <w:tcBorders>
              <w:top w:val="nil"/>
            </w:tcBorders>
            <w:vAlign w:val="center"/>
          </w:tcPr>
          <w:p w14:paraId="3DA19DE5" w14:textId="5840269B" w:rsidR="00F84A41" w:rsidRPr="00775605" w:rsidRDefault="00F84A41" w:rsidP="00775605">
            <w:r w:rsidRPr="00775605">
              <w:t>1/LS</w:t>
            </w:r>
          </w:p>
        </w:tc>
        <w:tc>
          <w:tcPr>
            <w:tcW w:w="2109" w:type="dxa"/>
            <w:gridSpan w:val="4"/>
            <w:tcBorders>
              <w:top w:val="nil"/>
            </w:tcBorders>
            <w:vAlign w:val="center"/>
          </w:tcPr>
          <w:p w14:paraId="7C3341D0" w14:textId="6AA64E0A" w:rsidR="00F84A41" w:rsidRPr="00775605" w:rsidRDefault="00F84A41" w:rsidP="00775605">
            <w:r w:rsidRPr="00775605">
              <w:t>Garant, Vede seminář</w:t>
            </w:r>
          </w:p>
        </w:tc>
        <w:tc>
          <w:tcPr>
            <w:tcW w:w="2069" w:type="dxa"/>
            <w:gridSpan w:val="3"/>
            <w:tcBorders>
              <w:top w:val="nil"/>
            </w:tcBorders>
            <w:vAlign w:val="center"/>
          </w:tcPr>
          <w:p w14:paraId="5570D0C8" w14:textId="77777777" w:rsidR="00F84A41" w:rsidRPr="00775605" w:rsidRDefault="00F84A41" w:rsidP="00775605"/>
        </w:tc>
      </w:tr>
      <w:tr w:rsidR="00F84A41" w:rsidRPr="00912074" w14:paraId="45DBE891" w14:textId="77777777" w:rsidTr="00EC195B">
        <w:trPr>
          <w:trHeight w:val="285"/>
        </w:trPr>
        <w:tc>
          <w:tcPr>
            <w:tcW w:w="2585" w:type="dxa"/>
            <w:gridSpan w:val="2"/>
            <w:tcBorders>
              <w:top w:val="nil"/>
            </w:tcBorders>
            <w:vAlign w:val="center"/>
          </w:tcPr>
          <w:p w14:paraId="654AE4CE" w14:textId="642ACC5D" w:rsidR="00F84A41" w:rsidRPr="00775605" w:rsidRDefault="001E15C7" w:rsidP="00775605">
            <w:r w:rsidRPr="00775605">
              <w:t>Potravinářské technologie a biotechnologie II</w:t>
            </w:r>
          </w:p>
        </w:tc>
        <w:tc>
          <w:tcPr>
            <w:tcW w:w="2626" w:type="dxa"/>
            <w:gridSpan w:val="3"/>
            <w:tcBorders>
              <w:top w:val="nil"/>
            </w:tcBorders>
            <w:vAlign w:val="center"/>
          </w:tcPr>
          <w:p w14:paraId="3E4C66E6" w14:textId="77777777" w:rsidR="001E15C7" w:rsidRPr="00775605" w:rsidRDefault="001E15C7" w:rsidP="00775605">
            <w:r w:rsidRPr="00775605">
              <w:t xml:space="preserve">Bc Technologie a hodnocení potravin </w:t>
            </w:r>
          </w:p>
          <w:p w14:paraId="5B8B6F2D" w14:textId="69F4DD56" w:rsidR="001E15C7" w:rsidRPr="00775605" w:rsidRDefault="001E15C7" w:rsidP="00775605">
            <w:r w:rsidRPr="00775605">
              <w:t>– Gastronomické technologie</w:t>
            </w:r>
          </w:p>
          <w:p w14:paraId="37540549" w14:textId="648AD796" w:rsidR="001E15C7" w:rsidRPr="00775605" w:rsidRDefault="001E15C7" w:rsidP="00775605">
            <w:r w:rsidRPr="00775605">
              <w:t>– Chemie a analýza potravin</w:t>
            </w:r>
          </w:p>
          <w:p w14:paraId="0538A0E9" w14:textId="34F52632" w:rsidR="00F84A41" w:rsidRPr="00775605" w:rsidRDefault="001E15C7" w:rsidP="00775605">
            <w:r w:rsidRPr="00775605">
              <w:t>– Potravinářské biotechnologie a aplikovaná mikrobiologie</w:t>
            </w:r>
          </w:p>
        </w:tc>
        <w:tc>
          <w:tcPr>
            <w:tcW w:w="567" w:type="dxa"/>
            <w:gridSpan w:val="2"/>
            <w:tcBorders>
              <w:top w:val="nil"/>
            </w:tcBorders>
            <w:vAlign w:val="center"/>
          </w:tcPr>
          <w:p w14:paraId="6881B799" w14:textId="76A02A04" w:rsidR="00F84A41" w:rsidRPr="00775605" w:rsidRDefault="001E15C7" w:rsidP="00775605">
            <w:r w:rsidRPr="00775605">
              <w:t>3/LS</w:t>
            </w:r>
          </w:p>
        </w:tc>
        <w:tc>
          <w:tcPr>
            <w:tcW w:w="2109" w:type="dxa"/>
            <w:gridSpan w:val="4"/>
            <w:tcBorders>
              <w:top w:val="nil"/>
            </w:tcBorders>
            <w:vAlign w:val="center"/>
          </w:tcPr>
          <w:p w14:paraId="536D682F" w14:textId="5E70193F" w:rsidR="00F84A41" w:rsidRPr="00775605" w:rsidRDefault="001E15C7" w:rsidP="00775605">
            <w:r w:rsidRPr="00775605">
              <w:t>Garant </w:t>
            </w:r>
          </w:p>
        </w:tc>
        <w:tc>
          <w:tcPr>
            <w:tcW w:w="2069" w:type="dxa"/>
            <w:gridSpan w:val="3"/>
            <w:tcBorders>
              <w:top w:val="nil"/>
            </w:tcBorders>
            <w:vAlign w:val="center"/>
          </w:tcPr>
          <w:p w14:paraId="2742B9BA" w14:textId="77777777" w:rsidR="00F84A41" w:rsidRPr="00775605" w:rsidRDefault="00F84A41" w:rsidP="00775605"/>
        </w:tc>
      </w:tr>
      <w:tr w:rsidR="00F84A41" w:rsidRPr="00912074" w14:paraId="383FF466" w14:textId="77777777" w:rsidTr="00EC195B">
        <w:trPr>
          <w:trHeight w:val="285"/>
        </w:trPr>
        <w:tc>
          <w:tcPr>
            <w:tcW w:w="2585" w:type="dxa"/>
            <w:gridSpan w:val="2"/>
            <w:tcBorders>
              <w:top w:val="nil"/>
            </w:tcBorders>
            <w:vAlign w:val="center"/>
          </w:tcPr>
          <w:p w14:paraId="2075CDE8" w14:textId="0C1A45BA" w:rsidR="00F84A41" w:rsidRPr="00775605" w:rsidRDefault="001E15C7" w:rsidP="00775605">
            <w:r w:rsidRPr="00775605">
              <w:t>Seminář k diplomové práci</w:t>
            </w:r>
          </w:p>
        </w:tc>
        <w:tc>
          <w:tcPr>
            <w:tcW w:w="2626" w:type="dxa"/>
            <w:gridSpan w:val="3"/>
            <w:tcBorders>
              <w:top w:val="nil"/>
            </w:tcBorders>
            <w:vAlign w:val="center"/>
          </w:tcPr>
          <w:p w14:paraId="6268FED7" w14:textId="57901D5A" w:rsidR="00F84A41" w:rsidRPr="00775605" w:rsidRDefault="001E15C7" w:rsidP="00775605">
            <w:proofErr w:type="spellStart"/>
            <w:r w:rsidRPr="00775605">
              <w:t>NMgr</w:t>
            </w:r>
            <w:proofErr w:type="spellEnd"/>
            <w:r w:rsidRPr="00775605">
              <w:t xml:space="preserve"> Technologie potravin</w:t>
            </w:r>
          </w:p>
        </w:tc>
        <w:tc>
          <w:tcPr>
            <w:tcW w:w="567" w:type="dxa"/>
            <w:gridSpan w:val="2"/>
            <w:tcBorders>
              <w:top w:val="nil"/>
            </w:tcBorders>
            <w:vAlign w:val="center"/>
          </w:tcPr>
          <w:p w14:paraId="71057BD5" w14:textId="22364EA9" w:rsidR="00F84A41" w:rsidRPr="00775605" w:rsidRDefault="001E15C7" w:rsidP="00775605">
            <w:r w:rsidRPr="00775605">
              <w:t>2/ZS</w:t>
            </w:r>
          </w:p>
        </w:tc>
        <w:tc>
          <w:tcPr>
            <w:tcW w:w="2109" w:type="dxa"/>
            <w:gridSpan w:val="4"/>
            <w:tcBorders>
              <w:top w:val="nil"/>
            </w:tcBorders>
            <w:vAlign w:val="center"/>
          </w:tcPr>
          <w:p w14:paraId="7A6C92A3" w14:textId="3E961F55" w:rsidR="00F84A41" w:rsidRPr="00775605" w:rsidRDefault="001E15C7" w:rsidP="00775605">
            <w:r w:rsidRPr="00775605">
              <w:t>Garant </w:t>
            </w:r>
          </w:p>
        </w:tc>
        <w:tc>
          <w:tcPr>
            <w:tcW w:w="2069" w:type="dxa"/>
            <w:gridSpan w:val="3"/>
            <w:tcBorders>
              <w:top w:val="nil"/>
            </w:tcBorders>
            <w:vAlign w:val="center"/>
          </w:tcPr>
          <w:p w14:paraId="32426596" w14:textId="77777777" w:rsidR="00F84A41" w:rsidRPr="00775605" w:rsidRDefault="00F84A41" w:rsidP="00775605"/>
        </w:tc>
      </w:tr>
      <w:tr w:rsidR="00F84A41" w:rsidRPr="00912074" w14:paraId="3657F259" w14:textId="77777777" w:rsidTr="00EC195B">
        <w:trPr>
          <w:trHeight w:val="285"/>
        </w:trPr>
        <w:tc>
          <w:tcPr>
            <w:tcW w:w="2585" w:type="dxa"/>
            <w:gridSpan w:val="2"/>
            <w:tcBorders>
              <w:top w:val="nil"/>
            </w:tcBorders>
            <w:vAlign w:val="center"/>
          </w:tcPr>
          <w:p w14:paraId="02C0CB5B" w14:textId="5E7E77BE" w:rsidR="00F84A41" w:rsidRPr="00775605" w:rsidRDefault="001E15C7" w:rsidP="00775605">
            <w:r w:rsidRPr="00775605">
              <w:t>Technologická cvičení I</w:t>
            </w:r>
          </w:p>
        </w:tc>
        <w:tc>
          <w:tcPr>
            <w:tcW w:w="2626" w:type="dxa"/>
            <w:gridSpan w:val="3"/>
            <w:tcBorders>
              <w:top w:val="nil"/>
            </w:tcBorders>
            <w:vAlign w:val="center"/>
          </w:tcPr>
          <w:p w14:paraId="39460BA5" w14:textId="564CE8AF" w:rsidR="00F84A41" w:rsidRPr="00775605" w:rsidRDefault="001E15C7" w:rsidP="00775605">
            <w:proofErr w:type="spellStart"/>
            <w:r w:rsidRPr="00775605">
              <w:t>NMgr</w:t>
            </w:r>
            <w:proofErr w:type="spellEnd"/>
            <w:r w:rsidRPr="00775605">
              <w:t xml:space="preserve"> Technologie potravin</w:t>
            </w:r>
          </w:p>
        </w:tc>
        <w:tc>
          <w:tcPr>
            <w:tcW w:w="567" w:type="dxa"/>
            <w:gridSpan w:val="2"/>
            <w:tcBorders>
              <w:top w:val="nil"/>
            </w:tcBorders>
            <w:vAlign w:val="center"/>
          </w:tcPr>
          <w:p w14:paraId="4F398B84" w14:textId="75A472BC" w:rsidR="00F84A41" w:rsidRPr="00775605" w:rsidRDefault="001E15C7" w:rsidP="00775605">
            <w:r w:rsidRPr="00775605">
              <w:t>1/LS</w:t>
            </w:r>
          </w:p>
        </w:tc>
        <w:tc>
          <w:tcPr>
            <w:tcW w:w="2109" w:type="dxa"/>
            <w:gridSpan w:val="4"/>
            <w:tcBorders>
              <w:top w:val="nil"/>
            </w:tcBorders>
            <w:vAlign w:val="center"/>
          </w:tcPr>
          <w:p w14:paraId="6DAA17E0" w14:textId="4483A4E7" w:rsidR="00F84A41" w:rsidRPr="00775605" w:rsidRDefault="001E15C7" w:rsidP="00775605">
            <w:r w:rsidRPr="00775605">
              <w:t>Garant </w:t>
            </w:r>
          </w:p>
        </w:tc>
        <w:tc>
          <w:tcPr>
            <w:tcW w:w="2069" w:type="dxa"/>
            <w:gridSpan w:val="3"/>
            <w:tcBorders>
              <w:top w:val="nil"/>
            </w:tcBorders>
            <w:vAlign w:val="center"/>
          </w:tcPr>
          <w:p w14:paraId="3162CCCF" w14:textId="77777777" w:rsidR="00F84A41" w:rsidRPr="00775605" w:rsidRDefault="00F84A41" w:rsidP="00775605"/>
        </w:tc>
      </w:tr>
      <w:tr w:rsidR="00F84A41" w:rsidRPr="00912074" w14:paraId="152D9A4F" w14:textId="77777777" w:rsidTr="00EC195B">
        <w:trPr>
          <w:trHeight w:val="284"/>
        </w:trPr>
        <w:tc>
          <w:tcPr>
            <w:tcW w:w="2585" w:type="dxa"/>
            <w:gridSpan w:val="2"/>
            <w:tcBorders>
              <w:top w:val="nil"/>
            </w:tcBorders>
            <w:vAlign w:val="center"/>
          </w:tcPr>
          <w:p w14:paraId="66F90F4E" w14:textId="0FA8CC85" w:rsidR="00F84A41" w:rsidRPr="00775605" w:rsidRDefault="001E15C7" w:rsidP="00775605">
            <w:r w:rsidRPr="00775605">
              <w:t>Technologie potravin III</w:t>
            </w:r>
          </w:p>
        </w:tc>
        <w:tc>
          <w:tcPr>
            <w:tcW w:w="2626" w:type="dxa"/>
            <w:gridSpan w:val="3"/>
            <w:tcBorders>
              <w:top w:val="nil"/>
            </w:tcBorders>
            <w:vAlign w:val="center"/>
          </w:tcPr>
          <w:p w14:paraId="16F828D7" w14:textId="77777777" w:rsidR="001E15C7" w:rsidRPr="00775605" w:rsidRDefault="001E15C7" w:rsidP="00775605">
            <w:r w:rsidRPr="00775605">
              <w:t xml:space="preserve">Bc Technologie a hodnocení potravin </w:t>
            </w:r>
          </w:p>
          <w:p w14:paraId="7BCD0E68" w14:textId="49437DEC" w:rsidR="00F84A41" w:rsidRPr="00775605" w:rsidRDefault="001E15C7" w:rsidP="00775605">
            <w:r w:rsidRPr="00775605">
              <w:t>– Technologie potravin</w:t>
            </w:r>
          </w:p>
        </w:tc>
        <w:tc>
          <w:tcPr>
            <w:tcW w:w="567" w:type="dxa"/>
            <w:gridSpan w:val="2"/>
            <w:tcBorders>
              <w:top w:val="nil"/>
            </w:tcBorders>
            <w:vAlign w:val="center"/>
          </w:tcPr>
          <w:p w14:paraId="04AE9B47" w14:textId="5BBAB743" w:rsidR="00F84A41" w:rsidRPr="00775605" w:rsidRDefault="001E15C7" w:rsidP="00775605">
            <w:r w:rsidRPr="00775605">
              <w:t>3/ZS</w:t>
            </w:r>
          </w:p>
        </w:tc>
        <w:tc>
          <w:tcPr>
            <w:tcW w:w="2109" w:type="dxa"/>
            <w:gridSpan w:val="4"/>
            <w:tcBorders>
              <w:top w:val="nil"/>
            </w:tcBorders>
            <w:vAlign w:val="center"/>
          </w:tcPr>
          <w:p w14:paraId="3987B10F" w14:textId="5F0BEB5C" w:rsidR="00F84A41" w:rsidRPr="00775605" w:rsidRDefault="001E15C7" w:rsidP="00775605">
            <w:r w:rsidRPr="00775605">
              <w:t>Garant, Přednášející, Vede seminář</w:t>
            </w:r>
          </w:p>
        </w:tc>
        <w:tc>
          <w:tcPr>
            <w:tcW w:w="2069" w:type="dxa"/>
            <w:gridSpan w:val="3"/>
            <w:tcBorders>
              <w:top w:val="nil"/>
            </w:tcBorders>
            <w:vAlign w:val="center"/>
          </w:tcPr>
          <w:p w14:paraId="25A0641E" w14:textId="77777777" w:rsidR="00F84A41" w:rsidRPr="00775605" w:rsidRDefault="00F84A41" w:rsidP="00775605"/>
        </w:tc>
      </w:tr>
      <w:tr w:rsidR="00F84A41" w:rsidRPr="00912074" w14:paraId="3B45E7E7" w14:textId="77777777" w:rsidTr="00EC195B">
        <w:trPr>
          <w:trHeight w:val="284"/>
        </w:trPr>
        <w:tc>
          <w:tcPr>
            <w:tcW w:w="2585" w:type="dxa"/>
            <w:gridSpan w:val="2"/>
            <w:tcBorders>
              <w:top w:val="nil"/>
            </w:tcBorders>
            <w:vAlign w:val="center"/>
          </w:tcPr>
          <w:p w14:paraId="00A60AB6" w14:textId="725464F4" w:rsidR="00F84A41" w:rsidRPr="00775605" w:rsidRDefault="001E15C7" w:rsidP="00775605">
            <w:r w:rsidRPr="00775605">
              <w:t>Technologie potravin V</w:t>
            </w:r>
            <w:r w:rsidR="005B3674" w:rsidRPr="00775605">
              <w:t>I</w:t>
            </w:r>
          </w:p>
        </w:tc>
        <w:tc>
          <w:tcPr>
            <w:tcW w:w="2626" w:type="dxa"/>
            <w:gridSpan w:val="3"/>
            <w:tcBorders>
              <w:top w:val="nil"/>
            </w:tcBorders>
            <w:vAlign w:val="center"/>
          </w:tcPr>
          <w:p w14:paraId="4A295D6F" w14:textId="77777777" w:rsidR="001E15C7" w:rsidRPr="00775605" w:rsidRDefault="001E15C7" w:rsidP="00775605">
            <w:r w:rsidRPr="00775605">
              <w:t xml:space="preserve">Bc Technologie a hodnocení potravin </w:t>
            </w:r>
          </w:p>
          <w:p w14:paraId="7CF59179" w14:textId="2FF24D68" w:rsidR="00F84A41" w:rsidRPr="00775605" w:rsidRDefault="001E15C7" w:rsidP="00775605">
            <w:r w:rsidRPr="00775605">
              <w:t>– Technologie potravin</w:t>
            </w:r>
          </w:p>
        </w:tc>
        <w:tc>
          <w:tcPr>
            <w:tcW w:w="567" w:type="dxa"/>
            <w:gridSpan w:val="2"/>
            <w:tcBorders>
              <w:top w:val="nil"/>
            </w:tcBorders>
            <w:vAlign w:val="center"/>
          </w:tcPr>
          <w:p w14:paraId="73DAD959" w14:textId="3CC6C57A" w:rsidR="00F84A41" w:rsidRPr="00775605" w:rsidRDefault="001E15C7" w:rsidP="00775605">
            <w:r w:rsidRPr="00775605">
              <w:t>3/LS</w:t>
            </w:r>
          </w:p>
        </w:tc>
        <w:tc>
          <w:tcPr>
            <w:tcW w:w="2109" w:type="dxa"/>
            <w:gridSpan w:val="4"/>
            <w:tcBorders>
              <w:top w:val="nil"/>
            </w:tcBorders>
            <w:vAlign w:val="center"/>
          </w:tcPr>
          <w:p w14:paraId="2DD12398" w14:textId="080B9079" w:rsidR="00F84A41" w:rsidRPr="00775605" w:rsidRDefault="001E15C7" w:rsidP="00775605">
            <w:r w:rsidRPr="00775605">
              <w:t>Garant</w:t>
            </w:r>
          </w:p>
        </w:tc>
        <w:tc>
          <w:tcPr>
            <w:tcW w:w="2069" w:type="dxa"/>
            <w:gridSpan w:val="3"/>
            <w:tcBorders>
              <w:top w:val="nil"/>
            </w:tcBorders>
            <w:vAlign w:val="center"/>
          </w:tcPr>
          <w:p w14:paraId="4B4F4639" w14:textId="77777777" w:rsidR="00F84A41" w:rsidRPr="00775605" w:rsidRDefault="00F84A41" w:rsidP="00775605"/>
        </w:tc>
      </w:tr>
      <w:tr w:rsidR="001E15C7" w:rsidRPr="00912074" w14:paraId="7362EDF5" w14:textId="77777777" w:rsidTr="00EC195B">
        <w:trPr>
          <w:trHeight w:val="284"/>
        </w:trPr>
        <w:tc>
          <w:tcPr>
            <w:tcW w:w="2585" w:type="dxa"/>
            <w:gridSpan w:val="2"/>
            <w:tcBorders>
              <w:top w:val="nil"/>
            </w:tcBorders>
            <w:vAlign w:val="center"/>
          </w:tcPr>
          <w:p w14:paraId="0742DA83" w14:textId="141D6350" w:rsidR="001E15C7" w:rsidRPr="00775605" w:rsidRDefault="001E15C7" w:rsidP="00775605">
            <w:r w:rsidRPr="00775605">
              <w:t>Technologie výroby potravin živočišného původu I</w:t>
            </w:r>
          </w:p>
        </w:tc>
        <w:tc>
          <w:tcPr>
            <w:tcW w:w="2626" w:type="dxa"/>
            <w:gridSpan w:val="3"/>
            <w:tcBorders>
              <w:top w:val="nil"/>
            </w:tcBorders>
            <w:vAlign w:val="center"/>
          </w:tcPr>
          <w:p w14:paraId="2AC599A6" w14:textId="0C24A2F1" w:rsidR="001E15C7" w:rsidRPr="00775605" w:rsidRDefault="001E15C7" w:rsidP="00775605">
            <w:proofErr w:type="spellStart"/>
            <w:r w:rsidRPr="00775605">
              <w:t>NMgr</w:t>
            </w:r>
            <w:proofErr w:type="spellEnd"/>
            <w:r w:rsidRPr="00775605">
              <w:t xml:space="preserve"> Technologie potravin</w:t>
            </w:r>
          </w:p>
        </w:tc>
        <w:tc>
          <w:tcPr>
            <w:tcW w:w="567" w:type="dxa"/>
            <w:gridSpan w:val="2"/>
            <w:tcBorders>
              <w:top w:val="nil"/>
            </w:tcBorders>
            <w:vAlign w:val="center"/>
          </w:tcPr>
          <w:p w14:paraId="79A448C6" w14:textId="7AC463E0" w:rsidR="001E15C7" w:rsidRPr="00775605" w:rsidRDefault="001E15C7" w:rsidP="00775605">
            <w:r w:rsidRPr="00775605">
              <w:t>1/ZS</w:t>
            </w:r>
          </w:p>
        </w:tc>
        <w:tc>
          <w:tcPr>
            <w:tcW w:w="2109" w:type="dxa"/>
            <w:gridSpan w:val="4"/>
            <w:tcBorders>
              <w:top w:val="nil"/>
            </w:tcBorders>
            <w:vAlign w:val="center"/>
          </w:tcPr>
          <w:p w14:paraId="2E88BB1B" w14:textId="2F240696" w:rsidR="001E15C7" w:rsidRPr="00775605" w:rsidRDefault="001E15C7" w:rsidP="00775605">
            <w:r w:rsidRPr="00775605">
              <w:t>Garant</w:t>
            </w:r>
          </w:p>
        </w:tc>
        <w:tc>
          <w:tcPr>
            <w:tcW w:w="2069" w:type="dxa"/>
            <w:gridSpan w:val="3"/>
            <w:tcBorders>
              <w:top w:val="nil"/>
            </w:tcBorders>
            <w:vAlign w:val="center"/>
          </w:tcPr>
          <w:p w14:paraId="4E7ED94B" w14:textId="77777777" w:rsidR="001E15C7" w:rsidRPr="00775605" w:rsidRDefault="001E15C7" w:rsidP="00775605"/>
        </w:tc>
      </w:tr>
      <w:tr w:rsidR="001E15C7" w:rsidRPr="00912074" w14:paraId="0B6391A1" w14:textId="77777777" w:rsidTr="00EC195B">
        <w:trPr>
          <w:trHeight w:val="284"/>
        </w:trPr>
        <w:tc>
          <w:tcPr>
            <w:tcW w:w="2585" w:type="dxa"/>
            <w:gridSpan w:val="2"/>
            <w:tcBorders>
              <w:top w:val="nil"/>
            </w:tcBorders>
            <w:vAlign w:val="center"/>
          </w:tcPr>
          <w:p w14:paraId="354FB66F" w14:textId="7EE0D28A" w:rsidR="001E15C7" w:rsidRPr="00775605" w:rsidRDefault="001E15C7" w:rsidP="00775605">
            <w:r w:rsidRPr="00775605">
              <w:t>Technologie výroby potravin živočišného původu II</w:t>
            </w:r>
          </w:p>
        </w:tc>
        <w:tc>
          <w:tcPr>
            <w:tcW w:w="2626" w:type="dxa"/>
            <w:gridSpan w:val="3"/>
            <w:tcBorders>
              <w:top w:val="nil"/>
            </w:tcBorders>
            <w:vAlign w:val="center"/>
          </w:tcPr>
          <w:p w14:paraId="4E167F7D" w14:textId="11FA01DB" w:rsidR="001E15C7" w:rsidRPr="00775605" w:rsidRDefault="001E15C7" w:rsidP="00775605">
            <w:proofErr w:type="spellStart"/>
            <w:r w:rsidRPr="00775605">
              <w:t>NMgr</w:t>
            </w:r>
            <w:proofErr w:type="spellEnd"/>
            <w:r w:rsidRPr="00775605">
              <w:t xml:space="preserve"> Technologie potravin</w:t>
            </w:r>
          </w:p>
        </w:tc>
        <w:tc>
          <w:tcPr>
            <w:tcW w:w="567" w:type="dxa"/>
            <w:gridSpan w:val="2"/>
            <w:tcBorders>
              <w:top w:val="nil"/>
            </w:tcBorders>
            <w:vAlign w:val="center"/>
          </w:tcPr>
          <w:p w14:paraId="5025BCF8" w14:textId="3F25DCA4" w:rsidR="001E15C7" w:rsidRPr="00775605" w:rsidRDefault="001E15C7" w:rsidP="00775605">
            <w:r w:rsidRPr="00775605">
              <w:t>1/LS</w:t>
            </w:r>
          </w:p>
        </w:tc>
        <w:tc>
          <w:tcPr>
            <w:tcW w:w="2109" w:type="dxa"/>
            <w:gridSpan w:val="4"/>
            <w:tcBorders>
              <w:top w:val="nil"/>
            </w:tcBorders>
            <w:vAlign w:val="center"/>
          </w:tcPr>
          <w:p w14:paraId="52CF58C6" w14:textId="2A8E4E41" w:rsidR="001E15C7" w:rsidRPr="00775605" w:rsidRDefault="001E15C7" w:rsidP="00775605">
            <w:r w:rsidRPr="00775605">
              <w:t>Garant</w:t>
            </w:r>
          </w:p>
        </w:tc>
        <w:tc>
          <w:tcPr>
            <w:tcW w:w="2069" w:type="dxa"/>
            <w:gridSpan w:val="3"/>
            <w:tcBorders>
              <w:top w:val="nil"/>
            </w:tcBorders>
            <w:vAlign w:val="center"/>
          </w:tcPr>
          <w:p w14:paraId="778D863C" w14:textId="77777777" w:rsidR="001E15C7" w:rsidRPr="00775605" w:rsidRDefault="001E15C7" w:rsidP="00775605"/>
        </w:tc>
      </w:tr>
      <w:tr w:rsidR="001E15C7" w14:paraId="4991F52A" w14:textId="77777777" w:rsidTr="00EC195B">
        <w:tc>
          <w:tcPr>
            <w:tcW w:w="9956" w:type="dxa"/>
            <w:gridSpan w:val="14"/>
            <w:shd w:val="clear" w:color="auto" w:fill="F7CAAC"/>
          </w:tcPr>
          <w:p w14:paraId="11858026" w14:textId="77777777" w:rsidR="001E15C7" w:rsidRDefault="001E15C7" w:rsidP="001E15C7">
            <w:pPr>
              <w:jc w:val="both"/>
            </w:pPr>
            <w:r>
              <w:rPr>
                <w:b/>
              </w:rPr>
              <w:t xml:space="preserve">Údaje o vzdělání na VŠ </w:t>
            </w:r>
          </w:p>
        </w:tc>
      </w:tr>
      <w:tr w:rsidR="001E15C7" w14:paraId="1AAF6B3A" w14:textId="77777777" w:rsidTr="00EC195B">
        <w:trPr>
          <w:trHeight w:val="329"/>
        </w:trPr>
        <w:tc>
          <w:tcPr>
            <w:tcW w:w="9956" w:type="dxa"/>
            <w:gridSpan w:val="14"/>
          </w:tcPr>
          <w:p w14:paraId="7F773168" w14:textId="77777777" w:rsidR="001E15C7" w:rsidRDefault="001E15C7" w:rsidP="001E15C7">
            <w:pPr>
              <w:spacing w:before="120" w:after="120"/>
              <w:jc w:val="both"/>
              <w:rPr>
                <w:b/>
              </w:rPr>
            </w:pPr>
            <w:r w:rsidRPr="00005355">
              <w:t xml:space="preserve">2011: UTB Zlín, FT, </w:t>
            </w:r>
            <w:r w:rsidRPr="00005355">
              <w:rPr>
                <w:rFonts w:eastAsia="Calibri"/>
              </w:rPr>
              <w:t xml:space="preserve">SP Chemie a technologie potravin, </w:t>
            </w:r>
            <w:r w:rsidRPr="00005355">
              <w:t>obor Technologie potravin, Ph.D.</w:t>
            </w:r>
          </w:p>
        </w:tc>
      </w:tr>
      <w:tr w:rsidR="001E15C7" w14:paraId="6DE5B093" w14:textId="77777777" w:rsidTr="00EC195B">
        <w:tc>
          <w:tcPr>
            <w:tcW w:w="9956" w:type="dxa"/>
            <w:gridSpan w:val="14"/>
            <w:shd w:val="clear" w:color="auto" w:fill="F7CAAC"/>
          </w:tcPr>
          <w:p w14:paraId="56B16111" w14:textId="43C1BB86" w:rsidR="001E15C7" w:rsidRDefault="0092097A" w:rsidP="001E15C7">
            <w:pPr>
              <w:jc w:val="both"/>
              <w:rPr>
                <w:b/>
              </w:rPr>
            </w:pPr>
            <w:r>
              <w:rPr>
                <w:b/>
              </w:rPr>
              <w:t>Údaje</w:t>
            </w:r>
            <w:r w:rsidR="001E15C7">
              <w:rPr>
                <w:b/>
              </w:rPr>
              <w:t xml:space="preserve"> o odborném působení od absolvování VŠ</w:t>
            </w:r>
          </w:p>
        </w:tc>
      </w:tr>
      <w:tr w:rsidR="001E15C7" w:rsidRPr="009B6AE3" w14:paraId="54405D4C" w14:textId="77777777" w:rsidTr="00EC195B">
        <w:trPr>
          <w:trHeight w:val="308"/>
        </w:trPr>
        <w:tc>
          <w:tcPr>
            <w:tcW w:w="9956" w:type="dxa"/>
            <w:gridSpan w:val="14"/>
          </w:tcPr>
          <w:p w14:paraId="1FB3EAB8" w14:textId="151EE311" w:rsidR="001E15C7" w:rsidRPr="009B6AE3" w:rsidRDefault="001E15C7" w:rsidP="001E15C7">
            <w:pPr>
              <w:spacing w:before="120" w:after="120"/>
              <w:jc w:val="both"/>
              <w:rPr>
                <w:color w:val="FF0000"/>
              </w:rPr>
            </w:pPr>
            <w:r w:rsidRPr="00005355">
              <w:t>2011 – dosud</w:t>
            </w:r>
            <w:r w:rsidR="00D8633B">
              <w:t xml:space="preserve"> (2022 – dosud MD)</w:t>
            </w:r>
            <w:r w:rsidRPr="00005355">
              <w:t>: UTB Zlín, FT, akademický pracovník – odborný asistent, od r. 2015 docent</w:t>
            </w:r>
            <w:r>
              <w:t xml:space="preserve"> </w:t>
            </w:r>
            <w:r w:rsidRPr="009107DC">
              <w:t>(pp.)</w:t>
            </w:r>
          </w:p>
        </w:tc>
      </w:tr>
      <w:tr w:rsidR="001E15C7" w14:paraId="1DE3B0A5" w14:textId="77777777" w:rsidTr="00EC195B">
        <w:trPr>
          <w:trHeight w:val="250"/>
        </w:trPr>
        <w:tc>
          <w:tcPr>
            <w:tcW w:w="9956" w:type="dxa"/>
            <w:gridSpan w:val="14"/>
            <w:shd w:val="clear" w:color="auto" w:fill="F7CAAC"/>
          </w:tcPr>
          <w:p w14:paraId="44481F40" w14:textId="058BC417" w:rsidR="001E15C7" w:rsidRDefault="00BC0238" w:rsidP="001E15C7">
            <w:pPr>
              <w:jc w:val="both"/>
            </w:pPr>
            <w:r>
              <w:rPr>
                <w:b/>
              </w:rPr>
              <w:t>Zkušenosti</w:t>
            </w:r>
            <w:r w:rsidR="001E15C7">
              <w:rPr>
                <w:b/>
              </w:rPr>
              <w:t xml:space="preserve"> s vedením kvalifikačních a rigorózních prací</w:t>
            </w:r>
          </w:p>
        </w:tc>
      </w:tr>
      <w:tr w:rsidR="001E15C7" w:rsidRPr="00987033" w14:paraId="6913E6F6" w14:textId="77777777" w:rsidTr="00EC195B">
        <w:trPr>
          <w:trHeight w:val="371"/>
        </w:trPr>
        <w:tc>
          <w:tcPr>
            <w:tcW w:w="9956" w:type="dxa"/>
            <w:gridSpan w:val="14"/>
          </w:tcPr>
          <w:p w14:paraId="42FC6DFA" w14:textId="2AE7938B" w:rsidR="001E15C7" w:rsidRPr="00987033" w:rsidRDefault="001E15C7" w:rsidP="001E15C7">
            <w:pPr>
              <w:spacing w:before="120" w:after="120"/>
              <w:jc w:val="both"/>
              <w:rPr>
                <w:b/>
                <w:bCs/>
              </w:rPr>
            </w:pPr>
            <w:r>
              <w:t xml:space="preserve">Počet obhájených prací, které vyučující vedl v období </w:t>
            </w:r>
            <w:proofErr w:type="gramStart"/>
            <w:r w:rsidR="00282AE5">
              <w:t>2015 – 2024</w:t>
            </w:r>
            <w:proofErr w:type="gramEnd"/>
            <w:r w:rsidRPr="009107DC">
              <w:t xml:space="preserve">: </w:t>
            </w:r>
            <w:r w:rsidRPr="005B3674">
              <w:rPr>
                <w:b/>
              </w:rPr>
              <w:t>17</w:t>
            </w:r>
            <w:r w:rsidRPr="005B3674">
              <w:t xml:space="preserve"> BP, </w:t>
            </w:r>
            <w:r w:rsidRPr="005B3674">
              <w:rPr>
                <w:b/>
                <w:bCs/>
              </w:rPr>
              <w:t>18</w:t>
            </w:r>
            <w:r w:rsidRPr="005B3674">
              <w:t xml:space="preserve"> DP, </w:t>
            </w:r>
            <w:r w:rsidRPr="005B3674">
              <w:rPr>
                <w:b/>
                <w:bCs/>
              </w:rPr>
              <w:t>1</w:t>
            </w:r>
            <w:r w:rsidRPr="005B3674">
              <w:t xml:space="preserve"> </w:t>
            </w:r>
            <w:proofErr w:type="spellStart"/>
            <w:r w:rsidRPr="005B3674">
              <w:t>DisP</w:t>
            </w:r>
            <w:proofErr w:type="spellEnd"/>
            <w:r w:rsidRPr="005B3674">
              <w:t>.</w:t>
            </w:r>
          </w:p>
        </w:tc>
      </w:tr>
      <w:tr w:rsidR="001E15C7" w14:paraId="4FDFF9E7" w14:textId="77777777" w:rsidTr="00EC195B">
        <w:trPr>
          <w:cantSplit/>
        </w:trPr>
        <w:tc>
          <w:tcPr>
            <w:tcW w:w="3347" w:type="dxa"/>
            <w:gridSpan w:val="3"/>
            <w:tcBorders>
              <w:top w:val="single" w:sz="12" w:space="0" w:color="auto"/>
            </w:tcBorders>
            <w:shd w:val="clear" w:color="auto" w:fill="F7CAAC"/>
          </w:tcPr>
          <w:p w14:paraId="3B904EB9" w14:textId="77777777" w:rsidR="001E15C7" w:rsidRDefault="001E15C7" w:rsidP="001E15C7">
            <w:pPr>
              <w:jc w:val="both"/>
            </w:pPr>
            <w:r>
              <w:rPr>
                <w:b/>
              </w:rPr>
              <w:t xml:space="preserve">Obor habilitačního řízení </w:t>
            </w:r>
          </w:p>
        </w:tc>
        <w:tc>
          <w:tcPr>
            <w:tcW w:w="2245" w:type="dxa"/>
            <w:gridSpan w:val="3"/>
            <w:tcBorders>
              <w:top w:val="single" w:sz="12" w:space="0" w:color="auto"/>
            </w:tcBorders>
            <w:shd w:val="clear" w:color="auto" w:fill="F7CAAC"/>
          </w:tcPr>
          <w:p w14:paraId="2A28E381" w14:textId="77777777" w:rsidR="001E15C7" w:rsidRDefault="001E15C7" w:rsidP="001E15C7">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7DAC8C99" w14:textId="77777777" w:rsidR="001E15C7" w:rsidRDefault="001E15C7" w:rsidP="001E15C7">
            <w:pPr>
              <w:jc w:val="both"/>
            </w:pPr>
            <w:r>
              <w:rPr>
                <w:b/>
              </w:rPr>
              <w:t>Řízení konáno na VŠ</w:t>
            </w:r>
          </w:p>
        </w:tc>
        <w:tc>
          <w:tcPr>
            <w:tcW w:w="2116" w:type="dxa"/>
            <w:gridSpan w:val="3"/>
            <w:tcBorders>
              <w:top w:val="single" w:sz="12" w:space="0" w:color="auto"/>
              <w:left w:val="single" w:sz="12" w:space="0" w:color="auto"/>
            </w:tcBorders>
            <w:shd w:val="clear" w:color="auto" w:fill="F7CAAC"/>
          </w:tcPr>
          <w:p w14:paraId="5F9AC763" w14:textId="269D7C06" w:rsidR="001E15C7" w:rsidRDefault="00BC0238" w:rsidP="001E15C7">
            <w:pPr>
              <w:jc w:val="both"/>
              <w:rPr>
                <w:b/>
              </w:rPr>
            </w:pPr>
            <w:r>
              <w:rPr>
                <w:b/>
              </w:rPr>
              <w:t>Ohlasy</w:t>
            </w:r>
            <w:r w:rsidR="001E15C7">
              <w:rPr>
                <w:b/>
              </w:rPr>
              <w:t xml:space="preserve"> publikací</w:t>
            </w:r>
          </w:p>
        </w:tc>
      </w:tr>
      <w:tr w:rsidR="001E15C7" w14:paraId="65F9373A" w14:textId="77777777" w:rsidTr="009E40D6">
        <w:trPr>
          <w:cantSplit/>
        </w:trPr>
        <w:tc>
          <w:tcPr>
            <w:tcW w:w="3347" w:type="dxa"/>
            <w:gridSpan w:val="3"/>
            <w:vAlign w:val="center"/>
          </w:tcPr>
          <w:p w14:paraId="5E83040F" w14:textId="77777777" w:rsidR="001E15C7" w:rsidRDefault="001E15C7" w:rsidP="001E15C7">
            <w:pPr>
              <w:spacing w:before="60" w:after="60"/>
            </w:pPr>
            <w:r w:rsidRPr="00005355">
              <w:t>Technologie potravin</w:t>
            </w:r>
          </w:p>
        </w:tc>
        <w:tc>
          <w:tcPr>
            <w:tcW w:w="2245" w:type="dxa"/>
            <w:gridSpan w:val="3"/>
            <w:vAlign w:val="center"/>
          </w:tcPr>
          <w:p w14:paraId="633F97ED" w14:textId="77777777" w:rsidR="001E15C7" w:rsidRDefault="001E15C7" w:rsidP="001E15C7">
            <w:pPr>
              <w:spacing w:before="60" w:after="60"/>
            </w:pPr>
            <w:r w:rsidRPr="00005355">
              <w:t>2015</w:t>
            </w:r>
          </w:p>
        </w:tc>
        <w:tc>
          <w:tcPr>
            <w:tcW w:w="2248" w:type="dxa"/>
            <w:gridSpan w:val="5"/>
            <w:tcBorders>
              <w:right w:val="single" w:sz="12" w:space="0" w:color="auto"/>
            </w:tcBorders>
            <w:vAlign w:val="center"/>
          </w:tcPr>
          <w:p w14:paraId="19B44F31" w14:textId="77777777" w:rsidR="001E15C7" w:rsidRDefault="001E15C7" w:rsidP="001E15C7">
            <w:pPr>
              <w:spacing w:before="60" w:after="60"/>
            </w:pPr>
            <w:r w:rsidRPr="00005355">
              <w:t>UTB Zlín</w:t>
            </w:r>
          </w:p>
        </w:tc>
        <w:tc>
          <w:tcPr>
            <w:tcW w:w="698" w:type="dxa"/>
            <w:tcBorders>
              <w:left w:val="single" w:sz="12" w:space="0" w:color="auto"/>
            </w:tcBorders>
            <w:shd w:val="clear" w:color="auto" w:fill="F7CAAC"/>
            <w:vAlign w:val="center"/>
          </w:tcPr>
          <w:p w14:paraId="354EDA73" w14:textId="77777777" w:rsidR="001E15C7" w:rsidRPr="00F20AEF" w:rsidRDefault="001E15C7" w:rsidP="001E15C7">
            <w:proofErr w:type="spellStart"/>
            <w:r w:rsidRPr="00F20AEF">
              <w:rPr>
                <w:b/>
              </w:rPr>
              <w:t>WoS</w:t>
            </w:r>
            <w:proofErr w:type="spellEnd"/>
          </w:p>
        </w:tc>
        <w:tc>
          <w:tcPr>
            <w:tcW w:w="709" w:type="dxa"/>
            <w:shd w:val="clear" w:color="auto" w:fill="F7CAAC"/>
            <w:vAlign w:val="center"/>
          </w:tcPr>
          <w:p w14:paraId="2D1F4AD7" w14:textId="77777777" w:rsidR="001E15C7" w:rsidRPr="00F20AEF" w:rsidRDefault="001E15C7" w:rsidP="001E15C7">
            <w:pPr>
              <w:rPr>
                <w:sz w:val="18"/>
              </w:rPr>
            </w:pPr>
            <w:proofErr w:type="spellStart"/>
            <w:r w:rsidRPr="00F20AEF">
              <w:rPr>
                <w:b/>
                <w:sz w:val="18"/>
              </w:rPr>
              <w:t>Scopus</w:t>
            </w:r>
            <w:proofErr w:type="spellEnd"/>
          </w:p>
        </w:tc>
        <w:tc>
          <w:tcPr>
            <w:tcW w:w="709" w:type="dxa"/>
            <w:shd w:val="clear" w:color="auto" w:fill="F7CAAC"/>
            <w:vAlign w:val="center"/>
          </w:tcPr>
          <w:p w14:paraId="2486E483" w14:textId="77777777" w:rsidR="001E15C7" w:rsidRDefault="001E15C7" w:rsidP="001E15C7">
            <w:r>
              <w:rPr>
                <w:b/>
                <w:sz w:val="18"/>
              </w:rPr>
              <w:t>ostatní</w:t>
            </w:r>
          </w:p>
        </w:tc>
      </w:tr>
      <w:tr w:rsidR="001E15C7" w:rsidRPr="009107DC" w14:paraId="471F756B" w14:textId="77777777" w:rsidTr="00EC195B">
        <w:trPr>
          <w:cantSplit/>
          <w:trHeight w:val="70"/>
        </w:trPr>
        <w:tc>
          <w:tcPr>
            <w:tcW w:w="3347" w:type="dxa"/>
            <w:gridSpan w:val="3"/>
            <w:shd w:val="clear" w:color="auto" w:fill="F7CAAC"/>
          </w:tcPr>
          <w:p w14:paraId="24C88A68" w14:textId="77777777" w:rsidR="001E15C7" w:rsidRDefault="001E15C7" w:rsidP="001E15C7">
            <w:pPr>
              <w:jc w:val="both"/>
            </w:pPr>
            <w:r>
              <w:rPr>
                <w:b/>
              </w:rPr>
              <w:t>Obor jmenovacího řízení</w:t>
            </w:r>
          </w:p>
        </w:tc>
        <w:tc>
          <w:tcPr>
            <w:tcW w:w="2245" w:type="dxa"/>
            <w:gridSpan w:val="3"/>
            <w:shd w:val="clear" w:color="auto" w:fill="F7CAAC"/>
          </w:tcPr>
          <w:p w14:paraId="3C72858F" w14:textId="77777777" w:rsidR="001E15C7" w:rsidRDefault="001E15C7" w:rsidP="001E15C7">
            <w:pPr>
              <w:jc w:val="both"/>
            </w:pPr>
            <w:r>
              <w:rPr>
                <w:b/>
              </w:rPr>
              <w:t>Rok udělení hodnosti</w:t>
            </w:r>
          </w:p>
        </w:tc>
        <w:tc>
          <w:tcPr>
            <w:tcW w:w="2248" w:type="dxa"/>
            <w:gridSpan w:val="5"/>
            <w:tcBorders>
              <w:right w:val="single" w:sz="12" w:space="0" w:color="auto"/>
            </w:tcBorders>
            <w:shd w:val="clear" w:color="auto" w:fill="F7CAAC"/>
          </w:tcPr>
          <w:p w14:paraId="107A8742" w14:textId="77777777" w:rsidR="001E15C7" w:rsidRDefault="001E15C7" w:rsidP="001E15C7">
            <w:pPr>
              <w:jc w:val="both"/>
            </w:pPr>
            <w:r>
              <w:rPr>
                <w:b/>
              </w:rPr>
              <w:t>Řízení konáno na VŠ</w:t>
            </w:r>
          </w:p>
        </w:tc>
        <w:tc>
          <w:tcPr>
            <w:tcW w:w="698" w:type="dxa"/>
            <w:tcBorders>
              <w:left w:val="single" w:sz="12" w:space="0" w:color="auto"/>
            </w:tcBorders>
          </w:tcPr>
          <w:p w14:paraId="47A3AD51" w14:textId="0175A07C" w:rsidR="001E15C7" w:rsidRPr="00235E71" w:rsidRDefault="001E15C7" w:rsidP="001E15C7">
            <w:pPr>
              <w:jc w:val="center"/>
              <w:rPr>
                <w:b/>
              </w:rPr>
            </w:pPr>
            <w:r w:rsidRPr="00235E71">
              <w:rPr>
                <w:b/>
              </w:rPr>
              <w:t>324</w:t>
            </w:r>
          </w:p>
        </w:tc>
        <w:tc>
          <w:tcPr>
            <w:tcW w:w="709" w:type="dxa"/>
          </w:tcPr>
          <w:p w14:paraId="6D3CDB0F" w14:textId="4908EF27" w:rsidR="001E15C7" w:rsidRPr="00235E71" w:rsidRDefault="001E15C7" w:rsidP="001E15C7">
            <w:pPr>
              <w:jc w:val="center"/>
              <w:rPr>
                <w:b/>
              </w:rPr>
            </w:pPr>
            <w:r w:rsidRPr="00235E71">
              <w:rPr>
                <w:b/>
              </w:rPr>
              <w:t>378</w:t>
            </w:r>
          </w:p>
        </w:tc>
        <w:tc>
          <w:tcPr>
            <w:tcW w:w="709" w:type="dxa"/>
          </w:tcPr>
          <w:p w14:paraId="52ACB819" w14:textId="77777777" w:rsidR="001E15C7" w:rsidRPr="00235E71" w:rsidRDefault="001E15C7" w:rsidP="001E15C7">
            <w:pPr>
              <w:jc w:val="both"/>
              <w:rPr>
                <w:b/>
              </w:rPr>
            </w:pPr>
            <w:proofErr w:type="spellStart"/>
            <w:r w:rsidRPr="00235E71">
              <w:rPr>
                <w:b/>
                <w:sz w:val="18"/>
                <w:szCs w:val="18"/>
              </w:rPr>
              <w:t>neevid</w:t>
            </w:r>
            <w:proofErr w:type="spellEnd"/>
            <w:r w:rsidRPr="00235E71">
              <w:rPr>
                <w:b/>
                <w:sz w:val="18"/>
                <w:szCs w:val="18"/>
              </w:rPr>
              <w:t>.</w:t>
            </w:r>
          </w:p>
        </w:tc>
      </w:tr>
      <w:tr w:rsidR="001E15C7" w:rsidRPr="009107DC" w14:paraId="3D1DD88F" w14:textId="77777777" w:rsidTr="00EC195B">
        <w:trPr>
          <w:trHeight w:val="205"/>
        </w:trPr>
        <w:tc>
          <w:tcPr>
            <w:tcW w:w="3347" w:type="dxa"/>
            <w:gridSpan w:val="3"/>
            <w:vAlign w:val="center"/>
          </w:tcPr>
          <w:p w14:paraId="1CE857A6" w14:textId="77777777" w:rsidR="001E15C7" w:rsidRDefault="001E15C7" w:rsidP="001E15C7">
            <w:r>
              <w:t>---</w:t>
            </w:r>
          </w:p>
        </w:tc>
        <w:tc>
          <w:tcPr>
            <w:tcW w:w="2245" w:type="dxa"/>
            <w:gridSpan w:val="3"/>
            <w:vAlign w:val="center"/>
          </w:tcPr>
          <w:p w14:paraId="1877439D" w14:textId="77777777" w:rsidR="001E15C7" w:rsidRDefault="001E15C7" w:rsidP="001E15C7">
            <w:r>
              <w:t>---</w:t>
            </w:r>
          </w:p>
        </w:tc>
        <w:tc>
          <w:tcPr>
            <w:tcW w:w="2248" w:type="dxa"/>
            <w:gridSpan w:val="5"/>
            <w:tcBorders>
              <w:right w:val="single" w:sz="12" w:space="0" w:color="auto"/>
            </w:tcBorders>
            <w:vAlign w:val="center"/>
          </w:tcPr>
          <w:p w14:paraId="32699C60" w14:textId="77777777" w:rsidR="001E15C7" w:rsidRDefault="001E15C7" w:rsidP="001E15C7">
            <w:r>
              <w:t>---</w:t>
            </w:r>
          </w:p>
        </w:tc>
        <w:tc>
          <w:tcPr>
            <w:tcW w:w="1407" w:type="dxa"/>
            <w:gridSpan w:val="2"/>
            <w:tcBorders>
              <w:left w:val="single" w:sz="12" w:space="0" w:color="auto"/>
            </w:tcBorders>
            <w:shd w:val="clear" w:color="auto" w:fill="FBD4B4"/>
            <w:vAlign w:val="center"/>
          </w:tcPr>
          <w:p w14:paraId="18A0ED83" w14:textId="77777777" w:rsidR="001E15C7" w:rsidRPr="00235E71" w:rsidRDefault="001E15C7" w:rsidP="001E15C7">
            <w:pPr>
              <w:jc w:val="both"/>
              <w:rPr>
                <w:b/>
                <w:sz w:val="18"/>
              </w:rPr>
            </w:pPr>
            <w:r w:rsidRPr="00235E71">
              <w:rPr>
                <w:b/>
                <w:sz w:val="18"/>
              </w:rPr>
              <w:t xml:space="preserve">H-index </w:t>
            </w:r>
            <w:proofErr w:type="spellStart"/>
            <w:r w:rsidRPr="00235E71">
              <w:rPr>
                <w:b/>
                <w:sz w:val="18"/>
              </w:rPr>
              <w:t>WoS</w:t>
            </w:r>
            <w:proofErr w:type="spellEnd"/>
            <w:r w:rsidRPr="00235E71">
              <w:rPr>
                <w:b/>
                <w:sz w:val="18"/>
              </w:rPr>
              <w:t>/</w:t>
            </w:r>
            <w:proofErr w:type="spellStart"/>
            <w:r w:rsidRPr="00235E71">
              <w:rPr>
                <w:b/>
                <w:sz w:val="18"/>
              </w:rPr>
              <w:t>Scopus</w:t>
            </w:r>
            <w:proofErr w:type="spellEnd"/>
          </w:p>
        </w:tc>
        <w:tc>
          <w:tcPr>
            <w:tcW w:w="709" w:type="dxa"/>
            <w:vAlign w:val="center"/>
          </w:tcPr>
          <w:p w14:paraId="70C47DDF" w14:textId="31181301" w:rsidR="001E15C7" w:rsidRPr="00235E71" w:rsidRDefault="006B7876" w:rsidP="001E15C7">
            <w:pPr>
              <w:jc w:val="center"/>
              <w:rPr>
                <w:b/>
              </w:rPr>
            </w:pPr>
            <w:r w:rsidRPr="00235E71">
              <w:rPr>
                <w:b/>
              </w:rPr>
              <w:t>10</w:t>
            </w:r>
            <w:r w:rsidR="001E15C7" w:rsidRPr="00235E71">
              <w:rPr>
                <w:b/>
              </w:rPr>
              <w:t>/10</w:t>
            </w:r>
          </w:p>
        </w:tc>
      </w:tr>
      <w:tr w:rsidR="001E15C7" w14:paraId="3BECA496" w14:textId="77777777" w:rsidTr="00EC195B">
        <w:tc>
          <w:tcPr>
            <w:tcW w:w="9956" w:type="dxa"/>
            <w:gridSpan w:val="14"/>
            <w:shd w:val="clear" w:color="auto" w:fill="F7CAAC"/>
          </w:tcPr>
          <w:p w14:paraId="3D09CC3A" w14:textId="6EFDECB2" w:rsidR="001E15C7" w:rsidRDefault="00802340" w:rsidP="001E15C7">
            <w:pPr>
              <w:jc w:val="both"/>
              <w:rPr>
                <w:b/>
              </w:rPr>
            </w:pPr>
            <w:r>
              <w:rPr>
                <w:b/>
              </w:rPr>
              <w:t>Přehled</w:t>
            </w:r>
            <w:r w:rsidR="001E15C7">
              <w:rPr>
                <w:b/>
              </w:rPr>
              <w:t xml:space="preserve"> o nejvýznamnější publikační a další tvůrčí činnosti nebo další profesní činnosti u odborníků z praxe vztahující se k zabezpečovaným předmětům </w:t>
            </w:r>
          </w:p>
        </w:tc>
      </w:tr>
      <w:tr w:rsidR="001E15C7" w14:paraId="312E895B" w14:textId="77777777" w:rsidTr="00EC195B">
        <w:trPr>
          <w:trHeight w:val="2347"/>
        </w:trPr>
        <w:tc>
          <w:tcPr>
            <w:tcW w:w="9956" w:type="dxa"/>
            <w:gridSpan w:val="14"/>
          </w:tcPr>
          <w:p w14:paraId="4E5E7843" w14:textId="5F9F557D" w:rsidR="006B7876" w:rsidRDefault="006B7876" w:rsidP="006B7876">
            <w:pPr>
              <w:spacing w:before="120" w:after="120"/>
              <w:jc w:val="both"/>
              <w:rPr>
                <w:color w:val="212529"/>
                <w:shd w:val="clear" w:color="auto" w:fill="FFFFFF"/>
              </w:rPr>
            </w:pPr>
            <w:r w:rsidRPr="000B6FE3">
              <w:rPr>
                <w:color w:val="212529"/>
                <w:shd w:val="clear" w:color="auto" w:fill="FFFFFF"/>
              </w:rPr>
              <w:lastRenderedPageBreak/>
              <w:t xml:space="preserve">ADÁMEK, R., SALEK, R.N., HARUŠTIAKOVÁ, D., KŮROVÁ, V., BUŇKOVÁ, L., </w:t>
            </w:r>
            <w:r w:rsidRPr="000B6FE3">
              <w:rPr>
                <w:b/>
                <w:color w:val="212529"/>
                <w:shd w:val="clear" w:color="auto" w:fill="FFFFFF"/>
              </w:rPr>
              <w:t>PACHLOVÁ, V. (</w:t>
            </w:r>
            <w:proofErr w:type="gramStart"/>
            <w:r w:rsidRPr="000B6FE3">
              <w:rPr>
                <w:b/>
                <w:color w:val="212529"/>
                <w:shd w:val="clear" w:color="auto" w:fill="FFFFFF"/>
              </w:rPr>
              <w:t>40%</w:t>
            </w:r>
            <w:proofErr w:type="gramEnd"/>
            <w:r w:rsidRPr="000B6FE3">
              <w:rPr>
                <w:b/>
                <w:color w:val="212529"/>
                <w:shd w:val="clear" w:color="auto" w:fill="FFFFFF"/>
              </w:rPr>
              <w:t>)</w:t>
            </w:r>
            <w:r w:rsidRPr="000B6FE3">
              <w:rPr>
                <w:bCs/>
                <w:color w:val="212529"/>
                <w:shd w:val="clear" w:color="auto" w:fill="FFFFFF"/>
              </w:rPr>
              <w:t>:</w:t>
            </w:r>
            <w:r w:rsidRPr="000B6FE3">
              <w:rPr>
                <w:b/>
                <w:color w:val="212529"/>
                <w:shd w:val="clear" w:color="auto" w:fill="FFFFFF"/>
              </w:rPr>
              <w:t xml:space="preserve"> </w:t>
            </w:r>
            <w:proofErr w:type="spellStart"/>
            <w:r w:rsidRPr="000B6FE3">
              <w:rPr>
                <w:color w:val="212529"/>
                <w:shd w:val="clear" w:color="auto" w:fill="FFFFFF"/>
              </w:rPr>
              <w:t>The</w:t>
            </w:r>
            <w:proofErr w:type="spellEnd"/>
            <w:r w:rsidRPr="000B6FE3">
              <w:rPr>
                <w:color w:val="212529"/>
                <w:shd w:val="clear" w:color="auto" w:fill="FFFFFF"/>
              </w:rPr>
              <w:t xml:space="preserve"> </w:t>
            </w:r>
            <w:proofErr w:type="spellStart"/>
            <w:r w:rsidRPr="000B6FE3">
              <w:rPr>
                <w:color w:val="212529"/>
                <w:shd w:val="clear" w:color="auto" w:fill="FFFFFF"/>
              </w:rPr>
              <w:t>effect</w:t>
            </w:r>
            <w:proofErr w:type="spellEnd"/>
            <w:r w:rsidRPr="000B6FE3">
              <w:rPr>
                <w:color w:val="212529"/>
                <w:shd w:val="clear" w:color="auto" w:fill="FFFFFF"/>
              </w:rPr>
              <w:t xml:space="preserve"> </w:t>
            </w:r>
            <w:proofErr w:type="spellStart"/>
            <w:r w:rsidRPr="000B6FE3">
              <w:rPr>
                <w:color w:val="212529"/>
                <w:shd w:val="clear" w:color="auto" w:fill="FFFFFF"/>
              </w:rPr>
              <w:t>of</w:t>
            </w:r>
            <w:proofErr w:type="spellEnd"/>
            <w:r w:rsidRPr="000B6FE3">
              <w:rPr>
                <w:color w:val="212529"/>
                <w:shd w:val="clear" w:color="auto" w:fill="FFFFFF"/>
              </w:rPr>
              <w:t xml:space="preserve"> </w:t>
            </w:r>
            <w:proofErr w:type="spellStart"/>
            <w:r w:rsidRPr="000B6FE3">
              <w:rPr>
                <w:color w:val="212529"/>
                <w:shd w:val="clear" w:color="auto" w:fill="FFFFFF"/>
              </w:rPr>
              <w:t>packaging</w:t>
            </w:r>
            <w:proofErr w:type="spellEnd"/>
            <w:r w:rsidRPr="000B6FE3">
              <w:rPr>
                <w:color w:val="212529"/>
                <w:shd w:val="clear" w:color="auto" w:fill="FFFFFF"/>
              </w:rPr>
              <w:t xml:space="preserve"> </w:t>
            </w:r>
            <w:proofErr w:type="spellStart"/>
            <w:r w:rsidRPr="000B6FE3">
              <w:rPr>
                <w:color w:val="212529"/>
                <w:shd w:val="clear" w:color="auto" w:fill="FFFFFF"/>
              </w:rPr>
              <w:t>material</w:t>
            </w:r>
            <w:proofErr w:type="spellEnd"/>
            <w:r w:rsidRPr="000B6FE3">
              <w:rPr>
                <w:color w:val="212529"/>
                <w:shd w:val="clear" w:color="auto" w:fill="FFFFFF"/>
              </w:rPr>
              <w:t xml:space="preserve"> and </w:t>
            </w:r>
            <w:proofErr w:type="spellStart"/>
            <w:r w:rsidRPr="000B6FE3">
              <w:rPr>
                <w:color w:val="212529"/>
                <w:shd w:val="clear" w:color="auto" w:fill="FFFFFF"/>
              </w:rPr>
              <w:t>adjunct</w:t>
            </w:r>
            <w:proofErr w:type="spellEnd"/>
            <w:r w:rsidRPr="000B6FE3">
              <w:rPr>
                <w:color w:val="212529"/>
                <w:shd w:val="clear" w:color="auto" w:fill="FFFFFF"/>
              </w:rPr>
              <w:t xml:space="preserve"> </w:t>
            </w:r>
            <w:proofErr w:type="spellStart"/>
            <w:r w:rsidRPr="000B6FE3">
              <w:rPr>
                <w:color w:val="212529"/>
                <w:shd w:val="clear" w:color="auto" w:fill="FFFFFF"/>
              </w:rPr>
              <w:t>culture</w:t>
            </w:r>
            <w:proofErr w:type="spellEnd"/>
            <w:r w:rsidRPr="000B6FE3">
              <w:rPr>
                <w:color w:val="212529"/>
                <w:shd w:val="clear" w:color="auto" w:fill="FFFFFF"/>
              </w:rPr>
              <w:t xml:space="preserve"> on </w:t>
            </w:r>
            <w:proofErr w:type="spellStart"/>
            <w:r w:rsidRPr="000B6FE3">
              <w:rPr>
                <w:color w:val="212529"/>
                <w:shd w:val="clear" w:color="auto" w:fill="FFFFFF"/>
              </w:rPr>
              <w:t>the</w:t>
            </w:r>
            <w:proofErr w:type="spellEnd"/>
            <w:r w:rsidRPr="000B6FE3">
              <w:rPr>
                <w:color w:val="212529"/>
                <w:shd w:val="clear" w:color="auto" w:fill="FFFFFF"/>
              </w:rPr>
              <w:t xml:space="preserve"> </w:t>
            </w:r>
            <w:proofErr w:type="spellStart"/>
            <w:r w:rsidRPr="000B6FE3">
              <w:rPr>
                <w:color w:val="212529"/>
                <w:shd w:val="clear" w:color="auto" w:fill="FFFFFF"/>
              </w:rPr>
              <w:t>biogenic</w:t>
            </w:r>
            <w:proofErr w:type="spellEnd"/>
            <w:r w:rsidRPr="000B6FE3">
              <w:rPr>
                <w:color w:val="212529"/>
                <w:shd w:val="clear" w:color="auto" w:fill="FFFFFF"/>
              </w:rPr>
              <w:t xml:space="preserve"> amine </w:t>
            </w:r>
            <w:proofErr w:type="spellStart"/>
            <w:r w:rsidRPr="000B6FE3">
              <w:rPr>
                <w:color w:val="212529"/>
                <w:shd w:val="clear" w:color="auto" w:fill="FFFFFF"/>
              </w:rPr>
              <w:t>content</w:t>
            </w:r>
            <w:proofErr w:type="spellEnd"/>
            <w:r w:rsidRPr="000B6FE3">
              <w:rPr>
                <w:color w:val="212529"/>
                <w:shd w:val="clear" w:color="auto" w:fill="FFFFFF"/>
              </w:rPr>
              <w:t xml:space="preserve">, </w:t>
            </w:r>
            <w:proofErr w:type="spellStart"/>
            <w:r w:rsidRPr="000B6FE3">
              <w:rPr>
                <w:color w:val="212529"/>
                <w:shd w:val="clear" w:color="auto" w:fill="FFFFFF"/>
              </w:rPr>
              <w:t>microbiological</w:t>
            </w:r>
            <w:proofErr w:type="spellEnd"/>
            <w:r w:rsidRPr="000B6FE3">
              <w:rPr>
                <w:color w:val="212529"/>
                <w:shd w:val="clear" w:color="auto" w:fill="FFFFFF"/>
              </w:rPr>
              <w:t xml:space="preserve"> and </w:t>
            </w:r>
            <w:proofErr w:type="spellStart"/>
            <w:r w:rsidRPr="000B6FE3">
              <w:rPr>
                <w:color w:val="212529"/>
                <w:shd w:val="clear" w:color="auto" w:fill="FFFFFF"/>
              </w:rPr>
              <w:t>textural</w:t>
            </w:r>
            <w:proofErr w:type="spellEnd"/>
            <w:r w:rsidRPr="000B6FE3">
              <w:rPr>
                <w:color w:val="212529"/>
                <w:shd w:val="clear" w:color="auto" w:fill="FFFFFF"/>
              </w:rPr>
              <w:t xml:space="preserve"> </w:t>
            </w:r>
            <w:proofErr w:type="spellStart"/>
            <w:r w:rsidRPr="000B6FE3">
              <w:rPr>
                <w:color w:val="212529"/>
                <w:shd w:val="clear" w:color="auto" w:fill="FFFFFF"/>
              </w:rPr>
              <w:t>properties</w:t>
            </w:r>
            <w:proofErr w:type="spellEnd"/>
            <w:r w:rsidRPr="000B6FE3">
              <w:rPr>
                <w:color w:val="212529"/>
                <w:shd w:val="clear" w:color="auto" w:fill="FFFFFF"/>
              </w:rPr>
              <w:t xml:space="preserve"> </w:t>
            </w:r>
            <w:proofErr w:type="spellStart"/>
            <w:r w:rsidRPr="000B6FE3">
              <w:rPr>
                <w:color w:val="212529"/>
                <w:shd w:val="clear" w:color="auto" w:fill="FFFFFF"/>
              </w:rPr>
              <w:t>of</w:t>
            </w:r>
            <w:proofErr w:type="spellEnd"/>
            <w:r w:rsidRPr="000B6FE3">
              <w:rPr>
                <w:color w:val="212529"/>
                <w:shd w:val="clear" w:color="auto" w:fill="FFFFFF"/>
              </w:rPr>
              <w:t xml:space="preserve"> </w:t>
            </w:r>
            <w:proofErr w:type="spellStart"/>
            <w:r w:rsidRPr="000B6FE3">
              <w:rPr>
                <w:color w:val="212529"/>
                <w:shd w:val="clear" w:color="auto" w:fill="FFFFFF"/>
              </w:rPr>
              <w:t>Dutch</w:t>
            </w:r>
            <w:proofErr w:type="spellEnd"/>
            <w:r w:rsidRPr="000B6FE3">
              <w:rPr>
                <w:color w:val="212529"/>
                <w:shd w:val="clear" w:color="auto" w:fill="FFFFFF"/>
              </w:rPr>
              <w:t>-type cheese. </w:t>
            </w:r>
            <w:r w:rsidRPr="000B6FE3">
              <w:rPr>
                <w:i/>
                <w:iCs/>
                <w:color w:val="212529"/>
                <w:shd w:val="clear" w:color="auto" w:fill="FFFFFF"/>
              </w:rPr>
              <w:t xml:space="preserve">Food </w:t>
            </w:r>
            <w:proofErr w:type="spellStart"/>
            <w:r w:rsidRPr="000B6FE3">
              <w:rPr>
                <w:i/>
                <w:iCs/>
                <w:color w:val="212529"/>
                <w:shd w:val="clear" w:color="auto" w:fill="FFFFFF"/>
              </w:rPr>
              <w:t>Bioscience</w:t>
            </w:r>
            <w:proofErr w:type="spellEnd"/>
            <w:r w:rsidRPr="000B6FE3">
              <w:rPr>
                <w:color w:val="212529"/>
                <w:shd w:val="clear" w:color="auto" w:fill="FFFFFF"/>
              </w:rPr>
              <w:t xml:space="preserve"> </w:t>
            </w:r>
            <w:r w:rsidR="000B6FE3" w:rsidRPr="000B6FE3">
              <w:rPr>
                <w:color w:val="212529"/>
                <w:shd w:val="clear" w:color="auto" w:fill="FFFFFF"/>
              </w:rPr>
              <w:t xml:space="preserve">61, </w:t>
            </w:r>
            <w:proofErr w:type="spellStart"/>
            <w:r w:rsidR="000B6FE3" w:rsidRPr="000B6FE3">
              <w:rPr>
                <w:color w:val="212529"/>
                <w:shd w:val="clear" w:color="auto" w:fill="FFFFFF"/>
              </w:rPr>
              <w:t>Article</w:t>
            </w:r>
            <w:proofErr w:type="spellEnd"/>
            <w:r w:rsidR="000B6FE3" w:rsidRPr="000B6FE3">
              <w:rPr>
                <w:color w:val="212529"/>
                <w:shd w:val="clear" w:color="auto" w:fill="FFFFFF"/>
              </w:rPr>
              <w:t xml:space="preserve"> </w:t>
            </w:r>
            <w:proofErr w:type="spellStart"/>
            <w:r w:rsidR="000B6FE3" w:rsidRPr="000B6FE3">
              <w:rPr>
                <w:color w:val="212529"/>
                <w:shd w:val="clear" w:color="auto" w:fill="FFFFFF"/>
              </w:rPr>
              <w:t>Number</w:t>
            </w:r>
            <w:proofErr w:type="spellEnd"/>
            <w:r w:rsidR="000B6FE3">
              <w:rPr>
                <w:color w:val="212529"/>
                <w:shd w:val="clear" w:color="auto" w:fill="FFFFFF"/>
              </w:rPr>
              <w:t xml:space="preserve"> </w:t>
            </w:r>
            <w:r w:rsidR="000B6FE3" w:rsidRPr="000B6FE3">
              <w:rPr>
                <w:color w:val="212529"/>
                <w:shd w:val="clear" w:color="auto" w:fill="FFFFFF"/>
              </w:rPr>
              <w:t>104464</w:t>
            </w:r>
            <w:r w:rsidR="000B6FE3" w:rsidRPr="000B6FE3">
              <w:rPr>
                <w:rFonts w:ascii="Arial" w:hAnsi="Arial" w:cs="Arial"/>
                <w:color w:val="2E2E2E"/>
                <w:sz w:val="21"/>
                <w:szCs w:val="21"/>
                <w:shd w:val="clear" w:color="auto" w:fill="FFFFFF"/>
              </w:rPr>
              <w:t xml:space="preserve">, </w:t>
            </w:r>
            <w:r w:rsidRPr="000B6FE3">
              <w:rPr>
                <w:b/>
                <w:color w:val="212529"/>
                <w:shd w:val="clear" w:color="auto" w:fill="FFFFFF"/>
              </w:rPr>
              <w:t>2024</w:t>
            </w:r>
            <w:r w:rsidRPr="000B6FE3">
              <w:rPr>
                <w:color w:val="212529"/>
                <w:shd w:val="clear" w:color="auto" w:fill="FFFFFF"/>
              </w:rPr>
              <w:t xml:space="preserve">. </w:t>
            </w:r>
            <w:proofErr w:type="spellStart"/>
            <w:r w:rsidRPr="000B6FE3">
              <w:rPr>
                <w:color w:val="212529"/>
                <w:shd w:val="clear" w:color="auto" w:fill="FFFFFF"/>
              </w:rPr>
              <w:t>Jimp</w:t>
            </w:r>
            <w:proofErr w:type="spellEnd"/>
            <w:r w:rsidRPr="000B6FE3">
              <w:rPr>
                <w:color w:val="212529"/>
                <w:shd w:val="clear" w:color="auto" w:fill="FFFFFF"/>
              </w:rPr>
              <w:t xml:space="preserve"> (Q2)</w:t>
            </w:r>
          </w:p>
          <w:p w14:paraId="0072EE54" w14:textId="405931E0" w:rsidR="001E15C7" w:rsidRDefault="001E15C7" w:rsidP="006B7876">
            <w:pPr>
              <w:spacing w:before="120" w:after="120"/>
              <w:jc w:val="both"/>
              <w:rPr>
                <w:rStyle w:val="obdpole34"/>
              </w:rPr>
            </w:pPr>
            <w:r w:rsidRPr="00285ACF">
              <w:t xml:space="preserve">ADÁMEK, R., </w:t>
            </w:r>
            <w:r w:rsidRPr="00DD7AC9">
              <w:rPr>
                <w:b/>
              </w:rPr>
              <w:t xml:space="preserve">PACHLOVÁ, V. </w:t>
            </w:r>
            <w:r w:rsidRPr="004E47D5">
              <w:rPr>
                <w:b/>
              </w:rPr>
              <w:t>(</w:t>
            </w:r>
            <w:proofErr w:type="gramStart"/>
            <w:r w:rsidRPr="004E47D5">
              <w:rPr>
                <w:b/>
              </w:rPr>
              <w:t>35%</w:t>
            </w:r>
            <w:proofErr w:type="gramEnd"/>
            <w:r w:rsidRPr="004E47D5">
              <w:rPr>
                <w:b/>
              </w:rPr>
              <w:t>)</w:t>
            </w:r>
            <w:r w:rsidRPr="001025A6">
              <w:rPr>
                <w:bCs/>
              </w:rPr>
              <w:t>,</w:t>
            </w:r>
            <w:r w:rsidRPr="00285ACF">
              <w:t xml:space="preserve"> SALEK, R.N., NĚMEČKOVÁ, I., BUŇKA, F., BUŇKOVÁ, L.</w:t>
            </w:r>
            <w:r>
              <w:t xml:space="preserve">: </w:t>
            </w:r>
            <w:proofErr w:type="spellStart"/>
            <w:r w:rsidRPr="00285ACF">
              <w:t>Reduction</w:t>
            </w:r>
            <w:proofErr w:type="spellEnd"/>
            <w:r w:rsidRPr="00285ACF">
              <w:t xml:space="preserve"> </w:t>
            </w:r>
            <w:proofErr w:type="spellStart"/>
            <w:r w:rsidRPr="00285ACF">
              <w:t>of</w:t>
            </w:r>
            <w:proofErr w:type="spellEnd"/>
            <w:r w:rsidRPr="00285ACF">
              <w:t xml:space="preserve"> </w:t>
            </w:r>
            <w:proofErr w:type="spellStart"/>
            <w:r w:rsidRPr="00285ACF">
              <w:t>biogenic</w:t>
            </w:r>
            <w:proofErr w:type="spellEnd"/>
            <w:r w:rsidRPr="00285ACF">
              <w:t xml:space="preserve"> amine </w:t>
            </w:r>
            <w:proofErr w:type="spellStart"/>
            <w:r w:rsidRPr="00285ACF">
              <w:t>content</w:t>
            </w:r>
            <w:proofErr w:type="spellEnd"/>
            <w:r w:rsidRPr="00285ACF">
              <w:t xml:space="preserve"> i </w:t>
            </w:r>
            <w:proofErr w:type="spellStart"/>
            <w:r w:rsidRPr="00285ACF">
              <w:t>Dutch</w:t>
            </w:r>
            <w:proofErr w:type="spellEnd"/>
            <w:r w:rsidRPr="00285ACF">
              <w:t xml:space="preserve">-type cheese as </w:t>
            </w:r>
            <w:proofErr w:type="spellStart"/>
            <w:r w:rsidRPr="00285ACF">
              <w:t>affected</w:t>
            </w:r>
            <w:proofErr w:type="spellEnd"/>
            <w:r w:rsidRPr="00285ACF">
              <w:t xml:space="preserve"> by </w:t>
            </w:r>
            <w:proofErr w:type="spellStart"/>
            <w:r w:rsidRPr="00285ACF">
              <w:t>applied</w:t>
            </w:r>
            <w:proofErr w:type="spellEnd"/>
            <w:r w:rsidRPr="00285ACF">
              <w:t xml:space="preserve"> </w:t>
            </w:r>
            <w:proofErr w:type="spellStart"/>
            <w:r w:rsidRPr="00285ACF">
              <w:t>adjunct</w:t>
            </w:r>
            <w:proofErr w:type="spellEnd"/>
            <w:r w:rsidRPr="00285ACF">
              <w:t xml:space="preserve"> </w:t>
            </w:r>
            <w:proofErr w:type="spellStart"/>
            <w:r w:rsidRPr="00285ACF">
              <w:t>culture</w:t>
            </w:r>
            <w:proofErr w:type="spellEnd"/>
            <w:r w:rsidRPr="00285ACF">
              <w:t xml:space="preserve">. </w:t>
            </w:r>
            <w:r w:rsidRPr="00DD7AC9">
              <w:rPr>
                <w:i/>
                <w:lang w:val="en-US"/>
              </w:rPr>
              <w:t>LWT – Food Science and Technology</w:t>
            </w:r>
            <w:r w:rsidRPr="00DD7AC9">
              <w:rPr>
                <w:rStyle w:val="obdpole34"/>
                <w:i/>
              </w:rPr>
              <w:t xml:space="preserve"> </w:t>
            </w:r>
            <w:r w:rsidRPr="00DD7AC9">
              <w:rPr>
                <w:rStyle w:val="obdpole34"/>
              </w:rPr>
              <w:t xml:space="preserve">152, </w:t>
            </w:r>
            <w:r w:rsidRPr="001025A6">
              <w:rPr>
                <w:rStyle w:val="obdpole34"/>
                <w:b/>
                <w:bCs/>
              </w:rPr>
              <w:t>2021</w:t>
            </w:r>
            <w:r>
              <w:rPr>
                <w:rStyle w:val="obdpole34"/>
              </w:rPr>
              <w:t xml:space="preserve">. </w:t>
            </w:r>
            <w:proofErr w:type="spellStart"/>
            <w:r>
              <w:rPr>
                <w:rStyle w:val="obdpole34"/>
              </w:rPr>
              <w:t>Jimp</w:t>
            </w:r>
            <w:proofErr w:type="spellEnd"/>
            <w:r>
              <w:rPr>
                <w:rStyle w:val="obdpole34"/>
              </w:rPr>
              <w:t xml:space="preserve"> (Q1)</w:t>
            </w:r>
          </w:p>
          <w:p w14:paraId="33C6D674" w14:textId="78EC23CE" w:rsidR="006B7876" w:rsidRPr="000B6FE3" w:rsidRDefault="006B7876" w:rsidP="006B7876">
            <w:pPr>
              <w:spacing w:before="120" w:after="120"/>
              <w:jc w:val="both"/>
            </w:pPr>
            <w:r w:rsidRPr="000B6FE3">
              <w:rPr>
                <w:color w:val="212529"/>
                <w:shd w:val="clear" w:color="auto" w:fill="FFFFFF"/>
              </w:rPr>
              <w:t xml:space="preserve">LAZÁRKOVÁ, Z., ŠOPÍK, T., TALÁR, J., PUREVDORJ, K., SALEK, R.N., BUŇKOVÁ, L., ČERNÍKOVÁ, M., NOVOTNÝ, M., </w:t>
            </w:r>
            <w:r w:rsidRPr="000B6FE3">
              <w:rPr>
                <w:b/>
                <w:color w:val="212529"/>
                <w:shd w:val="clear" w:color="auto" w:fill="FFFFFF"/>
              </w:rPr>
              <w:t>PACHLOVÁ, V. (</w:t>
            </w:r>
            <w:proofErr w:type="gramStart"/>
            <w:r w:rsidRPr="000B6FE3">
              <w:rPr>
                <w:b/>
                <w:color w:val="212529"/>
                <w:shd w:val="clear" w:color="auto" w:fill="FFFFFF"/>
              </w:rPr>
              <w:t>5%</w:t>
            </w:r>
            <w:proofErr w:type="gramEnd"/>
            <w:r w:rsidRPr="000B6FE3">
              <w:rPr>
                <w:b/>
                <w:color w:val="212529"/>
                <w:shd w:val="clear" w:color="auto" w:fill="FFFFFF"/>
              </w:rPr>
              <w:t>)</w:t>
            </w:r>
            <w:r w:rsidRPr="000B6FE3">
              <w:rPr>
                <w:bCs/>
                <w:color w:val="212529"/>
                <w:shd w:val="clear" w:color="auto" w:fill="FFFFFF"/>
              </w:rPr>
              <w:t>,</w:t>
            </w:r>
            <w:r w:rsidRPr="000B6FE3">
              <w:rPr>
                <w:color w:val="212529"/>
                <w:shd w:val="clear" w:color="auto" w:fill="FFFFFF"/>
              </w:rPr>
              <w:t xml:space="preserve"> N</w:t>
            </w:r>
            <w:r w:rsidR="000B6FE3">
              <w:rPr>
                <w:color w:val="212529"/>
                <w:shd w:val="clear" w:color="auto" w:fill="FFFFFF"/>
              </w:rPr>
              <w:t>Ě</w:t>
            </w:r>
            <w:r w:rsidRPr="000B6FE3">
              <w:rPr>
                <w:color w:val="212529"/>
                <w:shd w:val="clear" w:color="auto" w:fill="FFFFFF"/>
              </w:rPr>
              <w:t>ME</w:t>
            </w:r>
            <w:r w:rsidR="000B6FE3">
              <w:rPr>
                <w:color w:val="212529"/>
                <w:shd w:val="clear" w:color="auto" w:fill="FFFFFF"/>
              </w:rPr>
              <w:t>Č</w:t>
            </w:r>
            <w:r w:rsidRPr="000B6FE3">
              <w:rPr>
                <w:color w:val="212529"/>
                <w:shd w:val="clear" w:color="auto" w:fill="FFFFFF"/>
              </w:rPr>
              <w:t>KOV</w:t>
            </w:r>
            <w:r w:rsidR="000B6FE3">
              <w:rPr>
                <w:color w:val="212529"/>
                <w:shd w:val="clear" w:color="auto" w:fill="FFFFFF"/>
              </w:rPr>
              <w:t>Á</w:t>
            </w:r>
            <w:r w:rsidRPr="000B6FE3">
              <w:rPr>
                <w:color w:val="212529"/>
                <w:shd w:val="clear" w:color="auto" w:fill="FFFFFF"/>
              </w:rPr>
              <w:t xml:space="preserve">, I., BUŇKA, F.: </w:t>
            </w:r>
            <w:proofErr w:type="spellStart"/>
            <w:r w:rsidRPr="000B6FE3">
              <w:rPr>
                <w:color w:val="212529"/>
                <w:shd w:val="clear" w:color="auto" w:fill="FFFFFF"/>
              </w:rPr>
              <w:t>Quality</w:t>
            </w:r>
            <w:proofErr w:type="spellEnd"/>
            <w:r w:rsidRPr="000B6FE3">
              <w:rPr>
                <w:color w:val="212529"/>
                <w:shd w:val="clear" w:color="auto" w:fill="FFFFFF"/>
              </w:rPr>
              <w:t xml:space="preserve"> </w:t>
            </w:r>
            <w:proofErr w:type="spellStart"/>
            <w:r w:rsidRPr="000B6FE3">
              <w:rPr>
                <w:color w:val="212529"/>
                <w:shd w:val="clear" w:color="auto" w:fill="FFFFFF"/>
              </w:rPr>
              <w:t>evaluation</w:t>
            </w:r>
            <w:proofErr w:type="spellEnd"/>
            <w:r w:rsidRPr="000B6FE3">
              <w:rPr>
                <w:color w:val="212529"/>
                <w:shd w:val="clear" w:color="auto" w:fill="FFFFFF"/>
              </w:rPr>
              <w:t xml:space="preserve"> </w:t>
            </w:r>
            <w:proofErr w:type="spellStart"/>
            <w:r w:rsidRPr="000B6FE3">
              <w:rPr>
                <w:color w:val="212529"/>
                <w:shd w:val="clear" w:color="auto" w:fill="FFFFFF"/>
              </w:rPr>
              <w:t>of</w:t>
            </w:r>
            <w:proofErr w:type="spellEnd"/>
            <w:r w:rsidRPr="000B6FE3">
              <w:rPr>
                <w:color w:val="212529"/>
                <w:shd w:val="clear" w:color="auto" w:fill="FFFFFF"/>
              </w:rPr>
              <w:t xml:space="preserve"> </w:t>
            </w:r>
            <w:proofErr w:type="spellStart"/>
            <w:r w:rsidRPr="000B6FE3">
              <w:rPr>
                <w:color w:val="212529"/>
                <w:shd w:val="clear" w:color="auto" w:fill="FFFFFF"/>
              </w:rPr>
              <w:t>white</w:t>
            </w:r>
            <w:proofErr w:type="spellEnd"/>
            <w:r w:rsidRPr="000B6FE3">
              <w:rPr>
                <w:color w:val="212529"/>
                <w:shd w:val="clear" w:color="auto" w:fill="FFFFFF"/>
              </w:rPr>
              <w:t xml:space="preserve"> </w:t>
            </w:r>
            <w:proofErr w:type="spellStart"/>
            <w:r w:rsidRPr="000B6FE3">
              <w:rPr>
                <w:color w:val="212529"/>
                <w:shd w:val="clear" w:color="auto" w:fill="FFFFFF"/>
              </w:rPr>
              <w:t>brined</w:t>
            </w:r>
            <w:proofErr w:type="spellEnd"/>
            <w:r w:rsidRPr="000B6FE3">
              <w:rPr>
                <w:color w:val="212529"/>
                <w:shd w:val="clear" w:color="auto" w:fill="FFFFFF"/>
              </w:rPr>
              <w:t xml:space="preserve"> cheese </w:t>
            </w:r>
            <w:proofErr w:type="spellStart"/>
            <w:r w:rsidRPr="000B6FE3">
              <w:rPr>
                <w:color w:val="212529"/>
                <w:shd w:val="clear" w:color="auto" w:fill="FFFFFF"/>
              </w:rPr>
              <w:t>stored</w:t>
            </w:r>
            <w:proofErr w:type="spellEnd"/>
            <w:r w:rsidRPr="000B6FE3">
              <w:rPr>
                <w:color w:val="212529"/>
                <w:shd w:val="clear" w:color="auto" w:fill="FFFFFF"/>
              </w:rPr>
              <w:t xml:space="preserve"> in </w:t>
            </w:r>
            <w:proofErr w:type="spellStart"/>
            <w:r w:rsidRPr="000B6FE3">
              <w:rPr>
                <w:color w:val="212529"/>
                <w:shd w:val="clear" w:color="auto" w:fill="FFFFFF"/>
              </w:rPr>
              <w:t>cans</w:t>
            </w:r>
            <w:proofErr w:type="spellEnd"/>
            <w:r w:rsidRPr="000B6FE3">
              <w:rPr>
                <w:color w:val="212529"/>
                <w:shd w:val="clear" w:color="auto" w:fill="FFFFFF"/>
              </w:rPr>
              <w:t xml:space="preserve"> as </w:t>
            </w:r>
            <w:proofErr w:type="spellStart"/>
            <w:r w:rsidRPr="000B6FE3">
              <w:rPr>
                <w:color w:val="212529"/>
                <w:shd w:val="clear" w:color="auto" w:fill="FFFFFF"/>
              </w:rPr>
              <w:t>affected</w:t>
            </w:r>
            <w:proofErr w:type="spellEnd"/>
            <w:r w:rsidRPr="000B6FE3">
              <w:rPr>
                <w:color w:val="212529"/>
                <w:shd w:val="clear" w:color="auto" w:fill="FFFFFF"/>
              </w:rPr>
              <w:t xml:space="preserve"> by </w:t>
            </w:r>
            <w:proofErr w:type="spellStart"/>
            <w:r w:rsidRPr="000B6FE3">
              <w:rPr>
                <w:color w:val="212529"/>
                <w:shd w:val="clear" w:color="auto" w:fill="FFFFFF"/>
              </w:rPr>
              <w:t>the</w:t>
            </w:r>
            <w:proofErr w:type="spellEnd"/>
            <w:r w:rsidRPr="000B6FE3">
              <w:rPr>
                <w:color w:val="212529"/>
                <w:shd w:val="clear" w:color="auto" w:fill="FFFFFF"/>
              </w:rPr>
              <w:t xml:space="preserve"> </w:t>
            </w:r>
            <w:proofErr w:type="spellStart"/>
            <w:r w:rsidRPr="000B6FE3">
              <w:rPr>
                <w:color w:val="212529"/>
                <w:shd w:val="clear" w:color="auto" w:fill="FFFFFF"/>
              </w:rPr>
              <w:t>storage</w:t>
            </w:r>
            <w:proofErr w:type="spellEnd"/>
            <w:r w:rsidRPr="000B6FE3">
              <w:rPr>
                <w:color w:val="212529"/>
                <w:shd w:val="clear" w:color="auto" w:fill="FFFFFF"/>
              </w:rPr>
              <w:t xml:space="preserve"> </w:t>
            </w:r>
            <w:proofErr w:type="spellStart"/>
            <w:r w:rsidRPr="000B6FE3">
              <w:rPr>
                <w:color w:val="212529"/>
                <w:shd w:val="clear" w:color="auto" w:fill="FFFFFF"/>
              </w:rPr>
              <w:t>temperature</w:t>
            </w:r>
            <w:proofErr w:type="spellEnd"/>
            <w:r w:rsidRPr="000B6FE3">
              <w:rPr>
                <w:color w:val="212529"/>
                <w:shd w:val="clear" w:color="auto" w:fill="FFFFFF"/>
              </w:rPr>
              <w:t xml:space="preserve"> and </w:t>
            </w:r>
            <w:proofErr w:type="spellStart"/>
            <w:r w:rsidRPr="000B6FE3">
              <w:rPr>
                <w:color w:val="212529"/>
                <w:shd w:val="clear" w:color="auto" w:fill="FFFFFF"/>
              </w:rPr>
              <w:t>time</w:t>
            </w:r>
            <w:proofErr w:type="spellEnd"/>
            <w:r w:rsidRPr="000B6FE3">
              <w:rPr>
                <w:color w:val="212529"/>
                <w:shd w:val="clear" w:color="auto" w:fill="FFFFFF"/>
              </w:rPr>
              <w:t>. Online. </w:t>
            </w:r>
            <w:r w:rsidRPr="000B6FE3">
              <w:rPr>
                <w:i/>
                <w:iCs/>
                <w:color w:val="212529"/>
                <w:shd w:val="clear" w:color="auto" w:fill="FFFFFF"/>
              </w:rPr>
              <w:t xml:space="preserve">International </w:t>
            </w:r>
            <w:proofErr w:type="spellStart"/>
            <w:r w:rsidRPr="000B6FE3">
              <w:rPr>
                <w:i/>
                <w:iCs/>
                <w:color w:val="212529"/>
                <w:shd w:val="clear" w:color="auto" w:fill="FFFFFF"/>
              </w:rPr>
              <w:t>Dairy</w:t>
            </w:r>
            <w:proofErr w:type="spellEnd"/>
            <w:r w:rsidRPr="000B6FE3">
              <w:rPr>
                <w:i/>
                <w:iCs/>
                <w:color w:val="212529"/>
                <w:shd w:val="clear" w:color="auto" w:fill="FFFFFF"/>
              </w:rPr>
              <w:t xml:space="preserve"> </w:t>
            </w:r>
            <w:proofErr w:type="spellStart"/>
            <w:r w:rsidRPr="000B6FE3">
              <w:rPr>
                <w:i/>
                <w:iCs/>
                <w:color w:val="212529"/>
                <w:shd w:val="clear" w:color="auto" w:fill="FFFFFF"/>
              </w:rPr>
              <w:t>Journal</w:t>
            </w:r>
            <w:proofErr w:type="spellEnd"/>
            <w:r w:rsidRPr="000B6FE3">
              <w:rPr>
                <w:b/>
                <w:color w:val="212529"/>
                <w:shd w:val="clear" w:color="auto" w:fill="FFFFFF"/>
              </w:rPr>
              <w:t xml:space="preserve"> </w:t>
            </w:r>
            <w:r w:rsidR="000B6FE3" w:rsidRPr="000B6FE3">
              <w:rPr>
                <w:bCs/>
                <w:color w:val="212529"/>
                <w:shd w:val="clear" w:color="auto" w:fill="FFFFFF"/>
              </w:rPr>
              <w:t xml:space="preserve">121, </w:t>
            </w:r>
            <w:proofErr w:type="spellStart"/>
            <w:r w:rsidR="000B6FE3" w:rsidRPr="000B6FE3">
              <w:rPr>
                <w:bCs/>
                <w:color w:val="212529"/>
                <w:shd w:val="clear" w:color="auto" w:fill="FFFFFF"/>
              </w:rPr>
              <w:t>Article</w:t>
            </w:r>
            <w:proofErr w:type="spellEnd"/>
            <w:r w:rsidR="000B6FE3" w:rsidRPr="000B6FE3">
              <w:rPr>
                <w:bCs/>
                <w:color w:val="212529"/>
                <w:shd w:val="clear" w:color="auto" w:fill="FFFFFF"/>
              </w:rPr>
              <w:t xml:space="preserve"> </w:t>
            </w:r>
            <w:proofErr w:type="spellStart"/>
            <w:r w:rsidR="000B6FE3" w:rsidRPr="000B6FE3">
              <w:rPr>
                <w:bCs/>
                <w:color w:val="212529"/>
                <w:shd w:val="clear" w:color="auto" w:fill="FFFFFF"/>
              </w:rPr>
              <w:t>Number</w:t>
            </w:r>
            <w:proofErr w:type="spellEnd"/>
            <w:r w:rsidR="000B6FE3" w:rsidRPr="000B6FE3">
              <w:rPr>
                <w:b/>
                <w:color w:val="212529"/>
                <w:shd w:val="clear" w:color="auto" w:fill="FFFFFF"/>
              </w:rPr>
              <w:t xml:space="preserve"> </w:t>
            </w:r>
            <w:r w:rsidR="000B6FE3" w:rsidRPr="000B6FE3">
              <w:rPr>
                <w:color w:val="212529"/>
                <w:shd w:val="clear" w:color="auto" w:fill="FFFFFF"/>
              </w:rPr>
              <w:t>105105</w:t>
            </w:r>
            <w:r w:rsidR="000B6FE3" w:rsidRPr="000B6FE3">
              <w:rPr>
                <w:rFonts w:ascii="Arial" w:hAnsi="Arial" w:cs="Arial"/>
                <w:color w:val="2E2E2E"/>
                <w:sz w:val="21"/>
                <w:szCs w:val="21"/>
                <w:shd w:val="clear" w:color="auto" w:fill="FFFFFF"/>
              </w:rPr>
              <w:t xml:space="preserve">, </w:t>
            </w:r>
            <w:r w:rsidRPr="000B6FE3">
              <w:rPr>
                <w:b/>
                <w:color w:val="212529"/>
                <w:shd w:val="clear" w:color="auto" w:fill="FFFFFF"/>
              </w:rPr>
              <w:t>2021</w:t>
            </w:r>
            <w:r w:rsidRPr="000B6FE3">
              <w:rPr>
                <w:bCs/>
                <w:color w:val="212529"/>
                <w:shd w:val="clear" w:color="auto" w:fill="FFFFFF"/>
              </w:rPr>
              <w:t>.</w:t>
            </w:r>
            <w:r w:rsidRPr="000B6FE3">
              <w:rPr>
                <w:b/>
                <w:color w:val="212529"/>
                <w:shd w:val="clear" w:color="auto" w:fill="FFFFFF"/>
              </w:rPr>
              <w:t xml:space="preserve"> </w:t>
            </w:r>
            <w:proofErr w:type="spellStart"/>
            <w:r w:rsidRPr="000B6FE3">
              <w:rPr>
                <w:color w:val="212529"/>
                <w:shd w:val="clear" w:color="auto" w:fill="FFFFFF"/>
              </w:rPr>
              <w:t>Jimp</w:t>
            </w:r>
            <w:proofErr w:type="spellEnd"/>
            <w:r w:rsidRPr="000B6FE3">
              <w:rPr>
                <w:color w:val="212529"/>
                <w:shd w:val="clear" w:color="auto" w:fill="FFFFFF"/>
              </w:rPr>
              <w:t xml:space="preserve"> (Q2)</w:t>
            </w:r>
          </w:p>
          <w:p w14:paraId="0FE939E7" w14:textId="1E2D1E74" w:rsidR="006B7876" w:rsidRPr="00FE033C" w:rsidRDefault="006B7876" w:rsidP="006B7876">
            <w:pPr>
              <w:spacing w:before="120" w:after="120"/>
              <w:jc w:val="both"/>
            </w:pPr>
            <w:r w:rsidRPr="000B6FE3">
              <w:rPr>
                <w:color w:val="212529"/>
                <w:shd w:val="clear" w:color="auto" w:fill="FFFFFF"/>
              </w:rPr>
              <w:t xml:space="preserve">PUREVDORJ, K., BUŇKOVÁ, L., DLABAJOVÁ, A., ČECHOVÁ, E., </w:t>
            </w:r>
            <w:r w:rsidRPr="000B6FE3">
              <w:rPr>
                <w:b/>
                <w:color w:val="212529"/>
                <w:shd w:val="clear" w:color="auto" w:fill="FFFFFF"/>
              </w:rPr>
              <w:t>PACHLOVÁ, V. (</w:t>
            </w:r>
            <w:proofErr w:type="gramStart"/>
            <w:r w:rsidRPr="000B6FE3">
              <w:rPr>
                <w:b/>
                <w:color w:val="212529"/>
                <w:shd w:val="clear" w:color="auto" w:fill="FFFFFF"/>
              </w:rPr>
              <w:t>5%</w:t>
            </w:r>
            <w:proofErr w:type="gramEnd"/>
            <w:r w:rsidRPr="000B6FE3">
              <w:rPr>
                <w:b/>
                <w:color w:val="212529"/>
                <w:shd w:val="clear" w:color="auto" w:fill="FFFFFF"/>
              </w:rPr>
              <w:t>)</w:t>
            </w:r>
            <w:r w:rsidRPr="000B6FE3">
              <w:rPr>
                <w:bCs/>
                <w:color w:val="212529"/>
                <w:shd w:val="clear" w:color="auto" w:fill="FFFFFF"/>
              </w:rPr>
              <w:t>,</w:t>
            </w:r>
            <w:r w:rsidRPr="000B6FE3">
              <w:rPr>
                <w:b/>
                <w:color w:val="212529"/>
                <w:shd w:val="clear" w:color="auto" w:fill="FFFFFF"/>
              </w:rPr>
              <w:t xml:space="preserve"> </w:t>
            </w:r>
            <w:r w:rsidRPr="000B6FE3">
              <w:rPr>
                <w:color w:val="212529"/>
                <w:shd w:val="clear" w:color="auto" w:fill="FFFFFF"/>
              </w:rPr>
              <w:t xml:space="preserve">BUŇKA, F.: </w:t>
            </w:r>
            <w:proofErr w:type="spellStart"/>
            <w:r w:rsidRPr="000B6FE3">
              <w:rPr>
                <w:color w:val="212529"/>
                <w:shd w:val="clear" w:color="auto" w:fill="FFFFFF"/>
              </w:rPr>
              <w:t>The</w:t>
            </w:r>
            <w:proofErr w:type="spellEnd"/>
            <w:r w:rsidRPr="000B6FE3">
              <w:rPr>
                <w:color w:val="212529"/>
                <w:shd w:val="clear" w:color="auto" w:fill="FFFFFF"/>
              </w:rPr>
              <w:t xml:space="preserve"> </w:t>
            </w:r>
            <w:proofErr w:type="spellStart"/>
            <w:r w:rsidRPr="000B6FE3">
              <w:rPr>
                <w:color w:val="212529"/>
                <w:shd w:val="clear" w:color="auto" w:fill="FFFFFF"/>
              </w:rPr>
              <w:t>impact</w:t>
            </w:r>
            <w:proofErr w:type="spellEnd"/>
            <w:r w:rsidRPr="000B6FE3">
              <w:rPr>
                <w:color w:val="212529"/>
                <w:shd w:val="clear" w:color="auto" w:fill="FFFFFF"/>
              </w:rPr>
              <w:t xml:space="preserve"> </w:t>
            </w:r>
            <w:proofErr w:type="spellStart"/>
            <w:r w:rsidRPr="000B6FE3">
              <w:rPr>
                <w:color w:val="212529"/>
                <w:shd w:val="clear" w:color="auto" w:fill="FFFFFF"/>
              </w:rPr>
              <w:t>of</w:t>
            </w:r>
            <w:proofErr w:type="spellEnd"/>
            <w:r w:rsidRPr="000B6FE3">
              <w:rPr>
                <w:color w:val="212529"/>
                <w:shd w:val="clear" w:color="auto" w:fill="FFFFFF"/>
              </w:rPr>
              <w:t xml:space="preserve"> cell-free </w:t>
            </w:r>
            <w:proofErr w:type="spellStart"/>
            <w:r w:rsidRPr="000B6FE3">
              <w:rPr>
                <w:color w:val="212529"/>
                <w:shd w:val="clear" w:color="auto" w:fill="FFFFFF"/>
              </w:rPr>
              <w:t>supernatants</w:t>
            </w:r>
            <w:proofErr w:type="spellEnd"/>
            <w:r w:rsidRPr="000B6FE3">
              <w:rPr>
                <w:color w:val="212529"/>
                <w:shd w:val="clear" w:color="auto" w:fill="FFFFFF"/>
              </w:rPr>
              <w:t xml:space="preserve"> </w:t>
            </w:r>
            <w:proofErr w:type="spellStart"/>
            <w:r w:rsidRPr="000B6FE3">
              <w:rPr>
                <w:color w:val="212529"/>
                <w:shd w:val="clear" w:color="auto" w:fill="FFFFFF"/>
              </w:rPr>
              <w:t>of</w:t>
            </w:r>
            <w:proofErr w:type="spellEnd"/>
            <w:r w:rsidRPr="000B6FE3">
              <w:rPr>
                <w:color w:val="212529"/>
                <w:shd w:val="clear" w:color="auto" w:fill="FFFFFF"/>
              </w:rPr>
              <w:t xml:space="preserve"> </w:t>
            </w:r>
            <w:proofErr w:type="spellStart"/>
            <w:r w:rsidRPr="000B6FE3">
              <w:rPr>
                <w:color w:val="212529"/>
                <w:shd w:val="clear" w:color="auto" w:fill="FFFFFF"/>
              </w:rPr>
              <w:t>Lactococcus</w:t>
            </w:r>
            <w:proofErr w:type="spellEnd"/>
            <w:r w:rsidRPr="000B6FE3">
              <w:rPr>
                <w:color w:val="212529"/>
                <w:shd w:val="clear" w:color="auto" w:fill="FFFFFF"/>
              </w:rPr>
              <w:t xml:space="preserve"> </w:t>
            </w:r>
            <w:proofErr w:type="spellStart"/>
            <w:r w:rsidRPr="000B6FE3">
              <w:rPr>
                <w:color w:val="212529"/>
                <w:shd w:val="clear" w:color="auto" w:fill="FFFFFF"/>
              </w:rPr>
              <w:t>lactis</w:t>
            </w:r>
            <w:proofErr w:type="spellEnd"/>
            <w:r w:rsidRPr="000B6FE3">
              <w:rPr>
                <w:color w:val="212529"/>
                <w:shd w:val="clear" w:color="auto" w:fill="FFFFFF"/>
              </w:rPr>
              <w:t xml:space="preserve"> </w:t>
            </w:r>
            <w:proofErr w:type="spellStart"/>
            <w:r w:rsidRPr="000B6FE3">
              <w:rPr>
                <w:color w:val="212529"/>
                <w:shd w:val="clear" w:color="auto" w:fill="FFFFFF"/>
              </w:rPr>
              <w:t>subsp</w:t>
            </w:r>
            <w:proofErr w:type="spellEnd"/>
            <w:r w:rsidRPr="000B6FE3">
              <w:rPr>
                <w:color w:val="212529"/>
                <w:shd w:val="clear" w:color="auto" w:fill="FFFFFF"/>
              </w:rPr>
              <w:t xml:space="preserve">. </w:t>
            </w:r>
            <w:proofErr w:type="spellStart"/>
            <w:r w:rsidRPr="000B6FE3">
              <w:rPr>
                <w:color w:val="212529"/>
                <w:shd w:val="clear" w:color="auto" w:fill="FFFFFF"/>
              </w:rPr>
              <w:t>lactis</w:t>
            </w:r>
            <w:proofErr w:type="spellEnd"/>
            <w:r w:rsidRPr="000B6FE3">
              <w:rPr>
                <w:color w:val="212529"/>
                <w:shd w:val="clear" w:color="auto" w:fill="FFFFFF"/>
              </w:rPr>
              <w:t xml:space="preserve"> </w:t>
            </w:r>
            <w:proofErr w:type="spellStart"/>
            <w:r w:rsidRPr="000B6FE3">
              <w:rPr>
                <w:color w:val="212529"/>
                <w:shd w:val="clear" w:color="auto" w:fill="FFFFFF"/>
              </w:rPr>
              <w:t>strains</w:t>
            </w:r>
            <w:proofErr w:type="spellEnd"/>
            <w:r w:rsidRPr="000B6FE3">
              <w:rPr>
                <w:color w:val="212529"/>
                <w:shd w:val="clear" w:color="auto" w:fill="FFFFFF"/>
              </w:rPr>
              <w:t xml:space="preserve"> on </w:t>
            </w:r>
            <w:proofErr w:type="spellStart"/>
            <w:r w:rsidRPr="000B6FE3">
              <w:rPr>
                <w:color w:val="212529"/>
                <w:shd w:val="clear" w:color="auto" w:fill="FFFFFF"/>
              </w:rPr>
              <w:t>the</w:t>
            </w:r>
            <w:proofErr w:type="spellEnd"/>
            <w:r w:rsidRPr="000B6FE3">
              <w:rPr>
                <w:color w:val="212529"/>
                <w:shd w:val="clear" w:color="auto" w:fill="FFFFFF"/>
              </w:rPr>
              <w:t xml:space="preserve"> tyramine </w:t>
            </w:r>
            <w:proofErr w:type="spellStart"/>
            <w:r w:rsidRPr="000B6FE3">
              <w:rPr>
                <w:color w:val="212529"/>
                <w:shd w:val="clear" w:color="auto" w:fill="FFFFFF"/>
              </w:rPr>
              <w:t>formation</w:t>
            </w:r>
            <w:proofErr w:type="spellEnd"/>
            <w:r w:rsidRPr="000B6FE3">
              <w:rPr>
                <w:color w:val="212529"/>
                <w:shd w:val="clear" w:color="auto" w:fill="FFFFFF"/>
              </w:rPr>
              <w:t xml:space="preserve"> </w:t>
            </w:r>
            <w:proofErr w:type="spellStart"/>
            <w:r w:rsidRPr="000B6FE3">
              <w:rPr>
                <w:color w:val="212529"/>
                <w:shd w:val="clear" w:color="auto" w:fill="FFFFFF"/>
              </w:rPr>
              <w:t>of</w:t>
            </w:r>
            <w:proofErr w:type="spellEnd"/>
            <w:r w:rsidRPr="000B6FE3">
              <w:rPr>
                <w:color w:val="212529"/>
                <w:shd w:val="clear" w:color="auto" w:fill="FFFFFF"/>
              </w:rPr>
              <w:t xml:space="preserve"> </w:t>
            </w:r>
            <w:proofErr w:type="spellStart"/>
            <w:r w:rsidRPr="000B6FE3">
              <w:rPr>
                <w:color w:val="212529"/>
                <w:shd w:val="clear" w:color="auto" w:fill="FFFFFF"/>
              </w:rPr>
              <w:t>Lactobacillus</w:t>
            </w:r>
            <w:proofErr w:type="spellEnd"/>
            <w:r w:rsidRPr="000B6FE3">
              <w:rPr>
                <w:color w:val="212529"/>
                <w:shd w:val="clear" w:color="auto" w:fill="FFFFFF"/>
              </w:rPr>
              <w:t xml:space="preserve"> and </w:t>
            </w:r>
            <w:proofErr w:type="spellStart"/>
            <w:r w:rsidRPr="000B6FE3">
              <w:rPr>
                <w:color w:val="212529"/>
                <w:shd w:val="clear" w:color="auto" w:fill="FFFFFF"/>
              </w:rPr>
              <w:t>Lactiplantibacillus</w:t>
            </w:r>
            <w:proofErr w:type="spellEnd"/>
            <w:r w:rsidRPr="000B6FE3">
              <w:rPr>
                <w:color w:val="212529"/>
                <w:shd w:val="clear" w:color="auto" w:fill="FFFFFF"/>
              </w:rPr>
              <w:t xml:space="preserve"> </w:t>
            </w:r>
            <w:proofErr w:type="spellStart"/>
            <w:r w:rsidRPr="000B6FE3">
              <w:rPr>
                <w:color w:val="212529"/>
                <w:shd w:val="clear" w:color="auto" w:fill="FFFFFF"/>
              </w:rPr>
              <w:t>strains</w:t>
            </w:r>
            <w:proofErr w:type="spellEnd"/>
            <w:r w:rsidRPr="000B6FE3">
              <w:rPr>
                <w:color w:val="212529"/>
                <w:shd w:val="clear" w:color="auto" w:fill="FFFFFF"/>
              </w:rPr>
              <w:t xml:space="preserve"> </w:t>
            </w:r>
            <w:proofErr w:type="spellStart"/>
            <w:r w:rsidRPr="000B6FE3">
              <w:rPr>
                <w:color w:val="212529"/>
                <w:shd w:val="clear" w:color="auto" w:fill="FFFFFF"/>
              </w:rPr>
              <w:t>isolated</w:t>
            </w:r>
            <w:proofErr w:type="spellEnd"/>
            <w:r w:rsidRPr="000B6FE3">
              <w:rPr>
                <w:color w:val="212529"/>
                <w:shd w:val="clear" w:color="auto" w:fill="FFFFFF"/>
              </w:rPr>
              <w:t xml:space="preserve"> </w:t>
            </w:r>
            <w:proofErr w:type="spellStart"/>
            <w:r w:rsidRPr="000B6FE3">
              <w:rPr>
                <w:color w:val="212529"/>
                <w:shd w:val="clear" w:color="auto" w:fill="FFFFFF"/>
              </w:rPr>
              <w:t>from</w:t>
            </w:r>
            <w:proofErr w:type="spellEnd"/>
            <w:r w:rsidRPr="000B6FE3">
              <w:rPr>
                <w:color w:val="212529"/>
                <w:shd w:val="clear" w:color="auto" w:fill="FFFFFF"/>
              </w:rPr>
              <w:t xml:space="preserve"> cheese and </w:t>
            </w:r>
            <w:proofErr w:type="spellStart"/>
            <w:r w:rsidRPr="000B6FE3">
              <w:rPr>
                <w:color w:val="212529"/>
                <w:shd w:val="clear" w:color="auto" w:fill="FFFFFF"/>
              </w:rPr>
              <w:t>beer</w:t>
            </w:r>
            <w:proofErr w:type="spellEnd"/>
            <w:r w:rsidRPr="000B6FE3">
              <w:rPr>
                <w:color w:val="212529"/>
                <w:shd w:val="clear" w:color="auto" w:fill="FFFFFF"/>
              </w:rPr>
              <w:t>. Online. </w:t>
            </w:r>
            <w:r w:rsidRPr="000B6FE3">
              <w:rPr>
                <w:i/>
                <w:iCs/>
                <w:color w:val="212529"/>
                <w:shd w:val="clear" w:color="auto" w:fill="FFFFFF"/>
              </w:rPr>
              <w:t xml:space="preserve">Food </w:t>
            </w:r>
            <w:proofErr w:type="spellStart"/>
            <w:r w:rsidRPr="000B6FE3">
              <w:rPr>
                <w:i/>
                <w:iCs/>
                <w:color w:val="212529"/>
                <w:shd w:val="clear" w:color="auto" w:fill="FFFFFF"/>
              </w:rPr>
              <w:t>Microbiology</w:t>
            </w:r>
            <w:proofErr w:type="spellEnd"/>
            <w:r w:rsidR="000B6FE3" w:rsidRPr="000B6FE3">
              <w:rPr>
                <w:i/>
                <w:iCs/>
                <w:color w:val="212529"/>
                <w:shd w:val="clear" w:color="auto" w:fill="FFFFFF"/>
              </w:rPr>
              <w:t xml:space="preserve"> </w:t>
            </w:r>
            <w:r w:rsidR="000B6FE3" w:rsidRPr="000B6FE3">
              <w:rPr>
                <w:color w:val="212529"/>
                <w:shd w:val="clear" w:color="auto" w:fill="FFFFFF"/>
              </w:rPr>
              <w:t xml:space="preserve">99, </w:t>
            </w:r>
            <w:proofErr w:type="spellStart"/>
            <w:r w:rsidR="000B6FE3" w:rsidRPr="000B6FE3">
              <w:rPr>
                <w:color w:val="212529"/>
                <w:shd w:val="clear" w:color="auto" w:fill="FFFFFF"/>
              </w:rPr>
              <w:t>Article</w:t>
            </w:r>
            <w:proofErr w:type="spellEnd"/>
            <w:r w:rsidR="000B6FE3" w:rsidRPr="000B6FE3">
              <w:rPr>
                <w:color w:val="212529"/>
                <w:shd w:val="clear" w:color="auto" w:fill="FFFFFF"/>
              </w:rPr>
              <w:t xml:space="preserve"> </w:t>
            </w:r>
            <w:proofErr w:type="spellStart"/>
            <w:r w:rsidR="000B6FE3" w:rsidRPr="000B6FE3">
              <w:rPr>
                <w:color w:val="212529"/>
                <w:shd w:val="clear" w:color="auto" w:fill="FFFFFF"/>
              </w:rPr>
              <w:t>Number</w:t>
            </w:r>
            <w:proofErr w:type="spellEnd"/>
            <w:r w:rsidR="000B6FE3" w:rsidRPr="000B6FE3">
              <w:rPr>
                <w:rFonts w:ascii="Arial" w:hAnsi="Arial" w:cs="Arial"/>
                <w:color w:val="2E2E2E"/>
                <w:sz w:val="21"/>
                <w:szCs w:val="21"/>
                <w:shd w:val="clear" w:color="auto" w:fill="FFFFFF"/>
              </w:rPr>
              <w:t xml:space="preserve"> </w:t>
            </w:r>
            <w:r w:rsidR="000B6FE3" w:rsidRPr="000B6FE3">
              <w:rPr>
                <w:color w:val="212529"/>
                <w:shd w:val="clear" w:color="auto" w:fill="FFFFFF"/>
              </w:rPr>
              <w:t>103813,</w:t>
            </w:r>
            <w:r w:rsidR="000B6FE3">
              <w:rPr>
                <w:i/>
                <w:iCs/>
                <w:color w:val="212529"/>
                <w:shd w:val="clear" w:color="auto" w:fill="FFFFFF"/>
              </w:rPr>
              <w:t xml:space="preserve"> </w:t>
            </w:r>
            <w:r w:rsidRPr="000B6FE3">
              <w:rPr>
                <w:b/>
                <w:color w:val="212529"/>
                <w:shd w:val="clear" w:color="auto" w:fill="FFFFFF"/>
              </w:rPr>
              <w:t>2021</w:t>
            </w:r>
            <w:r w:rsidRPr="000B6FE3">
              <w:rPr>
                <w:bCs/>
                <w:color w:val="212529"/>
                <w:shd w:val="clear" w:color="auto" w:fill="FFFFFF"/>
              </w:rPr>
              <w:t>.</w:t>
            </w:r>
            <w:r w:rsidRPr="000B6FE3">
              <w:rPr>
                <w:b/>
                <w:color w:val="212529"/>
                <w:shd w:val="clear" w:color="auto" w:fill="FFFFFF"/>
              </w:rPr>
              <w:t xml:space="preserve"> </w:t>
            </w:r>
            <w:proofErr w:type="spellStart"/>
            <w:r w:rsidRPr="000B6FE3">
              <w:rPr>
                <w:color w:val="212529"/>
                <w:shd w:val="clear" w:color="auto" w:fill="FFFFFF"/>
              </w:rPr>
              <w:t>Jimp</w:t>
            </w:r>
            <w:proofErr w:type="spellEnd"/>
            <w:r w:rsidRPr="000B6FE3">
              <w:rPr>
                <w:color w:val="212529"/>
                <w:shd w:val="clear" w:color="auto" w:fill="FFFFFF"/>
              </w:rPr>
              <w:t xml:space="preserve"> (Q1)</w:t>
            </w:r>
          </w:p>
          <w:p w14:paraId="7AB948E6" w14:textId="51827DCA" w:rsidR="001E15C7" w:rsidRDefault="001E15C7" w:rsidP="006B7876">
            <w:pPr>
              <w:spacing w:before="120" w:after="120"/>
              <w:jc w:val="both"/>
              <w:rPr>
                <w:b/>
              </w:rPr>
            </w:pPr>
            <w:r w:rsidRPr="004E47D5">
              <w:rPr>
                <w:color w:val="212529"/>
                <w:shd w:val="clear" w:color="auto" w:fill="FFFFFF"/>
              </w:rPr>
              <w:t>SALEK, R</w:t>
            </w:r>
            <w:r>
              <w:rPr>
                <w:color w:val="212529"/>
                <w:shd w:val="clear" w:color="auto" w:fill="FFFFFF"/>
              </w:rPr>
              <w:t>.</w:t>
            </w:r>
            <w:r w:rsidRPr="004E47D5">
              <w:rPr>
                <w:color w:val="212529"/>
                <w:shd w:val="clear" w:color="auto" w:fill="FFFFFF"/>
              </w:rPr>
              <w:t>N</w:t>
            </w:r>
            <w:r>
              <w:rPr>
                <w:color w:val="212529"/>
                <w:shd w:val="clear" w:color="auto" w:fill="FFFFFF"/>
              </w:rPr>
              <w:t>.</w:t>
            </w:r>
            <w:r w:rsidRPr="004E47D5">
              <w:rPr>
                <w:color w:val="212529"/>
                <w:shd w:val="clear" w:color="auto" w:fill="FFFFFF"/>
              </w:rPr>
              <w:t>, ČERNÍKOVÁ</w:t>
            </w:r>
            <w:r>
              <w:rPr>
                <w:color w:val="212529"/>
                <w:shd w:val="clear" w:color="auto" w:fill="FFFFFF"/>
              </w:rPr>
              <w:t>, M.</w:t>
            </w:r>
            <w:r w:rsidRPr="004E47D5">
              <w:rPr>
                <w:color w:val="212529"/>
                <w:shd w:val="clear" w:color="auto" w:fill="FFFFFF"/>
              </w:rPr>
              <w:t>, LORENCOVÁ</w:t>
            </w:r>
            <w:r>
              <w:rPr>
                <w:color w:val="212529"/>
                <w:shd w:val="clear" w:color="auto" w:fill="FFFFFF"/>
              </w:rPr>
              <w:t>, E.</w:t>
            </w:r>
            <w:r w:rsidRPr="004E47D5">
              <w:rPr>
                <w:color w:val="212529"/>
                <w:shd w:val="clear" w:color="auto" w:fill="FFFFFF"/>
              </w:rPr>
              <w:t xml:space="preserve">, </w:t>
            </w:r>
            <w:r w:rsidRPr="001025A6">
              <w:rPr>
                <w:b/>
                <w:bCs/>
                <w:color w:val="212529"/>
                <w:shd w:val="clear" w:color="auto" w:fill="FFFFFF"/>
              </w:rPr>
              <w:t>PACHLOVÁ, V. (</w:t>
            </w:r>
            <w:proofErr w:type="gramStart"/>
            <w:r w:rsidRPr="001025A6">
              <w:rPr>
                <w:b/>
                <w:bCs/>
                <w:color w:val="212529"/>
                <w:shd w:val="clear" w:color="auto" w:fill="FFFFFF"/>
              </w:rPr>
              <w:t>10%</w:t>
            </w:r>
            <w:proofErr w:type="gramEnd"/>
            <w:r w:rsidRPr="001025A6">
              <w:rPr>
                <w:b/>
                <w:bCs/>
                <w:color w:val="212529"/>
                <w:shd w:val="clear" w:color="auto" w:fill="FFFFFF"/>
              </w:rPr>
              <w:t>)</w:t>
            </w:r>
            <w:r w:rsidRPr="004E47D5">
              <w:rPr>
                <w:color w:val="212529"/>
                <w:shd w:val="clear" w:color="auto" w:fill="FFFFFF"/>
              </w:rPr>
              <w:t>, KŮROVÁ,</w:t>
            </w:r>
            <w:r>
              <w:rPr>
                <w:color w:val="212529"/>
                <w:shd w:val="clear" w:color="auto" w:fill="FFFFFF"/>
              </w:rPr>
              <w:t xml:space="preserve"> V.,</w:t>
            </w:r>
            <w:r w:rsidRPr="004E47D5">
              <w:rPr>
                <w:color w:val="212529"/>
                <w:shd w:val="clear" w:color="auto" w:fill="FFFFFF"/>
              </w:rPr>
              <w:t xml:space="preserve"> ŠENKÝŘOVÁ</w:t>
            </w:r>
            <w:r>
              <w:rPr>
                <w:color w:val="212529"/>
                <w:shd w:val="clear" w:color="auto" w:fill="FFFFFF"/>
              </w:rPr>
              <w:t xml:space="preserve">, J., </w:t>
            </w:r>
            <w:r w:rsidRPr="004E47D5">
              <w:rPr>
                <w:color w:val="212529"/>
                <w:shd w:val="clear" w:color="auto" w:fill="FFFFFF"/>
              </w:rPr>
              <w:t>BUŇKA</w:t>
            </w:r>
            <w:r>
              <w:rPr>
                <w:color w:val="212529"/>
                <w:shd w:val="clear" w:color="auto" w:fill="FFFFFF"/>
              </w:rPr>
              <w:t>, F</w:t>
            </w:r>
            <w:r w:rsidRPr="004E47D5">
              <w:rPr>
                <w:color w:val="212529"/>
                <w:shd w:val="clear" w:color="auto" w:fill="FFFFFF"/>
              </w:rPr>
              <w:t>.</w:t>
            </w:r>
            <w:r>
              <w:rPr>
                <w:color w:val="212529"/>
                <w:shd w:val="clear" w:color="auto" w:fill="FFFFFF"/>
              </w:rPr>
              <w:t>:</w:t>
            </w:r>
            <w:r w:rsidRPr="004E47D5">
              <w:rPr>
                <w:color w:val="212529"/>
                <w:shd w:val="clear" w:color="auto" w:fill="FFFFFF"/>
              </w:rPr>
              <w:t xml:space="preserve"> </w:t>
            </w:r>
            <w:proofErr w:type="spellStart"/>
            <w:r w:rsidRPr="004E47D5">
              <w:rPr>
                <w:color w:val="212529"/>
                <w:shd w:val="clear" w:color="auto" w:fill="FFFFFF"/>
              </w:rPr>
              <w:t>The</w:t>
            </w:r>
            <w:proofErr w:type="spellEnd"/>
            <w:r w:rsidRPr="004E47D5">
              <w:rPr>
                <w:color w:val="212529"/>
                <w:shd w:val="clear" w:color="auto" w:fill="FFFFFF"/>
              </w:rPr>
              <w:t xml:space="preserve"> </w:t>
            </w:r>
            <w:proofErr w:type="spellStart"/>
            <w:r w:rsidRPr="004E47D5">
              <w:rPr>
                <w:color w:val="212529"/>
                <w:shd w:val="clear" w:color="auto" w:fill="FFFFFF"/>
              </w:rPr>
              <w:t>impact</w:t>
            </w:r>
            <w:proofErr w:type="spellEnd"/>
            <w:r w:rsidRPr="004E47D5">
              <w:rPr>
                <w:color w:val="212529"/>
                <w:shd w:val="clear" w:color="auto" w:fill="FFFFFF"/>
              </w:rPr>
              <w:t xml:space="preserve"> </w:t>
            </w:r>
            <w:proofErr w:type="spellStart"/>
            <w:r w:rsidRPr="004E47D5">
              <w:rPr>
                <w:color w:val="212529"/>
                <w:shd w:val="clear" w:color="auto" w:fill="FFFFFF"/>
              </w:rPr>
              <w:t>of</w:t>
            </w:r>
            <w:proofErr w:type="spellEnd"/>
            <w:r w:rsidRPr="004E47D5">
              <w:rPr>
                <w:color w:val="212529"/>
                <w:shd w:val="clear" w:color="auto" w:fill="FFFFFF"/>
              </w:rPr>
              <w:t xml:space="preserve"> </w:t>
            </w:r>
            <w:proofErr w:type="spellStart"/>
            <w:r w:rsidRPr="004E47D5">
              <w:rPr>
                <w:color w:val="212529"/>
                <w:shd w:val="clear" w:color="auto" w:fill="FFFFFF"/>
              </w:rPr>
              <w:t>Cheddar</w:t>
            </w:r>
            <w:proofErr w:type="spellEnd"/>
            <w:r w:rsidRPr="004E47D5">
              <w:rPr>
                <w:color w:val="212529"/>
                <w:shd w:val="clear" w:color="auto" w:fill="FFFFFF"/>
              </w:rPr>
              <w:t xml:space="preserve"> </w:t>
            </w:r>
            <w:proofErr w:type="spellStart"/>
            <w:r w:rsidRPr="004E47D5">
              <w:rPr>
                <w:color w:val="212529"/>
                <w:shd w:val="clear" w:color="auto" w:fill="FFFFFF"/>
              </w:rPr>
              <w:t>or</w:t>
            </w:r>
            <w:proofErr w:type="spellEnd"/>
            <w:r w:rsidRPr="004E47D5">
              <w:rPr>
                <w:color w:val="212529"/>
                <w:shd w:val="clear" w:color="auto" w:fill="FFFFFF"/>
              </w:rPr>
              <w:t xml:space="preserve"> </w:t>
            </w:r>
            <w:proofErr w:type="spellStart"/>
            <w:r w:rsidRPr="004E47D5">
              <w:rPr>
                <w:color w:val="212529"/>
                <w:shd w:val="clear" w:color="auto" w:fill="FFFFFF"/>
              </w:rPr>
              <w:t>white</w:t>
            </w:r>
            <w:proofErr w:type="spellEnd"/>
            <w:r w:rsidRPr="004E47D5">
              <w:rPr>
                <w:color w:val="212529"/>
                <w:shd w:val="clear" w:color="auto" w:fill="FFFFFF"/>
              </w:rPr>
              <w:t xml:space="preserve"> </w:t>
            </w:r>
            <w:proofErr w:type="spellStart"/>
            <w:r w:rsidRPr="004E47D5">
              <w:rPr>
                <w:color w:val="212529"/>
                <w:shd w:val="clear" w:color="auto" w:fill="FFFFFF"/>
              </w:rPr>
              <w:t>brined</w:t>
            </w:r>
            <w:proofErr w:type="spellEnd"/>
            <w:r w:rsidRPr="004E47D5">
              <w:rPr>
                <w:color w:val="212529"/>
                <w:shd w:val="clear" w:color="auto" w:fill="FFFFFF"/>
              </w:rPr>
              <w:t xml:space="preserve"> cheese </w:t>
            </w:r>
            <w:proofErr w:type="spellStart"/>
            <w:r w:rsidRPr="004E47D5">
              <w:rPr>
                <w:color w:val="212529"/>
                <w:shd w:val="clear" w:color="auto" w:fill="FFFFFF"/>
              </w:rPr>
              <w:t>with</w:t>
            </w:r>
            <w:proofErr w:type="spellEnd"/>
            <w:r w:rsidRPr="004E47D5">
              <w:rPr>
                <w:color w:val="212529"/>
                <w:shd w:val="clear" w:color="auto" w:fill="FFFFFF"/>
              </w:rPr>
              <w:t xml:space="preserve"> </w:t>
            </w:r>
            <w:proofErr w:type="spellStart"/>
            <w:r w:rsidRPr="004E47D5">
              <w:rPr>
                <w:color w:val="212529"/>
                <w:shd w:val="clear" w:color="auto" w:fill="FFFFFF"/>
              </w:rPr>
              <w:t>various</w:t>
            </w:r>
            <w:proofErr w:type="spellEnd"/>
            <w:r w:rsidRPr="004E47D5">
              <w:rPr>
                <w:color w:val="212529"/>
                <w:shd w:val="clear" w:color="auto" w:fill="FFFFFF"/>
              </w:rPr>
              <w:t xml:space="preserve"> maturity </w:t>
            </w:r>
            <w:proofErr w:type="spellStart"/>
            <w:r w:rsidRPr="004E47D5">
              <w:rPr>
                <w:color w:val="212529"/>
                <w:shd w:val="clear" w:color="auto" w:fill="FFFFFF"/>
              </w:rPr>
              <w:t>degrees</w:t>
            </w:r>
            <w:proofErr w:type="spellEnd"/>
            <w:r w:rsidRPr="004E47D5">
              <w:rPr>
                <w:color w:val="212529"/>
                <w:shd w:val="clear" w:color="auto" w:fill="FFFFFF"/>
              </w:rPr>
              <w:t xml:space="preserve"> on </w:t>
            </w:r>
            <w:proofErr w:type="spellStart"/>
            <w:r w:rsidRPr="004E47D5">
              <w:rPr>
                <w:color w:val="212529"/>
                <w:shd w:val="clear" w:color="auto" w:fill="FFFFFF"/>
              </w:rPr>
              <w:t>the</w:t>
            </w:r>
            <w:proofErr w:type="spellEnd"/>
            <w:r w:rsidRPr="004E47D5">
              <w:rPr>
                <w:color w:val="212529"/>
                <w:shd w:val="clear" w:color="auto" w:fill="FFFFFF"/>
              </w:rPr>
              <w:t xml:space="preserve"> </w:t>
            </w:r>
            <w:proofErr w:type="spellStart"/>
            <w:r w:rsidRPr="004E47D5">
              <w:rPr>
                <w:color w:val="212529"/>
                <w:shd w:val="clear" w:color="auto" w:fill="FFFFFF"/>
              </w:rPr>
              <w:t>processed</w:t>
            </w:r>
            <w:proofErr w:type="spellEnd"/>
            <w:r w:rsidRPr="004E47D5">
              <w:rPr>
                <w:color w:val="212529"/>
                <w:shd w:val="clear" w:color="auto" w:fill="FFFFFF"/>
              </w:rPr>
              <w:t xml:space="preserve"> cheese </w:t>
            </w:r>
            <w:proofErr w:type="spellStart"/>
            <w:r w:rsidRPr="004E47D5">
              <w:rPr>
                <w:color w:val="212529"/>
                <w:shd w:val="clear" w:color="auto" w:fill="FFFFFF"/>
              </w:rPr>
              <w:t>consistency</w:t>
            </w:r>
            <w:proofErr w:type="spellEnd"/>
            <w:r w:rsidRPr="004E47D5">
              <w:rPr>
                <w:color w:val="212529"/>
                <w:shd w:val="clear" w:color="auto" w:fill="FFFFFF"/>
              </w:rPr>
              <w:t xml:space="preserve">: A </w:t>
            </w:r>
            <w:proofErr w:type="spellStart"/>
            <w:r w:rsidRPr="004E47D5">
              <w:rPr>
                <w:color w:val="212529"/>
                <w:shd w:val="clear" w:color="auto" w:fill="FFFFFF"/>
              </w:rPr>
              <w:t>comparative</w:t>
            </w:r>
            <w:proofErr w:type="spellEnd"/>
            <w:r w:rsidRPr="004E47D5">
              <w:rPr>
                <w:color w:val="212529"/>
                <w:shd w:val="clear" w:color="auto" w:fill="FFFFFF"/>
              </w:rPr>
              <w:t xml:space="preserve"> study. </w:t>
            </w:r>
            <w:r w:rsidRPr="004E47D5">
              <w:rPr>
                <w:i/>
                <w:iCs/>
                <w:color w:val="212529"/>
                <w:shd w:val="clear" w:color="auto" w:fill="FFFFFF"/>
              </w:rPr>
              <w:t xml:space="preserve">International </w:t>
            </w:r>
            <w:proofErr w:type="spellStart"/>
            <w:r w:rsidRPr="004E47D5">
              <w:rPr>
                <w:i/>
                <w:iCs/>
                <w:color w:val="212529"/>
                <w:shd w:val="clear" w:color="auto" w:fill="FFFFFF"/>
              </w:rPr>
              <w:t>Dairy</w:t>
            </w:r>
            <w:proofErr w:type="spellEnd"/>
            <w:r w:rsidRPr="004E47D5">
              <w:rPr>
                <w:i/>
                <w:iCs/>
                <w:color w:val="212529"/>
                <w:shd w:val="clear" w:color="auto" w:fill="FFFFFF"/>
              </w:rPr>
              <w:t xml:space="preserve"> </w:t>
            </w:r>
            <w:proofErr w:type="spellStart"/>
            <w:r w:rsidRPr="004E47D5">
              <w:rPr>
                <w:i/>
                <w:iCs/>
                <w:color w:val="212529"/>
                <w:shd w:val="clear" w:color="auto" w:fill="FFFFFF"/>
              </w:rPr>
              <w:t>Journal</w:t>
            </w:r>
            <w:proofErr w:type="spellEnd"/>
            <w:r>
              <w:rPr>
                <w:color w:val="212529"/>
                <w:shd w:val="clear" w:color="auto" w:fill="FFFFFF"/>
              </w:rPr>
              <w:t xml:space="preserve"> 111, </w:t>
            </w:r>
            <w:r w:rsidRPr="00285ACF">
              <w:rPr>
                <w:b/>
                <w:color w:val="212529"/>
                <w:shd w:val="clear" w:color="auto" w:fill="FFFFFF"/>
              </w:rPr>
              <w:t>2020</w:t>
            </w:r>
            <w:r>
              <w:rPr>
                <w:color w:val="212529"/>
                <w:shd w:val="clear" w:color="auto" w:fill="FFFFFF"/>
              </w:rPr>
              <w:t xml:space="preserve">. </w:t>
            </w:r>
            <w:proofErr w:type="spellStart"/>
            <w:r>
              <w:rPr>
                <w:color w:val="212529"/>
                <w:shd w:val="clear" w:color="auto" w:fill="FFFFFF"/>
              </w:rPr>
              <w:t>Jimp</w:t>
            </w:r>
            <w:proofErr w:type="spellEnd"/>
            <w:r>
              <w:rPr>
                <w:color w:val="212529"/>
                <w:shd w:val="clear" w:color="auto" w:fill="FFFFFF"/>
              </w:rPr>
              <w:t xml:space="preserve"> (Q1)</w:t>
            </w:r>
          </w:p>
        </w:tc>
      </w:tr>
      <w:tr w:rsidR="001E15C7" w14:paraId="0EE288E4" w14:textId="77777777" w:rsidTr="00EC195B">
        <w:trPr>
          <w:trHeight w:val="218"/>
        </w:trPr>
        <w:tc>
          <w:tcPr>
            <w:tcW w:w="9956" w:type="dxa"/>
            <w:gridSpan w:val="14"/>
            <w:shd w:val="clear" w:color="auto" w:fill="F7CAAC"/>
          </w:tcPr>
          <w:p w14:paraId="61582DD1" w14:textId="15CBF668" w:rsidR="001E15C7" w:rsidRDefault="00336343" w:rsidP="001E15C7">
            <w:pPr>
              <w:rPr>
                <w:b/>
              </w:rPr>
            </w:pPr>
            <w:r>
              <w:rPr>
                <w:b/>
              </w:rPr>
              <w:t>Působení v zahraničí</w:t>
            </w:r>
          </w:p>
        </w:tc>
      </w:tr>
      <w:tr w:rsidR="001E15C7" w14:paraId="31BBD402" w14:textId="77777777" w:rsidTr="00EC195B">
        <w:trPr>
          <w:trHeight w:val="328"/>
        </w:trPr>
        <w:tc>
          <w:tcPr>
            <w:tcW w:w="9956" w:type="dxa"/>
            <w:gridSpan w:val="14"/>
          </w:tcPr>
          <w:p w14:paraId="6B442E94" w14:textId="45BF3876" w:rsidR="001E15C7" w:rsidRDefault="001E15C7" w:rsidP="006729C9">
            <w:pPr>
              <w:spacing w:before="60" w:after="60"/>
              <w:rPr>
                <w:b/>
              </w:rPr>
            </w:pPr>
            <w:r>
              <w:t>---</w:t>
            </w:r>
          </w:p>
        </w:tc>
      </w:tr>
      <w:tr w:rsidR="001E15C7" w14:paraId="1E742544" w14:textId="77777777" w:rsidTr="00EC195B">
        <w:trPr>
          <w:cantSplit/>
          <w:trHeight w:val="470"/>
        </w:trPr>
        <w:tc>
          <w:tcPr>
            <w:tcW w:w="2518" w:type="dxa"/>
            <w:shd w:val="clear" w:color="auto" w:fill="F7CAAC"/>
          </w:tcPr>
          <w:p w14:paraId="0DC12E77" w14:textId="77777777" w:rsidR="001E15C7" w:rsidRDefault="001E15C7" w:rsidP="001E15C7">
            <w:pPr>
              <w:jc w:val="both"/>
              <w:rPr>
                <w:b/>
              </w:rPr>
            </w:pPr>
            <w:r>
              <w:rPr>
                <w:b/>
              </w:rPr>
              <w:t xml:space="preserve">Podpis </w:t>
            </w:r>
          </w:p>
        </w:tc>
        <w:tc>
          <w:tcPr>
            <w:tcW w:w="4536" w:type="dxa"/>
            <w:gridSpan w:val="8"/>
          </w:tcPr>
          <w:p w14:paraId="4720479F" w14:textId="77777777" w:rsidR="001E15C7" w:rsidRDefault="001E15C7" w:rsidP="001E15C7">
            <w:pPr>
              <w:jc w:val="both"/>
            </w:pPr>
          </w:p>
        </w:tc>
        <w:tc>
          <w:tcPr>
            <w:tcW w:w="786" w:type="dxa"/>
            <w:gridSpan w:val="2"/>
            <w:shd w:val="clear" w:color="auto" w:fill="F7CAAC"/>
          </w:tcPr>
          <w:p w14:paraId="3C688809" w14:textId="77777777" w:rsidR="001E15C7" w:rsidRDefault="001E15C7" w:rsidP="001E15C7">
            <w:pPr>
              <w:jc w:val="both"/>
            </w:pPr>
            <w:r>
              <w:rPr>
                <w:b/>
              </w:rPr>
              <w:t>datum</w:t>
            </w:r>
          </w:p>
        </w:tc>
        <w:tc>
          <w:tcPr>
            <w:tcW w:w="2116" w:type="dxa"/>
            <w:gridSpan w:val="3"/>
          </w:tcPr>
          <w:p w14:paraId="1137A2FB" w14:textId="77777777" w:rsidR="001E15C7" w:rsidRDefault="001E15C7" w:rsidP="001E15C7">
            <w:pPr>
              <w:jc w:val="both"/>
            </w:pPr>
          </w:p>
        </w:tc>
      </w:tr>
      <w:bookmarkEnd w:id="220"/>
    </w:tbl>
    <w:p w14:paraId="6B931769" w14:textId="77777777" w:rsidR="00B00931" w:rsidRDefault="00B00931">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5"/>
        <w:gridCol w:w="67"/>
        <w:gridCol w:w="759"/>
        <w:gridCol w:w="1712"/>
        <w:gridCol w:w="142"/>
        <w:gridCol w:w="380"/>
        <w:gridCol w:w="185"/>
        <w:gridCol w:w="281"/>
        <w:gridCol w:w="989"/>
        <w:gridCol w:w="706"/>
        <w:gridCol w:w="123"/>
        <w:gridCol w:w="695"/>
        <w:gridCol w:w="706"/>
        <w:gridCol w:w="706"/>
      </w:tblGrid>
      <w:tr w:rsidR="001E15C7" w14:paraId="0B78ECA8" w14:textId="77777777" w:rsidTr="00982FBC">
        <w:tc>
          <w:tcPr>
            <w:tcW w:w="9956" w:type="dxa"/>
            <w:gridSpan w:val="14"/>
            <w:tcBorders>
              <w:bottom w:val="double" w:sz="4" w:space="0" w:color="auto"/>
            </w:tcBorders>
            <w:shd w:val="clear" w:color="auto" w:fill="BDD6EE"/>
          </w:tcPr>
          <w:p w14:paraId="64B4E9C4" w14:textId="367CC4B5" w:rsidR="001E15C7" w:rsidRDefault="001E15C7" w:rsidP="001E15C7">
            <w:pPr>
              <w:jc w:val="both"/>
              <w:rPr>
                <w:b/>
                <w:sz w:val="28"/>
              </w:rPr>
            </w:pPr>
            <w:bookmarkStart w:id="222" w:name="_Hlk138955747"/>
            <w:r>
              <w:rPr>
                <w:b/>
                <w:sz w:val="28"/>
              </w:rPr>
              <w:lastRenderedPageBreak/>
              <w:t>C-I – Personální zabezpečení</w:t>
            </w:r>
          </w:p>
        </w:tc>
      </w:tr>
      <w:tr w:rsidR="001E15C7" w14:paraId="0734415C" w14:textId="77777777" w:rsidTr="00853DFB">
        <w:tc>
          <w:tcPr>
            <w:tcW w:w="2505" w:type="dxa"/>
            <w:tcBorders>
              <w:top w:val="double" w:sz="4" w:space="0" w:color="auto"/>
            </w:tcBorders>
            <w:shd w:val="clear" w:color="auto" w:fill="F7CAAC"/>
          </w:tcPr>
          <w:p w14:paraId="391BA473" w14:textId="77777777" w:rsidR="001E15C7" w:rsidRDefault="001E15C7" w:rsidP="001E15C7">
            <w:pPr>
              <w:jc w:val="both"/>
              <w:rPr>
                <w:b/>
              </w:rPr>
            </w:pPr>
            <w:r>
              <w:rPr>
                <w:b/>
              </w:rPr>
              <w:t>Vysoká škola</w:t>
            </w:r>
          </w:p>
        </w:tc>
        <w:tc>
          <w:tcPr>
            <w:tcW w:w="7451" w:type="dxa"/>
            <w:gridSpan w:val="13"/>
          </w:tcPr>
          <w:p w14:paraId="7480AB30" w14:textId="77777777" w:rsidR="001E15C7" w:rsidRDefault="001E15C7" w:rsidP="001E15C7">
            <w:pPr>
              <w:jc w:val="both"/>
            </w:pPr>
            <w:r>
              <w:t>Univerzita Tomáše Bati ve Zlíně</w:t>
            </w:r>
          </w:p>
        </w:tc>
      </w:tr>
      <w:tr w:rsidR="001E15C7" w14:paraId="4DD56F7B" w14:textId="77777777" w:rsidTr="00853DFB">
        <w:tc>
          <w:tcPr>
            <w:tcW w:w="2505" w:type="dxa"/>
            <w:shd w:val="clear" w:color="auto" w:fill="F7CAAC"/>
          </w:tcPr>
          <w:p w14:paraId="7ABC0FB4" w14:textId="77777777" w:rsidR="001E15C7" w:rsidRDefault="001E15C7" w:rsidP="001E15C7">
            <w:pPr>
              <w:jc w:val="both"/>
              <w:rPr>
                <w:b/>
              </w:rPr>
            </w:pPr>
            <w:r>
              <w:rPr>
                <w:b/>
              </w:rPr>
              <w:t>Součást vysoké školy</w:t>
            </w:r>
          </w:p>
        </w:tc>
        <w:tc>
          <w:tcPr>
            <w:tcW w:w="7451" w:type="dxa"/>
            <w:gridSpan w:val="13"/>
          </w:tcPr>
          <w:p w14:paraId="1BB36FD1" w14:textId="77777777" w:rsidR="001E15C7" w:rsidRDefault="001E15C7" w:rsidP="001E15C7">
            <w:pPr>
              <w:jc w:val="both"/>
            </w:pPr>
            <w:r>
              <w:t>Fakulta technologická</w:t>
            </w:r>
          </w:p>
        </w:tc>
      </w:tr>
      <w:tr w:rsidR="001E15C7" w14:paraId="311DEC11" w14:textId="77777777" w:rsidTr="00853DFB">
        <w:tc>
          <w:tcPr>
            <w:tcW w:w="2505" w:type="dxa"/>
            <w:shd w:val="clear" w:color="auto" w:fill="F7CAAC"/>
          </w:tcPr>
          <w:p w14:paraId="10229143" w14:textId="77777777" w:rsidR="001E15C7" w:rsidRDefault="001E15C7" w:rsidP="001E15C7">
            <w:pPr>
              <w:jc w:val="both"/>
              <w:rPr>
                <w:b/>
              </w:rPr>
            </w:pPr>
            <w:r>
              <w:rPr>
                <w:b/>
              </w:rPr>
              <w:t>Název studijního programu</w:t>
            </w:r>
          </w:p>
        </w:tc>
        <w:tc>
          <w:tcPr>
            <w:tcW w:w="7451" w:type="dxa"/>
            <w:gridSpan w:val="13"/>
          </w:tcPr>
          <w:p w14:paraId="192B6712" w14:textId="77777777" w:rsidR="001E15C7" w:rsidRDefault="001E15C7" w:rsidP="001E15C7">
            <w:pPr>
              <w:jc w:val="both"/>
            </w:pPr>
            <w:r>
              <w:t>Potravinářské biotechnologie a aplikovaná mikrobiologie</w:t>
            </w:r>
          </w:p>
        </w:tc>
      </w:tr>
      <w:tr w:rsidR="001E15C7" w14:paraId="68649ECD" w14:textId="77777777" w:rsidTr="00853DFB">
        <w:tc>
          <w:tcPr>
            <w:tcW w:w="2505" w:type="dxa"/>
            <w:shd w:val="clear" w:color="auto" w:fill="F7CAAC"/>
          </w:tcPr>
          <w:p w14:paraId="63F60970" w14:textId="77777777" w:rsidR="001E15C7" w:rsidRDefault="001E15C7" w:rsidP="001E15C7">
            <w:pPr>
              <w:jc w:val="both"/>
              <w:rPr>
                <w:b/>
              </w:rPr>
            </w:pPr>
            <w:r>
              <w:rPr>
                <w:b/>
              </w:rPr>
              <w:t>Jméno a příjmení</w:t>
            </w:r>
          </w:p>
        </w:tc>
        <w:tc>
          <w:tcPr>
            <w:tcW w:w="4515" w:type="dxa"/>
            <w:gridSpan w:val="8"/>
          </w:tcPr>
          <w:p w14:paraId="70D4EF8B" w14:textId="5835F1F8" w:rsidR="001E15C7" w:rsidRPr="002005AC" w:rsidRDefault="001E15C7" w:rsidP="001E15C7">
            <w:pPr>
              <w:jc w:val="both"/>
              <w:rPr>
                <w:b/>
                <w:bCs/>
              </w:rPr>
            </w:pPr>
            <w:bookmarkStart w:id="223" w:name="Pata"/>
            <w:bookmarkEnd w:id="223"/>
            <w:r>
              <w:rPr>
                <w:b/>
                <w:bCs/>
              </w:rPr>
              <w:t>Vladimír Pata</w:t>
            </w:r>
          </w:p>
        </w:tc>
        <w:tc>
          <w:tcPr>
            <w:tcW w:w="706" w:type="dxa"/>
            <w:shd w:val="clear" w:color="auto" w:fill="F7CAAC"/>
          </w:tcPr>
          <w:p w14:paraId="33F689E1" w14:textId="77777777" w:rsidR="001E15C7" w:rsidRDefault="001E15C7" w:rsidP="001E15C7">
            <w:pPr>
              <w:jc w:val="both"/>
              <w:rPr>
                <w:b/>
              </w:rPr>
            </w:pPr>
            <w:r>
              <w:rPr>
                <w:b/>
              </w:rPr>
              <w:t>Tituly</w:t>
            </w:r>
          </w:p>
        </w:tc>
        <w:tc>
          <w:tcPr>
            <w:tcW w:w="2230" w:type="dxa"/>
            <w:gridSpan w:val="4"/>
          </w:tcPr>
          <w:p w14:paraId="14144340" w14:textId="672CFABB" w:rsidR="001E15C7" w:rsidRDefault="001E15C7" w:rsidP="001E15C7">
            <w:pPr>
              <w:jc w:val="both"/>
            </w:pPr>
            <w:r>
              <w:t>prof. Dr. Ing.</w:t>
            </w:r>
          </w:p>
        </w:tc>
      </w:tr>
      <w:tr w:rsidR="001E15C7" w:rsidRPr="005E742D" w14:paraId="03F74484" w14:textId="77777777" w:rsidTr="00853DFB">
        <w:tc>
          <w:tcPr>
            <w:tcW w:w="2505" w:type="dxa"/>
            <w:shd w:val="clear" w:color="auto" w:fill="F7CAAC"/>
          </w:tcPr>
          <w:p w14:paraId="772D1348" w14:textId="77777777" w:rsidR="001E15C7" w:rsidRDefault="001E15C7" w:rsidP="001E15C7">
            <w:pPr>
              <w:jc w:val="both"/>
              <w:rPr>
                <w:b/>
              </w:rPr>
            </w:pPr>
            <w:r>
              <w:rPr>
                <w:b/>
              </w:rPr>
              <w:t>Rok narození</w:t>
            </w:r>
          </w:p>
        </w:tc>
        <w:tc>
          <w:tcPr>
            <w:tcW w:w="826" w:type="dxa"/>
            <w:gridSpan w:val="2"/>
          </w:tcPr>
          <w:p w14:paraId="1749B82E" w14:textId="078FFC12" w:rsidR="001E15C7" w:rsidRDefault="001E15C7" w:rsidP="001E15C7">
            <w:pPr>
              <w:jc w:val="both"/>
            </w:pPr>
            <w:r>
              <w:t>1966</w:t>
            </w:r>
          </w:p>
        </w:tc>
        <w:tc>
          <w:tcPr>
            <w:tcW w:w="1712" w:type="dxa"/>
            <w:shd w:val="clear" w:color="auto" w:fill="F7CAAC"/>
          </w:tcPr>
          <w:p w14:paraId="022B7C7B" w14:textId="5AD65AD6" w:rsidR="001E15C7" w:rsidRDefault="001E15C7" w:rsidP="001E15C7">
            <w:pPr>
              <w:jc w:val="both"/>
              <w:rPr>
                <w:b/>
              </w:rPr>
            </w:pPr>
            <w:r>
              <w:rPr>
                <w:b/>
              </w:rPr>
              <w:t>typ vztahu k V</w:t>
            </w:r>
            <w:r w:rsidR="00B00931">
              <w:rPr>
                <w:b/>
              </w:rPr>
              <w:t>Š</w:t>
            </w:r>
          </w:p>
        </w:tc>
        <w:tc>
          <w:tcPr>
            <w:tcW w:w="988" w:type="dxa"/>
            <w:gridSpan w:val="4"/>
          </w:tcPr>
          <w:p w14:paraId="59531DE6" w14:textId="77777777" w:rsidR="001E15C7" w:rsidRPr="005E742D" w:rsidRDefault="001E15C7" w:rsidP="001E15C7">
            <w:pPr>
              <w:jc w:val="both"/>
            </w:pPr>
            <w:r w:rsidRPr="005E742D">
              <w:t>pp.</w:t>
            </w:r>
          </w:p>
        </w:tc>
        <w:tc>
          <w:tcPr>
            <w:tcW w:w="989" w:type="dxa"/>
            <w:shd w:val="clear" w:color="auto" w:fill="F7CAAC"/>
          </w:tcPr>
          <w:p w14:paraId="64AEE8A1" w14:textId="77777777" w:rsidR="001E15C7" w:rsidRPr="005E742D" w:rsidRDefault="001E15C7" w:rsidP="001E15C7">
            <w:pPr>
              <w:jc w:val="both"/>
              <w:rPr>
                <w:b/>
              </w:rPr>
            </w:pPr>
            <w:r w:rsidRPr="005E742D">
              <w:rPr>
                <w:b/>
              </w:rPr>
              <w:t>rozsah</w:t>
            </w:r>
          </w:p>
        </w:tc>
        <w:tc>
          <w:tcPr>
            <w:tcW w:w="706" w:type="dxa"/>
          </w:tcPr>
          <w:p w14:paraId="251F64CC" w14:textId="77777777" w:rsidR="001E15C7" w:rsidRPr="005E742D" w:rsidRDefault="001E15C7" w:rsidP="001E15C7">
            <w:pPr>
              <w:jc w:val="both"/>
            </w:pPr>
            <w:r w:rsidRPr="005E742D">
              <w:t>40</w:t>
            </w:r>
          </w:p>
        </w:tc>
        <w:tc>
          <w:tcPr>
            <w:tcW w:w="818" w:type="dxa"/>
            <w:gridSpan w:val="2"/>
            <w:shd w:val="clear" w:color="auto" w:fill="F7CAAC"/>
          </w:tcPr>
          <w:p w14:paraId="406AA6B3" w14:textId="77777777" w:rsidR="001E15C7" w:rsidRPr="005E742D" w:rsidRDefault="001E15C7" w:rsidP="001E15C7">
            <w:pPr>
              <w:jc w:val="both"/>
              <w:rPr>
                <w:b/>
              </w:rPr>
            </w:pPr>
            <w:r w:rsidRPr="005E742D">
              <w:rPr>
                <w:b/>
              </w:rPr>
              <w:t>do kdy</w:t>
            </w:r>
          </w:p>
        </w:tc>
        <w:tc>
          <w:tcPr>
            <w:tcW w:w="1412" w:type="dxa"/>
            <w:gridSpan w:val="2"/>
          </w:tcPr>
          <w:p w14:paraId="5689EA88" w14:textId="77777777" w:rsidR="001E15C7" w:rsidRPr="005E742D" w:rsidRDefault="001E15C7" w:rsidP="001E15C7">
            <w:pPr>
              <w:jc w:val="both"/>
            </w:pPr>
            <w:r w:rsidRPr="005E742D">
              <w:t>N</w:t>
            </w:r>
          </w:p>
        </w:tc>
      </w:tr>
      <w:tr w:rsidR="001E15C7" w:rsidRPr="005E742D" w14:paraId="208F2A1E" w14:textId="77777777" w:rsidTr="00853DFB">
        <w:tc>
          <w:tcPr>
            <w:tcW w:w="5043" w:type="dxa"/>
            <w:gridSpan w:val="4"/>
            <w:shd w:val="clear" w:color="auto" w:fill="F7CAAC"/>
          </w:tcPr>
          <w:p w14:paraId="400C3F04" w14:textId="77777777" w:rsidR="001E15C7" w:rsidRDefault="001E15C7" w:rsidP="001E15C7">
            <w:pPr>
              <w:jc w:val="both"/>
              <w:rPr>
                <w:b/>
              </w:rPr>
            </w:pPr>
            <w:r>
              <w:rPr>
                <w:b/>
              </w:rPr>
              <w:t>Typ vztahu na součásti VŠ, která uskutečňuje st. program</w:t>
            </w:r>
          </w:p>
        </w:tc>
        <w:tc>
          <w:tcPr>
            <w:tcW w:w="988" w:type="dxa"/>
            <w:gridSpan w:val="4"/>
          </w:tcPr>
          <w:p w14:paraId="30DA45BC" w14:textId="77777777" w:rsidR="001E15C7" w:rsidRPr="005E742D" w:rsidRDefault="001E15C7" w:rsidP="001E15C7">
            <w:pPr>
              <w:jc w:val="both"/>
            </w:pPr>
            <w:r w:rsidRPr="005B6580">
              <w:t>pp.</w:t>
            </w:r>
          </w:p>
        </w:tc>
        <w:tc>
          <w:tcPr>
            <w:tcW w:w="989" w:type="dxa"/>
            <w:shd w:val="clear" w:color="auto" w:fill="F7CAAC"/>
          </w:tcPr>
          <w:p w14:paraId="40B20980" w14:textId="77777777" w:rsidR="001E15C7" w:rsidRPr="005B6580" w:rsidRDefault="001E15C7" w:rsidP="001E15C7">
            <w:pPr>
              <w:jc w:val="both"/>
              <w:rPr>
                <w:b/>
              </w:rPr>
            </w:pPr>
            <w:r w:rsidRPr="005B6580">
              <w:rPr>
                <w:b/>
              </w:rPr>
              <w:t>rozsah</w:t>
            </w:r>
          </w:p>
        </w:tc>
        <w:tc>
          <w:tcPr>
            <w:tcW w:w="706" w:type="dxa"/>
          </w:tcPr>
          <w:p w14:paraId="092342ED" w14:textId="77777777" w:rsidR="001E15C7" w:rsidRPr="005B6580" w:rsidRDefault="001E15C7" w:rsidP="001E15C7">
            <w:pPr>
              <w:jc w:val="both"/>
            </w:pPr>
            <w:r w:rsidRPr="005B6580">
              <w:t>40</w:t>
            </w:r>
          </w:p>
        </w:tc>
        <w:tc>
          <w:tcPr>
            <w:tcW w:w="818" w:type="dxa"/>
            <w:gridSpan w:val="2"/>
            <w:shd w:val="clear" w:color="auto" w:fill="F7CAAC"/>
          </w:tcPr>
          <w:p w14:paraId="28CB4641" w14:textId="77777777" w:rsidR="001E15C7" w:rsidRPr="005B6580" w:rsidRDefault="001E15C7" w:rsidP="001E15C7">
            <w:pPr>
              <w:jc w:val="both"/>
              <w:rPr>
                <w:b/>
              </w:rPr>
            </w:pPr>
            <w:r w:rsidRPr="005B6580">
              <w:rPr>
                <w:b/>
              </w:rPr>
              <w:t>do kdy</w:t>
            </w:r>
          </w:p>
        </w:tc>
        <w:tc>
          <w:tcPr>
            <w:tcW w:w="1412" w:type="dxa"/>
            <w:gridSpan w:val="2"/>
          </w:tcPr>
          <w:p w14:paraId="19530262" w14:textId="77777777" w:rsidR="001E15C7" w:rsidRPr="005B6580" w:rsidRDefault="001E15C7" w:rsidP="001E15C7">
            <w:pPr>
              <w:jc w:val="both"/>
            </w:pPr>
            <w:r w:rsidRPr="005B6580">
              <w:t>N</w:t>
            </w:r>
          </w:p>
        </w:tc>
      </w:tr>
      <w:tr w:rsidR="001E15C7" w14:paraId="57B07A3B" w14:textId="77777777" w:rsidTr="00853DFB">
        <w:tc>
          <w:tcPr>
            <w:tcW w:w="6031" w:type="dxa"/>
            <w:gridSpan w:val="8"/>
            <w:shd w:val="clear" w:color="auto" w:fill="F7CAAC"/>
          </w:tcPr>
          <w:p w14:paraId="2F4F8370" w14:textId="45DE3FFB" w:rsidR="001E15C7" w:rsidRDefault="00B00931" w:rsidP="001E15C7">
            <w:pPr>
              <w:jc w:val="both"/>
            </w:pPr>
            <w:r>
              <w:rPr>
                <w:b/>
              </w:rPr>
              <w:t>Další</w:t>
            </w:r>
            <w:r w:rsidR="001E15C7">
              <w:rPr>
                <w:b/>
              </w:rPr>
              <w:t xml:space="preserve"> současná působení jako akademický pracovník na jiných VŠ</w:t>
            </w:r>
          </w:p>
        </w:tc>
        <w:tc>
          <w:tcPr>
            <w:tcW w:w="1695" w:type="dxa"/>
            <w:gridSpan w:val="2"/>
            <w:shd w:val="clear" w:color="auto" w:fill="F7CAAC"/>
          </w:tcPr>
          <w:p w14:paraId="18721E8E" w14:textId="77777777" w:rsidR="001E15C7" w:rsidRPr="005B6580" w:rsidRDefault="001E15C7" w:rsidP="001E15C7">
            <w:pPr>
              <w:jc w:val="both"/>
              <w:rPr>
                <w:b/>
              </w:rPr>
            </w:pPr>
            <w:r w:rsidRPr="005B6580">
              <w:rPr>
                <w:b/>
              </w:rPr>
              <w:t xml:space="preserve">typ </w:t>
            </w:r>
            <w:proofErr w:type="spellStart"/>
            <w:r w:rsidRPr="005B6580">
              <w:rPr>
                <w:b/>
              </w:rPr>
              <w:t>prac</w:t>
            </w:r>
            <w:proofErr w:type="spellEnd"/>
            <w:r w:rsidRPr="005B6580">
              <w:rPr>
                <w:b/>
              </w:rPr>
              <w:t>. vztahu</w:t>
            </w:r>
          </w:p>
        </w:tc>
        <w:tc>
          <w:tcPr>
            <w:tcW w:w="2230" w:type="dxa"/>
            <w:gridSpan w:val="4"/>
            <w:shd w:val="clear" w:color="auto" w:fill="F7CAAC"/>
          </w:tcPr>
          <w:p w14:paraId="6D0AF045" w14:textId="77777777" w:rsidR="001E15C7" w:rsidRPr="005B6580" w:rsidRDefault="001E15C7" w:rsidP="001E15C7">
            <w:pPr>
              <w:jc w:val="both"/>
              <w:rPr>
                <w:b/>
              </w:rPr>
            </w:pPr>
            <w:r w:rsidRPr="005B6580">
              <w:rPr>
                <w:b/>
              </w:rPr>
              <w:t>rozsah</w:t>
            </w:r>
          </w:p>
        </w:tc>
      </w:tr>
      <w:tr w:rsidR="001E15C7" w14:paraId="42F96F07" w14:textId="77777777" w:rsidTr="00853DFB">
        <w:tc>
          <w:tcPr>
            <w:tcW w:w="6031" w:type="dxa"/>
            <w:gridSpan w:val="8"/>
          </w:tcPr>
          <w:p w14:paraId="284E0A51" w14:textId="77777777" w:rsidR="001E15C7" w:rsidRDefault="001E15C7" w:rsidP="001E15C7">
            <w:pPr>
              <w:jc w:val="both"/>
            </w:pPr>
            <w:r>
              <w:t>---</w:t>
            </w:r>
          </w:p>
        </w:tc>
        <w:tc>
          <w:tcPr>
            <w:tcW w:w="1695" w:type="dxa"/>
            <w:gridSpan w:val="2"/>
          </w:tcPr>
          <w:p w14:paraId="54EE99F2" w14:textId="77777777" w:rsidR="001E15C7" w:rsidRDefault="001E15C7" w:rsidP="001E15C7">
            <w:pPr>
              <w:jc w:val="both"/>
            </w:pPr>
            <w:r>
              <w:t>---</w:t>
            </w:r>
          </w:p>
        </w:tc>
        <w:tc>
          <w:tcPr>
            <w:tcW w:w="2230" w:type="dxa"/>
            <w:gridSpan w:val="4"/>
          </w:tcPr>
          <w:p w14:paraId="6094AE8E" w14:textId="77777777" w:rsidR="001E15C7" w:rsidRDefault="001E15C7" w:rsidP="001E15C7">
            <w:pPr>
              <w:jc w:val="both"/>
            </w:pPr>
            <w:r>
              <w:t>---</w:t>
            </w:r>
          </w:p>
        </w:tc>
      </w:tr>
      <w:tr w:rsidR="00BF40E7" w14:paraId="25967DDF" w14:textId="77777777" w:rsidTr="00853DFB">
        <w:tc>
          <w:tcPr>
            <w:tcW w:w="6031" w:type="dxa"/>
            <w:gridSpan w:val="8"/>
          </w:tcPr>
          <w:p w14:paraId="087C6800" w14:textId="77777777" w:rsidR="00BF40E7" w:rsidRDefault="00BF40E7" w:rsidP="001E15C7">
            <w:pPr>
              <w:jc w:val="both"/>
            </w:pPr>
          </w:p>
        </w:tc>
        <w:tc>
          <w:tcPr>
            <w:tcW w:w="1695" w:type="dxa"/>
            <w:gridSpan w:val="2"/>
          </w:tcPr>
          <w:p w14:paraId="27AE7F73" w14:textId="77777777" w:rsidR="00BF40E7" w:rsidRDefault="00BF40E7" w:rsidP="001E15C7">
            <w:pPr>
              <w:jc w:val="both"/>
            </w:pPr>
          </w:p>
        </w:tc>
        <w:tc>
          <w:tcPr>
            <w:tcW w:w="2230" w:type="dxa"/>
            <w:gridSpan w:val="4"/>
          </w:tcPr>
          <w:p w14:paraId="6C5C2223" w14:textId="77777777" w:rsidR="00BF40E7" w:rsidRDefault="00BF40E7" w:rsidP="001E15C7">
            <w:pPr>
              <w:jc w:val="both"/>
            </w:pPr>
          </w:p>
        </w:tc>
      </w:tr>
      <w:tr w:rsidR="001E15C7" w14:paraId="075E928C" w14:textId="77777777" w:rsidTr="00982FBC">
        <w:tc>
          <w:tcPr>
            <w:tcW w:w="9956" w:type="dxa"/>
            <w:gridSpan w:val="14"/>
            <w:shd w:val="clear" w:color="auto" w:fill="F7CAAC"/>
          </w:tcPr>
          <w:p w14:paraId="29504472" w14:textId="77777777" w:rsidR="001E15C7" w:rsidRDefault="001E15C7" w:rsidP="001E15C7">
            <w:pPr>
              <w:jc w:val="both"/>
            </w:pPr>
            <w:r>
              <w:rPr>
                <w:b/>
              </w:rPr>
              <w:t>Předměty příslušného studijního programu a způsob zapojení do jejich výuky, příp. další zapojení do uskutečňování studijního programu</w:t>
            </w:r>
          </w:p>
        </w:tc>
      </w:tr>
      <w:tr w:rsidR="001E15C7" w:rsidRPr="002827C6" w14:paraId="25AA56A8" w14:textId="77777777" w:rsidTr="00982FBC">
        <w:trPr>
          <w:trHeight w:val="413"/>
        </w:trPr>
        <w:tc>
          <w:tcPr>
            <w:tcW w:w="9956" w:type="dxa"/>
            <w:gridSpan w:val="14"/>
            <w:tcBorders>
              <w:top w:val="nil"/>
            </w:tcBorders>
          </w:tcPr>
          <w:p w14:paraId="00D27A4C" w14:textId="6ACB9A6E" w:rsidR="001E15C7" w:rsidRPr="002827C6" w:rsidRDefault="001E15C7" w:rsidP="00BF40E7">
            <w:pPr>
              <w:spacing w:before="120" w:after="120"/>
              <w:jc w:val="both"/>
            </w:pPr>
            <w:r>
              <w:t>Biostatistika (</w:t>
            </w:r>
            <w:proofErr w:type="gramStart"/>
            <w:r>
              <w:t>100%</w:t>
            </w:r>
            <w:proofErr w:type="gramEnd"/>
            <w:r>
              <w:t xml:space="preserve"> p)</w:t>
            </w:r>
          </w:p>
        </w:tc>
      </w:tr>
      <w:tr w:rsidR="001E15C7" w:rsidRPr="002827C6" w14:paraId="15F6978C" w14:textId="77777777" w:rsidTr="00982FBC">
        <w:trPr>
          <w:trHeight w:val="340"/>
        </w:trPr>
        <w:tc>
          <w:tcPr>
            <w:tcW w:w="9956" w:type="dxa"/>
            <w:gridSpan w:val="14"/>
            <w:tcBorders>
              <w:top w:val="nil"/>
            </w:tcBorders>
            <w:shd w:val="clear" w:color="auto" w:fill="FBD4B4"/>
          </w:tcPr>
          <w:p w14:paraId="12CB227C" w14:textId="0E03C23B" w:rsidR="001E15C7" w:rsidRPr="002827C6" w:rsidRDefault="00C66BD9" w:rsidP="001E15C7">
            <w:pPr>
              <w:jc w:val="both"/>
              <w:rPr>
                <w:b/>
              </w:rPr>
            </w:pPr>
            <w:r w:rsidRPr="002827C6">
              <w:rPr>
                <w:b/>
              </w:rPr>
              <w:t>Zapojení</w:t>
            </w:r>
            <w:r w:rsidR="001E15C7" w:rsidRPr="002827C6">
              <w:rPr>
                <w:b/>
              </w:rPr>
              <w:t xml:space="preserve"> do výuky v dalších studijních programech na téže vysoké škole (pouze u garantů ZT a PZ předmětů)</w:t>
            </w:r>
          </w:p>
        </w:tc>
      </w:tr>
      <w:tr w:rsidR="001E15C7" w:rsidRPr="002827C6" w14:paraId="09808F45" w14:textId="77777777" w:rsidTr="00853DFB">
        <w:trPr>
          <w:trHeight w:val="340"/>
        </w:trPr>
        <w:tc>
          <w:tcPr>
            <w:tcW w:w="2572" w:type="dxa"/>
            <w:gridSpan w:val="2"/>
            <w:tcBorders>
              <w:top w:val="nil"/>
            </w:tcBorders>
          </w:tcPr>
          <w:p w14:paraId="3020A34D" w14:textId="77777777" w:rsidR="001E15C7" w:rsidRPr="002827C6" w:rsidRDefault="001E15C7" w:rsidP="001E15C7">
            <w:pPr>
              <w:jc w:val="both"/>
              <w:rPr>
                <w:b/>
              </w:rPr>
            </w:pPr>
            <w:r w:rsidRPr="002827C6">
              <w:rPr>
                <w:b/>
              </w:rPr>
              <w:t>Název studijního předmětu</w:t>
            </w:r>
          </w:p>
        </w:tc>
        <w:tc>
          <w:tcPr>
            <w:tcW w:w="2613" w:type="dxa"/>
            <w:gridSpan w:val="3"/>
            <w:tcBorders>
              <w:top w:val="nil"/>
            </w:tcBorders>
          </w:tcPr>
          <w:p w14:paraId="6F257D1A" w14:textId="77777777" w:rsidR="001E15C7" w:rsidRPr="002827C6" w:rsidRDefault="001E15C7" w:rsidP="001E15C7">
            <w:pPr>
              <w:jc w:val="both"/>
              <w:rPr>
                <w:b/>
              </w:rPr>
            </w:pPr>
            <w:r w:rsidRPr="002827C6">
              <w:rPr>
                <w:b/>
              </w:rPr>
              <w:t>Název studijního programu</w:t>
            </w:r>
          </w:p>
        </w:tc>
        <w:tc>
          <w:tcPr>
            <w:tcW w:w="565" w:type="dxa"/>
            <w:gridSpan w:val="2"/>
            <w:tcBorders>
              <w:top w:val="nil"/>
            </w:tcBorders>
          </w:tcPr>
          <w:p w14:paraId="0C3D3284" w14:textId="77777777" w:rsidR="001E15C7" w:rsidRPr="002827C6" w:rsidRDefault="001E15C7" w:rsidP="001E15C7">
            <w:pPr>
              <w:jc w:val="both"/>
              <w:rPr>
                <w:b/>
              </w:rPr>
            </w:pPr>
            <w:r w:rsidRPr="002827C6">
              <w:rPr>
                <w:b/>
              </w:rPr>
              <w:t>Sem.</w:t>
            </w:r>
          </w:p>
        </w:tc>
        <w:tc>
          <w:tcPr>
            <w:tcW w:w="2099" w:type="dxa"/>
            <w:gridSpan w:val="4"/>
            <w:tcBorders>
              <w:top w:val="nil"/>
            </w:tcBorders>
          </w:tcPr>
          <w:p w14:paraId="22C7A894" w14:textId="77777777" w:rsidR="001E15C7" w:rsidRPr="002827C6" w:rsidRDefault="001E15C7" w:rsidP="001E15C7">
            <w:pPr>
              <w:jc w:val="both"/>
              <w:rPr>
                <w:b/>
              </w:rPr>
            </w:pPr>
            <w:r w:rsidRPr="002827C6">
              <w:rPr>
                <w:b/>
              </w:rPr>
              <w:t>Role ve výuce daného předmětu</w:t>
            </w:r>
          </w:p>
        </w:tc>
        <w:tc>
          <w:tcPr>
            <w:tcW w:w="2107" w:type="dxa"/>
            <w:gridSpan w:val="3"/>
            <w:tcBorders>
              <w:top w:val="nil"/>
            </w:tcBorders>
          </w:tcPr>
          <w:p w14:paraId="609AF933" w14:textId="77777777" w:rsidR="001E15C7" w:rsidRDefault="001E15C7" w:rsidP="001E15C7">
            <w:pPr>
              <w:jc w:val="both"/>
              <w:rPr>
                <w:b/>
              </w:rPr>
            </w:pPr>
            <w:r>
              <w:rPr>
                <w:b/>
              </w:rPr>
              <w:t>(</w:t>
            </w:r>
            <w:r w:rsidRPr="00F20AEF">
              <w:rPr>
                <w:b/>
                <w:i/>
                <w:iCs/>
              </w:rPr>
              <w:t>nepovinný údaj</w:t>
            </w:r>
            <w:r w:rsidRPr="00F20AEF">
              <w:rPr>
                <w:b/>
              </w:rPr>
              <w:t>)</w:t>
            </w:r>
            <w:r>
              <w:rPr>
                <w:b/>
              </w:rPr>
              <w:t xml:space="preserve"> </w:t>
            </w:r>
          </w:p>
          <w:p w14:paraId="345705A6" w14:textId="77777777" w:rsidR="001E15C7" w:rsidRPr="002827C6" w:rsidRDefault="001E15C7" w:rsidP="001E15C7">
            <w:pPr>
              <w:jc w:val="both"/>
              <w:rPr>
                <w:b/>
              </w:rPr>
            </w:pPr>
            <w:r w:rsidRPr="002827C6">
              <w:rPr>
                <w:b/>
              </w:rPr>
              <w:t>Počet hodin za semestr</w:t>
            </w:r>
          </w:p>
        </w:tc>
      </w:tr>
      <w:tr w:rsidR="001E15C7" w:rsidRPr="000F23DD" w14:paraId="30636165" w14:textId="77777777" w:rsidTr="00853DFB">
        <w:trPr>
          <w:trHeight w:val="285"/>
        </w:trPr>
        <w:tc>
          <w:tcPr>
            <w:tcW w:w="2572" w:type="dxa"/>
            <w:gridSpan w:val="2"/>
            <w:tcBorders>
              <w:top w:val="nil"/>
            </w:tcBorders>
            <w:vAlign w:val="center"/>
          </w:tcPr>
          <w:p w14:paraId="2404F501" w14:textId="77777777" w:rsidR="001E15C7" w:rsidRPr="000F23DD" w:rsidRDefault="001E15C7" w:rsidP="001E15C7">
            <w:pPr>
              <w:rPr>
                <w:color w:val="FF0000"/>
                <w:highlight w:val="magenta"/>
              </w:rPr>
            </w:pPr>
          </w:p>
        </w:tc>
        <w:tc>
          <w:tcPr>
            <w:tcW w:w="2613" w:type="dxa"/>
            <w:gridSpan w:val="3"/>
            <w:tcBorders>
              <w:top w:val="nil"/>
            </w:tcBorders>
            <w:vAlign w:val="center"/>
          </w:tcPr>
          <w:p w14:paraId="6D37DDE9" w14:textId="77777777" w:rsidR="001E15C7" w:rsidRPr="000F23DD" w:rsidRDefault="001E15C7" w:rsidP="001E15C7">
            <w:pPr>
              <w:rPr>
                <w:highlight w:val="magenta"/>
              </w:rPr>
            </w:pPr>
          </w:p>
        </w:tc>
        <w:tc>
          <w:tcPr>
            <w:tcW w:w="565" w:type="dxa"/>
            <w:gridSpan w:val="2"/>
            <w:tcBorders>
              <w:top w:val="nil"/>
            </w:tcBorders>
            <w:vAlign w:val="center"/>
          </w:tcPr>
          <w:p w14:paraId="1349167A" w14:textId="77777777" w:rsidR="001E15C7" w:rsidRPr="000F23DD" w:rsidRDefault="001E15C7" w:rsidP="001E15C7">
            <w:pPr>
              <w:jc w:val="center"/>
              <w:rPr>
                <w:highlight w:val="magenta"/>
              </w:rPr>
            </w:pPr>
          </w:p>
        </w:tc>
        <w:tc>
          <w:tcPr>
            <w:tcW w:w="2099" w:type="dxa"/>
            <w:gridSpan w:val="4"/>
            <w:tcBorders>
              <w:top w:val="nil"/>
            </w:tcBorders>
            <w:vAlign w:val="center"/>
          </w:tcPr>
          <w:p w14:paraId="75F01046" w14:textId="77777777" w:rsidR="001E15C7" w:rsidRPr="000F23DD" w:rsidRDefault="001E15C7" w:rsidP="001E15C7">
            <w:pPr>
              <w:rPr>
                <w:highlight w:val="magenta"/>
              </w:rPr>
            </w:pPr>
          </w:p>
        </w:tc>
        <w:tc>
          <w:tcPr>
            <w:tcW w:w="2107" w:type="dxa"/>
            <w:gridSpan w:val="3"/>
            <w:tcBorders>
              <w:top w:val="nil"/>
            </w:tcBorders>
            <w:vAlign w:val="center"/>
          </w:tcPr>
          <w:p w14:paraId="15AD31FD" w14:textId="77777777" w:rsidR="001E15C7" w:rsidRPr="000F23DD" w:rsidRDefault="001E15C7" w:rsidP="001E15C7">
            <w:pPr>
              <w:rPr>
                <w:color w:val="FF0000"/>
                <w:highlight w:val="magenta"/>
              </w:rPr>
            </w:pPr>
          </w:p>
        </w:tc>
      </w:tr>
      <w:tr w:rsidR="00BF40E7" w:rsidRPr="000F23DD" w14:paraId="016754AB" w14:textId="77777777" w:rsidTr="00853DFB">
        <w:trPr>
          <w:trHeight w:val="285"/>
        </w:trPr>
        <w:tc>
          <w:tcPr>
            <w:tcW w:w="2572" w:type="dxa"/>
            <w:gridSpan w:val="2"/>
            <w:tcBorders>
              <w:top w:val="nil"/>
            </w:tcBorders>
            <w:vAlign w:val="center"/>
          </w:tcPr>
          <w:p w14:paraId="6A67753F" w14:textId="77777777" w:rsidR="00BF40E7" w:rsidRPr="000F23DD" w:rsidRDefault="00BF40E7" w:rsidP="001E15C7">
            <w:pPr>
              <w:rPr>
                <w:color w:val="FF0000"/>
                <w:highlight w:val="magenta"/>
              </w:rPr>
            </w:pPr>
          </w:p>
        </w:tc>
        <w:tc>
          <w:tcPr>
            <w:tcW w:w="2613" w:type="dxa"/>
            <w:gridSpan w:val="3"/>
            <w:tcBorders>
              <w:top w:val="nil"/>
            </w:tcBorders>
            <w:vAlign w:val="center"/>
          </w:tcPr>
          <w:p w14:paraId="1E09E4C1" w14:textId="77777777" w:rsidR="00BF40E7" w:rsidRPr="000F23DD" w:rsidRDefault="00BF40E7" w:rsidP="001E15C7">
            <w:pPr>
              <w:rPr>
                <w:highlight w:val="magenta"/>
              </w:rPr>
            </w:pPr>
          </w:p>
        </w:tc>
        <w:tc>
          <w:tcPr>
            <w:tcW w:w="565" w:type="dxa"/>
            <w:gridSpan w:val="2"/>
            <w:tcBorders>
              <w:top w:val="nil"/>
            </w:tcBorders>
            <w:vAlign w:val="center"/>
          </w:tcPr>
          <w:p w14:paraId="7C99850B" w14:textId="77777777" w:rsidR="00BF40E7" w:rsidRPr="000F23DD" w:rsidRDefault="00BF40E7" w:rsidP="001E15C7">
            <w:pPr>
              <w:jc w:val="center"/>
              <w:rPr>
                <w:highlight w:val="magenta"/>
              </w:rPr>
            </w:pPr>
          </w:p>
        </w:tc>
        <w:tc>
          <w:tcPr>
            <w:tcW w:w="2099" w:type="dxa"/>
            <w:gridSpan w:val="4"/>
            <w:tcBorders>
              <w:top w:val="nil"/>
            </w:tcBorders>
            <w:vAlign w:val="center"/>
          </w:tcPr>
          <w:p w14:paraId="2891FB65" w14:textId="77777777" w:rsidR="00BF40E7" w:rsidRPr="000F23DD" w:rsidRDefault="00BF40E7" w:rsidP="001E15C7">
            <w:pPr>
              <w:rPr>
                <w:highlight w:val="magenta"/>
              </w:rPr>
            </w:pPr>
          </w:p>
        </w:tc>
        <w:tc>
          <w:tcPr>
            <w:tcW w:w="2107" w:type="dxa"/>
            <w:gridSpan w:val="3"/>
            <w:tcBorders>
              <w:top w:val="nil"/>
            </w:tcBorders>
            <w:vAlign w:val="center"/>
          </w:tcPr>
          <w:p w14:paraId="03662A09" w14:textId="77777777" w:rsidR="00BF40E7" w:rsidRPr="000F23DD" w:rsidRDefault="00BF40E7" w:rsidP="001E15C7">
            <w:pPr>
              <w:rPr>
                <w:color w:val="FF0000"/>
                <w:highlight w:val="magenta"/>
              </w:rPr>
            </w:pPr>
          </w:p>
        </w:tc>
      </w:tr>
      <w:tr w:rsidR="001E15C7" w14:paraId="1499BFDB" w14:textId="77777777" w:rsidTr="00982FBC">
        <w:tc>
          <w:tcPr>
            <w:tcW w:w="9956" w:type="dxa"/>
            <w:gridSpan w:val="14"/>
            <w:shd w:val="clear" w:color="auto" w:fill="F7CAAC"/>
          </w:tcPr>
          <w:p w14:paraId="63B43D1F" w14:textId="77777777" w:rsidR="001E15C7" w:rsidRDefault="001E15C7" w:rsidP="001E15C7">
            <w:pPr>
              <w:jc w:val="both"/>
            </w:pPr>
            <w:r>
              <w:rPr>
                <w:b/>
              </w:rPr>
              <w:t xml:space="preserve">Údaje o vzdělání na VŠ </w:t>
            </w:r>
          </w:p>
        </w:tc>
      </w:tr>
      <w:tr w:rsidR="001E15C7" w:rsidRPr="00570399" w14:paraId="6E2BDAA0" w14:textId="77777777" w:rsidTr="00982FBC">
        <w:trPr>
          <w:trHeight w:val="329"/>
        </w:trPr>
        <w:tc>
          <w:tcPr>
            <w:tcW w:w="9956" w:type="dxa"/>
            <w:gridSpan w:val="14"/>
          </w:tcPr>
          <w:p w14:paraId="387F3D67" w14:textId="77777777" w:rsidR="001E15C7" w:rsidRDefault="001E15C7" w:rsidP="00BF40E7">
            <w:pPr>
              <w:pStyle w:val="TableParagraph"/>
              <w:spacing w:before="120" w:after="60"/>
              <w:ind w:left="0"/>
              <w:rPr>
                <w:sz w:val="20"/>
              </w:rPr>
            </w:pPr>
            <w:r>
              <w:rPr>
                <w:sz w:val="20"/>
              </w:rPr>
              <w:t>1995: VUT Brno, FS, obor Strojírenská technologie, Dr.</w:t>
            </w:r>
          </w:p>
          <w:p w14:paraId="6961F61E" w14:textId="046375B5" w:rsidR="001E15C7" w:rsidRPr="00570399" w:rsidRDefault="001E15C7" w:rsidP="00BF40E7">
            <w:pPr>
              <w:spacing w:before="60" w:after="120"/>
              <w:jc w:val="both"/>
              <w:rPr>
                <w:b/>
              </w:rPr>
            </w:pPr>
            <w:r>
              <w:t xml:space="preserve">2017: </w:t>
            </w:r>
            <w:proofErr w:type="spellStart"/>
            <w:r>
              <w:t>UPa</w:t>
            </w:r>
            <w:proofErr w:type="spellEnd"/>
            <w:r>
              <w:t xml:space="preserve"> Pardubice, </w:t>
            </w:r>
            <w:proofErr w:type="spellStart"/>
            <w:r>
              <w:t>FChT</w:t>
            </w:r>
            <w:proofErr w:type="spellEnd"/>
            <w:r>
              <w:t>, postgraduální 4 semestrové licenční studium (</w:t>
            </w:r>
            <w:proofErr w:type="spellStart"/>
            <w:r>
              <w:t>Postgradual</w:t>
            </w:r>
            <w:proofErr w:type="spellEnd"/>
            <w:r>
              <w:t xml:space="preserve"> </w:t>
            </w:r>
            <w:proofErr w:type="spellStart"/>
            <w:r>
              <w:t>License</w:t>
            </w:r>
            <w:proofErr w:type="spellEnd"/>
            <w:r>
              <w:t xml:space="preserve"> Study), obor Analytická chemie, specializace Statistické zpracování dat</w:t>
            </w:r>
          </w:p>
        </w:tc>
      </w:tr>
      <w:tr w:rsidR="001E15C7" w14:paraId="79D3B1F8" w14:textId="77777777" w:rsidTr="00982FBC">
        <w:tc>
          <w:tcPr>
            <w:tcW w:w="9956" w:type="dxa"/>
            <w:gridSpan w:val="14"/>
            <w:shd w:val="clear" w:color="auto" w:fill="F7CAAC"/>
          </w:tcPr>
          <w:p w14:paraId="236F2463" w14:textId="56ADD519" w:rsidR="001E15C7" w:rsidRDefault="0092097A" w:rsidP="001E15C7">
            <w:pPr>
              <w:jc w:val="both"/>
              <w:rPr>
                <w:b/>
              </w:rPr>
            </w:pPr>
            <w:r>
              <w:rPr>
                <w:b/>
              </w:rPr>
              <w:t>Údaje</w:t>
            </w:r>
            <w:r w:rsidR="001E15C7">
              <w:rPr>
                <w:b/>
              </w:rPr>
              <w:t xml:space="preserve"> o odborném působení od absolvování VŠ</w:t>
            </w:r>
          </w:p>
        </w:tc>
      </w:tr>
      <w:tr w:rsidR="001E15C7" w:rsidRPr="00B55CF6" w14:paraId="22206E5E" w14:textId="77777777" w:rsidTr="00982FBC">
        <w:trPr>
          <w:trHeight w:val="288"/>
        </w:trPr>
        <w:tc>
          <w:tcPr>
            <w:tcW w:w="9956" w:type="dxa"/>
            <w:gridSpan w:val="14"/>
          </w:tcPr>
          <w:p w14:paraId="28C288B5" w14:textId="78AF3323" w:rsidR="001E15C7" w:rsidRPr="00F20A64" w:rsidRDefault="001E15C7" w:rsidP="00BF40E7">
            <w:pPr>
              <w:spacing w:before="120" w:after="60"/>
              <w:ind w:left="2829" w:hanging="2829"/>
              <w:jc w:val="both"/>
            </w:pPr>
            <w:r w:rsidRPr="0071650C">
              <w:t xml:space="preserve">2009 – dosud: UTB Zlín, FT, Ústav výrobního inženýrství, docent, od r. 2019 </w:t>
            </w:r>
            <w:r w:rsidRPr="00F20A64">
              <w:t xml:space="preserve">profesor </w:t>
            </w:r>
            <w:r w:rsidR="006A39A5" w:rsidRPr="00F20A64">
              <w:t>(pp.)</w:t>
            </w:r>
          </w:p>
          <w:p w14:paraId="4A034FE9" w14:textId="77777777" w:rsidR="001E15C7" w:rsidRPr="00F20A64" w:rsidRDefault="001E15C7" w:rsidP="001E15C7">
            <w:pPr>
              <w:pStyle w:val="TableParagraph"/>
              <w:spacing w:before="60" w:after="60"/>
              <w:ind w:left="0"/>
              <w:rPr>
                <w:sz w:val="20"/>
              </w:rPr>
            </w:pPr>
            <w:proofErr w:type="gramStart"/>
            <w:r w:rsidRPr="00F20A64">
              <w:rPr>
                <w:sz w:val="20"/>
              </w:rPr>
              <w:t>2004 – 2009</w:t>
            </w:r>
            <w:proofErr w:type="gramEnd"/>
            <w:r w:rsidRPr="00F20A64">
              <w:rPr>
                <w:sz w:val="20"/>
              </w:rPr>
              <w:t>: VUT Brno, FSI, Ústav metrologie a zkušebnictví, docent (pp.)</w:t>
            </w:r>
          </w:p>
          <w:p w14:paraId="6BE3EDA3" w14:textId="726AF3CA" w:rsidR="001E15C7" w:rsidRPr="00B55CF6" w:rsidRDefault="001E15C7" w:rsidP="00BF40E7">
            <w:pPr>
              <w:pStyle w:val="TableParagraph"/>
              <w:spacing w:before="60" w:after="120"/>
              <w:ind w:left="0"/>
            </w:pPr>
            <w:proofErr w:type="gramStart"/>
            <w:r w:rsidRPr="00F20A64">
              <w:rPr>
                <w:sz w:val="20"/>
              </w:rPr>
              <w:t>1995 – 2004</w:t>
            </w:r>
            <w:proofErr w:type="gramEnd"/>
            <w:r w:rsidRPr="00F20A64">
              <w:rPr>
                <w:sz w:val="20"/>
              </w:rPr>
              <w:t>: VUT Brno, FSI, Ústav strojírenské technologie, odborný asistent (pp.)</w:t>
            </w:r>
          </w:p>
        </w:tc>
      </w:tr>
      <w:tr w:rsidR="001E15C7" w14:paraId="3F2B0EB9" w14:textId="77777777" w:rsidTr="00982FBC">
        <w:trPr>
          <w:trHeight w:val="250"/>
        </w:trPr>
        <w:tc>
          <w:tcPr>
            <w:tcW w:w="9956" w:type="dxa"/>
            <w:gridSpan w:val="14"/>
            <w:shd w:val="clear" w:color="auto" w:fill="F7CAAC"/>
          </w:tcPr>
          <w:p w14:paraId="5136D235" w14:textId="7F938858" w:rsidR="001E15C7" w:rsidRDefault="00BC0238" w:rsidP="001E15C7">
            <w:pPr>
              <w:jc w:val="both"/>
            </w:pPr>
            <w:r>
              <w:rPr>
                <w:b/>
              </w:rPr>
              <w:t>Zkušenosti</w:t>
            </w:r>
            <w:r w:rsidR="001E15C7">
              <w:rPr>
                <w:b/>
              </w:rPr>
              <w:t xml:space="preserve"> s vedením kvalifikačních a rigorózních prací</w:t>
            </w:r>
          </w:p>
        </w:tc>
      </w:tr>
      <w:tr w:rsidR="001E15C7" w14:paraId="54C1AC03" w14:textId="77777777" w:rsidTr="00982FBC">
        <w:trPr>
          <w:trHeight w:val="371"/>
        </w:trPr>
        <w:tc>
          <w:tcPr>
            <w:tcW w:w="9956" w:type="dxa"/>
            <w:gridSpan w:val="14"/>
          </w:tcPr>
          <w:p w14:paraId="71E0B661" w14:textId="48EB2847" w:rsidR="001E15C7" w:rsidRDefault="001E15C7" w:rsidP="00BF40E7">
            <w:pPr>
              <w:spacing w:before="120" w:after="120"/>
              <w:jc w:val="both"/>
            </w:pPr>
            <w:r>
              <w:t xml:space="preserve">Počet obhájených prací, které vyučující vedl v období </w:t>
            </w:r>
            <w:proofErr w:type="gramStart"/>
            <w:r w:rsidR="00282AE5">
              <w:t>2015 – 2024</w:t>
            </w:r>
            <w:proofErr w:type="gramEnd"/>
            <w:r w:rsidRPr="00F20A64">
              <w:t xml:space="preserve">: </w:t>
            </w:r>
            <w:r w:rsidRPr="00F20A64">
              <w:rPr>
                <w:b/>
              </w:rPr>
              <w:t xml:space="preserve">4 </w:t>
            </w:r>
            <w:r w:rsidRPr="00F20A64">
              <w:t xml:space="preserve">BP, </w:t>
            </w:r>
            <w:r w:rsidRPr="00F20A64">
              <w:rPr>
                <w:b/>
              </w:rPr>
              <w:t xml:space="preserve">48 </w:t>
            </w:r>
            <w:r w:rsidRPr="00F20A64">
              <w:t xml:space="preserve">DP, </w:t>
            </w:r>
            <w:r w:rsidRPr="00F20A64">
              <w:rPr>
                <w:b/>
                <w:bCs/>
              </w:rPr>
              <w:t>3</w:t>
            </w:r>
            <w:r w:rsidRPr="00F20A64">
              <w:t xml:space="preserve"> </w:t>
            </w:r>
            <w:proofErr w:type="spellStart"/>
            <w:r w:rsidRPr="00F20A64">
              <w:t>DisP</w:t>
            </w:r>
            <w:proofErr w:type="spellEnd"/>
            <w:r w:rsidRPr="00F20A64">
              <w:t>.</w:t>
            </w:r>
          </w:p>
        </w:tc>
      </w:tr>
      <w:tr w:rsidR="001E15C7" w14:paraId="4BC6E5E9" w14:textId="77777777" w:rsidTr="00853DFB">
        <w:trPr>
          <w:cantSplit/>
        </w:trPr>
        <w:tc>
          <w:tcPr>
            <w:tcW w:w="3331" w:type="dxa"/>
            <w:gridSpan w:val="3"/>
            <w:tcBorders>
              <w:top w:val="single" w:sz="12" w:space="0" w:color="auto"/>
            </w:tcBorders>
            <w:shd w:val="clear" w:color="auto" w:fill="F7CAAC"/>
          </w:tcPr>
          <w:p w14:paraId="24F0C3D6" w14:textId="77777777" w:rsidR="001E15C7" w:rsidRDefault="001E15C7" w:rsidP="001E15C7">
            <w:pPr>
              <w:jc w:val="both"/>
            </w:pPr>
            <w:r>
              <w:rPr>
                <w:b/>
              </w:rPr>
              <w:t xml:space="preserve">Obor habilitačního řízení </w:t>
            </w:r>
          </w:p>
        </w:tc>
        <w:tc>
          <w:tcPr>
            <w:tcW w:w="2234" w:type="dxa"/>
            <w:gridSpan w:val="3"/>
            <w:tcBorders>
              <w:top w:val="single" w:sz="12" w:space="0" w:color="auto"/>
            </w:tcBorders>
            <w:shd w:val="clear" w:color="auto" w:fill="F7CAAC"/>
          </w:tcPr>
          <w:p w14:paraId="4395ACED" w14:textId="77777777" w:rsidR="001E15C7" w:rsidRDefault="001E15C7" w:rsidP="001E15C7">
            <w:pPr>
              <w:jc w:val="both"/>
            </w:pPr>
            <w:r>
              <w:rPr>
                <w:b/>
              </w:rPr>
              <w:t>Rok udělení hodnosti</w:t>
            </w:r>
          </w:p>
        </w:tc>
        <w:tc>
          <w:tcPr>
            <w:tcW w:w="2284" w:type="dxa"/>
            <w:gridSpan w:val="5"/>
            <w:tcBorders>
              <w:top w:val="single" w:sz="12" w:space="0" w:color="auto"/>
              <w:right w:val="single" w:sz="12" w:space="0" w:color="auto"/>
            </w:tcBorders>
            <w:shd w:val="clear" w:color="auto" w:fill="F7CAAC"/>
          </w:tcPr>
          <w:p w14:paraId="6017E52D" w14:textId="77777777" w:rsidR="001E15C7" w:rsidRDefault="001E15C7" w:rsidP="001E15C7">
            <w:pPr>
              <w:jc w:val="both"/>
            </w:pPr>
            <w:r>
              <w:rPr>
                <w:b/>
              </w:rPr>
              <w:t>Řízení konáno na VŠ</w:t>
            </w:r>
          </w:p>
        </w:tc>
        <w:tc>
          <w:tcPr>
            <w:tcW w:w="2107" w:type="dxa"/>
            <w:gridSpan w:val="3"/>
            <w:tcBorders>
              <w:top w:val="single" w:sz="12" w:space="0" w:color="auto"/>
              <w:left w:val="single" w:sz="12" w:space="0" w:color="auto"/>
            </w:tcBorders>
            <w:shd w:val="clear" w:color="auto" w:fill="F7CAAC"/>
          </w:tcPr>
          <w:p w14:paraId="0FBFCA77" w14:textId="4F01A7C3" w:rsidR="001E15C7" w:rsidRDefault="00BC0238" w:rsidP="001E15C7">
            <w:pPr>
              <w:jc w:val="both"/>
              <w:rPr>
                <w:b/>
              </w:rPr>
            </w:pPr>
            <w:r>
              <w:rPr>
                <w:b/>
              </w:rPr>
              <w:t>Ohlasy</w:t>
            </w:r>
            <w:r w:rsidR="001E15C7">
              <w:rPr>
                <w:b/>
              </w:rPr>
              <w:t xml:space="preserve"> publikací</w:t>
            </w:r>
          </w:p>
        </w:tc>
      </w:tr>
      <w:tr w:rsidR="001E15C7" w14:paraId="07440E41" w14:textId="77777777" w:rsidTr="00853DFB">
        <w:trPr>
          <w:cantSplit/>
        </w:trPr>
        <w:tc>
          <w:tcPr>
            <w:tcW w:w="3331" w:type="dxa"/>
            <w:gridSpan w:val="3"/>
            <w:vAlign w:val="center"/>
          </w:tcPr>
          <w:p w14:paraId="286EFBB4" w14:textId="7B0BC1D3" w:rsidR="001E15C7" w:rsidRDefault="001E15C7" w:rsidP="001E15C7">
            <w:pPr>
              <w:spacing w:before="60" w:after="60"/>
            </w:pPr>
            <w:r>
              <w:t>Strojírenská technologie</w:t>
            </w:r>
          </w:p>
        </w:tc>
        <w:tc>
          <w:tcPr>
            <w:tcW w:w="2234" w:type="dxa"/>
            <w:gridSpan w:val="3"/>
            <w:vAlign w:val="center"/>
          </w:tcPr>
          <w:p w14:paraId="44BAFCFC" w14:textId="62BC903C" w:rsidR="001E15C7" w:rsidRDefault="001E15C7" w:rsidP="001E15C7">
            <w:pPr>
              <w:spacing w:before="60" w:after="60"/>
            </w:pPr>
            <w:r>
              <w:t>2005</w:t>
            </w:r>
          </w:p>
        </w:tc>
        <w:tc>
          <w:tcPr>
            <w:tcW w:w="2284" w:type="dxa"/>
            <w:gridSpan w:val="5"/>
            <w:tcBorders>
              <w:right w:val="single" w:sz="12" w:space="0" w:color="auto"/>
            </w:tcBorders>
            <w:vAlign w:val="center"/>
          </w:tcPr>
          <w:p w14:paraId="54882C28" w14:textId="5EF36C03" w:rsidR="001E15C7" w:rsidRDefault="001E15C7" w:rsidP="001E15C7">
            <w:pPr>
              <w:spacing w:before="60" w:after="60"/>
            </w:pPr>
            <w:r>
              <w:t>VUT Brno</w:t>
            </w:r>
          </w:p>
        </w:tc>
        <w:tc>
          <w:tcPr>
            <w:tcW w:w="695" w:type="dxa"/>
            <w:tcBorders>
              <w:left w:val="single" w:sz="12" w:space="0" w:color="auto"/>
            </w:tcBorders>
            <w:shd w:val="clear" w:color="auto" w:fill="F7CAAC"/>
            <w:vAlign w:val="center"/>
          </w:tcPr>
          <w:p w14:paraId="0712E7DB" w14:textId="77777777" w:rsidR="001E15C7" w:rsidRPr="00F20AEF" w:rsidRDefault="001E15C7" w:rsidP="001E15C7">
            <w:proofErr w:type="spellStart"/>
            <w:r w:rsidRPr="00F20AEF">
              <w:rPr>
                <w:b/>
              </w:rPr>
              <w:t>WoS</w:t>
            </w:r>
            <w:proofErr w:type="spellEnd"/>
          </w:p>
        </w:tc>
        <w:tc>
          <w:tcPr>
            <w:tcW w:w="706" w:type="dxa"/>
            <w:shd w:val="clear" w:color="auto" w:fill="F7CAAC"/>
            <w:vAlign w:val="center"/>
          </w:tcPr>
          <w:p w14:paraId="7B55708E" w14:textId="77777777" w:rsidR="001E15C7" w:rsidRPr="00F20AEF" w:rsidRDefault="001E15C7" w:rsidP="001E15C7">
            <w:pPr>
              <w:rPr>
                <w:sz w:val="18"/>
              </w:rPr>
            </w:pPr>
            <w:proofErr w:type="spellStart"/>
            <w:r w:rsidRPr="00F20AEF">
              <w:rPr>
                <w:b/>
                <w:sz w:val="18"/>
              </w:rPr>
              <w:t>Scopus</w:t>
            </w:r>
            <w:proofErr w:type="spellEnd"/>
          </w:p>
        </w:tc>
        <w:tc>
          <w:tcPr>
            <w:tcW w:w="706" w:type="dxa"/>
            <w:shd w:val="clear" w:color="auto" w:fill="F7CAAC"/>
            <w:vAlign w:val="center"/>
          </w:tcPr>
          <w:p w14:paraId="17CBFA0A" w14:textId="77777777" w:rsidR="001E15C7" w:rsidRDefault="001E15C7" w:rsidP="001E15C7">
            <w:r>
              <w:rPr>
                <w:b/>
                <w:sz w:val="18"/>
              </w:rPr>
              <w:t>ostatní</w:t>
            </w:r>
          </w:p>
        </w:tc>
      </w:tr>
      <w:tr w:rsidR="001E15C7" w:rsidRPr="00E03179" w14:paraId="3F90A552" w14:textId="77777777" w:rsidTr="00853DFB">
        <w:trPr>
          <w:cantSplit/>
          <w:trHeight w:val="70"/>
        </w:trPr>
        <w:tc>
          <w:tcPr>
            <w:tcW w:w="3331" w:type="dxa"/>
            <w:gridSpan w:val="3"/>
            <w:shd w:val="clear" w:color="auto" w:fill="F7CAAC"/>
          </w:tcPr>
          <w:p w14:paraId="58E38511" w14:textId="77777777" w:rsidR="001E15C7" w:rsidRDefault="001E15C7" w:rsidP="001E15C7">
            <w:pPr>
              <w:jc w:val="both"/>
            </w:pPr>
            <w:r>
              <w:rPr>
                <w:b/>
              </w:rPr>
              <w:t>Obor jmenovacího řízení</w:t>
            </w:r>
          </w:p>
        </w:tc>
        <w:tc>
          <w:tcPr>
            <w:tcW w:w="2234" w:type="dxa"/>
            <w:gridSpan w:val="3"/>
            <w:shd w:val="clear" w:color="auto" w:fill="F7CAAC"/>
          </w:tcPr>
          <w:p w14:paraId="2B74B285" w14:textId="77777777" w:rsidR="001E15C7" w:rsidRDefault="001E15C7" w:rsidP="001E15C7">
            <w:pPr>
              <w:jc w:val="both"/>
            </w:pPr>
            <w:r>
              <w:rPr>
                <w:b/>
              </w:rPr>
              <w:t>Rok udělení hodnosti</w:t>
            </w:r>
          </w:p>
        </w:tc>
        <w:tc>
          <w:tcPr>
            <w:tcW w:w="2284" w:type="dxa"/>
            <w:gridSpan w:val="5"/>
            <w:tcBorders>
              <w:right w:val="single" w:sz="12" w:space="0" w:color="auto"/>
            </w:tcBorders>
            <w:shd w:val="clear" w:color="auto" w:fill="F7CAAC"/>
          </w:tcPr>
          <w:p w14:paraId="36F16DE3" w14:textId="77777777" w:rsidR="001E15C7" w:rsidRDefault="001E15C7" w:rsidP="001E15C7">
            <w:pPr>
              <w:jc w:val="both"/>
            </w:pPr>
            <w:r>
              <w:rPr>
                <w:b/>
              </w:rPr>
              <w:t>Řízení konáno na VŠ</w:t>
            </w:r>
          </w:p>
        </w:tc>
        <w:tc>
          <w:tcPr>
            <w:tcW w:w="695" w:type="dxa"/>
            <w:tcBorders>
              <w:left w:val="single" w:sz="12" w:space="0" w:color="auto"/>
            </w:tcBorders>
          </w:tcPr>
          <w:p w14:paraId="67116193" w14:textId="6989191C" w:rsidR="001E15C7" w:rsidRPr="00902018" w:rsidRDefault="009E76BF" w:rsidP="001E15C7">
            <w:pPr>
              <w:jc w:val="center"/>
              <w:rPr>
                <w:b/>
                <w:highlight w:val="yellow"/>
              </w:rPr>
            </w:pPr>
            <w:r w:rsidRPr="009E76BF">
              <w:rPr>
                <w:b/>
              </w:rPr>
              <w:t>114</w:t>
            </w:r>
          </w:p>
        </w:tc>
        <w:tc>
          <w:tcPr>
            <w:tcW w:w="706" w:type="dxa"/>
          </w:tcPr>
          <w:p w14:paraId="20D92284" w14:textId="0C427A6C" w:rsidR="001E15C7" w:rsidRPr="00902018" w:rsidRDefault="00734952" w:rsidP="001E15C7">
            <w:pPr>
              <w:jc w:val="center"/>
              <w:rPr>
                <w:b/>
                <w:highlight w:val="yellow"/>
              </w:rPr>
            </w:pPr>
            <w:r w:rsidRPr="00734952">
              <w:rPr>
                <w:b/>
              </w:rPr>
              <w:t>439</w:t>
            </w:r>
          </w:p>
        </w:tc>
        <w:tc>
          <w:tcPr>
            <w:tcW w:w="706" w:type="dxa"/>
          </w:tcPr>
          <w:p w14:paraId="450DDAD3" w14:textId="47B826F2" w:rsidR="001E15C7" w:rsidRPr="00F20A64" w:rsidRDefault="001E15C7" w:rsidP="001E15C7">
            <w:pPr>
              <w:jc w:val="center"/>
              <w:rPr>
                <w:b/>
              </w:rPr>
            </w:pPr>
            <w:proofErr w:type="spellStart"/>
            <w:r w:rsidRPr="00F20A64">
              <w:rPr>
                <w:b/>
                <w:sz w:val="18"/>
                <w:szCs w:val="18"/>
              </w:rPr>
              <w:t>neevid</w:t>
            </w:r>
            <w:proofErr w:type="spellEnd"/>
            <w:r w:rsidRPr="00F20A64">
              <w:rPr>
                <w:b/>
                <w:sz w:val="18"/>
                <w:szCs w:val="18"/>
              </w:rPr>
              <w:t>.</w:t>
            </w:r>
          </w:p>
        </w:tc>
      </w:tr>
      <w:tr w:rsidR="001E15C7" w14:paraId="289EADC9" w14:textId="77777777" w:rsidTr="00853DFB">
        <w:trPr>
          <w:trHeight w:val="205"/>
        </w:trPr>
        <w:tc>
          <w:tcPr>
            <w:tcW w:w="3331" w:type="dxa"/>
            <w:gridSpan w:val="3"/>
            <w:vAlign w:val="center"/>
          </w:tcPr>
          <w:p w14:paraId="2B231E5F" w14:textId="5EC4E858" w:rsidR="001E15C7" w:rsidRDefault="001E15C7" w:rsidP="001E15C7">
            <w:r>
              <w:t>Nástroje a procesy</w:t>
            </w:r>
          </w:p>
        </w:tc>
        <w:tc>
          <w:tcPr>
            <w:tcW w:w="2234" w:type="dxa"/>
            <w:gridSpan w:val="3"/>
            <w:vAlign w:val="center"/>
          </w:tcPr>
          <w:p w14:paraId="7D50E558" w14:textId="34E13572" w:rsidR="001E15C7" w:rsidRDefault="001E15C7" w:rsidP="001E15C7">
            <w:r>
              <w:t>2019</w:t>
            </w:r>
          </w:p>
        </w:tc>
        <w:tc>
          <w:tcPr>
            <w:tcW w:w="2284" w:type="dxa"/>
            <w:gridSpan w:val="5"/>
            <w:tcBorders>
              <w:right w:val="single" w:sz="12" w:space="0" w:color="auto"/>
            </w:tcBorders>
            <w:vAlign w:val="center"/>
          </w:tcPr>
          <w:p w14:paraId="237B6213" w14:textId="37140570" w:rsidR="001E15C7" w:rsidRDefault="001E15C7" w:rsidP="001E15C7">
            <w:r>
              <w:t>UTB Zlín</w:t>
            </w:r>
          </w:p>
        </w:tc>
        <w:tc>
          <w:tcPr>
            <w:tcW w:w="1401" w:type="dxa"/>
            <w:gridSpan w:val="2"/>
            <w:tcBorders>
              <w:left w:val="single" w:sz="12" w:space="0" w:color="auto"/>
            </w:tcBorders>
            <w:shd w:val="clear" w:color="auto" w:fill="FBD4B4"/>
            <w:vAlign w:val="center"/>
          </w:tcPr>
          <w:p w14:paraId="4F6E252E" w14:textId="77777777" w:rsidR="001E15C7" w:rsidRPr="00F20AEF" w:rsidRDefault="001E15C7" w:rsidP="001E15C7">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706" w:type="dxa"/>
            <w:vAlign w:val="center"/>
          </w:tcPr>
          <w:p w14:paraId="4F952AFB" w14:textId="216C142F" w:rsidR="001E15C7" w:rsidRDefault="009E76BF" w:rsidP="001E15C7">
            <w:pPr>
              <w:jc w:val="center"/>
              <w:rPr>
                <w:b/>
              </w:rPr>
            </w:pPr>
            <w:r w:rsidRPr="009E76BF">
              <w:rPr>
                <w:b/>
              </w:rPr>
              <w:t>6</w:t>
            </w:r>
            <w:r w:rsidR="001E15C7" w:rsidRPr="009E76BF">
              <w:rPr>
                <w:b/>
              </w:rPr>
              <w:t>/10</w:t>
            </w:r>
          </w:p>
        </w:tc>
      </w:tr>
      <w:tr w:rsidR="001E15C7" w14:paraId="754534FB" w14:textId="77777777" w:rsidTr="00982FBC">
        <w:tc>
          <w:tcPr>
            <w:tcW w:w="9956" w:type="dxa"/>
            <w:gridSpan w:val="14"/>
            <w:shd w:val="clear" w:color="auto" w:fill="F7CAAC"/>
          </w:tcPr>
          <w:p w14:paraId="6A7DC040" w14:textId="188D1740" w:rsidR="001E15C7" w:rsidRDefault="00802340" w:rsidP="001E15C7">
            <w:pPr>
              <w:jc w:val="both"/>
              <w:rPr>
                <w:b/>
              </w:rPr>
            </w:pPr>
            <w:r>
              <w:rPr>
                <w:b/>
              </w:rPr>
              <w:t>Přehled</w:t>
            </w:r>
            <w:r w:rsidR="001E15C7">
              <w:rPr>
                <w:b/>
              </w:rPr>
              <w:t xml:space="preserve"> o nejvýznamnější publikační a další tvůrčí činnosti nebo další profesní činnosti u odborníků z praxe vztahující se k zabezpečovaným předmětům </w:t>
            </w:r>
          </w:p>
        </w:tc>
      </w:tr>
      <w:tr w:rsidR="001E15C7" w:rsidRPr="00641DD1" w14:paraId="2B75F45B" w14:textId="77777777" w:rsidTr="00982FBC">
        <w:trPr>
          <w:trHeight w:val="708"/>
        </w:trPr>
        <w:tc>
          <w:tcPr>
            <w:tcW w:w="9956" w:type="dxa"/>
            <w:gridSpan w:val="14"/>
          </w:tcPr>
          <w:p w14:paraId="1932C2BB" w14:textId="77777777" w:rsidR="009E76BF" w:rsidRPr="009E76BF" w:rsidRDefault="009E76BF" w:rsidP="00BF40E7">
            <w:pPr>
              <w:pStyle w:val="TableParagraph"/>
              <w:spacing w:before="120" w:after="120"/>
              <w:ind w:left="0"/>
              <w:jc w:val="both"/>
              <w:rPr>
                <w:sz w:val="20"/>
                <w:szCs w:val="20"/>
              </w:rPr>
            </w:pPr>
            <w:r w:rsidRPr="009E76BF">
              <w:rPr>
                <w:sz w:val="20"/>
                <w:szCs w:val="20"/>
              </w:rPr>
              <w:t xml:space="preserve">VRBOVÁ, H., KUBIŠOVÁ, M., MĚŘÍNSKÁ, D., NOVÁK, M., </w:t>
            </w:r>
            <w:r w:rsidRPr="009E76BF">
              <w:rPr>
                <w:b/>
                <w:sz w:val="20"/>
                <w:szCs w:val="20"/>
              </w:rPr>
              <w:t>PATA, V. (</w:t>
            </w:r>
            <w:proofErr w:type="gramStart"/>
            <w:r w:rsidRPr="009E76BF">
              <w:rPr>
                <w:b/>
                <w:sz w:val="20"/>
                <w:szCs w:val="20"/>
              </w:rPr>
              <w:t>15%</w:t>
            </w:r>
            <w:proofErr w:type="gramEnd"/>
            <w:r w:rsidRPr="009E76BF">
              <w:rPr>
                <w:b/>
                <w:sz w:val="20"/>
                <w:szCs w:val="20"/>
              </w:rPr>
              <w:t>)</w:t>
            </w:r>
            <w:r w:rsidRPr="009E76BF">
              <w:rPr>
                <w:sz w:val="20"/>
                <w:szCs w:val="20"/>
              </w:rPr>
              <w:t xml:space="preserve">, KNEDLOVÁ, J., SEDLAČÍK, M., ŠUBA, O.: </w:t>
            </w:r>
            <w:proofErr w:type="spellStart"/>
            <w:r w:rsidRPr="009E76BF">
              <w:rPr>
                <w:sz w:val="20"/>
                <w:szCs w:val="20"/>
              </w:rPr>
              <w:t>The</w:t>
            </w:r>
            <w:proofErr w:type="spellEnd"/>
            <w:r w:rsidRPr="009E76BF">
              <w:rPr>
                <w:sz w:val="20"/>
                <w:szCs w:val="20"/>
              </w:rPr>
              <w:t xml:space="preserve"> </w:t>
            </w:r>
            <w:proofErr w:type="spellStart"/>
            <w:r w:rsidRPr="009E76BF">
              <w:rPr>
                <w:sz w:val="20"/>
                <w:szCs w:val="20"/>
              </w:rPr>
              <w:t>implementation</w:t>
            </w:r>
            <w:proofErr w:type="spellEnd"/>
            <w:r w:rsidRPr="009E76BF">
              <w:rPr>
                <w:sz w:val="20"/>
                <w:szCs w:val="20"/>
              </w:rPr>
              <w:t xml:space="preserve"> </w:t>
            </w:r>
            <w:proofErr w:type="spellStart"/>
            <w:r w:rsidRPr="009E76BF">
              <w:rPr>
                <w:sz w:val="20"/>
                <w:szCs w:val="20"/>
              </w:rPr>
              <w:t>of</w:t>
            </w:r>
            <w:proofErr w:type="spellEnd"/>
            <w:r w:rsidRPr="009E76BF">
              <w:rPr>
                <w:sz w:val="20"/>
                <w:szCs w:val="20"/>
              </w:rPr>
              <w:t xml:space="preserve"> </w:t>
            </w:r>
            <w:proofErr w:type="spellStart"/>
            <w:r w:rsidRPr="009E76BF">
              <w:rPr>
                <w:sz w:val="20"/>
                <w:szCs w:val="20"/>
              </w:rPr>
              <w:t>neural</w:t>
            </w:r>
            <w:proofErr w:type="spellEnd"/>
            <w:r w:rsidRPr="009E76BF">
              <w:rPr>
                <w:sz w:val="20"/>
                <w:szCs w:val="20"/>
              </w:rPr>
              <w:t xml:space="preserve"> </w:t>
            </w:r>
            <w:proofErr w:type="spellStart"/>
            <w:r w:rsidRPr="009E76BF">
              <w:rPr>
                <w:sz w:val="20"/>
                <w:szCs w:val="20"/>
              </w:rPr>
              <w:t>networks</w:t>
            </w:r>
            <w:proofErr w:type="spellEnd"/>
            <w:r w:rsidRPr="009E76BF">
              <w:rPr>
                <w:sz w:val="20"/>
                <w:szCs w:val="20"/>
              </w:rPr>
              <w:t xml:space="preserve"> </w:t>
            </w:r>
            <w:proofErr w:type="spellStart"/>
            <w:r w:rsidRPr="009E76BF">
              <w:rPr>
                <w:sz w:val="20"/>
                <w:szCs w:val="20"/>
              </w:rPr>
              <w:t>for</w:t>
            </w:r>
            <w:proofErr w:type="spellEnd"/>
            <w:r w:rsidRPr="009E76BF">
              <w:rPr>
                <w:sz w:val="20"/>
                <w:szCs w:val="20"/>
              </w:rPr>
              <w:t xml:space="preserve"> polymer </w:t>
            </w:r>
            <w:proofErr w:type="spellStart"/>
            <w:r w:rsidRPr="009E76BF">
              <w:rPr>
                <w:sz w:val="20"/>
                <w:szCs w:val="20"/>
              </w:rPr>
              <w:t>mold</w:t>
            </w:r>
            <w:proofErr w:type="spellEnd"/>
            <w:r w:rsidRPr="009E76BF">
              <w:rPr>
                <w:sz w:val="20"/>
                <w:szCs w:val="20"/>
              </w:rPr>
              <w:t xml:space="preserve"> </w:t>
            </w:r>
            <w:proofErr w:type="spellStart"/>
            <w:r w:rsidRPr="009E76BF">
              <w:rPr>
                <w:sz w:val="20"/>
                <w:szCs w:val="20"/>
              </w:rPr>
              <w:t>surface</w:t>
            </w:r>
            <w:proofErr w:type="spellEnd"/>
            <w:r w:rsidRPr="009E76BF">
              <w:rPr>
                <w:sz w:val="20"/>
                <w:szCs w:val="20"/>
              </w:rPr>
              <w:t xml:space="preserve"> </w:t>
            </w:r>
            <w:proofErr w:type="spellStart"/>
            <w:r w:rsidRPr="009E76BF">
              <w:rPr>
                <w:sz w:val="20"/>
                <w:szCs w:val="20"/>
              </w:rPr>
              <w:t>evaluation</w:t>
            </w:r>
            <w:proofErr w:type="spellEnd"/>
            <w:r w:rsidRPr="009E76BF">
              <w:rPr>
                <w:sz w:val="20"/>
                <w:szCs w:val="20"/>
              </w:rPr>
              <w:t>. </w:t>
            </w:r>
            <w:proofErr w:type="spellStart"/>
            <w:r w:rsidRPr="009E76BF">
              <w:rPr>
                <w:i/>
                <w:iCs/>
                <w:sz w:val="20"/>
                <w:szCs w:val="20"/>
                <w:bdr w:val="none" w:sz="0" w:space="0" w:color="auto" w:frame="1"/>
              </w:rPr>
              <w:t>Micromachines</w:t>
            </w:r>
            <w:proofErr w:type="spellEnd"/>
            <w:r w:rsidRPr="009E76BF">
              <w:rPr>
                <w:sz w:val="20"/>
                <w:szCs w:val="20"/>
              </w:rPr>
              <w:t xml:space="preserve"> 15(1), </w:t>
            </w:r>
            <w:r w:rsidRPr="009E76BF">
              <w:rPr>
                <w:b/>
                <w:sz w:val="20"/>
                <w:szCs w:val="20"/>
              </w:rPr>
              <w:t>2024</w:t>
            </w:r>
            <w:r w:rsidRPr="009E76BF">
              <w:rPr>
                <w:sz w:val="20"/>
                <w:szCs w:val="20"/>
              </w:rPr>
              <w:t xml:space="preserve">. ISSN </w:t>
            </w:r>
            <w:proofErr w:type="gramStart"/>
            <w:r w:rsidRPr="009E76BF">
              <w:rPr>
                <w:sz w:val="20"/>
                <w:szCs w:val="20"/>
              </w:rPr>
              <w:t>2072-666X</w:t>
            </w:r>
            <w:proofErr w:type="gramEnd"/>
            <w:r w:rsidRPr="009E76BF">
              <w:rPr>
                <w:sz w:val="20"/>
                <w:szCs w:val="20"/>
              </w:rPr>
              <w:t>. </w:t>
            </w:r>
            <w:proofErr w:type="spellStart"/>
            <w:r w:rsidRPr="009E76BF">
              <w:rPr>
                <w:sz w:val="20"/>
                <w:szCs w:val="20"/>
              </w:rPr>
              <w:t>Jimp</w:t>
            </w:r>
            <w:proofErr w:type="spellEnd"/>
            <w:r w:rsidRPr="009E76BF">
              <w:rPr>
                <w:sz w:val="20"/>
                <w:szCs w:val="20"/>
              </w:rPr>
              <w:t xml:space="preserve"> (Q2)</w:t>
            </w:r>
          </w:p>
          <w:p w14:paraId="04E22FC7" w14:textId="77777777" w:rsidR="009E76BF" w:rsidRPr="009E76BF" w:rsidRDefault="009E76BF" w:rsidP="00BF40E7">
            <w:pPr>
              <w:pStyle w:val="TableParagraph"/>
              <w:spacing w:before="120" w:after="120"/>
              <w:ind w:left="0"/>
              <w:jc w:val="both"/>
              <w:rPr>
                <w:sz w:val="20"/>
                <w:szCs w:val="20"/>
              </w:rPr>
            </w:pPr>
            <w:r w:rsidRPr="009E76BF">
              <w:rPr>
                <w:sz w:val="20"/>
                <w:szCs w:val="20"/>
              </w:rPr>
              <w:t xml:space="preserve">ŠUGÁR, P., ANTALA, R., ŠUGÁROVÁ, J., KOVÁČIK, J., </w:t>
            </w:r>
            <w:r w:rsidRPr="009E76BF">
              <w:rPr>
                <w:b/>
                <w:sz w:val="20"/>
                <w:szCs w:val="20"/>
              </w:rPr>
              <w:t>PATA, V. (</w:t>
            </w:r>
            <w:proofErr w:type="gramStart"/>
            <w:r w:rsidRPr="009E76BF">
              <w:rPr>
                <w:b/>
                <w:sz w:val="20"/>
                <w:szCs w:val="20"/>
              </w:rPr>
              <w:t>20%</w:t>
            </w:r>
            <w:proofErr w:type="gramEnd"/>
            <w:r w:rsidRPr="009E76BF">
              <w:rPr>
                <w:b/>
                <w:sz w:val="20"/>
                <w:szCs w:val="20"/>
              </w:rPr>
              <w:t>)</w:t>
            </w:r>
            <w:r w:rsidRPr="009E76BF">
              <w:rPr>
                <w:sz w:val="20"/>
                <w:szCs w:val="20"/>
              </w:rPr>
              <w:t xml:space="preserve">: Study on </w:t>
            </w:r>
            <w:proofErr w:type="spellStart"/>
            <w:r w:rsidRPr="009E76BF">
              <w:rPr>
                <w:sz w:val="20"/>
                <w:szCs w:val="20"/>
              </w:rPr>
              <w:t>surface</w:t>
            </w:r>
            <w:proofErr w:type="spellEnd"/>
            <w:r w:rsidRPr="009E76BF">
              <w:rPr>
                <w:sz w:val="20"/>
                <w:szCs w:val="20"/>
              </w:rPr>
              <w:t xml:space="preserve"> </w:t>
            </w:r>
            <w:proofErr w:type="spellStart"/>
            <w:r w:rsidRPr="009E76BF">
              <w:rPr>
                <w:sz w:val="20"/>
                <w:szCs w:val="20"/>
              </w:rPr>
              <w:t>roughness</w:t>
            </w:r>
            <w:proofErr w:type="spellEnd"/>
            <w:r w:rsidRPr="009E76BF">
              <w:rPr>
                <w:sz w:val="20"/>
                <w:szCs w:val="20"/>
              </w:rPr>
              <w:t xml:space="preserve">, </w:t>
            </w:r>
            <w:proofErr w:type="spellStart"/>
            <w:r w:rsidRPr="009E76BF">
              <w:rPr>
                <w:sz w:val="20"/>
                <w:szCs w:val="20"/>
              </w:rPr>
              <w:t>morphology</w:t>
            </w:r>
            <w:proofErr w:type="spellEnd"/>
            <w:r w:rsidRPr="009E76BF">
              <w:rPr>
                <w:sz w:val="20"/>
                <w:szCs w:val="20"/>
              </w:rPr>
              <w:t xml:space="preserve">, and </w:t>
            </w:r>
            <w:proofErr w:type="spellStart"/>
            <w:r w:rsidRPr="009E76BF">
              <w:rPr>
                <w:sz w:val="20"/>
                <w:szCs w:val="20"/>
              </w:rPr>
              <w:t>wettability</w:t>
            </w:r>
            <w:proofErr w:type="spellEnd"/>
            <w:r w:rsidRPr="009E76BF">
              <w:rPr>
                <w:sz w:val="20"/>
                <w:szCs w:val="20"/>
              </w:rPr>
              <w:t xml:space="preserve"> </w:t>
            </w:r>
            <w:proofErr w:type="spellStart"/>
            <w:r w:rsidRPr="009E76BF">
              <w:rPr>
                <w:sz w:val="20"/>
                <w:szCs w:val="20"/>
              </w:rPr>
              <w:t>of</w:t>
            </w:r>
            <w:proofErr w:type="spellEnd"/>
            <w:r w:rsidRPr="009E76BF">
              <w:rPr>
                <w:sz w:val="20"/>
                <w:szCs w:val="20"/>
              </w:rPr>
              <w:t xml:space="preserve"> laser-</w:t>
            </w:r>
            <w:proofErr w:type="spellStart"/>
            <w:r w:rsidRPr="009E76BF">
              <w:rPr>
                <w:sz w:val="20"/>
                <w:szCs w:val="20"/>
              </w:rPr>
              <w:t>modified</w:t>
            </w:r>
            <w:proofErr w:type="spellEnd"/>
            <w:r w:rsidRPr="009E76BF">
              <w:rPr>
                <w:sz w:val="20"/>
                <w:szCs w:val="20"/>
              </w:rPr>
              <w:t xml:space="preserve"> </w:t>
            </w:r>
            <w:proofErr w:type="spellStart"/>
            <w:r w:rsidRPr="009E76BF">
              <w:rPr>
                <w:sz w:val="20"/>
                <w:szCs w:val="20"/>
              </w:rPr>
              <w:t>powder</w:t>
            </w:r>
            <w:proofErr w:type="spellEnd"/>
            <w:r w:rsidRPr="009E76BF">
              <w:rPr>
                <w:sz w:val="20"/>
                <w:szCs w:val="20"/>
              </w:rPr>
              <w:t xml:space="preserve"> </w:t>
            </w:r>
            <w:proofErr w:type="spellStart"/>
            <w:r w:rsidRPr="009E76BF">
              <w:rPr>
                <w:sz w:val="20"/>
                <w:szCs w:val="20"/>
              </w:rPr>
              <w:t>metallurgy-processed</w:t>
            </w:r>
            <w:proofErr w:type="spellEnd"/>
            <w:r w:rsidRPr="009E76BF">
              <w:rPr>
                <w:sz w:val="20"/>
                <w:szCs w:val="20"/>
              </w:rPr>
              <w:t xml:space="preserve"> Ti-</w:t>
            </w:r>
            <w:proofErr w:type="spellStart"/>
            <w:r w:rsidRPr="009E76BF">
              <w:rPr>
                <w:sz w:val="20"/>
                <w:szCs w:val="20"/>
              </w:rPr>
              <w:t>graphite</w:t>
            </w:r>
            <w:proofErr w:type="spellEnd"/>
            <w:r w:rsidRPr="009E76BF">
              <w:rPr>
                <w:sz w:val="20"/>
                <w:szCs w:val="20"/>
              </w:rPr>
              <w:t xml:space="preserve"> </w:t>
            </w:r>
            <w:proofErr w:type="spellStart"/>
            <w:r w:rsidRPr="009E76BF">
              <w:rPr>
                <w:sz w:val="20"/>
                <w:szCs w:val="20"/>
              </w:rPr>
              <w:t>composite</w:t>
            </w:r>
            <w:proofErr w:type="spellEnd"/>
            <w:r w:rsidRPr="009E76BF">
              <w:rPr>
                <w:sz w:val="20"/>
                <w:szCs w:val="20"/>
              </w:rPr>
              <w:t xml:space="preserve"> </w:t>
            </w:r>
            <w:proofErr w:type="spellStart"/>
            <w:r w:rsidRPr="009E76BF">
              <w:rPr>
                <w:sz w:val="20"/>
                <w:szCs w:val="20"/>
              </w:rPr>
              <w:t>intended</w:t>
            </w:r>
            <w:proofErr w:type="spellEnd"/>
            <w:r w:rsidRPr="009E76BF">
              <w:rPr>
                <w:sz w:val="20"/>
                <w:szCs w:val="20"/>
              </w:rPr>
              <w:t xml:space="preserve"> </w:t>
            </w:r>
            <w:proofErr w:type="spellStart"/>
            <w:r w:rsidRPr="009E76BF">
              <w:rPr>
                <w:sz w:val="20"/>
                <w:szCs w:val="20"/>
              </w:rPr>
              <w:t>for</w:t>
            </w:r>
            <w:proofErr w:type="spellEnd"/>
            <w:r w:rsidRPr="009E76BF">
              <w:rPr>
                <w:sz w:val="20"/>
                <w:szCs w:val="20"/>
              </w:rPr>
              <w:t xml:space="preserve"> </w:t>
            </w:r>
            <w:proofErr w:type="spellStart"/>
            <w:r w:rsidRPr="009E76BF">
              <w:rPr>
                <w:sz w:val="20"/>
                <w:szCs w:val="20"/>
              </w:rPr>
              <w:t>dental</w:t>
            </w:r>
            <w:proofErr w:type="spellEnd"/>
            <w:r w:rsidRPr="009E76BF">
              <w:rPr>
                <w:sz w:val="20"/>
                <w:szCs w:val="20"/>
              </w:rPr>
              <w:t xml:space="preserve"> </w:t>
            </w:r>
            <w:proofErr w:type="spellStart"/>
            <w:r w:rsidRPr="009E76BF">
              <w:rPr>
                <w:sz w:val="20"/>
                <w:szCs w:val="20"/>
              </w:rPr>
              <w:t>application</w:t>
            </w:r>
            <w:proofErr w:type="spellEnd"/>
            <w:r w:rsidRPr="009E76BF">
              <w:rPr>
                <w:sz w:val="20"/>
                <w:szCs w:val="20"/>
              </w:rPr>
              <w:t>. </w:t>
            </w:r>
            <w:proofErr w:type="spellStart"/>
            <w:r w:rsidRPr="009E76BF">
              <w:rPr>
                <w:i/>
                <w:iCs/>
                <w:sz w:val="20"/>
                <w:szCs w:val="20"/>
                <w:bdr w:val="none" w:sz="0" w:space="0" w:color="auto" w:frame="1"/>
              </w:rPr>
              <w:t>Bioengineering-Basel</w:t>
            </w:r>
            <w:proofErr w:type="spellEnd"/>
            <w:r w:rsidRPr="009E76BF">
              <w:rPr>
                <w:sz w:val="20"/>
                <w:szCs w:val="20"/>
              </w:rPr>
              <w:t xml:space="preserve"> 10(12), </w:t>
            </w:r>
            <w:r w:rsidRPr="009E76BF">
              <w:rPr>
                <w:b/>
                <w:sz w:val="20"/>
                <w:szCs w:val="20"/>
              </w:rPr>
              <w:t>2023</w:t>
            </w:r>
            <w:r w:rsidRPr="009E76BF">
              <w:rPr>
                <w:sz w:val="20"/>
                <w:szCs w:val="20"/>
              </w:rPr>
              <w:t xml:space="preserve">. ISSN 2306-5354. </w:t>
            </w:r>
            <w:proofErr w:type="spellStart"/>
            <w:r w:rsidRPr="009E76BF">
              <w:rPr>
                <w:sz w:val="20"/>
                <w:szCs w:val="20"/>
              </w:rPr>
              <w:t>Jimp</w:t>
            </w:r>
            <w:proofErr w:type="spellEnd"/>
            <w:r w:rsidRPr="009E76BF">
              <w:rPr>
                <w:sz w:val="20"/>
                <w:szCs w:val="20"/>
              </w:rPr>
              <w:t xml:space="preserve"> (Q2)</w:t>
            </w:r>
          </w:p>
          <w:p w14:paraId="07B0F884" w14:textId="77777777" w:rsidR="001E15C7" w:rsidRPr="009E76BF" w:rsidRDefault="009E76BF" w:rsidP="00BF40E7">
            <w:pPr>
              <w:pStyle w:val="TableParagraph"/>
              <w:spacing w:before="120" w:after="120"/>
              <w:ind w:left="0"/>
              <w:jc w:val="both"/>
              <w:rPr>
                <w:sz w:val="20"/>
                <w:szCs w:val="20"/>
              </w:rPr>
            </w:pPr>
            <w:r w:rsidRPr="009E76BF">
              <w:rPr>
                <w:sz w:val="20"/>
                <w:szCs w:val="20"/>
              </w:rPr>
              <w:t xml:space="preserve">ZVONÍČEK, T., VAŠINA, M., </w:t>
            </w:r>
            <w:r w:rsidRPr="009E76BF">
              <w:rPr>
                <w:b/>
                <w:sz w:val="20"/>
                <w:szCs w:val="20"/>
              </w:rPr>
              <w:t>PATA, V. (</w:t>
            </w:r>
            <w:proofErr w:type="gramStart"/>
            <w:r w:rsidRPr="009E76BF">
              <w:rPr>
                <w:b/>
                <w:sz w:val="20"/>
                <w:szCs w:val="20"/>
              </w:rPr>
              <w:t>10%</w:t>
            </w:r>
            <w:proofErr w:type="gramEnd"/>
            <w:r w:rsidRPr="009E76BF">
              <w:rPr>
                <w:b/>
                <w:sz w:val="20"/>
                <w:szCs w:val="20"/>
              </w:rPr>
              <w:t>)</w:t>
            </w:r>
            <w:r w:rsidRPr="009E76BF">
              <w:rPr>
                <w:sz w:val="20"/>
                <w:szCs w:val="20"/>
              </w:rPr>
              <w:t xml:space="preserve">, SMOLKA, P.: </w:t>
            </w:r>
            <w:proofErr w:type="spellStart"/>
            <w:r w:rsidRPr="009E76BF">
              <w:rPr>
                <w:sz w:val="20"/>
                <w:szCs w:val="20"/>
              </w:rPr>
              <w:t>Three-dimensional</w:t>
            </w:r>
            <w:proofErr w:type="spellEnd"/>
            <w:r w:rsidRPr="009E76BF">
              <w:rPr>
                <w:sz w:val="20"/>
                <w:szCs w:val="20"/>
              </w:rPr>
              <w:t xml:space="preserve"> </w:t>
            </w:r>
            <w:proofErr w:type="spellStart"/>
            <w:r w:rsidRPr="009E76BF">
              <w:rPr>
                <w:sz w:val="20"/>
                <w:szCs w:val="20"/>
              </w:rPr>
              <w:t>printing</w:t>
            </w:r>
            <w:proofErr w:type="spellEnd"/>
            <w:r w:rsidRPr="009E76BF">
              <w:rPr>
                <w:sz w:val="20"/>
                <w:szCs w:val="20"/>
              </w:rPr>
              <w:t xml:space="preserve"> </w:t>
            </w:r>
            <w:proofErr w:type="spellStart"/>
            <w:r w:rsidRPr="009E76BF">
              <w:rPr>
                <w:sz w:val="20"/>
                <w:szCs w:val="20"/>
              </w:rPr>
              <w:t>process</w:t>
            </w:r>
            <w:proofErr w:type="spellEnd"/>
            <w:r w:rsidRPr="009E76BF">
              <w:rPr>
                <w:sz w:val="20"/>
                <w:szCs w:val="20"/>
              </w:rPr>
              <w:t xml:space="preserve"> </w:t>
            </w:r>
            <w:proofErr w:type="spellStart"/>
            <w:r w:rsidRPr="009E76BF">
              <w:rPr>
                <w:sz w:val="20"/>
                <w:szCs w:val="20"/>
              </w:rPr>
              <w:t>for</w:t>
            </w:r>
            <w:proofErr w:type="spellEnd"/>
            <w:r w:rsidRPr="009E76BF">
              <w:rPr>
                <w:sz w:val="20"/>
                <w:szCs w:val="20"/>
              </w:rPr>
              <w:t xml:space="preserve"> musical </w:t>
            </w:r>
            <w:proofErr w:type="spellStart"/>
            <w:r w:rsidRPr="009E76BF">
              <w:rPr>
                <w:sz w:val="20"/>
                <w:szCs w:val="20"/>
              </w:rPr>
              <w:t>instruments</w:t>
            </w:r>
            <w:proofErr w:type="spellEnd"/>
            <w:r w:rsidRPr="009E76BF">
              <w:rPr>
                <w:sz w:val="20"/>
                <w:szCs w:val="20"/>
              </w:rPr>
              <w:t xml:space="preserve">: </w:t>
            </w:r>
            <w:proofErr w:type="spellStart"/>
            <w:r w:rsidRPr="009E76BF">
              <w:rPr>
                <w:sz w:val="20"/>
                <w:szCs w:val="20"/>
              </w:rPr>
              <w:t>Sound</w:t>
            </w:r>
            <w:proofErr w:type="spellEnd"/>
            <w:r w:rsidRPr="009E76BF">
              <w:rPr>
                <w:sz w:val="20"/>
                <w:szCs w:val="20"/>
              </w:rPr>
              <w:t xml:space="preserve"> </w:t>
            </w:r>
            <w:proofErr w:type="spellStart"/>
            <w:r w:rsidRPr="009E76BF">
              <w:rPr>
                <w:sz w:val="20"/>
                <w:szCs w:val="20"/>
              </w:rPr>
              <w:t>reflection</w:t>
            </w:r>
            <w:proofErr w:type="spellEnd"/>
            <w:r w:rsidRPr="009E76BF">
              <w:rPr>
                <w:sz w:val="20"/>
                <w:szCs w:val="20"/>
              </w:rPr>
              <w:t xml:space="preserve"> </w:t>
            </w:r>
            <w:proofErr w:type="spellStart"/>
            <w:r w:rsidRPr="009E76BF">
              <w:rPr>
                <w:sz w:val="20"/>
                <w:szCs w:val="20"/>
              </w:rPr>
              <w:t>properties</w:t>
            </w:r>
            <w:proofErr w:type="spellEnd"/>
            <w:r w:rsidRPr="009E76BF">
              <w:rPr>
                <w:sz w:val="20"/>
                <w:szCs w:val="20"/>
              </w:rPr>
              <w:t xml:space="preserve"> </w:t>
            </w:r>
            <w:proofErr w:type="spellStart"/>
            <w:r w:rsidRPr="009E76BF">
              <w:rPr>
                <w:sz w:val="20"/>
                <w:szCs w:val="20"/>
              </w:rPr>
              <w:t>of</w:t>
            </w:r>
            <w:proofErr w:type="spellEnd"/>
            <w:r w:rsidRPr="009E76BF">
              <w:rPr>
                <w:sz w:val="20"/>
                <w:szCs w:val="20"/>
              </w:rPr>
              <w:t xml:space="preserve"> </w:t>
            </w:r>
            <w:proofErr w:type="spellStart"/>
            <w:r w:rsidRPr="009E76BF">
              <w:rPr>
                <w:sz w:val="20"/>
                <w:szCs w:val="20"/>
              </w:rPr>
              <w:t>polymeric</w:t>
            </w:r>
            <w:proofErr w:type="spellEnd"/>
            <w:r w:rsidRPr="009E76BF">
              <w:rPr>
                <w:sz w:val="20"/>
                <w:szCs w:val="20"/>
              </w:rPr>
              <w:t xml:space="preserve"> </w:t>
            </w:r>
            <w:proofErr w:type="spellStart"/>
            <w:r w:rsidRPr="009E76BF">
              <w:rPr>
                <w:sz w:val="20"/>
                <w:szCs w:val="20"/>
              </w:rPr>
              <w:t>materials</w:t>
            </w:r>
            <w:proofErr w:type="spellEnd"/>
            <w:r w:rsidRPr="009E76BF">
              <w:rPr>
                <w:sz w:val="20"/>
                <w:szCs w:val="20"/>
              </w:rPr>
              <w:t xml:space="preserve"> </w:t>
            </w:r>
            <w:proofErr w:type="spellStart"/>
            <w:r w:rsidRPr="009E76BF">
              <w:rPr>
                <w:sz w:val="20"/>
                <w:szCs w:val="20"/>
              </w:rPr>
              <w:t>for</w:t>
            </w:r>
            <w:proofErr w:type="spellEnd"/>
            <w:r w:rsidRPr="009E76BF">
              <w:rPr>
                <w:sz w:val="20"/>
                <w:szCs w:val="20"/>
              </w:rPr>
              <w:t xml:space="preserve"> </w:t>
            </w:r>
            <w:proofErr w:type="spellStart"/>
            <w:r w:rsidRPr="009E76BF">
              <w:rPr>
                <w:sz w:val="20"/>
                <w:szCs w:val="20"/>
              </w:rPr>
              <w:t>enhanced</w:t>
            </w:r>
            <w:proofErr w:type="spellEnd"/>
            <w:r w:rsidRPr="009E76BF">
              <w:rPr>
                <w:sz w:val="20"/>
                <w:szCs w:val="20"/>
              </w:rPr>
              <w:t xml:space="preserve"> </w:t>
            </w:r>
            <w:proofErr w:type="spellStart"/>
            <w:r w:rsidRPr="009E76BF">
              <w:rPr>
                <w:sz w:val="20"/>
                <w:szCs w:val="20"/>
              </w:rPr>
              <w:t>acoustical</w:t>
            </w:r>
            <w:proofErr w:type="spellEnd"/>
            <w:r w:rsidRPr="009E76BF">
              <w:rPr>
                <w:sz w:val="20"/>
                <w:szCs w:val="20"/>
              </w:rPr>
              <w:t xml:space="preserve"> performance. </w:t>
            </w:r>
            <w:proofErr w:type="spellStart"/>
            <w:r w:rsidRPr="009E76BF">
              <w:rPr>
                <w:i/>
                <w:iCs/>
                <w:sz w:val="20"/>
                <w:szCs w:val="20"/>
                <w:bdr w:val="none" w:sz="0" w:space="0" w:color="auto" w:frame="1"/>
              </w:rPr>
              <w:t>Polymers</w:t>
            </w:r>
            <w:proofErr w:type="spellEnd"/>
            <w:r w:rsidRPr="009E76BF">
              <w:rPr>
                <w:i/>
                <w:iCs/>
                <w:sz w:val="20"/>
                <w:szCs w:val="20"/>
                <w:bdr w:val="none" w:sz="0" w:space="0" w:color="auto" w:frame="1"/>
              </w:rPr>
              <w:t xml:space="preserve"> </w:t>
            </w:r>
            <w:r w:rsidRPr="009E76BF">
              <w:rPr>
                <w:sz w:val="20"/>
                <w:szCs w:val="20"/>
              </w:rPr>
              <w:t xml:space="preserve">15(9), </w:t>
            </w:r>
            <w:r w:rsidRPr="009E76BF">
              <w:rPr>
                <w:b/>
                <w:sz w:val="20"/>
                <w:szCs w:val="20"/>
              </w:rPr>
              <w:t>2023</w:t>
            </w:r>
            <w:r w:rsidRPr="009E76BF">
              <w:rPr>
                <w:sz w:val="20"/>
                <w:szCs w:val="20"/>
              </w:rPr>
              <w:t xml:space="preserve">. ISSN 2073-4360. </w:t>
            </w:r>
            <w:proofErr w:type="spellStart"/>
            <w:r w:rsidRPr="009E76BF">
              <w:rPr>
                <w:sz w:val="20"/>
                <w:szCs w:val="20"/>
              </w:rPr>
              <w:t>Jimp</w:t>
            </w:r>
            <w:proofErr w:type="spellEnd"/>
            <w:r w:rsidRPr="009E76BF">
              <w:rPr>
                <w:sz w:val="20"/>
                <w:szCs w:val="20"/>
              </w:rPr>
              <w:t xml:space="preserve"> (Q1)</w:t>
            </w:r>
          </w:p>
          <w:p w14:paraId="2B3A9454" w14:textId="77777777" w:rsidR="009E76BF" w:rsidRPr="009E76BF" w:rsidRDefault="009E76BF" w:rsidP="00BF40E7">
            <w:pPr>
              <w:pStyle w:val="TableParagraph"/>
              <w:spacing w:before="120" w:after="120"/>
              <w:ind w:left="0"/>
              <w:jc w:val="both"/>
              <w:rPr>
                <w:color w:val="000000" w:themeColor="text1"/>
                <w:sz w:val="20"/>
                <w:szCs w:val="20"/>
              </w:rPr>
            </w:pPr>
            <w:r w:rsidRPr="009E76BF">
              <w:rPr>
                <w:caps/>
                <w:sz w:val="20"/>
                <w:szCs w:val="20"/>
              </w:rPr>
              <w:t xml:space="preserve">Šuba, O., Bílek, O., Kubišová, M., </w:t>
            </w:r>
            <w:r w:rsidRPr="009E76BF">
              <w:rPr>
                <w:b/>
                <w:caps/>
                <w:sz w:val="20"/>
                <w:szCs w:val="20"/>
              </w:rPr>
              <w:t>Pata, V. (</w:t>
            </w:r>
            <w:proofErr w:type="gramStart"/>
            <w:r w:rsidRPr="009E76BF">
              <w:rPr>
                <w:b/>
                <w:caps/>
                <w:sz w:val="20"/>
                <w:szCs w:val="20"/>
              </w:rPr>
              <w:t>30%</w:t>
            </w:r>
            <w:proofErr w:type="gramEnd"/>
            <w:r w:rsidRPr="009E76BF">
              <w:rPr>
                <w:b/>
                <w:caps/>
                <w:sz w:val="20"/>
                <w:szCs w:val="20"/>
              </w:rPr>
              <w:t>)</w:t>
            </w:r>
            <w:r w:rsidRPr="009E76BF">
              <w:rPr>
                <w:caps/>
                <w:sz w:val="20"/>
                <w:szCs w:val="20"/>
              </w:rPr>
              <w:t>, Měřínská, D.:</w:t>
            </w:r>
            <w:r w:rsidRPr="009E76BF">
              <w:rPr>
                <w:sz w:val="20"/>
                <w:szCs w:val="20"/>
              </w:rPr>
              <w:t xml:space="preserve"> </w:t>
            </w:r>
            <w:proofErr w:type="spellStart"/>
            <w:r w:rsidRPr="009E76BF">
              <w:rPr>
                <w:sz w:val="20"/>
                <w:szCs w:val="20"/>
              </w:rPr>
              <w:t>Evaluation</w:t>
            </w:r>
            <w:proofErr w:type="spellEnd"/>
            <w:r w:rsidRPr="009E76BF">
              <w:rPr>
                <w:sz w:val="20"/>
                <w:szCs w:val="20"/>
              </w:rPr>
              <w:t xml:space="preserve"> </w:t>
            </w:r>
            <w:proofErr w:type="spellStart"/>
            <w:r w:rsidRPr="009E76BF">
              <w:rPr>
                <w:sz w:val="20"/>
                <w:szCs w:val="20"/>
              </w:rPr>
              <w:t>of</w:t>
            </w:r>
            <w:proofErr w:type="spellEnd"/>
            <w:r w:rsidRPr="009E76BF">
              <w:rPr>
                <w:sz w:val="20"/>
                <w:szCs w:val="20"/>
              </w:rPr>
              <w:t xml:space="preserve"> </w:t>
            </w:r>
            <w:proofErr w:type="spellStart"/>
            <w:r w:rsidRPr="009E76BF">
              <w:rPr>
                <w:sz w:val="20"/>
                <w:szCs w:val="20"/>
              </w:rPr>
              <w:t>the</w:t>
            </w:r>
            <w:proofErr w:type="spellEnd"/>
            <w:r w:rsidRPr="009E76BF">
              <w:rPr>
                <w:sz w:val="20"/>
                <w:szCs w:val="20"/>
              </w:rPr>
              <w:t xml:space="preserve"> </w:t>
            </w:r>
            <w:proofErr w:type="spellStart"/>
            <w:r w:rsidRPr="009E76BF">
              <w:rPr>
                <w:sz w:val="20"/>
                <w:szCs w:val="20"/>
              </w:rPr>
              <w:t>flexural</w:t>
            </w:r>
            <w:proofErr w:type="spellEnd"/>
            <w:r w:rsidRPr="009E76BF">
              <w:rPr>
                <w:sz w:val="20"/>
                <w:szCs w:val="20"/>
              </w:rPr>
              <w:t xml:space="preserve"> rigidity </w:t>
            </w:r>
            <w:proofErr w:type="spellStart"/>
            <w:r w:rsidRPr="009E76BF">
              <w:rPr>
                <w:sz w:val="20"/>
                <w:szCs w:val="20"/>
              </w:rPr>
              <w:t>of</w:t>
            </w:r>
            <w:proofErr w:type="spellEnd"/>
            <w:r w:rsidRPr="009E76BF">
              <w:rPr>
                <w:sz w:val="20"/>
                <w:szCs w:val="20"/>
              </w:rPr>
              <w:t xml:space="preserve"> underground </w:t>
            </w:r>
            <w:proofErr w:type="spellStart"/>
            <w:r w:rsidRPr="009E76BF">
              <w:rPr>
                <w:sz w:val="20"/>
                <w:szCs w:val="20"/>
              </w:rPr>
              <w:t>tanks</w:t>
            </w:r>
            <w:proofErr w:type="spellEnd"/>
            <w:r w:rsidRPr="009E76BF">
              <w:rPr>
                <w:sz w:val="20"/>
                <w:szCs w:val="20"/>
              </w:rPr>
              <w:t xml:space="preserve"> </w:t>
            </w:r>
            <w:proofErr w:type="spellStart"/>
            <w:r w:rsidRPr="009E76BF">
              <w:rPr>
                <w:sz w:val="20"/>
                <w:szCs w:val="20"/>
              </w:rPr>
              <w:t>manufactured</w:t>
            </w:r>
            <w:proofErr w:type="spellEnd"/>
            <w:r w:rsidRPr="009E76BF">
              <w:rPr>
                <w:sz w:val="20"/>
                <w:szCs w:val="20"/>
              </w:rPr>
              <w:t xml:space="preserve"> by </w:t>
            </w:r>
            <w:proofErr w:type="spellStart"/>
            <w:r w:rsidRPr="009E76BF">
              <w:rPr>
                <w:sz w:val="20"/>
                <w:szCs w:val="20"/>
              </w:rPr>
              <w:t>rotomolding</w:t>
            </w:r>
            <w:proofErr w:type="spellEnd"/>
            <w:r w:rsidRPr="009E76BF">
              <w:rPr>
                <w:sz w:val="20"/>
                <w:szCs w:val="20"/>
              </w:rPr>
              <w:t>. </w:t>
            </w:r>
            <w:proofErr w:type="spellStart"/>
            <w:r w:rsidRPr="009E76BF">
              <w:rPr>
                <w:i/>
                <w:iCs/>
                <w:sz w:val="20"/>
                <w:szCs w:val="20"/>
              </w:rPr>
              <w:t>Applied</w:t>
            </w:r>
            <w:proofErr w:type="spellEnd"/>
            <w:r w:rsidRPr="009E76BF">
              <w:rPr>
                <w:i/>
                <w:iCs/>
                <w:sz w:val="20"/>
                <w:szCs w:val="20"/>
              </w:rPr>
              <w:t xml:space="preserve"> </w:t>
            </w:r>
            <w:proofErr w:type="spellStart"/>
            <w:r w:rsidRPr="009E76BF">
              <w:rPr>
                <w:i/>
                <w:iCs/>
                <w:sz w:val="20"/>
                <w:szCs w:val="20"/>
              </w:rPr>
              <w:t>Sciences</w:t>
            </w:r>
            <w:proofErr w:type="spellEnd"/>
            <w:r w:rsidRPr="009E76BF">
              <w:rPr>
                <w:sz w:val="20"/>
                <w:szCs w:val="20"/>
              </w:rPr>
              <w:t xml:space="preserve"> 12(18), 9276, </w:t>
            </w:r>
            <w:r w:rsidRPr="009E76BF">
              <w:rPr>
                <w:b/>
                <w:bCs/>
                <w:sz w:val="20"/>
                <w:szCs w:val="20"/>
              </w:rPr>
              <w:t>2022</w:t>
            </w:r>
            <w:r w:rsidRPr="009E76BF">
              <w:rPr>
                <w:sz w:val="20"/>
                <w:szCs w:val="20"/>
              </w:rPr>
              <w:t xml:space="preserve">. </w:t>
            </w:r>
            <w:proofErr w:type="spellStart"/>
            <w:r w:rsidRPr="009E76BF">
              <w:rPr>
                <w:sz w:val="20"/>
                <w:szCs w:val="20"/>
              </w:rPr>
              <w:t>Jimp</w:t>
            </w:r>
            <w:proofErr w:type="spellEnd"/>
            <w:r w:rsidRPr="009E76BF" w:rsidDel="001F01D6">
              <w:rPr>
                <w:sz w:val="20"/>
                <w:szCs w:val="20"/>
              </w:rPr>
              <w:t xml:space="preserve"> </w:t>
            </w:r>
            <w:r w:rsidRPr="009E76BF">
              <w:rPr>
                <w:sz w:val="20"/>
                <w:szCs w:val="20"/>
              </w:rPr>
              <w:t>(Q2)</w:t>
            </w:r>
          </w:p>
          <w:p w14:paraId="1CC0CC9A" w14:textId="56097AEE" w:rsidR="009E76BF" w:rsidRPr="00641DD1" w:rsidRDefault="009E76BF" w:rsidP="00BF40E7">
            <w:pPr>
              <w:pStyle w:val="TableParagraph"/>
              <w:spacing w:before="120" w:after="120"/>
              <w:ind w:left="0"/>
              <w:jc w:val="both"/>
              <w:rPr>
                <w:b/>
                <w:sz w:val="16"/>
                <w:szCs w:val="16"/>
              </w:rPr>
            </w:pPr>
            <w:r w:rsidRPr="009E76BF">
              <w:rPr>
                <w:sz w:val="20"/>
                <w:szCs w:val="20"/>
              </w:rPr>
              <w:t xml:space="preserve">KUBIŠOVÁ, M., </w:t>
            </w:r>
            <w:r w:rsidRPr="009E76BF">
              <w:rPr>
                <w:b/>
                <w:sz w:val="20"/>
                <w:szCs w:val="20"/>
              </w:rPr>
              <w:t>PATA, V. (</w:t>
            </w:r>
            <w:proofErr w:type="gramStart"/>
            <w:r w:rsidRPr="009E76BF">
              <w:rPr>
                <w:b/>
                <w:sz w:val="20"/>
                <w:szCs w:val="20"/>
              </w:rPr>
              <w:t>50%</w:t>
            </w:r>
            <w:proofErr w:type="gramEnd"/>
            <w:r w:rsidRPr="009E76BF">
              <w:rPr>
                <w:b/>
                <w:sz w:val="20"/>
                <w:szCs w:val="20"/>
              </w:rPr>
              <w:t>)</w:t>
            </w:r>
            <w:r w:rsidRPr="009E76BF">
              <w:rPr>
                <w:sz w:val="20"/>
                <w:szCs w:val="20"/>
              </w:rPr>
              <w:t xml:space="preserve">, MĚŘÍNSKÁ, D., ŠKROBÁK, A., MARCANÍK, M.: </w:t>
            </w:r>
            <w:proofErr w:type="spellStart"/>
            <w:r w:rsidRPr="009E76BF">
              <w:rPr>
                <w:sz w:val="20"/>
                <w:szCs w:val="20"/>
              </w:rPr>
              <w:t>Solving</w:t>
            </w:r>
            <w:proofErr w:type="spellEnd"/>
            <w:r w:rsidRPr="009E76BF">
              <w:rPr>
                <w:sz w:val="20"/>
                <w:szCs w:val="20"/>
              </w:rPr>
              <w:t xml:space="preserve"> </w:t>
            </w:r>
            <w:proofErr w:type="spellStart"/>
            <w:r w:rsidRPr="009E76BF">
              <w:rPr>
                <w:sz w:val="20"/>
                <w:szCs w:val="20"/>
              </w:rPr>
              <w:t>the</w:t>
            </w:r>
            <w:proofErr w:type="spellEnd"/>
            <w:r w:rsidRPr="009E76BF">
              <w:rPr>
                <w:sz w:val="20"/>
                <w:szCs w:val="20"/>
              </w:rPr>
              <w:t xml:space="preserve"> </w:t>
            </w:r>
            <w:proofErr w:type="spellStart"/>
            <w:r w:rsidRPr="009E76BF">
              <w:rPr>
                <w:sz w:val="20"/>
                <w:szCs w:val="20"/>
              </w:rPr>
              <w:t>issue</w:t>
            </w:r>
            <w:proofErr w:type="spellEnd"/>
            <w:r w:rsidRPr="009E76BF">
              <w:rPr>
                <w:sz w:val="20"/>
                <w:szCs w:val="20"/>
              </w:rPr>
              <w:t xml:space="preserve"> </w:t>
            </w:r>
            <w:proofErr w:type="spellStart"/>
            <w:r w:rsidRPr="009E76BF">
              <w:rPr>
                <w:sz w:val="20"/>
                <w:szCs w:val="20"/>
              </w:rPr>
              <w:t>of</w:t>
            </w:r>
            <w:proofErr w:type="spellEnd"/>
            <w:r w:rsidRPr="009E76BF">
              <w:rPr>
                <w:sz w:val="20"/>
                <w:szCs w:val="20"/>
              </w:rPr>
              <w:t xml:space="preserve"> </w:t>
            </w:r>
            <w:proofErr w:type="spellStart"/>
            <w:r w:rsidRPr="009E76BF">
              <w:rPr>
                <w:sz w:val="20"/>
                <w:szCs w:val="20"/>
              </w:rPr>
              <w:t>discriminant</w:t>
            </w:r>
            <w:proofErr w:type="spellEnd"/>
            <w:r w:rsidRPr="009E76BF">
              <w:rPr>
                <w:sz w:val="20"/>
                <w:szCs w:val="20"/>
              </w:rPr>
              <w:t xml:space="preserve"> </w:t>
            </w:r>
            <w:proofErr w:type="spellStart"/>
            <w:r w:rsidRPr="009E76BF">
              <w:rPr>
                <w:sz w:val="20"/>
                <w:szCs w:val="20"/>
              </w:rPr>
              <w:t>roughness</w:t>
            </w:r>
            <w:proofErr w:type="spellEnd"/>
            <w:r w:rsidRPr="009E76BF">
              <w:rPr>
                <w:sz w:val="20"/>
                <w:szCs w:val="20"/>
              </w:rPr>
              <w:t xml:space="preserve"> </w:t>
            </w:r>
            <w:proofErr w:type="spellStart"/>
            <w:r w:rsidRPr="009E76BF">
              <w:rPr>
                <w:sz w:val="20"/>
                <w:szCs w:val="20"/>
              </w:rPr>
              <w:t>of</w:t>
            </w:r>
            <w:proofErr w:type="spellEnd"/>
            <w:r w:rsidRPr="009E76BF">
              <w:rPr>
                <w:sz w:val="20"/>
                <w:szCs w:val="20"/>
              </w:rPr>
              <w:t xml:space="preserve"> </w:t>
            </w:r>
            <w:proofErr w:type="spellStart"/>
            <w:r w:rsidRPr="009E76BF">
              <w:rPr>
                <w:sz w:val="20"/>
                <w:szCs w:val="20"/>
              </w:rPr>
              <w:t>heterogeneous</w:t>
            </w:r>
            <w:proofErr w:type="spellEnd"/>
            <w:r w:rsidRPr="009E76BF">
              <w:rPr>
                <w:sz w:val="20"/>
                <w:szCs w:val="20"/>
              </w:rPr>
              <w:t xml:space="preserve"> </w:t>
            </w:r>
            <w:proofErr w:type="spellStart"/>
            <w:r w:rsidRPr="009E76BF">
              <w:rPr>
                <w:sz w:val="20"/>
                <w:szCs w:val="20"/>
              </w:rPr>
              <w:t>surfaces</w:t>
            </w:r>
            <w:proofErr w:type="spellEnd"/>
            <w:r w:rsidRPr="009E76BF">
              <w:rPr>
                <w:sz w:val="20"/>
                <w:szCs w:val="20"/>
              </w:rPr>
              <w:t xml:space="preserve"> </w:t>
            </w:r>
            <w:proofErr w:type="spellStart"/>
            <w:r w:rsidRPr="009E76BF">
              <w:rPr>
                <w:sz w:val="20"/>
                <w:szCs w:val="20"/>
              </w:rPr>
              <w:t>using</w:t>
            </w:r>
            <w:proofErr w:type="spellEnd"/>
            <w:r w:rsidRPr="009E76BF">
              <w:rPr>
                <w:sz w:val="20"/>
                <w:szCs w:val="20"/>
              </w:rPr>
              <w:t xml:space="preserve"> </w:t>
            </w:r>
            <w:proofErr w:type="spellStart"/>
            <w:r w:rsidRPr="009E76BF">
              <w:rPr>
                <w:sz w:val="20"/>
                <w:szCs w:val="20"/>
              </w:rPr>
              <w:t>elements</w:t>
            </w:r>
            <w:proofErr w:type="spellEnd"/>
            <w:r w:rsidRPr="009E76BF">
              <w:rPr>
                <w:sz w:val="20"/>
                <w:szCs w:val="20"/>
              </w:rPr>
              <w:t xml:space="preserve"> </w:t>
            </w:r>
            <w:proofErr w:type="spellStart"/>
            <w:r w:rsidRPr="009E76BF">
              <w:rPr>
                <w:sz w:val="20"/>
                <w:szCs w:val="20"/>
              </w:rPr>
              <w:t>of</w:t>
            </w:r>
            <w:proofErr w:type="spellEnd"/>
            <w:r w:rsidRPr="009E76BF">
              <w:rPr>
                <w:sz w:val="20"/>
                <w:szCs w:val="20"/>
              </w:rPr>
              <w:t xml:space="preserve"> </w:t>
            </w:r>
            <w:proofErr w:type="spellStart"/>
            <w:r w:rsidRPr="009E76BF">
              <w:rPr>
                <w:sz w:val="20"/>
                <w:szCs w:val="20"/>
              </w:rPr>
              <w:t>artificial</w:t>
            </w:r>
            <w:proofErr w:type="spellEnd"/>
            <w:r w:rsidRPr="009E76BF">
              <w:rPr>
                <w:sz w:val="20"/>
                <w:szCs w:val="20"/>
              </w:rPr>
              <w:t xml:space="preserve"> </w:t>
            </w:r>
            <w:proofErr w:type="spellStart"/>
            <w:r w:rsidRPr="009E76BF">
              <w:rPr>
                <w:sz w:val="20"/>
                <w:szCs w:val="20"/>
              </w:rPr>
              <w:t>intelligence</w:t>
            </w:r>
            <w:proofErr w:type="spellEnd"/>
            <w:r w:rsidRPr="009E76BF">
              <w:rPr>
                <w:sz w:val="20"/>
                <w:szCs w:val="20"/>
              </w:rPr>
              <w:t>. </w:t>
            </w:r>
            <w:proofErr w:type="spellStart"/>
            <w:r w:rsidRPr="009E76BF">
              <w:rPr>
                <w:i/>
                <w:iCs/>
                <w:sz w:val="20"/>
                <w:szCs w:val="20"/>
              </w:rPr>
              <w:t>Materials</w:t>
            </w:r>
            <w:proofErr w:type="spellEnd"/>
            <w:r w:rsidRPr="009E76BF">
              <w:rPr>
                <w:i/>
                <w:iCs/>
                <w:sz w:val="20"/>
                <w:szCs w:val="20"/>
              </w:rPr>
              <w:t> </w:t>
            </w:r>
            <w:r w:rsidRPr="009E76BF">
              <w:rPr>
                <w:sz w:val="20"/>
                <w:szCs w:val="20"/>
              </w:rPr>
              <w:t xml:space="preserve">14(10), </w:t>
            </w:r>
            <w:r w:rsidRPr="009E76BF">
              <w:rPr>
                <w:b/>
                <w:bCs/>
                <w:sz w:val="20"/>
                <w:szCs w:val="20"/>
              </w:rPr>
              <w:t>2021</w:t>
            </w:r>
            <w:r w:rsidRPr="009E76BF">
              <w:rPr>
                <w:sz w:val="20"/>
                <w:szCs w:val="20"/>
              </w:rPr>
              <w:t xml:space="preserve">. ISSN 1996-1944.  </w:t>
            </w:r>
            <w:proofErr w:type="spellStart"/>
            <w:r w:rsidRPr="009E76BF">
              <w:rPr>
                <w:sz w:val="20"/>
                <w:szCs w:val="20"/>
              </w:rPr>
              <w:t>Jimp</w:t>
            </w:r>
            <w:proofErr w:type="spellEnd"/>
            <w:r w:rsidRPr="009E76BF" w:rsidDel="001F01D6">
              <w:rPr>
                <w:sz w:val="20"/>
                <w:szCs w:val="20"/>
              </w:rPr>
              <w:t xml:space="preserve"> </w:t>
            </w:r>
            <w:r w:rsidRPr="009E76BF">
              <w:rPr>
                <w:sz w:val="20"/>
                <w:szCs w:val="20"/>
              </w:rPr>
              <w:t>(Q2)</w:t>
            </w:r>
          </w:p>
        </w:tc>
      </w:tr>
      <w:tr w:rsidR="001E15C7" w14:paraId="220853F6" w14:textId="77777777" w:rsidTr="00982FBC">
        <w:trPr>
          <w:trHeight w:val="218"/>
        </w:trPr>
        <w:tc>
          <w:tcPr>
            <w:tcW w:w="9956" w:type="dxa"/>
            <w:gridSpan w:val="14"/>
            <w:shd w:val="clear" w:color="auto" w:fill="F7CAAC"/>
          </w:tcPr>
          <w:p w14:paraId="672C1AAD" w14:textId="742B2F5D" w:rsidR="001E15C7" w:rsidRDefault="00336343" w:rsidP="001E15C7">
            <w:pPr>
              <w:rPr>
                <w:b/>
              </w:rPr>
            </w:pPr>
            <w:r>
              <w:rPr>
                <w:b/>
              </w:rPr>
              <w:t>Působení v zahraničí</w:t>
            </w:r>
          </w:p>
        </w:tc>
      </w:tr>
      <w:tr w:rsidR="001E15C7" w14:paraId="27918F44" w14:textId="77777777" w:rsidTr="00982FBC">
        <w:trPr>
          <w:trHeight w:val="328"/>
        </w:trPr>
        <w:tc>
          <w:tcPr>
            <w:tcW w:w="9956" w:type="dxa"/>
            <w:gridSpan w:val="14"/>
          </w:tcPr>
          <w:p w14:paraId="29D22D40" w14:textId="77777777" w:rsidR="001E15C7" w:rsidRPr="00B42561" w:rsidRDefault="001E15C7" w:rsidP="00BF40E7">
            <w:pPr>
              <w:spacing w:before="120" w:after="60"/>
              <w:rPr>
                <w:szCs w:val="22"/>
                <w:lang w:eastAsia="en-US"/>
              </w:rPr>
            </w:pPr>
            <w:r w:rsidRPr="00B42561">
              <w:rPr>
                <w:szCs w:val="22"/>
                <w:lang w:eastAsia="en-US"/>
              </w:rPr>
              <w:t>1996</w:t>
            </w:r>
            <w:r>
              <w:rPr>
                <w:szCs w:val="22"/>
                <w:lang w:eastAsia="en-US"/>
              </w:rPr>
              <w:t xml:space="preserve">: </w:t>
            </w:r>
            <w:r w:rsidRPr="00B42561">
              <w:rPr>
                <w:szCs w:val="22"/>
                <w:lang w:eastAsia="en-US"/>
              </w:rPr>
              <w:t>Vysoká škola, Perugia, Itálie</w:t>
            </w:r>
            <w:r>
              <w:rPr>
                <w:szCs w:val="22"/>
                <w:lang w:eastAsia="en-US"/>
              </w:rPr>
              <w:t xml:space="preserve"> </w:t>
            </w:r>
            <w:r w:rsidRPr="00B42561">
              <w:rPr>
                <w:szCs w:val="22"/>
                <w:lang w:eastAsia="en-US"/>
              </w:rPr>
              <w:t>(5 měsíců)</w:t>
            </w:r>
          </w:p>
          <w:p w14:paraId="2EC04241" w14:textId="77777777" w:rsidR="001E15C7" w:rsidRDefault="001E15C7" w:rsidP="00BF40E7">
            <w:pPr>
              <w:spacing w:before="60" w:after="60"/>
              <w:rPr>
                <w:szCs w:val="22"/>
                <w:lang w:eastAsia="en-US"/>
              </w:rPr>
            </w:pPr>
            <w:r w:rsidRPr="00B42561">
              <w:rPr>
                <w:szCs w:val="22"/>
                <w:lang w:eastAsia="en-US"/>
              </w:rPr>
              <w:lastRenderedPageBreak/>
              <w:t>1996</w:t>
            </w:r>
            <w:r>
              <w:rPr>
                <w:szCs w:val="22"/>
                <w:lang w:eastAsia="en-US"/>
              </w:rPr>
              <w:t xml:space="preserve">: </w:t>
            </w:r>
            <w:r w:rsidRPr="00B42561">
              <w:rPr>
                <w:szCs w:val="22"/>
                <w:lang w:eastAsia="en-US"/>
              </w:rPr>
              <w:t>Veřejná vysoká škola v Pise, Itálie</w:t>
            </w:r>
            <w:r>
              <w:rPr>
                <w:szCs w:val="22"/>
                <w:lang w:eastAsia="en-US"/>
              </w:rPr>
              <w:t xml:space="preserve"> </w:t>
            </w:r>
            <w:r w:rsidRPr="00B42561">
              <w:rPr>
                <w:szCs w:val="22"/>
                <w:lang w:eastAsia="en-US"/>
              </w:rPr>
              <w:t>(</w:t>
            </w:r>
            <w:r>
              <w:rPr>
                <w:szCs w:val="22"/>
                <w:lang w:eastAsia="en-US"/>
              </w:rPr>
              <w:t>5</w:t>
            </w:r>
            <w:r w:rsidRPr="00B42561">
              <w:rPr>
                <w:szCs w:val="22"/>
                <w:lang w:eastAsia="en-US"/>
              </w:rPr>
              <w:t xml:space="preserve"> měsíců)</w:t>
            </w:r>
          </w:p>
          <w:p w14:paraId="3489DA89" w14:textId="2C5A4FA1" w:rsidR="001E15C7" w:rsidRDefault="001E15C7" w:rsidP="00BF40E7">
            <w:pPr>
              <w:spacing w:before="60" w:after="120"/>
              <w:rPr>
                <w:b/>
              </w:rPr>
            </w:pPr>
            <w:r w:rsidRPr="00B42561">
              <w:rPr>
                <w:szCs w:val="22"/>
                <w:lang w:eastAsia="en-US"/>
              </w:rPr>
              <w:t>1993</w:t>
            </w:r>
            <w:r>
              <w:rPr>
                <w:szCs w:val="22"/>
                <w:lang w:eastAsia="en-US"/>
              </w:rPr>
              <w:t xml:space="preserve">: </w:t>
            </w:r>
            <w:r w:rsidRPr="00B42561">
              <w:rPr>
                <w:szCs w:val="22"/>
                <w:lang w:eastAsia="en-US"/>
              </w:rPr>
              <w:t xml:space="preserve">Veřejná vysoká škola v </w:t>
            </w:r>
            <w:proofErr w:type="spellStart"/>
            <w:r w:rsidRPr="00B42561">
              <w:rPr>
                <w:szCs w:val="22"/>
                <w:lang w:eastAsia="en-US"/>
              </w:rPr>
              <w:t>Loughborough</w:t>
            </w:r>
            <w:proofErr w:type="spellEnd"/>
            <w:r w:rsidRPr="00B42561">
              <w:rPr>
                <w:szCs w:val="22"/>
                <w:lang w:eastAsia="en-US"/>
              </w:rPr>
              <w:t>, Anglie</w:t>
            </w:r>
            <w:r>
              <w:rPr>
                <w:szCs w:val="22"/>
                <w:lang w:eastAsia="en-US"/>
              </w:rPr>
              <w:t xml:space="preserve"> </w:t>
            </w:r>
            <w:r w:rsidRPr="00B42561">
              <w:rPr>
                <w:szCs w:val="22"/>
                <w:lang w:eastAsia="en-US"/>
              </w:rPr>
              <w:t>(3 měsíce)</w:t>
            </w:r>
          </w:p>
        </w:tc>
      </w:tr>
      <w:tr w:rsidR="001E15C7" w14:paraId="706503DA" w14:textId="77777777" w:rsidTr="00853DFB">
        <w:trPr>
          <w:cantSplit/>
          <w:trHeight w:val="470"/>
        </w:trPr>
        <w:tc>
          <w:tcPr>
            <w:tcW w:w="2505" w:type="dxa"/>
            <w:shd w:val="clear" w:color="auto" w:fill="F7CAAC"/>
          </w:tcPr>
          <w:p w14:paraId="1631E0D9" w14:textId="77777777" w:rsidR="001E15C7" w:rsidRDefault="001E15C7" w:rsidP="001E15C7">
            <w:pPr>
              <w:jc w:val="both"/>
              <w:rPr>
                <w:b/>
              </w:rPr>
            </w:pPr>
            <w:r>
              <w:rPr>
                <w:b/>
              </w:rPr>
              <w:lastRenderedPageBreak/>
              <w:t xml:space="preserve">Podpis </w:t>
            </w:r>
          </w:p>
        </w:tc>
        <w:tc>
          <w:tcPr>
            <w:tcW w:w="4515" w:type="dxa"/>
            <w:gridSpan w:val="8"/>
          </w:tcPr>
          <w:p w14:paraId="128BA0B4" w14:textId="77777777" w:rsidR="001E15C7" w:rsidRDefault="001E15C7" w:rsidP="001E15C7">
            <w:pPr>
              <w:jc w:val="both"/>
            </w:pPr>
          </w:p>
        </w:tc>
        <w:tc>
          <w:tcPr>
            <w:tcW w:w="829" w:type="dxa"/>
            <w:gridSpan w:val="2"/>
            <w:shd w:val="clear" w:color="auto" w:fill="F7CAAC"/>
          </w:tcPr>
          <w:p w14:paraId="11A0D1E4" w14:textId="77777777" w:rsidR="001E15C7" w:rsidRDefault="001E15C7" w:rsidP="001E15C7">
            <w:pPr>
              <w:jc w:val="both"/>
            </w:pPr>
            <w:r>
              <w:rPr>
                <w:b/>
              </w:rPr>
              <w:t>datum</w:t>
            </w:r>
          </w:p>
        </w:tc>
        <w:tc>
          <w:tcPr>
            <w:tcW w:w="2107" w:type="dxa"/>
            <w:gridSpan w:val="3"/>
          </w:tcPr>
          <w:p w14:paraId="61A0C9A7" w14:textId="77777777" w:rsidR="001E15C7" w:rsidRDefault="001E15C7" w:rsidP="001E15C7">
            <w:pPr>
              <w:jc w:val="both"/>
            </w:pPr>
          </w:p>
        </w:tc>
      </w:tr>
    </w:tbl>
    <w:p w14:paraId="22DFF71D" w14:textId="77777777" w:rsidR="00AD6247" w:rsidRDefault="00AD6247">
      <w:bookmarkStart w:id="224" w:name="_Hlk172554978"/>
      <w:bookmarkEnd w:id="222"/>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5"/>
        <w:gridCol w:w="67"/>
        <w:gridCol w:w="759"/>
        <w:gridCol w:w="1712"/>
        <w:gridCol w:w="142"/>
        <w:gridCol w:w="380"/>
        <w:gridCol w:w="185"/>
        <w:gridCol w:w="281"/>
        <w:gridCol w:w="989"/>
        <w:gridCol w:w="706"/>
        <w:gridCol w:w="123"/>
        <w:gridCol w:w="695"/>
        <w:gridCol w:w="706"/>
        <w:gridCol w:w="706"/>
      </w:tblGrid>
      <w:tr w:rsidR="001E15C7" w14:paraId="017553AE" w14:textId="77777777" w:rsidTr="00982FBC">
        <w:tc>
          <w:tcPr>
            <w:tcW w:w="9956" w:type="dxa"/>
            <w:gridSpan w:val="14"/>
            <w:tcBorders>
              <w:bottom w:val="double" w:sz="4" w:space="0" w:color="auto"/>
            </w:tcBorders>
            <w:shd w:val="clear" w:color="auto" w:fill="BDD6EE"/>
          </w:tcPr>
          <w:p w14:paraId="396F64A8" w14:textId="06C3DC1D" w:rsidR="001E15C7" w:rsidRDefault="001E15C7" w:rsidP="001E15C7">
            <w:pPr>
              <w:jc w:val="both"/>
              <w:rPr>
                <w:b/>
                <w:sz w:val="28"/>
              </w:rPr>
            </w:pPr>
            <w:r>
              <w:rPr>
                <w:b/>
                <w:sz w:val="28"/>
              </w:rPr>
              <w:lastRenderedPageBreak/>
              <w:t>C-I – Personální zabezpečení</w:t>
            </w:r>
          </w:p>
        </w:tc>
      </w:tr>
      <w:tr w:rsidR="001E15C7" w14:paraId="29A531FE" w14:textId="77777777" w:rsidTr="00853DFB">
        <w:tc>
          <w:tcPr>
            <w:tcW w:w="2505" w:type="dxa"/>
            <w:tcBorders>
              <w:top w:val="double" w:sz="4" w:space="0" w:color="auto"/>
            </w:tcBorders>
            <w:shd w:val="clear" w:color="auto" w:fill="F7CAAC"/>
          </w:tcPr>
          <w:p w14:paraId="0D17FB1A" w14:textId="77777777" w:rsidR="001E15C7" w:rsidRDefault="001E15C7" w:rsidP="001E15C7">
            <w:pPr>
              <w:jc w:val="both"/>
              <w:rPr>
                <w:b/>
              </w:rPr>
            </w:pPr>
            <w:r>
              <w:rPr>
                <w:b/>
              </w:rPr>
              <w:t>Vysoká škola</w:t>
            </w:r>
          </w:p>
        </w:tc>
        <w:tc>
          <w:tcPr>
            <w:tcW w:w="7451" w:type="dxa"/>
            <w:gridSpan w:val="13"/>
          </w:tcPr>
          <w:p w14:paraId="6C08D375" w14:textId="77777777" w:rsidR="001E15C7" w:rsidRDefault="001E15C7" w:rsidP="001E15C7">
            <w:pPr>
              <w:jc w:val="both"/>
            </w:pPr>
            <w:r>
              <w:t>Univerzita Tomáše Bati ve Zlíně</w:t>
            </w:r>
          </w:p>
        </w:tc>
      </w:tr>
      <w:tr w:rsidR="001E15C7" w14:paraId="5D965543" w14:textId="77777777" w:rsidTr="00853DFB">
        <w:tc>
          <w:tcPr>
            <w:tcW w:w="2505" w:type="dxa"/>
            <w:shd w:val="clear" w:color="auto" w:fill="F7CAAC"/>
          </w:tcPr>
          <w:p w14:paraId="417BB085" w14:textId="77777777" w:rsidR="001E15C7" w:rsidRDefault="001E15C7" w:rsidP="001E15C7">
            <w:pPr>
              <w:jc w:val="both"/>
              <w:rPr>
                <w:b/>
              </w:rPr>
            </w:pPr>
            <w:r>
              <w:rPr>
                <w:b/>
              </w:rPr>
              <w:t>Součást vysoké školy</w:t>
            </w:r>
          </w:p>
        </w:tc>
        <w:tc>
          <w:tcPr>
            <w:tcW w:w="7451" w:type="dxa"/>
            <w:gridSpan w:val="13"/>
          </w:tcPr>
          <w:p w14:paraId="412FB097" w14:textId="77777777" w:rsidR="001E15C7" w:rsidRDefault="001E15C7" w:rsidP="001E15C7">
            <w:pPr>
              <w:jc w:val="both"/>
            </w:pPr>
            <w:r>
              <w:t>Fakulta technologická</w:t>
            </w:r>
          </w:p>
        </w:tc>
      </w:tr>
      <w:tr w:rsidR="001E15C7" w14:paraId="46ECC729" w14:textId="77777777" w:rsidTr="00853DFB">
        <w:tc>
          <w:tcPr>
            <w:tcW w:w="2505" w:type="dxa"/>
            <w:shd w:val="clear" w:color="auto" w:fill="F7CAAC"/>
          </w:tcPr>
          <w:p w14:paraId="6B51E552" w14:textId="77777777" w:rsidR="001E15C7" w:rsidRDefault="001E15C7" w:rsidP="001E15C7">
            <w:pPr>
              <w:jc w:val="both"/>
              <w:rPr>
                <w:b/>
              </w:rPr>
            </w:pPr>
            <w:r>
              <w:rPr>
                <w:b/>
              </w:rPr>
              <w:t>Název studijního programu</w:t>
            </w:r>
          </w:p>
        </w:tc>
        <w:tc>
          <w:tcPr>
            <w:tcW w:w="7451" w:type="dxa"/>
            <w:gridSpan w:val="13"/>
          </w:tcPr>
          <w:p w14:paraId="3FD76FE7" w14:textId="77777777" w:rsidR="001E15C7" w:rsidRDefault="001E15C7" w:rsidP="001E15C7">
            <w:pPr>
              <w:jc w:val="both"/>
            </w:pPr>
            <w:r>
              <w:t>Potravinářské biotechnologie a aplikovaná mikrobiologie</w:t>
            </w:r>
          </w:p>
        </w:tc>
      </w:tr>
      <w:tr w:rsidR="001E15C7" w14:paraId="6A299718" w14:textId="77777777" w:rsidTr="00853DFB">
        <w:tc>
          <w:tcPr>
            <w:tcW w:w="2505" w:type="dxa"/>
            <w:shd w:val="clear" w:color="auto" w:fill="F7CAAC"/>
          </w:tcPr>
          <w:p w14:paraId="04A14C5C" w14:textId="77777777" w:rsidR="001E15C7" w:rsidRDefault="001E15C7" w:rsidP="001E15C7">
            <w:pPr>
              <w:jc w:val="both"/>
              <w:rPr>
                <w:b/>
              </w:rPr>
            </w:pPr>
            <w:r>
              <w:rPr>
                <w:b/>
              </w:rPr>
              <w:t>Jméno a příjmení</w:t>
            </w:r>
          </w:p>
        </w:tc>
        <w:tc>
          <w:tcPr>
            <w:tcW w:w="4515" w:type="dxa"/>
            <w:gridSpan w:val="8"/>
          </w:tcPr>
          <w:p w14:paraId="3AFB1E71" w14:textId="4D1FF15B" w:rsidR="001E15C7" w:rsidRPr="002005AC" w:rsidRDefault="001E15C7" w:rsidP="001E15C7">
            <w:pPr>
              <w:jc w:val="both"/>
              <w:rPr>
                <w:b/>
                <w:bCs/>
              </w:rPr>
            </w:pPr>
            <w:bookmarkStart w:id="225" w:name="Pecha"/>
            <w:bookmarkEnd w:id="225"/>
            <w:r>
              <w:rPr>
                <w:b/>
                <w:bCs/>
              </w:rPr>
              <w:t>Jiří Pecha</w:t>
            </w:r>
          </w:p>
        </w:tc>
        <w:tc>
          <w:tcPr>
            <w:tcW w:w="706" w:type="dxa"/>
            <w:shd w:val="clear" w:color="auto" w:fill="F7CAAC"/>
          </w:tcPr>
          <w:p w14:paraId="4ECBB7A8" w14:textId="77777777" w:rsidR="001E15C7" w:rsidRDefault="001E15C7" w:rsidP="001E15C7">
            <w:pPr>
              <w:jc w:val="both"/>
              <w:rPr>
                <w:b/>
              </w:rPr>
            </w:pPr>
            <w:r>
              <w:rPr>
                <w:b/>
              </w:rPr>
              <w:t>Tituly</w:t>
            </w:r>
          </w:p>
        </w:tc>
        <w:tc>
          <w:tcPr>
            <w:tcW w:w="2230" w:type="dxa"/>
            <w:gridSpan w:val="4"/>
          </w:tcPr>
          <w:p w14:paraId="7851835E" w14:textId="745CF057" w:rsidR="001E15C7" w:rsidRDefault="001E15C7" w:rsidP="001E15C7">
            <w:pPr>
              <w:jc w:val="both"/>
            </w:pPr>
            <w:r>
              <w:t>doc. Ing., Ph.D.</w:t>
            </w:r>
          </w:p>
        </w:tc>
      </w:tr>
      <w:tr w:rsidR="001E15C7" w:rsidRPr="005E742D" w14:paraId="370CAFAC" w14:textId="77777777" w:rsidTr="00853DFB">
        <w:tc>
          <w:tcPr>
            <w:tcW w:w="2505" w:type="dxa"/>
            <w:shd w:val="clear" w:color="auto" w:fill="F7CAAC"/>
          </w:tcPr>
          <w:p w14:paraId="58966DED" w14:textId="77777777" w:rsidR="001E15C7" w:rsidRDefault="001E15C7" w:rsidP="001E15C7">
            <w:pPr>
              <w:jc w:val="both"/>
              <w:rPr>
                <w:b/>
              </w:rPr>
            </w:pPr>
            <w:r>
              <w:rPr>
                <w:b/>
              </w:rPr>
              <w:t>Rok narození</w:t>
            </w:r>
          </w:p>
        </w:tc>
        <w:tc>
          <w:tcPr>
            <w:tcW w:w="826" w:type="dxa"/>
            <w:gridSpan w:val="2"/>
          </w:tcPr>
          <w:p w14:paraId="1E0400C1" w14:textId="385DEA59" w:rsidR="001E15C7" w:rsidRDefault="001E15C7" w:rsidP="001E15C7">
            <w:pPr>
              <w:jc w:val="both"/>
            </w:pPr>
            <w:r>
              <w:t>1984</w:t>
            </w:r>
          </w:p>
        </w:tc>
        <w:tc>
          <w:tcPr>
            <w:tcW w:w="1712" w:type="dxa"/>
            <w:shd w:val="clear" w:color="auto" w:fill="F7CAAC"/>
          </w:tcPr>
          <w:p w14:paraId="1A9DB5EC" w14:textId="6FC9CE90" w:rsidR="001E15C7" w:rsidRDefault="001E15C7" w:rsidP="001E15C7">
            <w:pPr>
              <w:jc w:val="both"/>
              <w:rPr>
                <w:b/>
              </w:rPr>
            </w:pPr>
            <w:r>
              <w:rPr>
                <w:b/>
              </w:rPr>
              <w:t>typ vztahu k V</w:t>
            </w:r>
            <w:r w:rsidR="00B00931">
              <w:rPr>
                <w:b/>
              </w:rPr>
              <w:t>Š</w:t>
            </w:r>
          </w:p>
        </w:tc>
        <w:tc>
          <w:tcPr>
            <w:tcW w:w="988" w:type="dxa"/>
            <w:gridSpan w:val="4"/>
          </w:tcPr>
          <w:p w14:paraId="2F58CEFD" w14:textId="77777777" w:rsidR="001E15C7" w:rsidRPr="008E6C60" w:rsidRDefault="001E15C7" w:rsidP="001E15C7">
            <w:pPr>
              <w:jc w:val="both"/>
            </w:pPr>
            <w:r w:rsidRPr="008E6C60">
              <w:t>pp.</w:t>
            </w:r>
          </w:p>
        </w:tc>
        <w:tc>
          <w:tcPr>
            <w:tcW w:w="989" w:type="dxa"/>
            <w:shd w:val="clear" w:color="auto" w:fill="F7CAAC"/>
          </w:tcPr>
          <w:p w14:paraId="7D0998D9" w14:textId="77777777" w:rsidR="001E15C7" w:rsidRPr="008E6C60" w:rsidRDefault="001E15C7" w:rsidP="001E15C7">
            <w:pPr>
              <w:jc w:val="both"/>
              <w:rPr>
                <w:b/>
              </w:rPr>
            </w:pPr>
            <w:r w:rsidRPr="008E6C60">
              <w:rPr>
                <w:b/>
              </w:rPr>
              <w:t>rozsah</w:t>
            </w:r>
          </w:p>
        </w:tc>
        <w:tc>
          <w:tcPr>
            <w:tcW w:w="706" w:type="dxa"/>
          </w:tcPr>
          <w:p w14:paraId="7439ADF9" w14:textId="77777777" w:rsidR="001E15C7" w:rsidRPr="008E6C60" w:rsidRDefault="001E15C7" w:rsidP="001E15C7">
            <w:pPr>
              <w:jc w:val="both"/>
            </w:pPr>
            <w:r w:rsidRPr="008E6C60">
              <w:t>40</w:t>
            </w:r>
          </w:p>
        </w:tc>
        <w:tc>
          <w:tcPr>
            <w:tcW w:w="818" w:type="dxa"/>
            <w:gridSpan w:val="2"/>
            <w:shd w:val="clear" w:color="auto" w:fill="F7CAAC"/>
          </w:tcPr>
          <w:p w14:paraId="63D40E15" w14:textId="77777777" w:rsidR="001E15C7" w:rsidRPr="008E6C60" w:rsidRDefault="001E15C7" w:rsidP="001E15C7">
            <w:pPr>
              <w:jc w:val="both"/>
              <w:rPr>
                <w:b/>
              </w:rPr>
            </w:pPr>
            <w:r w:rsidRPr="008E6C60">
              <w:rPr>
                <w:b/>
              </w:rPr>
              <w:t>do kdy</w:t>
            </w:r>
          </w:p>
        </w:tc>
        <w:tc>
          <w:tcPr>
            <w:tcW w:w="1412" w:type="dxa"/>
            <w:gridSpan w:val="2"/>
          </w:tcPr>
          <w:p w14:paraId="592D39BB" w14:textId="77777777" w:rsidR="001E15C7" w:rsidRPr="008E6C60" w:rsidRDefault="001E15C7" w:rsidP="001E15C7">
            <w:pPr>
              <w:jc w:val="both"/>
            </w:pPr>
            <w:r w:rsidRPr="008E6C60">
              <w:t>N</w:t>
            </w:r>
          </w:p>
        </w:tc>
      </w:tr>
      <w:tr w:rsidR="001E15C7" w:rsidRPr="005E742D" w14:paraId="1BDFDAFE" w14:textId="77777777" w:rsidTr="00853DFB">
        <w:tc>
          <w:tcPr>
            <w:tcW w:w="5043" w:type="dxa"/>
            <w:gridSpan w:val="4"/>
            <w:shd w:val="clear" w:color="auto" w:fill="F7CAAC"/>
          </w:tcPr>
          <w:p w14:paraId="7CBC332C" w14:textId="77777777" w:rsidR="001E15C7" w:rsidRDefault="001E15C7" w:rsidP="001E15C7">
            <w:pPr>
              <w:jc w:val="both"/>
              <w:rPr>
                <w:b/>
              </w:rPr>
            </w:pPr>
            <w:r>
              <w:rPr>
                <w:b/>
              </w:rPr>
              <w:t>Typ vztahu na součásti VŠ, která uskutečňuje st. program</w:t>
            </w:r>
          </w:p>
        </w:tc>
        <w:tc>
          <w:tcPr>
            <w:tcW w:w="988" w:type="dxa"/>
            <w:gridSpan w:val="4"/>
          </w:tcPr>
          <w:p w14:paraId="5B040915" w14:textId="0859FC8C" w:rsidR="001E15C7" w:rsidRPr="005E742D" w:rsidRDefault="001E15C7" w:rsidP="001E15C7">
            <w:pPr>
              <w:jc w:val="both"/>
            </w:pPr>
            <w:r>
              <w:t>---</w:t>
            </w:r>
          </w:p>
        </w:tc>
        <w:tc>
          <w:tcPr>
            <w:tcW w:w="989" w:type="dxa"/>
            <w:shd w:val="clear" w:color="auto" w:fill="F7CAAC"/>
          </w:tcPr>
          <w:p w14:paraId="44DD4C43" w14:textId="77777777" w:rsidR="001E15C7" w:rsidRPr="005E742D" w:rsidRDefault="001E15C7" w:rsidP="001E15C7">
            <w:pPr>
              <w:jc w:val="both"/>
              <w:rPr>
                <w:b/>
              </w:rPr>
            </w:pPr>
            <w:r w:rsidRPr="005E742D">
              <w:rPr>
                <w:b/>
              </w:rPr>
              <w:t>rozsah</w:t>
            </w:r>
          </w:p>
        </w:tc>
        <w:tc>
          <w:tcPr>
            <w:tcW w:w="706" w:type="dxa"/>
          </w:tcPr>
          <w:p w14:paraId="78C373D0" w14:textId="50F41DE6" w:rsidR="001E15C7" w:rsidRPr="005E742D" w:rsidRDefault="001E15C7" w:rsidP="001E15C7">
            <w:pPr>
              <w:jc w:val="both"/>
            </w:pPr>
            <w:r>
              <w:t>---</w:t>
            </w:r>
          </w:p>
        </w:tc>
        <w:tc>
          <w:tcPr>
            <w:tcW w:w="818" w:type="dxa"/>
            <w:gridSpan w:val="2"/>
            <w:shd w:val="clear" w:color="auto" w:fill="F7CAAC"/>
          </w:tcPr>
          <w:p w14:paraId="7D3EEBB8" w14:textId="77777777" w:rsidR="001E15C7" w:rsidRPr="005E742D" w:rsidRDefault="001E15C7" w:rsidP="001E15C7">
            <w:pPr>
              <w:jc w:val="both"/>
              <w:rPr>
                <w:b/>
              </w:rPr>
            </w:pPr>
            <w:r w:rsidRPr="005E742D">
              <w:rPr>
                <w:b/>
              </w:rPr>
              <w:t>do kdy</w:t>
            </w:r>
          </w:p>
        </w:tc>
        <w:tc>
          <w:tcPr>
            <w:tcW w:w="1412" w:type="dxa"/>
            <w:gridSpan w:val="2"/>
          </w:tcPr>
          <w:p w14:paraId="71E5E71B" w14:textId="234C37D1" w:rsidR="001E15C7" w:rsidRPr="005E742D" w:rsidRDefault="001E15C7" w:rsidP="001E15C7">
            <w:pPr>
              <w:jc w:val="both"/>
            </w:pPr>
            <w:r>
              <w:t>---</w:t>
            </w:r>
          </w:p>
        </w:tc>
      </w:tr>
      <w:tr w:rsidR="001E15C7" w14:paraId="7CC0D958" w14:textId="77777777" w:rsidTr="00853DFB">
        <w:tc>
          <w:tcPr>
            <w:tcW w:w="6031" w:type="dxa"/>
            <w:gridSpan w:val="8"/>
            <w:shd w:val="clear" w:color="auto" w:fill="F7CAAC"/>
          </w:tcPr>
          <w:p w14:paraId="75E0F034" w14:textId="0B686C91" w:rsidR="001E15C7" w:rsidRDefault="00B00931" w:rsidP="001E15C7">
            <w:pPr>
              <w:jc w:val="both"/>
            </w:pPr>
            <w:r>
              <w:rPr>
                <w:b/>
              </w:rPr>
              <w:t>Další</w:t>
            </w:r>
            <w:r w:rsidR="001E15C7">
              <w:rPr>
                <w:b/>
              </w:rPr>
              <w:t xml:space="preserve"> současná působení jako akademický pracovník na jiných VŠ</w:t>
            </w:r>
          </w:p>
        </w:tc>
        <w:tc>
          <w:tcPr>
            <w:tcW w:w="1695" w:type="dxa"/>
            <w:gridSpan w:val="2"/>
            <w:shd w:val="clear" w:color="auto" w:fill="F7CAAC"/>
          </w:tcPr>
          <w:p w14:paraId="516BE1FE" w14:textId="77777777" w:rsidR="001E15C7" w:rsidRDefault="001E15C7" w:rsidP="001E15C7">
            <w:pPr>
              <w:jc w:val="both"/>
              <w:rPr>
                <w:b/>
              </w:rPr>
            </w:pPr>
            <w:r>
              <w:rPr>
                <w:b/>
              </w:rPr>
              <w:t xml:space="preserve">typ </w:t>
            </w:r>
            <w:proofErr w:type="spellStart"/>
            <w:r>
              <w:rPr>
                <w:b/>
              </w:rPr>
              <w:t>prac</w:t>
            </w:r>
            <w:proofErr w:type="spellEnd"/>
            <w:r>
              <w:rPr>
                <w:b/>
              </w:rPr>
              <w:t>. vztahu</w:t>
            </w:r>
          </w:p>
        </w:tc>
        <w:tc>
          <w:tcPr>
            <w:tcW w:w="2230" w:type="dxa"/>
            <w:gridSpan w:val="4"/>
            <w:shd w:val="clear" w:color="auto" w:fill="F7CAAC"/>
          </w:tcPr>
          <w:p w14:paraId="32C9A4B7" w14:textId="77777777" w:rsidR="001E15C7" w:rsidRDefault="001E15C7" w:rsidP="001E15C7">
            <w:pPr>
              <w:jc w:val="both"/>
              <w:rPr>
                <w:b/>
              </w:rPr>
            </w:pPr>
            <w:r>
              <w:rPr>
                <w:b/>
              </w:rPr>
              <w:t>rozsah</w:t>
            </w:r>
          </w:p>
        </w:tc>
      </w:tr>
      <w:tr w:rsidR="001E15C7" w14:paraId="4CF903BD" w14:textId="77777777" w:rsidTr="00853DFB">
        <w:tc>
          <w:tcPr>
            <w:tcW w:w="6031" w:type="dxa"/>
            <w:gridSpan w:val="8"/>
          </w:tcPr>
          <w:p w14:paraId="0D5EEF25" w14:textId="77777777" w:rsidR="001E15C7" w:rsidRDefault="001E15C7" w:rsidP="001E15C7">
            <w:pPr>
              <w:jc w:val="both"/>
            </w:pPr>
            <w:r>
              <w:t>---</w:t>
            </w:r>
          </w:p>
        </w:tc>
        <w:tc>
          <w:tcPr>
            <w:tcW w:w="1695" w:type="dxa"/>
            <w:gridSpan w:val="2"/>
          </w:tcPr>
          <w:p w14:paraId="0E0920C2" w14:textId="77777777" w:rsidR="001E15C7" w:rsidRDefault="001E15C7" w:rsidP="001E15C7">
            <w:pPr>
              <w:jc w:val="both"/>
            </w:pPr>
            <w:r>
              <w:t>---</w:t>
            </w:r>
          </w:p>
        </w:tc>
        <w:tc>
          <w:tcPr>
            <w:tcW w:w="2230" w:type="dxa"/>
            <w:gridSpan w:val="4"/>
          </w:tcPr>
          <w:p w14:paraId="0F3A5C71" w14:textId="77777777" w:rsidR="001E15C7" w:rsidRDefault="001E15C7" w:rsidP="001E15C7">
            <w:pPr>
              <w:jc w:val="both"/>
            </w:pPr>
            <w:r>
              <w:t>---</w:t>
            </w:r>
          </w:p>
        </w:tc>
      </w:tr>
      <w:tr w:rsidR="001E15C7" w14:paraId="706A0D2F" w14:textId="77777777" w:rsidTr="00982FBC">
        <w:tc>
          <w:tcPr>
            <w:tcW w:w="9956" w:type="dxa"/>
            <w:gridSpan w:val="14"/>
            <w:shd w:val="clear" w:color="auto" w:fill="F7CAAC"/>
          </w:tcPr>
          <w:p w14:paraId="73D5E974" w14:textId="77777777" w:rsidR="001E15C7" w:rsidRDefault="001E15C7" w:rsidP="001E15C7">
            <w:pPr>
              <w:jc w:val="both"/>
            </w:pPr>
            <w:r>
              <w:rPr>
                <w:b/>
              </w:rPr>
              <w:t>Předměty příslušného studijního programu a způsob zapojení do jejich výuky, příp. další zapojení do uskutečňování studijního programu</w:t>
            </w:r>
          </w:p>
        </w:tc>
      </w:tr>
      <w:tr w:rsidR="001E15C7" w:rsidRPr="002827C6" w14:paraId="7B0DD9E5" w14:textId="77777777" w:rsidTr="00982FBC">
        <w:trPr>
          <w:trHeight w:val="413"/>
        </w:trPr>
        <w:tc>
          <w:tcPr>
            <w:tcW w:w="9956" w:type="dxa"/>
            <w:gridSpan w:val="14"/>
            <w:tcBorders>
              <w:top w:val="nil"/>
            </w:tcBorders>
          </w:tcPr>
          <w:p w14:paraId="2C9F6C63" w14:textId="64FE7B98" w:rsidR="001E15C7" w:rsidRPr="002827C6" w:rsidRDefault="001E15C7" w:rsidP="00DA6190">
            <w:pPr>
              <w:spacing w:before="120" w:after="120"/>
              <w:jc w:val="both"/>
            </w:pPr>
            <w:r w:rsidRPr="003B7B98">
              <w:rPr>
                <w:b/>
                <w:bCs/>
              </w:rPr>
              <w:t>Bioinženýrství</w:t>
            </w:r>
            <w:r>
              <w:t xml:space="preserve"> (</w:t>
            </w:r>
            <w:proofErr w:type="gramStart"/>
            <w:r>
              <w:t>100%</w:t>
            </w:r>
            <w:proofErr w:type="gramEnd"/>
            <w:r>
              <w:t xml:space="preserve"> p)</w:t>
            </w:r>
          </w:p>
        </w:tc>
      </w:tr>
      <w:tr w:rsidR="001E15C7" w:rsidRPr="002827C6" w14:paraId="3BCEEBD3" w14:textId="77777777" w:rsidTr="00982FBC">
        <w:trPr>
          <w:trHeight w:val="340"/>
        </w:trPr>
        <w:tc>
          <w:tcPr>
            <w:tcW w:w="9956" w:type="dxa"/>
            <w:gridSpan w:val="14"/>
            <w:tcBorders>
              <w:top w:val="nil"/>
            </w:tcBorders>
            <w:shd w:val="clear" w:color="auto" w:fill="FBD4B4"/>
          </w:tcPr>
          <w:p w14:paraId="5D6D0E6A" w14:textId="02530680" w:rsidR="001E15C7" w:rsidRPr="002827C6" w:rsidRDefault="00826E6E" w:rsidP="001E15C7">
            <w:pPr>
              <w:jc w:val="both"/>
              <w:rPr>
                <w:b/>
              </w:rPr>
            </w:pPr>
            <w:r w:rsidRPr="002827C6">
              <w:rPr>
                <w:b/>
              </w:rPr>
              <w:t>Zapojení</w:t>
            </w:r>
            <w:r w:rsidR="001E15C7" w:rsidRPr="002827C6">
              <w:rPr>
                <w:b/>
              </w:rPr>
              <w:t xml:space="preserve"> do výuky v dalších studijních programech na téže vysoké škole (pouze u garantů ZT a PZ předmětů)</w:t>
            </w:r>
          </w:p>
        </w:tc>
      </w:tr>
      <w:tr w:rsidR="001E15C7" w:rsidRPr="002827C6" w14:paraId="369507DC" w14:textId="77777777" w:rsidTr="00853DFB">
        <w:trPr>
          <w:trHeight w:val="340"/>
        </w:trPr>
        <w:tc>
          <w:tcPr>
            <w:tcW w:w="2572" w:type="dxa"/>
            <w:gridSpan w:val="2"/>
            <w:tcBorders>
              <w:top w:val="nil"/>
            </w:tcBorders>
          </w:tcPr>
          <w:p w14:paraId="0C39C609" w14:textId="77777777" w:rsidR="001E15C7" w:rsidRPr="002827C6" w:rsidRDefault="001E15C7" w:rsidP="001E15C7">
            <w:pPr>
              <w:jc w:val="both"/>
              <w:rPr>
                <w:b/>
              </w:rPr>
            </w:pPr>
            <w:r w:rsidRPr="002827C6">
              <w:rPr>
                <w:b/>
              </w:rPr>
              <w:t>Název studijního předmětu</w:t>
            </w:r>
          </w:p>
        </w:tc>
        <w:tc>
          <w:tcPr>
            <w:tcW w:w="2613" w:type="dxa"/>
            <w:gridSpan w:val="3"/>
            <w:tcBorders>
              <w:top w:val="nil"/>
            </w:tcBorders>
          </w:tcPr>
          <w:p w14:paraId="1F6F0C95" w14:textId="77777777" w:rsidR="001E15C7" w:rsidRPr="002827C6" w:rsidRDefault="001E15C7" w:rsidP="001E15C7">
            <w:pPr>
              <w:jc w:val="both"/>
              <w:rPr>
                <w:b/>
              </w:rPr>
            </w:pPr>
            <w:r w:rsidRPr="002827C6">
              <w:rPr>
                <w:b/>
              </w:rPr>
              <w:t>Název studijního programu</w:t>
            </w:r>
          </w:p>
        </w:tc>
        <w:tc>
          <w:tcPr>
            <w:tcW w:w="565" w:type="dxa"/>
            <w:gridSpan w:val="2"/>
            <w:tcBorders>
              <w:top w:val="nil"/>
            </w:tcBorders>
          </w:tcPr>
          <w:p w14:paraId="02426448" w14:textId="77777777" w:rsidR="001E15C7" w:rsidRPr="002827C6" w:rsidRDefault="001E15C7" w:rsidP="001E15C7">
            <w:pPr>
              <w:jc w:val="both"/>
              <w:rPr>
                <w:b/>
              </w:rPr>
            </w:pPr>
            <w:r w:rsidRPr="002827C6">
              <w:rPr>
                <w:b/>
              </w:rPr>
              <w:t>Sem.</w:t>
            </w:r>
          </w:p>
        </w:tc>
        <w:tc>
          <w:tcPr>
            <w:tcW w:w="2099" w:type="dxa"/>
            <w:gridSpan w:val="4"/>
            <w:tcBorders>
              <w:top w:val="nil"/>
            </w:tcBorders>
          </w:tcPr>
          <w:p w14:paraId="480DE1D1" w14:textId="77777777" w:rsidR="001E15C7" w:rsidRPr="002827C6" w:rsidRDefault="001E15C7" w:rsidP="001E15C7">
            <w:pPr>
              <w:jc w:val="both"/>
              <w:rPr>
                <w:b/>
              </w:rPr>
            </w:pPr>
            <w:r w:rsidRPr="002827C6">
              <w:rPr>
                <w:b/>
              </w:rPr>
              <w:t>Role ve výuce daného předmětu</w:t>
            </w:r>
          </w:p>
        </w:tc>
        <w:tc>
          <w:tcPr>
            <w:tcW w:w="2107" w:type="dxa"/>
            <w:gridSpan w:val="3"/>
            <w:tcBorders>
              <w:top w:val="nil"/>
            </w:tcBorders>
          </w:tcPr>
          <w:p w14:paraId="579CE997" w14:textId="77777777" w:rsidR="001E15C7" w:rsidRDefault="001E15C7" w:rsidP="001E15C7">
            <w:pPr>
              <w:jc w:val="both"/>
              <w:rPr>
                <w:b/>
              </w:rPr>
            </w:pPr>
            <w:r>
              <w:rPr>
                <w:b/>
              </w:rPr>
              <w:t>(</w:t>
            </w:r>
            <w:r w:rsidRPr="00F20AEF">
              <w:rPr>
                <w:b/>
                <w:i/>
                <w:iCs/>
              </w:rPr>
              <w:t>nepovinný údaj</w:t>
            </w:r>
            <w:r w:rsidRPr="00F20AEF">
              <w:rPr>
                <w:b/>
              </w:rPr>
              <w:t>)</w:t>
            </w:r>
            <w:r>
              <w:rPr>
                <w:b/>
              </w:rPr>
              <w:t xml:space="preserve"> </w:t>
            </w:r>
          </w:p>
          <w:p w14:paraId="39BA2E75" w14:textId="77777777" w:rsidR="001E15C7" w:rsidRPr="002827C6" w:rsidRDefault="001E15C7" w:rsidP="001E15C7">
            <w:pPr>
              <w:jc w:val="both"/>
              <w:rPr>
                <w:b/>
              </w:rPr>
            </w:pPr>
            <w:r w:rsidRPr="002827C6">
              <w:rPr>
                <w:b/>
              </w:rPr>
              <w:t>Počet hodin za semestr</w:t>
            </w:r>
          </w:p>
        </w:tc>
      </w:tr>
      <w:tr w:rsidR="001E15C7" w:rsidRPr="000F23DD" w14:paraId="240CC703" w14:textId="77777777" w:rsidTr="00853DFB">
        <w:trPr>
          <w:trHeight w:val="285"/>
        </w:trPr>
        <w:tc>
          <w:tcPr>
            <w:tcW w:w="2572" w:type="dxa"/>
            <w:gridSpan w:val="2"/>
            <w:tcBorders>
              <w:top w:val="nil"/>
            </w:tcBorders>
            <w:vAlign w:val="center"/>
          </w:tcPr>
          <w:p w14:paraId="0E5B5618" w14:textId="180A57E2" w:rsidR="001E15C7" w:rsidRPr="00775605" w:rsidRDefault="001E15C7" w:rsidP="00775605">
            <w:r w:rsidRPr="00775605">
              <w:t>Modelování procesů ve výrobních technologiích</w:t>
            </w:r>
          </w:p>
        </w:tc>
        <w:tc>
          <w:tcPr>
            <w:tcW w:w="2613" w:type="dxa"/>
            <w:gridSpan w:val="3"/>
            <w:tcBorders>
              <w:top w:val="nil"/>
            </w:tcBorders>
            <w:vAlign w:val="center"/>
          </w:tcPr>
          <w:p w14:paraId="6102A205" w14:textId="0144E47B" w:rsidR="001E15C7" w:rsidRPr="00775605" w:rsidRDefault="001E15C7" w:rsidP="00775605">
            <w:proofErr w:type="spellStart"/>
            <w:r w:rsidRPr="00775605">
              <w:t>NMgr</w:t>
            </w:r>
            <w:proofErr w:type="spellEnd"/>
            <w:r w:rsidRPr="00775605">
              <w:t xml:space="preserve"> Automatické řízení a informatika v průmyslu 4.0</w:t>
            </w:r>
          </w:p>
        </w:tc>
        <w:tc>
          <w:tcPr>
            <w:tcW w:w="565" w:type="dxa"/>
            <w:gridSpan w:val="2"/>
            <w:tcBorders>
              <w:top w:val="nil"/>
            </w:tcBorders>
            <w:vAlign w:val="center"/>
          </w:tcPr>
          <w:p w14:paraId="3D0E88B6" w14:textId="5F37F790" w:rsidR="001E15C7" w:rsidRPr="00775605" w:rsidRDefault="001E15C7" w:rsidP="00775605">
            <w:r w:rsidRPr="00775605">
              <w:t>1/ZS</w:t>
            </w:r>
          </w:p>
        </w:tc>
        <w:tc>
          <w:tcPr>
            <w:tcW w:w="2099" w:type="dxa"/>
            <w:gridSpan w:val="4"/>
            <w:tcBorders>
              <w:top w:val="nil"/>
            </w:tcBorders>
            <w:vAlign w:val="center"/>
          </w:tcPr>
          <w:p w14:paraId="719F815C" w14:textId="4AA81380" w:rsidR="001E15C7" w:rsidRPr="00775605" w:rsidRDefault="001E15C7" w:rsidP="00775605">
            <w:r w:rsidRPr="00775605">
              <w:t>Přednášející, Cvičící, Vede seminář</w:t>
            </w:r>
          </w:p>
        </w:tc>
        <w:tc>
          <w:tcPr>
            <w:tcW w:w="2107" w:type="dxa"/>
            <w:gridSpan w:val="3"/>
            <w:tcBorders>
              <w:top w:val="nil"/>
            </w:tcBorders>
            <w:vAlign w:val="center"/>
          </w:tcPr>
          <w:p w14:paraId="0F329F0F" w14:textId="77777777" w:rsidR="001E15C7" w:rsidRPr="00775605" w:rsidRDefault="001E15C7" w:rsidP="00775605"/>
        </w:tc>
      </w:tr>
      <w:tr w:rsidR="001E15C7" w:rsidRPr="000F23DD" w14:paraId="4E8ACA5A" w14:textId="77777777" w:rsidTr="00853DFB">
        <w:trPr>
          <w:trHeight w:val="284"/>
        </w:trPr>
        <w:tc>
          <w:tcPr>
            <w:tcW w:w="2572" w:type="dxa"/>
            <w:gridSpan w:val="2"/>
            <w:tcBorders>
              <w:top w:val="nil"/>
            </w:tcBorders>
            <w:vAlign w:val="center"/>
          </w:tcPr>
          <w:p w14:paraId="04A9ABC9" w14:textId="1E7ECAF9" w:rsidR="001E15C7" w:rsidRPr="00775605" w:rsidRDefault="001E15C7" w:rsidP="00775605">
            <w:r w:rsidRPr="00775605">
              <w:t>Procesní inženýrství II</w:t>
            </w:r>
          </w:p>
        </w:tc>
        <w:tc>
          <w:tcPr>
            <w:tcW w:w="2613" w:type="dxa"/>
            <w:gridSpan w:val="3"/>
            <w:tcBorders>
              <w:top w:val="nil"/>
            </w:tcBorders>
            <w:vAlign w:val="center"/>
          </w:tcPr>
          <w:p w14:paraId="26A21D80" w14:textId="77777777" w:rsidR="001E15C7" w:rsidRPr="00775605" w:rsidRDefault="001E15C7" w:rsidP="00775605">
            <w:r w:rsidRPr="00775605">
              <w:t>Bc Procesní inženýrství</w:t>
            </w:r>
          </w:p>
          <w:p w14:paraId="5056D88D" w14:textId="77777777" w:rsidR="001E15C7" w:rsidRPr="00775605" w:rsidRDefault="001E15C7" w:rsidP="00775605">
            <w:r w:rsidRPr="00775605">
              <w:t>– Technologická zařízení</w:t>
            </w:r>
          </w:p>
          <w:p w14:paraId="7C897853" w14:textId="77777777" w:rsidR="001E15C7" w:rsidRPr="00775605" w:rsidRDefault="001E15C7" w:rsidP="00775605">
            <w:r w:rsidRPr="00775605">
              <w:t xml:space="preserve">Bc Materiály a technologie </w:t>
            </w:r>
          </w:p>
          <w:p w14:paraId="7C300353" w14:textId="58773A2B" w:rsidR="001E15C7" w:rsidRPr="00775605" w:rsidRDefault="001E15C7" w:rsidP="00775605">
            <w:r w:rsidRPr="00775605">
              <w:t>– Polymerní materiály a technologie</w:t>
            </w:r>
          </w:p>
        </w:tc>
        <w:tc>
          <w:tcPr>
            <w:tcW w:w="565" w:type="dxa"/>
            <w:gridSpan w:val="2"/>
            <w:tcBorders>
              <w:top w:val="nil"/>
            </w:tcBorders>
            <w:vAlign w:val="center"/>
          </w:tcPr>
          <w:p w14:paraId="58FC8807" w14:textId="18790CEE" w:rsidR="001E15C7" w:rsidRPr="00775605" w:rsidRDefault="001E15C7" w:rsidP="00775605">
            <w:r w:rsidRPr="00775605">
              <w:t>3/ZS</w:t>
            </w:r>
          </w:p>
        </w:tc>
        <w:tc>
          <w:tcPr>
            <w:tcW w:w="2099" w:type="dxa"/>
            <w:gridSpan w:val="4"/>
            <w:tcBorders>
              <w:top w:val="nil"/>
            </w:tcBorders>
            <w:vAlign w:val="center"/>
          </w:tcPr>
          <w:p w14:paraId="6AFB5E90" w14:textId="3C64CC98" w:rsidR="001E15C7" w:rsidRPr="00775605" w:rsidRDefault="001E15C7" w:rsidP="00775605">
            <w:r w:rsidRPr="00775605">
              <w:t>Vede seminář</w:t>
            </w:r>
          </w:p>
        </w:tc>
        <w:tc>
          <w:tcPr>
            <w:tcW w:w="2107" w:type="dxa"/>
            <w:gridSpan w:val="3"/>
            <w:tcBorders>
              <w:top w:val="nil"/>
            </w:tcBorders>
            <w:vAlign w:val="center"/>
          </w:tcPr>
          <w:p w14:paraId="4867BB57" w14:textId="77777777" w:rsidR="001E15C7" w:rsidRPr="00775605" w:rsidRDefault="001E15C7" w:rsidP="00775605"/>
        </w:tc>
      </w:tr>
      <w:tr w:rsidR="00853DFB" w:rsidRPr="000F23DD" w14:paraId="0186E607" w14:textId="77777777" w:rsidTr="00853DFB">
        <w:trPr>
          <w:trHeight w:val="284"/>
        </w:trPr>
        <w:tc>
          <w:tcPr>
            <w:tcW w:w="2572" w:type="dxa"/>
            <w:gridSpan w:val="2"/>
            <w:tcBorders>
              <w:top w:val="nil"/>
            </w:tcBorders>
            <w:vAlign w:val="center"/>
          </w:tcPr>
          <w:p w14:paraId="3BC63565" w14:textId="115A085B" w:rsidR="00853DFB" w:rsidRPr="00775605" w:rsidRDefault="00853DFB" w:rsidP="00853DFB">
            <w:r w:rsidRPr="00775605">
              <w:t>Procesy v environmentálních technologiích</w:t>
            </w:r>
          </w:p>
        </w:tc>
        <w:tc>
          <w:tcPr>
            <w:tcW w:w="2613" w:type="dxa"/>
            <w:gridSpan w:val="3"/>
            <w:tcBorders>
              <w:top w:val="nil"/>
            </w:tcBorders>
            <w:vAlign w:val="center"/>
          </w:tcPr>
          <w:p w14:paraId="3DFB44B9" w14:textId="45FF53D0" w:rsidR="00853DFB" w:rsidRPr="00775605" w:rsidRDefault="00853DFB" w:rsidP="00853DFB">
            <w:proofErr w:type="spellStart"/>
            <w:r w:rsidRPr="00775605">
              <w:t>NMgr</w:t>
            </w:r>
            <w:proofErr w:type="spellEnd"/>
            <w:r w:rsidRPr="00775605">
              <w:t xml:space="preserve"> Environmentální inženýrství</w:t>
            </w:r>
          </w:p>
        </w:tc>
        <w:tc>
          <w:tcPr>
            <w:tcW w:w="565" w:type="dxa"/>
            <w:gridSpan w:val="2"/>
            <w:tcBorders>
              <w:top w:val="nil"/>
            </w:tcBorders>
            <w:vAlign w:val="center"/>
          </w:tcPr>
          <w:p w14:paraId="6B884FA9" w14:textId="6F3F3AB6" w:rsidR="00853DFB" w:rsidRPr="00775605" w:rsidRDefault="00853DFB" w:rsidP="00853DFB">
            <w:r w:rsidRPr="00775605">
              <w:t>1/ZS</w:t>
            </w:r>
          </w:p>
        </w:tc>
        <w:tc>
          <w:tcPr>
            <w:tcW w:w="2099" w:type="dxa"/>
            <w:gridSpan w:val="4"/>
            <w:tcBorders>
              <w:top w:val="nil"/>
            </w:tcBorders>
            <w:vAlign w:val="center"/>
          </w:tcPr>
          <w:p w14:paraId="6764FA28" w14:textId="67BC4463" w:rsidR="00853DFB" w:rsidRPr="00775605" w:rsidRDefault="00853DFB" w:rsidP="00853DFB">
            <w:r w:rsidRPr="00775605">
              <w:t>Garant, Přednášející, Cvičící, Vede seminář</w:t>
            </w:r>
          </w:p>
        </w:tc>
        <w:tc>
          <w:tcPr>
            <w:tcW w:w="2107" w:type="dxa"/>
            <w:gridSpan w:val="3"/>
            <w:tcBorders>
              <w:top w:val="nil"/>
            </w:tcBorders>
            <w:vAlign w:val="center"/>
          </w:tcPr>
          <w:p w14:paraId="27DDC2CC" w14:textId="77777777" w:rsidR="00853DFB" w:rsidRPr="00775605" w:rsidRDefault="00853DFB" w:rsidP="00853DFB"/>
        </w:tc>
      </w:tr>
      <w:tr w:rsidR="00853DFB" w14:paraId="6A3D8A79" w14:textId="77777777" w:rsidTr="00982FBC">
        <w:tc>
          <w:tcPr>
            <w:tcW w:w="9956" w:type="dxa"/>
            <w:gridSpan w:val="14"/>
            <w:shd w:val="clear" w:color="auto" w:fill="F7CAAC"/>
          </w:tcPr>
          <w:p w14:paraId="6EDE8913" w14:textId="77777777" w:rsidR="00853DFB" w:rsidRDefault="00853DFB" w:rsidP="00853DFB">
            <w:pPr>
              <w:jc w:val="both"/>
            </w:pPr>
            <w:r>
              <w:rPr>
                <w:b/>
              </w:rPr>
              <w:t xml:space="preserve">Údaje o vzdělání na VŠ </w:t>
            </w:r>
          </w:p>
        </w:tc>
      </w:tr>
      <w:tr w:rsidR="00853DFB" w:rsidRPr="00570399" w14:paraId="5F071F97" w14:textId="77777777" w:rsidTr="00982FBC">
        <w:trPr>
          <w:trHeight w:val="329"/>
        </w:trPr>
        <w:tc>
          <w:tcPr>
            <w:tcW w:w="9956" w:type="dxa"/>
            <w:gridSpan w:val="14"/>
          </w:tcPr>
          <w:p w14:paraId="55F62570" w14:textId="02A1AA85" w:rsidR="00853DFB" w:rsidRPr="00570399" w:rsidRDefault="00853DFB" w:rsidP="00DA6190">
            <w:pPr>
              <w:spacing w:before="120" w:after="120"/>
              <w:jc w:val="both"/>
              <w:rPr>
                <w:b/>
              </w:rPr>
            </w:pPr>
            <w:r w:rsidRPr="00A900EA">
              <w:t>2015: VŠCHT Praha, SP Chemie a chemické technologie, obor Organická technologie, Ph.D.</w:t>
            </w:r>
          </w:p>
        </w:tc>
      </w:tr>
      <w:tr w:rsidR="00853DFB" w14:paraId="3ACF2544" w14:textId="77777777" w:rsidTr="00982FBC">
        <w:tc>
          <w:tcPr>
            <w:tcW w:w="9956" w:type="dxa"/>
            <w:gridSpan w:val="14"/>
            <w:shd w:val="clear" w:color="auto" w:fill="F7CAAC"/>
          </w:tcPr>
          <w:p w14:paraId="2F53BEE5" w14:textId="7F3AA21C" w:rsidR="00853DFB" w:rsidRDefault="00853DFB" w:rsidP="00853DFB">
            <w:pPr>
              <w:jc w:val="both"/>
              <w:rPr>
                <w:b/>
              </w:rPr>
            </w:pPr>
            <w:r>
              <w:rPr>
                <w:b/>
              </w:rPr>
              <w:t>Údaje o odborném působení od absolvování VŠ</w:t>
            </w:r>
          </w:p>
        </w:tc>
      </w:tr>
      <w:tr w:rsidR="00853DFB" w:rsidRPr="00B55CF6" w14:paraId="1E5240ED" w14:textId="77777777" w:rsidTr="00982FBC">
        <w:trPr>
          <w:trHeight w:val="288"/>
        </w:trPr>
        <w:tc>
          <w:tcPr>
            <w:tcW w:w="9956" w:type="dxa"/>
            <w:gridSpan w:val="14"/>
          </w:tcPr>
          <w:p w14:paraId="157E0353" w14:textId="18E6FEF3" w:rsidR="00853DFB" w:rsidRPr="00B55CF6" w:rsidRDefault="00853DFB" w:rsidP="00DA6190">
            <w:pPr>
              <w:spacing w:before="120" w:after="120"/>
              <w:ind w:left="2829" w:hanging="2829"/>
              <w:jc w:val="both"/>
            </w:pPr>
            <w:r w:rsidRPr="00A900EA">
              <w:t xml:space="preserve">2009 – dosud: </w:t>
            </w:r>
            <w:r>
              <w:t xml:space="preserve">UTB Zlín, FAI, </w:t>
            </w:r>
            <w:r w:rsidRPr="00A900EA">
              <w:t>vědecko-výzkumný pracovník</w:t>
            </w:r>
            <w:r>
              <w:t xml:space="preserve">, od r. 2022 </w:t>
            </w:r>
            <w:r w:rsidRPr="008E6C60">
              <w:t>docent</w:t>
            </w:r>
            <w:r w:rsidRPr="008E6C60">
              <w:rPr>
                <w:rFonts w:eastAsia="Arial Unicode MS"/>
              </w:rPr>
              <w:t xml:space="preserve"> </w:t>
            </w:r>
            <w:r w:rsidRPr="008E6C60">
              <w:t>(pp.)</w:t>
            </w:r>
          </w:p>
        </w:tc>
      </w:tr>
      <w:tr w:rsidR="00853DFB" w14:paraId="6BE73119" w14:textId="77777777" w:rsidTr="00982FBC">
        <w:trPr>
          <w:trHeight w:val="250"/>
        </w:trPr>
        <w:tc>
          <w:tcPr>
            <w:tcW w:w="9956" w:type="dxa"/>
            <w:gridSpan w:val="14"/>
            <w:shd w:val="clear" w:color="auto" w:fill="F7CAAC"/>
          </w:tcPr>
          <w:p w14:paraId="5491794C" w14:textId="6771CE72" w:rsidR="00853DFB" w:rsidRDefault="00853DFB" w:rsidP="00853DFB">
            <w:pPr>
              <w:jc w:val="both"/>
            </w:pPr>
            <w:r>
              <w:rPr>
                <w:b/>
              </w:rPr>
              <w:t>Zkušenosti s vedením kvalifikačních a rigorózních prací</w:t>
            </w:r>
          </w:p>
        </w:tc>
      </w:tr>
      <w:tr w:rsidR="00853DFB" w14:paraId="60739E22" w14:textId="77777777" w:rsidTr="00982FBC">
        <w:trPr>
          <w:trHeight w:val="371"/>
        </w:trPr>
        <w:tc>
          <w:tcPr>
            <w:tcW w:w="9956" w:type="dxa"/>
            <w:gridSpan w:val="14"/>
          </w:tcPr>
          <w:p w14:paraId="1F5379C8" w14:textId="25CA597D" w:rsidR="00853DFB" w:rsidRDefault="00853DFB" w:rsidP="00DA6190">
            <w:pPr>
              <w:spacing w:before="120" w:after="120"/>
              <w:jc w:val="both"/>
            </w:pPr>
            <w:r>
              <w:t xml:space="preserve">Počet obhájených prací, které vyučující vedl v období </w:t>
            </w:r>
            <w:proofErr w:type="gramStart"/>
            <w:r w:rsidR="00282AE5">
              <w:t>2015 – 2024</w:t>
            </w:r>
            <w:proofErr w:type="gramEnd"/>
            <w:r w:rsidRPr="008E6C60">
              <w:t xml:space="preserve">: </w:t>
            </w:r>
            <w:r w:rsidRPr="008E6C60">
              <w:rPr>
                <w:b/>
                <w:bCs/>
              </w:rPr>
              <w:t>3</w:t>
            </w:r>
            <w:r w:rsidRPr="008E6C60">
              <w:t xml:space="preserve"> DP.</w:t>
            </w:r>
          </w:p>
        </w:tc>
      </w:tr>
      <w:tr w:rsidR="00853DFB" w14:paraId="69DEA54C" w14:textId="77777777" w:rsidTr="00853DFB">
        <w:trPr>
          <w:cantSplit/>
        </w:trPr>
        <w:tc>
          <w:tcPr>
            <w:tcW w:w="3331" w:type="dxa"/>
            <w:gridSpan w:val="3"/>
            <w:tcBorders>
              <w:top w:val="single" w:sz="12" w:space="0" w:color="auto"/>
            </w:tcBorders>
            <w:shd w:val="clear" w:color="auto" w:fill="F7CAAC"/>
          </w:tcPr>
          <w:p w14:paraId="4E866C32" w14:textId="77777777" w:rsidR="00853DFB" w:rsidRDefault="00853DFB" w:rsidP="00853DFB">
            <w:pPr>
              <w:jc w:val="both"/>
            </w:pPr>
            <w:r>
              <w:rPr>
                <w:b/>
              </w:rPr>
              <w:t xml:space="preserve">Obor habilitačního řízení </w:t>
            </w:r>
          </w:p>
        </w:tc>
        <w:tc>
          <w:tcPr>
            <w:tcW w:w="2234" w:type="dxa"/>
            <w:gridSpan w:val="3"/>
            <w:tcBorders>
              <w:top w:val="single" w:sz="12" w:space="0" w:color="auto"/>
            </w:tcBorders>
            <w:shd w:val="clear" w:color="auto" w:fill="F7CAAC"/>
          </w:tcPr>
          <w:p w14:paraId="15F19EF2" w14:textId="77777777" w:rsidR="00853DFB" w:rsidRDefault="00853DFB" w:rsidP="00853DFB">
            <w:pPr>
              <w:jc w:val="both"/>
            </w:pPr>
            <w:r>
              <w:rPr>
                <w:b/>
              </w:rPr>
              <w:t>Rok udělení hodnosti</w:t>
            </w:r>
          </w:p>
        </w:tc>
        <w:tc>
          <w:tcPr>
            <w:tcW w:w="2284" w:type="dxa"/>
            <w:gridSpan w:val="5"/>
            <w:tcBorders>
              <w:top w:val="single" w:sz="12" w:space="0" w:color="auto"/>
              <w:right w:val="single" w:sz="12" w:space="0" w:color="auto"/>
            </w:tcBorders>
            <w:shd w:val="clear" w:color="auto" w:fill="F7CAAC"/>
          </w:tcPr>
          <w:p w14:paraId="716B6927" w14:textId="77777777" w:rsidR="00853DFB" w:rsidRDefault="00853DFB" w:rsidP="00853DFB">
            <w:pPr>
              <w:jc w:val="both"/>
            </w:pPr>
            <w:r>
              <w:rPr>
                <w:b/>
              </w:rPr>
              <w:t>Řízení konáno na VŠ</w:t>
            </w:r>
          </w:p>
        </w:tc>
        <w:tc>
          <w:tcPr>
            <w:tcW w:w="2107" w:type="dxa"/>
            <w:gridSpan w:val="3"/>
            <w:tcBorders>
              <w:top w:val="single" w:sz="12" w:space="0" w:color="auto"/>
              <w:left w:val="single" w:sz="12" w:space="0" w:color="auto"/>
            </w:tcBorders>
            <w:shd w:val="clear" w:color="auto" w:fill="F7CAAC"/>
          </w:tcPr>
          <w:p w14:paraId="40ADE2B2" w14:textId="52C57E9C" w:rsidR="00853DFB" w:rsidRDefault="00853DFB" w:rsidP="00853DFB">
            <w:pPr>
              <w:jc w:val="both"/>
              <w:rPr>
                <w:b/>
              </w:rPr>
            </w:pPr>
            <w:r>
              <w:rPr>
                <w:b/>
              </w:rPr>
              <w:t>Ohlasy publikací</w:t>
            </w:r>
          </w:p>
        </w:tc>
      </w:tr>
      <w:tr w:rsidR="00853DFB" w14:paraId="586CCBF5" w14:textId="77777777" w:rsidTr="00853DFB">
        <w:trPr>
          <w:cantSplit/>
        </w:trPr>
        <w:tc>
          <w:tcPr>
            <w:tcW w:w="3331" w:type="dxa"/>
            <w:gridSpan w:val="3"/>
            <w:vAlign w:val="center"/>
          </w:tcPr>
          <w:p w14:paraId="1D783E43" w14:textId="488816BE" w:rsidR="00853DFB" w:rsidRPr="004D3EC3" w:rsidRDefault="00853DFB" w:rsidP="00853DFB">
            <w:pPr>
              <w:spacing w:before="60" w:after="60"/>
              <w:rPr>
                <w:highlight w:val="yellow"/>
              </w:rPr>
            </w:pPr>
            <w:r>
              <w:t>Řízení strojů a procesů</w:t>
            </w:r>
          </w:p>
        </w:tc>
        <w:tc>
          <w:tcPr>
            <w:tcW w:w="2234" w:type="dxa"/>
            <w:gridSpan w:val="3"/>
            <w:shd w:val="clear" w:color="auto" w:fill="auto"/>
            <w:vAlign w:val="center"/>
          </w:tcPr>
          <w:p w14:paraId="28F9482A" w14:textId="263465CF" w:rsidR="00853DFB" w:rsidRPr="008E6C60" w:rsidRDefault="00853DFB" w:rsidP="00853DFB">
            <w:pPr>
              <w:spacing w:before="60" w:after="60"/>
            </w:pPr>
            <w:r w:rsidRPr="008E6C60">
              <w:t>2022</w:t>
            </w:r>
          </w:p>
        </w:tc>
        <w:tc>
          <w:tcPr>
            <w:tcW w:w="2284" w:type="dxa"/>
            <w:gridSpan w:val="5"/>
            <w:tcBorders>
              <w:right w:val="single" w:sz="12" w:space="0" w:color="auto"/>
            </w:tcBorders>
            <w:shd w:val="clear" w:color="auto" w:fill="auto"/>
            <w:vAlign w:val="center"/>
          </w:tcPr>
          <w:p w14:paraId="7E523318" w14:textId="1E505620" w:rsidR="00853DFB" w:rsidRPr="008E6C60" w:rsidRDefault="00853DFB" w:rsidP="00853DFB">
            <w:pPr>
              <w:spacing w:before="60" w:after="60"/>
            </w:pPr>
            <w:r w:rsidRPr="008E6C60">
              <w:t>UTB Zlín</w:t>
            </w:r>
          </w:p>
        </w:tc>
        <w:tc>
          <w:tcPr>
            <w:tcW w:w="695" w:type="dxa"/>
            <w:tcBorders>
              <w:left w:val="single" w:sz="12" w:space="0" w:color="auto"/>
            </w:tcBorders>
            <w:shd w:val="clear" w:color="auto" w:fill="F7CAAC"/>
            <w:vAlign w:val="center"/>
          </w:tcPr>
          <w:p w14:paraId="327F16A2" w14:textId="77777777" w:rsidR="00853DFB" w:rsidRPr="00F20AEF" w:rsidRDefault="00853DFB" w:rsidP="00853DFB">
            <w:proofErr w:type="spellStart"/>
            <w:r w:rsidRPr="00F20AEF">
              <w:rPr>
                <w:b/>
              </w:rPr>
              <w:t>WoS</w:t>
            </w:r>
            <w:proofErr w:type="spellEnd"/>
          </w:p>
        </w:tc>
        <w:tc>
          <w:tcPr>
            <w:tcW w:w="706" w:type="dxa"/>
            <w:shd w:val="clear" w:color="auto" w:fill="F7CAAC"/>
            <w:vAlign w:val="center"/>
          </w:tcPr>
          <w:p w14:paraId="50940284" w14:textId="77777777" w:rsidR="00853DFB" w:rsidRPr="00F20AEF" w:rsidRDefault="00853DFB" w:rsidP="00853DFB">
            <w:pPr>
              <w:rPr>
                <w:sz w:val="18"/>
              </w:rPr>
            </w:pPr>
            <w:proofErr w:type="spellStart"/>
            <w:r w:rsidRPr="00F20AEF">
              <w:rPr>
                <w:b/>
                <w:sz w:val="18"/>
              </w:rPr>
              <w:t>Scopus</w:t>
            </w:r>
            <w:proofErr w:type="spellEnd"/>
          </w:p>
        </w:tc>
        <w:tc>
          <w:tcPr>
            <w:tcW w:w="706" w:type="dxa"/>
            <w:shd w:val="clear" w:color="auto" w:fill="F7CAAC"/>
            <w:vAlign w:val="center"/>
          </w:tcPr>
          <w:p w14:paraId="59316E99" w14:textId="77777777" w:rsidR="00853DFB" w:rsidRDefault="00853DFB" w:rsidP="00853DFB">
            <w:r>
              <w:rPr>
                <w:b/>
                <w:sz w:val="18"/>
              </w:rPr>
              <w:t>ostatní</w:t>
            </w:r>
          </w:p>
        </w:tc>
      </w:tr>
      <w:tr w:rsidR="00853DFB" w:rsidRPr="00E03179" w14:paraId="0D31165A" w14:textId="77777777" w:rsidTr="00853DFB">
        <w:trPr>
          <w:cantSplit/>
          <w:trHeight w:val="70"/>
        </w:trPr>
        <w:tc>
          <w:tcPr>
            <w:tcW w:w="3331" w:type="dxa"/>
            <w:gridSpan w:val="3"/>
            <w:shd w:val="clear" w:color="auto" w:fill="F7CAAC"/>
          </w:tcPr>
          <w:p w14:paraId="60D950D1" w14:textId="77777777" w:rsidR="00853DFB" w:rsidRDefault="00853DFB" w:rsidP="00853DFB">
            <w:pPr>
              <w:jc w:val="both"/>
            </w:pPr>
            <w:r>
              <w:rPr>
                <w:b/>
              </w:rPr>
              <w:t>Obor jmenovacího řízení</w:t>
            </w:r>
          </w:p>
        </w:tc>
        <w:tc>
          <w:tcPr>
            <w:tcW w:w="2234" w:type="dxa"/>
            <w:gridSpan w:val="3"/>
            <w:shd w:val="clear" w:color="auto" w:fill="F7CAAC"/>
          </w:tcPr>
          <w:p w14:paraId="0BFE4176" w14:textId="77777777" w:rsidR="00853DFB" w:rsidRDefault="00853DFB" w:rsidP="00853DFB">
            <w:pPr>
              <w:jc w:val="both"/>
            </w:pPr>
            <w:r>
              <w:rPr>
                <w:b/>
              </w:rPr>
              <w:t>Rok udělení hodnosti</w:t>
            </w:r>
          </w:p>
        </w:tc>
        <w:tc>
          <w:tcPr>
            <w:tcW w:w="2284" w:type="dxa"/>
            <w:gridSpan w:val="5"/>
            <w:tcBorders>
              <w:right w:val="single" w:sz="12" w:space="0" w:color="auto"/>
            </w:tcBorders>
            <w:shd w:val="clear" w:color="auto" w:fill="F7CAAC"/>
          </w:tcPr>
          <w:p w14:paraId="3422160C" w14:textId="77777777" w:rsidR="00853DFB" w:rsidRDefault="00853DFB" w:rsidP="00853DFB">
            <w:pPr>
              <w:jc w:val="both"/>
            </w:pPr>
            <w:r>
              <w:rPr>
                <w:b/>
              </w:rPr>
              <w:t>Řízení konáno na VŠ</w:t>
            </w:r>
          </w:p>
        </w:tc>
        <w:tc>
          <w:tcPr>
            <w:tcW w:w="695" w:type="dxa"/>
            <w:tcBorders>
              <w:left w:val="single" w:sz="12" w:space="0" w:color="auto"/>
            </w:tcBorders>
          </w:tcPr>
          <w:p w14:paraId="1AB49D75" w14:textId="0D81D4EE" w:rsidR="00853DFB" w:rsidRPr="000E4425" w:rsidRDefault="000E4425" w:rsidP="00853DFB">
            <w:pPr>
              <w:jc w:val="center"/>
              <w:rPr>
                <w:b/>
              </w:rPr>
            </w:pPr>
            <w:r w:rsidRPr="000E4425">
              <w:rPr>
                <w:b/>
              </w:rPr>
              <w:t>244</w:t>
            </w:r>
          </w:p>
        </w:tc>
        <w:tc>
          <w:tcPr>
            <w:tcW w:w="706" w:type="dxa"/>
          </w:tcPr>
          <w:p w14:paraId="1E0955D7" w14:textId="561B607A" w:rsidR="00853DFB" w:rsidRPr="000E4425" w:rsidRDefault="000E4425" w:rsidP="00853DFB">
            <w:pPr>
              <w:jc w:val="center"/>
              <w:rPr>
                <w:b/>
              </w:rPr>
            </w:pPr>
            <w:r w:rsidRPr="000E4425">
              <w:rPr>
                <w:b/>
              </w:rPr>
              <w:t>301</w:t>
            </w:r>
          </w:p>
        </w:tc>
        <w:tc>
          <w:tcPr>
            <w:tcW w:w="706" w:type="dxa"/>
          </w:tcPr>
          <w:p w14:paraId="672EE5C1" w14:textId="01121BD2" w:rsidR="00853DFB" w:rsidRPr="008E6C60" w:rsidRDefault="00853DFB" w:rsidP="00853DFB">
            <w:pPr>
              <w:jc w:val="center"/>
              <w:rPr>
                <w:b/>
              </w:rPr>
            </w:pPr>
            <w:proofErr w:type="spellStart"/>
            <w:r w:rsidRPr="008E6C60">
              <w:rPr>
                <w:b/>
                <w:sz w:val="18"/>
                <w:szCs w:val="18"/>
              </w:rPr>
              <w:t>neevid</w:t>
            </w:r>
            <w:proofErr w:type="spellEnd"/>
            <w:r w:rsidRPr="008E6C60">
              <w:rPr>
                <w:b/>
                <w:sz w:val="18"/>
                <w:szCs w:val="18"/>
              </w:rPr>
              <w:t>.</w:t>
            </w:r>
          </w:p>
        </w:tc>
      </w:tr>
      <w:tr w:rsidR="00853DFB" w14:paraId="6DFBE6CA" w14:textId="77777777" w:rsidTr="00853DFB">
        <w:trPr>
          <w:trHeight w:val="205"/>
        </w:trPr>
        <w:tc>
          <w:tcPr>
            <w:tcW w:w="3331" w:type="dxa"/>
            <w:gridSpan w:val="3"/>
            <w:vAlign w:val="center"/>
          </w:tcPr>
          <w:p w14:paraId="2F332A20" w14:textId="77777777" w:rsidR="00853DFB" w:rsidRDefault="00853DFB" w:rsidP="00853DFB">
            <w:r>
              <w:t>---</w:t>
            </w:r>
          </w:p>
        </w:tc>
        <w:tc>
          <w:tcPr>
            <w:tcW w:w="2234" w:type="dxa"/>
            <w:gridSpan w:val="3"/>
            <w:vAlign w:val="center"/>
          </w:tcPr>
          <w:p w14:paraId="58E3E6A3" w14:textId="77777777" w:rsidR="00853DFB" w:rsidRDefault="00853DFB" w:rsidP="00853DFB">
            <w:r>
              <w:t>---</w:t>
            </w:r>
          </w:p>
        </w:tc>
        <w:tc>
          <w:tcPr>
            <w:tcW w:w="2284" w:type="dxa"/>
            <w:gridSpan w:val="5"/>
            <w:tcBorders>
              <w:right w:val="single" w:sz="12" w:space="0" w:color="auto"/>
            </w:tcBorders>
            <w:vAlign w:val="center"/>
          </w:tcPr>
          <w:p w14:paraId="3A13F353" w14:textId="77777777" w:rsidR="00853DFB" w:rsidRDefault="00853DFB" w:rsidP="00853DFB">
            <w:r>
              <w:t>---</w:t>
            </w:r>
          </w:p>
        </w:tc>
        <w:tc>
          <w:tcPr>
            <w:tcW w:w="1401" w:type="dxa"/>
            <w:gridSpan w:val="2"/>
            <w:tcBorders>
              <w:left w:val="single" w:sz="12" w:space="0" w:color="auto"/>
            </w:tcBorders>
            <w:shd w:val="clear" w:color="auto" w:fill="FBD4B4"/>
            <w:vAlign w:val="center"/>
          </w:tcPr>
          <w:p w14:paraId="2A6A9783" w14:textId="77777777" w:rsidR="00853DFB" w:rsidRPr="000E4425" w:rsidRDefault="00853DFB" w:rsidP="00853DFB">
            <w:pPr>
              <w:jc w:val="both"/>
              <w:rPr>
                <w:b/>
                <w:sz w:val="18"/>
              </w:rPr>
            </w:pPr>
            <w:r w:rsidRPr="000E4425">
              <w:rPr>
                <w:b/>
                <w:sz w:val="18"/>
              </w:rPr>
              <w:t xml:space="preserve">H-index </w:t>
            </w:r>
            <w:proofErr w:type="spellStart"/>
            <w:r w:rsidRPr="000E4425">
              <w:rPr>
                <w:b/>
                <w:sz w:val="18"/>
              </w:rPr>
              <w:t>WoS</w:t>
            </w:r>
            <w:proofErr w:type="spellEnd"/>
            <w:r w:rsidRPr="000E4425">
              <w:rPr>
                <w:b/>
                <w:sz w:val="18"/>
              </w:rPr>
              <w:t>/</w:t>
            </w:r>
            <w:proofErr w:type="spellStart"/>
            <w:r w:rsidRPr="000E4425">
              <w:rPr>
                <w:b/>
                <w:sz w:val="18"/>
              </w:rPr>
              <w:t>Scopus</w:t>
            </w:r>
            <w:proofErr w:type="spellEnd"/>
          </w:p>
        </w:tc>
        <w:tc>
          <w:tcPr>
            <w:tcW w:w="706" w:type="dxa"/>
            <w:vAlign w:val="center"/>
          </w:tcPr>
          <w:p w14:paraId="564346B1" w14:textId="48BE2BF3" w:rsidR="00853DFB" w:rsidRPr="00591755" w:rsidRDefault="000E4425" w:rsidP="00853DFB">
            <w:pPr>
              <w:jc w:val="center"/>
              <w:rPr>
                <w:b/>
                <w:highlight w:val="yellow"/>
              </w:rPr>
            </w:pPr>
            <w:r w:rsidRPr="000E4425">
              <w:rPr>
                <w:b/>
              </w:rPr>
              <w:t>9</w:t>
            </w:r>
            <w:r w:rsidR="00853DFB" w:rsidRPr="000E4425">
              <w:rPr>
                <w:b/>
              </w:rPr>
              <w:t>/</w:t>
            </w:r>
            <w:r w:rsidRPr="000E4425">
              <w:rPr>
                <w:b/>
              </w:rPr>
              <w:t>10</w:t>
            </w:r>
          </w:p>
        </w:tc>
      </w:tr>
      <w:tr w:rsidR="00853DFB" w14:paraId="5114113E" w14:textId="77777777" w:rsidTr="00982FBC">
        <w:tc>
          <w:tcPr>
            <w:tcW w:w="9956" w:type="dxa"/>
            <w:gridSpan w:val="14"/>
            <w:shd w:val="clear" w:color="auto" w:fill="F7CAAC"/>
          </w:tcPr>
          <w:p w14:paraId="73D1C233" w14:textId="345D88C8" w:rsidR="00853DFB" w:rsidRDefault="00853DFB" w:rsidP="00853DFB">
            <w:pPr>
              <w:jc w:val="both"/>
              <w:rPr>
                <w:b/>
              </w:rPr>
            </w:pPr>
            <w:r>
              <w:rPr>
                <w:b/>
              </w:rPr>
              <w:t xml:space="preserve">Přehled o nejvýznamnější publikační a další tvůrčí činnosti nebo další profesní činnosti u odborníků z praxe vztahující se k zabezpečovaným předmětům </w:t>
            </w:r>
          </w:p>
        </w:tc>
      </w:tr>
      <w:tr w:rsidR="00853DFB" w:rsidRPr="00641DD1" w14:paraId="28B81F9D" w14:textId="77777777" w:rsidTr="00982FBC">
        <w:trPr>
          <w:trHeight w:val="708"/>
        </w:trPr>
        <w:tc>
          <w:tcPr>
            <w:tcW w:w="9956" w:type="dxa"/>
            <w:gridSpan w:val="14"/>
          </w:tcPr>
          <w:p w14:paraId="410F13E5" w14:textId="66336800" w:rsidR="000E4425" w:rsidRDefault="000E4425" w:rsidP="00DA6190">
            <w:pPr>
              <w:spacing w:before="100" w:after="100"/>
              <w:jc w:val="both"/>
              <w:rPr>
                <w:caps/>
              </w:rPr>
            </w:pPr>
            <w:r>
              <w:rPr>
                <w:bCs/>
              </w:rPr>
              <w:t>ŠÁNEK</w:t>
            </w:r>
            <w:r>
              <w:t xml:space="preserve">, </w:t>
            </w:r>
            <w:r>
              <w:rPr>
                <w:bCs/>
              </w:rPr>
              <w:t>L., HUSÁR</w:t>
            </w:r>
            <w:r>
              <w:t xml:space="preserve">, </w:t>
            </w:r>
            <w:r>
              <w:rPr>
                <w:bCs/>
              </w:rPr>
              <w:t>J.,</w:t>
            </w:r>
            <w:r>
              <w:rPr>
                <w:b/>
                <w:bCs/>
              </w:rPr>
              <w:t xml:space="preserve"> PECHA</w:t>
            </w:r>
            <w:r>
              <w:t xml:space="preserve">, </w:t>
            </w:r>
            <w:r>
              <w:rPr>
                <w:b/>
                <w:bCs/>
              </w:rPr>
              <w:t xml:space="preserve">J. </w:t>
            </w:r>
            <w:r>
              <w:rPr>
                <w:b/>
              </w:rPr>
              <w:t>(</w:t>
            </w:r>
            <w:proofErr w:type="gramStart"/>
            <w:r>
              <w:rPr>
                <w:b/>
              </w:rPr>
              <w:t>45%</w:t>
            </w:r>
            <w:proofErr w:type="gramEnd"/>
            <w:r>
              <w:rPr>
                <w:b/>
              </w:rPr>
              <w:t>)</w:t>
            </w:r>
            <w:r w:rsidR="00DA6190">
              <w:t xml:space="preserve">: </w:t>
            </w:r>
            <w:proofErr w:type="spellStart"/>
            <w:r>
              <w:t>Comprehensive</w:t>
            </w:r>
            <w:proofErr w:type="spellEnd"/>
            <w:r>
              <w:t xml:space="preserve"> lipid </w:t>
            </w:r>
            <w:proofErr w:type="spellStart"/>
            <w:r>
              <w:t>hydrolysis</w:t>
            </w:r>
            <w:proofErr w:type="spellEnd"/>
            <w:r>
              <w:t xml:space="preserve"> </w:t>
            </w:r>
            <w:proofErr w:type="spellStart"/>
            <w:r>
              <w:t>observation</w:t>
            </w:r>
            <w:proofErr w:type="spellEnd"/>
            <w:r>
              <w:t xml:space="preserve"> in </w:t>
            </w:r>
            <w:proofErr w:type="spellStart"/>
            <w:r>
              <w:t>anaerobic</w:t>
            </w:r>
            <w:proofErr w:type="spellEnd"/>
            <w:r>
              <w:t xml:space="preserve"> </w:t>
            </w:r>
            <w:proofErr w:type="spellStart"/>
            <w:r>
              <w:t>digestion</w:t>
            </w:r>
            <w:proofErr w:type="spellEnd"/>
            <w:r>
              <w:t xml:space="preserve">. </w:t>
            </w:r>
            <w:proofErr w:type="spellStart"/>
            <w:r>
              <w:rPr>
                <w:i/>
                <w:iCs/>
              </w:rPr>
              <w:t>Bioresource</w:t>
            </w:r>
            <w:proofErr w:type="spellEnd"/>
            <w:r>
              <w:rPr>
                <w:i/>
                <w:iCs/>
              </w:rPr>
              <w:t xml:space="preserve"> Technology</w:t>
            </w:r>
            <w:r w:rsidR="00DA6190">
              <w:t xml:space="preserve"> </w:t>
            </w:r>
            <w:r>
              <w:t xml:space="preserve">394, 130279, </w:t>
            </w:r>
            <w:r w:rsidR="00DA6190" w:rsidRPr="00DA6190">
              <w:rPr>
                <w:b/>
                <w:bCs/>
              </w:rPr>
              <w:t>2024</w:t>
            </w:r>
            <w:r>
              <w:t xml:space="preserve">. ISSN 0960-8524. </w:t>
            </w:r>
            <w:proofErr w:type="spellStart"/>
            <w:r>
              <w:t>Jimp</w:t>
            </w:r>
            <w:proofErr w:type="spellEnd"/>
            <w:r>
              <w:t xml:space="preserve"> (D1)</w:t>
            </w:r>
          </w:p>
          <w:p w14:paraId="73D182E0" w14:textId="269EE851" w:rsidR="00853DFB" w:rsidRDefault="00853DFB" w:rsidP="00DA6190">
            <w:pPr>
              <w:spacing w:before="100" w:after="100"/>
              <w:jc w:val="both"/>
            </w:pPr>
            <w:r w:rsidRPr="008E6C60">
              <w:rPr>
                <w:caps/>
              </w:rPr>
              <w:t xml:space="preserve">Emebu, S., </w:t>
            </w:r>
            <w:r w:rsidRPr="008E6C60">
              <w:rPr>
                <w:b/>
                <w:caps/>
              </w:rPr>
              <w:t>Pecha</w:t>
            </w:r>
            <w:r>
              <w:rPr>
                <w:b/>
                <w:caps/>
              </w:rPr>
              <w:t>,</w:t>
            </w:r>
            <w:r w:rsidRPr="008E6C60">
              <w:rPr>
                <w:caps/>
              </w:rPr>
              <w:t xml:space="preserve"> </w:t>
            </w:r>
            <w:r w:rsidRPr="008E6C60">
              <w:rPr>
                <w:b/>
                <w:caps/>
              </w:rPr>
              <w:t>J. (</w:t>
            </w:r>
            <w:proofErr w:type="gramStart"/>
            <w:r w:rsidRPr="008E6C60">
              <w:rPr>
                <w:b/>
                <w:caps/>
              </w:rPr>
              <w:t>30%</w:t>
            </w:r>
            <w:proofErr w:type="gramEnd"/>
            <w:r w:rsidRPr="008E6C60">
              <w:rPr>
                <w:b/>
                <w:caps/>
              </w:rPr>
              <w:t>)</w:t>
            </w:r>
            <w:r w:rsidRPr="008E6C60">
              <w:rPr>
                <w:caps/>
              </w:rPr>
              <w:t>, Janáčová, D.</w:t>
            </w:r>
            <w:r>
              <w:rPr>
                <w:caps/>
              </w:rPr>
              <w:t>:</w:t>
            </w:r>
            <w:r w:rsidRPr="008E6C60">
              <w:t xml:space="preserve"> </w:t>
            </w:r>
            <w:proofErr w:type="spellStart"/>
            <w:r w:rsidRPr="008E6C60">
              <w:t>Review</w:t>
            </w:r>
            <w:proofErr w:type="spellEnd"/>
            <w:r w:rsidRPr="008E6C60">
              <w:t xml:space="preserve"> on </w:t>
            </w:r>
            <w:proofErr w:type="spellStart"/>
            <w:r w:rsidRPr="008E6C60">
              <w:t>anaerobic</w:t>
            </w:r>
            <w:proofErr w:type="spellEnd"/>
            <w:r w:rsidRPr="008E6C60">
              <w:t xml:space="preserve"> </w:t>
            </w:r>
            <w:proofErr w:type="spellStart"/>
            <w:r w:rsidRPr="008E6C60">
              <w:t>digestion</w:t>
            </w:r>
            <w:proofErr w:type="spellEnd"/>
            <w:r w:rsidRPr="008E6C60">
              <w:t xml:space="preserve"> </w:t>
            </w:r>
            <w:proofErr w:type="spellStart"/>
            <w:r w:rsidRPr="008E6C60">
              <w:t>models</w:t>
            </w:r>
            <w:proofErr w:type="spellEnd"/>
            <w:r w:rsidRPr="008E6C60">
              <w:t xml:space="preserve">: Model </w:t>
            </w:r>
            <w:proofErr w:type="spellStart"/>
            <w:r w:rsidRPr="008E6C60">
              <w:t>classification</w:t>
            </w:r>
            <w:proofErr w:type="spellEnd"/>
            <w:r w:rsidRPr="008E6C60">
              <w:t xml:space="preserve"> &amp; </w:t>
            </w:r>
            <w:proofErr w:type="spellStart"/>
            <w:r w:rsidRPr="008E6C60">
              <w:t>elaboration</w:t>
            </w:r>
            <w:proofErr w:type="spellEnd"/>
            <w:r w:rsidRPr="008E6C60">
              <w:t xml:space="preserve"> </w:t>
            </w:r>
            <w:proofErr w:type="spellStart"/>
            <w:r w:rsidRPr="008E6C60">
              <w:t>of</w:t>
            </w:r>
            <w:proofErr w:type="spellEnd"/>
            <w:r w:rsidRPr="008E6C60">
              <w:t xml:space="preserve"> </w:t>
            </w:r>
            <w:proofErr w:type="spellStart"/>
            <w:r w:rsidRPr="008E6C60">
              <w:t>process</w:t>
            </w:r>
            <w:proofErr w:type="spellEnd"/>
            <w:r w:rsidRPr="008E6C60">
              <w:t xml:space="preserve"> </w:t>
            </w:r>
            <w:proofErr w:type="spellStart"/>
            <w:r w:rsidRPr="008E6C60">
              <w:t>phenomena</w:t>
            </w:r>
            <w:proofErr w:type="spellEnd"/>
            <w:r w:rsidRPr="008E6C60">
              <w:t xml:space="preserve">. </w:t>
            </w:r>
            <w:proofErr w:type="spellStart"/>
            <w:r w:rsidRPr="008E6C60">
              <w:rPr>
                <w:i/>
              </w:rPr>
              <w:t>Renewable</w:t>
            </w:r>
            <w:proofErr w:type="spellEnd"/>
            <w:r w:rsidRPr="008E6C60">
              <w:rPr>
                <w:i/>
              </w:rPr>
              <w:t xml:space="preserve"> and </w:t>
            </w:r>
            <w:proofErr w:type="spellStart"/>
            <w:r w:rsidRPr="008E6C60">
              <w:rPr>
                <w:i/>
              </w:rPr>
              <w:t>Sustainable</w:t>
            </w:r>
            <w:proofErr w:type="spellEnd"/>
            <w:r w:rsidRPr="008E6C60">
              <w:rPr>
                <w:i/>
              </w:rPr>
              <w:t xml:space="preserve"> </w:t>
            </w:r>
            <w:proofErr w:type="spellStart"/>
            <w:r w:rsidRPr="008E6C60">
              <w:rPr>
                <w:i/>
              </w:rPr>
              <w:t>Energy</w:t>
            </w:r>
            <w:proofErr w:type="spellEnd"/>
            <w:r w:rsidRPr="008E6C60">
              <w:rPr>
                <w:i/>
              </w:rPr>
              <w:t xml:space="preserve"> </w:t>
            </w:r>
            <w:proofErr w:type="spellStart"/>
            <w:r w:rsidRPr="008E6C60">
              <w:rPr>
                <w:i/>
              </w:rPr>
              <w:t>Reviews</w:t>
            </w:r>
            <w:proofErr w:type="spellEnd"/>
            <w:r>
              <w:t xml:space="preserve"> </w:t>
            </w:r>
            <w:r w:rsidRPr="008E6C60">
              <w:t>160, 112288</w:t>
            </w:r>
            <w:r>
              <w:t xml:space="preserve">, </w:t>
            </w:r>
            <w:r w:rsidRPr="008E6C60">
              <w:rPr>
                <w:b/>
                <w:bCs/>
              </w:rPr>
              <w:t>2022</w:t>
            </w:r>
            <w:r w:rsidRPr="008E6C60">
              <w:t xml:space="preserve">. ISSN 1879-0690. </w:t>
            </w:r>
            <w:proofErr w:type="spellStart"/>
            <w:r w:rsidRPr="008E6C60">
              <w:t>Jimp</w:t>
            </w:r>
            <w:proofErr w:type="spellEnd"/>
            <w:r>
              <w:t xml:space="preserve"> (</w:t>
            </w:r>
            <w:r w:rsidRPr="008E6C60">
              <w:t>D1)</w:t>
            </w:r>
          </w:p>
          <w:p w14:paraId="69CB84FD" w14:textId="6FCC075E" w:rsidR="00DA6190" w:rsidRDefault="00DA6190" w:rsidP="00DA6190">
            <w:pPr>
              <w:spacing w:before="100" w:after="100"/>
              <w:jc w:val="both"/>
            </w:pPr>
            <w:r>
              <w:rPr>
                <w:bCs/>
              </w:rPr>
              <w:t>ANDREE</w:t>
            </w:r>
            <w:r>
              <w:t xml:space="preserve">, </w:t>
            </w:r>
            <w:r>
              <w:rPr>
                <w:bCs/>
              </w:rPr>
              <w:t>D., KOLOMAZNÍK</w:t>
            </w:r>
            <w:r>
              <w:t xml:space="preserve">, </w:t>
            </w:r>
            <w:r>
              <w:rPr>
                <w:bCs/>
              </w:rPr>
              <w:t>K.,</w:t>
            </w:r>
            <w:r>
              <w:rPr>
                <w:b/>
                <w:bCs/>
              </w:rPr>
              <w:t xml:space="preserve"> PECHA</w:t>
            </w:r>
            <w:r>
              <w:t xml:space="preserve">, </w:t>
            </w:r>
            <w:r>
              <w:rPr>
                <w:b/>
                <w:bCs/>
              </w:rPr>
              <w:t xml:space="preserve">J. </w:t>
            </w:r>
            <w:r>
              <w:rPr>
                <w:b/>
              </w:rPr>
              <w:t>(</w:t>
            </w:r>
            <w:proofErr w:type="gramStart"/>
            <w:r>
              <w:rPr>
                <w:b/>
              </w:rPr>
              <w:t>44%</w:t>
            </w:r>
            <w:proofErr w:type="gramEnd"/>
            <w:r>
              <w:rPr>
                <w:b/>
              </w:rPr>
              <w:t>)</w:t>
            </w:r>
            <w:r>
              <w:t xml:space="preserve">, </w:t>
            </w:r>
            <w:r>
              <w:rPr>
                <w:bCs/>
              </w:rPr>
              <w:t>BAŘINOVÁ</w:t>
            </w:r>
            <w:r>
              <w:t xml:space="preserve">, </w:t>
            </w:r>
            <w:r>
              <w:rPr>
                <w:bCs/>
              </w:rPr>
              <w:t>M., JELÍNEK</w:t>
            </w:r>
            <w:r>
              <w:t xml:space="preserve">, </w:t>
            </w:r>
            <w:r>
              <w:rPr>
                <w:bCs/>
              </w:rPr>
              <w:t>M</w:t>
            </w:r>
            <w:r>
              <w:t xml:space="preserve">.: </w:t>
            </w:r>
            <w:proofErr w:type="spellStart"/>
            <w:r>
              <w:t>Process</w:t>
            </w:r>
            <w:proofErr w:type="spellEnd"/>
            <w:r>
              <w:t xml:space="preserve"> </w:t>
            </w:r>
            <w:proofErr w:type="spellStart"/>
            <w:r>
              <w:t>for</w:t>
            </w:r>
            <w:proofErr w:type="spellEnd"/>
            <w:r>
              <w:t xml:space="preserve"> </w:t>
            </w:r>
            <w:proofErr w:type="spellStart"/>
            <w:r>
              <w:t>the</w:t>
            </w:r>
            <w:proofErr w:type="spellEnd"/>
            <w:r>
              <w:t xml:space="preserve"> </w:t>
            </w:r>
            <w:proofErr w:type="spellStart"/>
            <w:r>
              <w:t>preparation</w:t>
            </w:r>
            <w:proofErr w:type="spellEnd"/>
            <w:r>
              <w:t xml:space="preserve"> </w:t>
            </w:r>
            <w:proofErr w:type="spellStart"/>
            <w:r>
              <w:t>of</w:t>
            </w:r>
            <w:proofErr w:type="spellEnd"/>
            <w:r>
              <w:t xml:space="preserve"> </w:t>
            </w:r>
            <w:proofErr w:type="spellStart"/>
            <w:r>
              <w:t>solutions</w:t>
            </w:r>
            <w:proofErr w:type="spellEnd"/>
            <w:r>
              <w:t xml:space="preserve"> </w:t>
            </w:r>
            <w:proofErr w:type="spellStart"/>
            <w:r>
              <w:t>of</w:t>
            </w:r>
            <w:proofErr w:type="spellEnd"/>
            <w:r>
              <w:t xml:space="preserve"> protein keratin </w:t>
            </w:r>
            <w:proofErr w:type="spellStart"/>
            <w:r>
              <w:t>materials</w:t>
            </w:r>
            <w:proofErr w:type="spellEnd"/>
            <w:r>
              <w:t xml:space="preserve">. Evropský patent EP3074521, </w:t>
            </w:r>
            <w:r w:rsidRPr="00DA6190">
              <w:rPr>
                <w:b/>
                <w:bCs/>
              </w:rPr>
              <w:t>2022</w:t>
            </w:r>
            <w:r>
              <w:t>.</w:t>
            </w:r>
          </w:p>
          <w:p w14:paraId="7F999819" w14:textId="775E9CB9" w:rsidR="00853DFB" w:rsidRPr="008E6C60" w:rsidRDefault="00853DFB" w:rsidP="00DA6190">
            <w:pPr>
              <w:spacing w:before="100" w:after="100"/>
              <w:jc w:val="both"/>
            </w:pPr>
            <w:r w:rsidRPr="008E6C60">
              <w:rPr>
                <w:caps/>
              </w:rPr>
              <w:t xml:space="preserve">Musilová, L., Achbergerová, E., Vítková, L., Kolařík, R., Martínková, M., Minařík, A., Mráček, A., Humpolíček, P., </w:t>
            </w:r>
            <w:r w:rsidRPr="008E6C60">
              <w:rPr>
                <w:b/>
                <w:caps/>
              </w:rPr>
              <w:t>Pecha, J</w:t>
            </w:r>
            <w:r w:rsidRPr="00E36663">
              <w:rPr>
                <w:b/>
                <w:bCs/>
                <w:caps/>
              </w:rPr>
              <w:t>.</w:t>
            </w:r>
            <w:r w:rsidRPr="008E6C60">
              <w:rPr>
                <w:caps/>
              </w:rPr>
              <w:t xml:space="preserve"> </w:t>
            </w:r>
            <w:r w:rsidRPr="008E6C60">
              <w:rPr>
                <w:b/>
                <w:caps/>
              </w:rPr>
              <w:t>(</w:t>
            </w:r>
            <w:proofErr w:type="gramStart"/>
            <w:r w:rsidRPr="008E6C60">
              <w:rPr>
                <w:b/>
                <w:caps/>
              </w:rPr>
              <w:t>10%</w:t>
            </w:r>
            <w:proofErr w:type="gramEnd"/>
            <w:r w:rsidRPr="008E6C60">
              <w:rPr>
                <w:b/>
                <w:caps/>
              </w:rPr>
              <w:t>)</w:t>
            </w:r>
            <w:r>
              <w:t xml:space="preserve">: </w:t>
            </w:r>
            <w:proofErr w:type="spellStart"/>
            <w:r w:rsidRPr="008E6C60">
              <w:t>Cross-linked</w:t>
            </w:r>
            <w:proofErr w:type="spellEnd"/>
            <w:r w:rsidRPr="008E6C60">
              <w:t xml:space="preserve"> </w:t>
            </w:r>
            <w:proofErr w:type="spellStart"/>
            <w:r w:rsidRPr="008E6C60">
              <w:t>gelatine</w:t>
            </w:r>
            <w:proofErr w:type="spellEnd"/>
            <w:r w:rsidRPr="008E6C60">
              <w:t xml:space="preserve"> by </w:t>
            </w:r>
            <w:proofErr w:type="spellStart"/>
            <w:r w:rsidRPr="008E6C60">
              <w:t>modified</w:t>
            </w:r>
            <w:proofErr w:type="spellEnd"/>
            <w:r w:rsidRPr="008E6C60">
              <w:t xml:space="preserve"> dextran as a </w:t>
            </w:r>
            <w:proofErr w:type="spellStart"/>
            <w:r w:rsidRPr="008E6C60">
              <w:t>potential</w:t>
            </w:r>
            <w:proofErr w:type="spellEnd"/>
            <w:r w:rsidRPr="008E6C60">
              <w:t xml:space="preserve"> </w:t>
            </w:r>
            <w:proofErr w:type="spellStart"/>
            <w:r w:rsidRPr="008E6C60">
              <w:t>bioink</w:t>
            </w:r>
            <w:proofErr w:type="spellEnd"/>
            <w:r w:rsidRPr="008E6C60">
              <w:t xml:space="preserve"> </w:t>
            </w:r>
            <w:proofErr w:type="spellStart"/>
            <w:r w:rsidRPr="008E6C60">
              <w:t>prepared</w:t>
            </w:r>
            <w:proofErr w:type="spellEnd"/>
            <w:r w:rsidRPr="008E6C60">
              <w:t xml:space="preserve"> by a </w:t>
            </w:r>
            <w:proofErr w:type="spellStart"/>
            <w:r w:rsidRPr="008E6C60">
              <w:t>simple</w:t>
            </w:r>
            <w:proofErr w:type="spellEnd"/>
            <w:r w:rsidRPr="008E6C60">
              <w:t xml:space="preserve"> and non-</w:t>
            </w:r>
            <w:proofErr w:type="spellStart"/>
            <w:r w:rsidRPr="008E6C60">
              <w:t>toxic</w:t>
            </w:r>
            <w:proofErr w:type="spellEnd"/>
            <w:r w:rsidRPr="008E6C60">
              <w:t xml:space="preserve"> </w:t>
            </w:r>
            <w:proofErr w:type="spellStart"/>
            <w:r w:rsidRPr="008E6C60">
              <w:t>process</w:t>
            </w:r>
            <w:proofErr w:type="spellEnd"/>
            <w:r w:rsidRPr="008E6C60">
              <w:t xml:space="preserve">. </w:t>
            </w:r>
            <w:proofErr w:type="spellStart"/>
            <w:r w:rsidRPr="008E6C60">
              <w:rPr>
                <w:i/>
              </w:rPr>
              <w:t>Polymers</w:t>
            </w:r>
            <w:proofErr w:type="spellEnd"/>
            <w:r>
              <w:rPr>
                <w:i/>
              </w:rPr>
              <w:t xml:space="preserve"> </w:t>
            </w:r>
            <w:r w:rsidRPr="008E6C60">
              <w:t>14</w:t>
            </w:r>
            <w:r>
              <w:t>(</w:t>
            </w:r>
            <w:r w:rsidRPr="008E6C60">
              <w:t>3</w:t>
            </w:r>
            <w:r>
              <w:t xml:space="preserve">), </w:t>
            </w:r>
            <w:r w:rsidRPr="008E6C60">
              <w:rPr>
                <w:b/>
                <w:bCs/>
              </w:rPr>
              <w:t>2022</w:t>
            </w:r>
            <w:r w:rsidRPr="008E6C60">
              <w:t xml:space="preserve">. ISSN 2073-4360. </w:t>
            </w:r>
            <w:proofErr w:type="spellStart"/>
            <w:r w:rsidRPr="008E6C60">
              <w:t>Jimp</w:t>
            </w:r>
            <w:proofErr w:type="spellEnd"/>
            <w:r>
              <w:t xml:space="preserve"> (</w:t>
            </w:r>
            <w:r w:rsidRPr="008E6C60">
              <w:t>Q1)</w:t>
            </w:r>
          </w:p>
          <w:p w14:paraId="30618856" w14:textId="1AA02AB9" w:rsidR="00853DFB" w:rsidRPr="00641DD1" w:rsidRDefault="00853DFB" w:rsidP="00DA6190">
            <w:pPr>
              <w:spacing w:before="100" w:after="100"/>
              <w:jc w:val="both"/>
              <w:rPr>
                <w:b/>
                <w:sz w:val="16"/>
                <w:szCs w:val="16"/>
              </w:rPr>
            </w:pPr>
            <w:r w:rsidRPr="008E6C60">
              <w:rPr>
                <w:b/>
                <w:caps/>
              </w:rPr>
              <w:t>Pecha, J. (</w:t>
            </w:r>
            <w:proofErr w:type="gramStart"/>
            <w:r w:rsidRPr="008E6C60">
              <w:rPr>
                <w:b/>
                <w:caps/>
              </w:rPr>
              <w:t>63%</w:t>
            </w:r>
            <w:proofErr w:type="gramEnd"/>
            <w:r w:rsidRPr="008E6C60">
              <w:rPr>
                <w:b/>
                <w:caps/>
              </w:rPr>
              <w:t>)</w:t>
            </w:r>
            <w:r w:rsidRPr="008E6C60">
              <w:rPr>
                <w:caps/>
              </w:rPr>
              <w:t>, Bařinová, M., Kolomazník, K., Nguyen, T.N., Dao, A.T.,</w:t>
            </w:r>
            <w:r>
              <w:rPr>
                <w:caps/>
              </w:rPr>
              <w:t xml:space="preserve"> </w:t>
            </w:r>
            <w:r w:rsidRPr="008E6C60">
              <w:rPr>
                <w:caps/>
              </w:rPr>
              <w:t>Le, V.T.</w:t>
            </w:r>
            <w:r>
              <w:rPr>
                <w:caps/>
              </w:rPr>
              <w:t>:</w:t>
            </w:r>
            <w:r w:rsidRPr="008E6C60">
              <w:t xml:space="preserve"> </w:t>
            </w:r>
            <w:proofErr w:type="spellStart"/>
            <w:r w:rsidRPr="008E6C60">
              <w:t>Technological-economic</w:t>
            </w:r>
            <w:proofErr w:type="spellEnd"/>
            <w:r w:rsidRPr="008E6C60">
              <w:t xml:space="preserve"> </w:t>
            </w:r>
            <w:proofErr w:type="spellStart"/>
            <w:r w:rsidRPr="008E6C60">
              <w:t>optimization</w:t>
            </w:r>
            <w:proofErr w:type="spellEnd"/>
            <w:r w:rsidRPr="008E6C60">
              <w:t xml:space="preserve"> </w:t>
            </w:r>
            <w:proofErr w:type="spellStart"/>
            <w:r w:rsidRPr="008E6C60">
              <w:t>of</w:t>
            </w:r>
            <w:proofErr w:type="spellEnd"/>
            <w:r w:rsidRPr="008E6C60">
              <w:t xml:space="preserve"> </w:t>
            </w:r>
            <w:proofErr w:type="spellStart"/>
            <w:r w:rsidRPr="008E6C60">
              <w:t>enzymatic</w:t>
            </w:r>
            <w:proofErr w:type="spellEnd"/>
            <w:r w:rsidRPr="008E6C60">
              <w:t xml:space="preserve"> </w:t>
            </w:r>
            <w:proofErr w:type="spellStart"/>
            <w:r w:rsidRPr="008E6C60">
              <w:t>hydrolysis</w:t>
            </w:r>
            <w:proofErr w:type="spellEnd"/>
            <w:r w:rsidRPr="008E6C60">
              <w:t xml:space="preserve"> </w:t>
            </w:r>
            <w:proofErr w:type="spellStart"/>
            <w:r w:rsidRPr="008E6C60">
              <w:t>used</w:t>
            </w:r>
            <w:proofErr w:type="spellEnd"/>
            <w:r w:rsidRPr="008E6C60">
              <w:t xml:space="preserve"> </w:t>
            </w:r>
            <w:proofErr w:type="spellStart"/>
            <w:r w:rsidRPr="008E6C60">
              <w:t>for</w:t>
            </w:r>
            <w:proofErr w:type="spellEnd"/>
            <w:r w:rsidRPr="008E6C60">
              <w:t xml:space="preserve"> </w:t>
            </w:r>
            <w:proofErr w:type="spellStart"/>
            <w:r w:rsidRPr="008E6C60">
              <w:t>the</w:t>
            </w:r>
            <w:proofErr w:type="spellEnd"/>
            <w:r w:rsidRPr="008E6C60">
              <w:t xml:space="preserve"> </w:t>
            </w:r>
            <w:proofErr w:type="spellStart"/>
            <w:r w:rsidRPr="008E6C60">
              <w:t>processing</w:t>
            </w:r>
            <w:proofErr w:type="spellEnd"/>
            <w:r w:rsidRPr="008E6C60">
              <w:t xml:space="preserve"> </w:t>
            </w:r>
            <w:proofErr w:type="spellStart"/>
            <w:r w:rsidRPr="008E6C60">
              <w:t>of</w:t>
            </w:r>
            <w:proofErr w:type="spellEnd"/>
            <w:r w:rsidRPr="008E6C60">
              <w:t xml:space="preserve"> chrome-</w:t>
            </w:r>
            <w:proofErr w:type="spellStart"/>
            <w:r w:rsidRPr="008E6C60">
              <w:t>tanned</w:t>
            </w:r>
            <w:proofErr w:type="spellEnd"/>
            <w:r w:rsidRPr="008E6C60">
              <w:t xml:space="preserve"> </w:t>
            </w:r>
            <w:proofErr w:type="spellStart"/>
            <w:r w:rsidRPr="008E6C60">
              <w:t>leatherwaste</w:t>
            </w:r>
            <w:proofErr w:type="spellEnd"/>
            <w:r w:rsidRPr="008E6C60">
              <w:t xml:space="preserve">. </w:t>
            </w:r>
            <w:proofErr w:type="spellStart"/>
            <w:r w:rsidRPr="008E6C60">
              <w:rPr>
                <w:i/>
              </w:rPr>
              <w:t>Process</w:t>
            </w:r>
            <w:proofErr w:type="spellEnd"/>
            <w:r w:rsidRPr="008E6C60">
              <w:rPr>
                <w:i/>
              </w:rPr>
              <w:t xml:space="preserve"> </w:t>
            </w:r>
            <w:proofErr w:type="spellStart"/>
            <w:r w:rsidRPr="008E6C60">
              <w:rPr>
                <w:i/>
              </w:rPr>
              <w:t>Safety</w:t>
            </w:r>
            <w:proofErr w:type="spellEnd"/>
            <w:r w:rsidRPr="008E6C60">
              <w:rPr>
                <w:i/>
              </w:rPr>
              <w:t xml:space="preserve"> and </w:t>
            </w:r>
            <w:proofErr w:type="spellStart"/>
            <w:r w:rsidRPr="008E6C60">
              <w:rPr>
                <w:i/>
              </w:rPr>
              <w:t>Environmental</w:t>
            </w:r>
            <w:proofErr w:type="spellEnd"/>
            <w:r w:rsidRPr="008E6C60">
              <w:rPr>
                <w:i/>
              </w:rPr>
              <w:t xml:space="preserve"> </w:t>
            </w:r>
            <w:proofErr w:type="spellStart"/>
            <w:r w:rsidRPr="008E6C60">
              <w:rPr>
                <w:i/>
              </w:rPr>
              <w:t>Protection</w:t>
            </w:r>
            <w:proofErr w:type="spellEnd"/>
            <w:r>
              <w:rPr>
                <w:i/>
              </w:rPr>
              <w:t xml:space="preserve"> </w:t>
            </w:r>
            <w:r w:rsidRPr="008E6C60">
              <w:t>152, 220-229</w:t>
            </w:r>
            <w:r>
              <w:t xml:space="preserve">, </w:t>
            </w:r>
            <w:r w:rsidRPr="008E6C60">
              <w:rPr>
                <w:b/>
                <w:bCs/>
              </w:rPr>
              <w:t>2021</w:t>
            </w:r>
            <w:r w:rsidRPr="008E6C60">
              <w:t>. ISSN 1744-3598.</w:t>
            </w:r>
            <w:r>
              <w:t xml:space="preserve"> </w:t>
            </w:r>
            <w:proofErr w:type="spellStart"/>
            <w:r w:rsidRPr="008E6C60">
              <w:t>Jimp</w:t>
            </w:r>
            <w:proofErr w:type="spellEnd"/>
            <w:r w:rsidRPr="008E6C60">
              <w:t xml:space="preserve"> </w:t>
            </w:r>
            <w:r>
              <w:t>(</w:t>
            </w:r>
            <w:r w:rsidRPr="008E6C60">
              <w:t>Q1)</w:t>
            </w:r>
          </w:p>
        </w:tc>
      </w:tr>
      <w:tr w:rsidR="00853DFB" w14:paraId="651A357E" w14:textId="77777777" w:rsidTr="00982FBC">
        <w:trPr>
          <w:trHeight w:val="218"/>
        </w:trPr>
        <w:tc>
          <w:tcPr>
            <w:tcW w:w="9956" w:type="dxa"/>
            <w:gridSpan w:val="14"/>
            <w:shd w:val="clear" w:color="auto" w:fill="F7CAAC"/>
          </w:tcPr>
          <w:p w14:paraId="3AA19D3E" w14:textId="24103E82" w:rsidR="00853DFB" w:rsidRDefault="00853DFB" w:rsidP="00853DFB">
            <w:pPr>
              <w:rPr>
                <w:b/>
              </w:rPr>
            </w:pPr>
            <w:r>
              <w:rPr>
                <w:b/>
              </w:rPr>
              <w:t>Působení v zahraničí</w:t>
            </w:r>
          </w:p>
        </w:tc>
      </w:tr>
      <w:tr w:rsidR="00853DFB" w14:paraId="71194518" w14:textId="77777777" w:rsidTr="00982FBC">
        <w:trPr>
          <w:trHeight w:val="328"/>
        </w:trPr>
        <w:tc>
          <w:tcPr>
            <w:tcW w:w="9956" w:type="dxa"/>
            <w:gridSpan w:val="14"/>
          </w:tcPr>
          <w:p w14:paraId="3982FC63" w14:textId="77777777" w:rsidR="00853DFB" w:rsidRPr="006729C9" w:rsidRDefault="00853DFB" w:rsidP="006729C9">
            <w:pPr>
              <w:spacing w:before="60" w:after="60"/>
            </w:pPr>
            <w:r w:rsidRPr="006729C9">
              <w:t>---</w:t>
            </w:r>
          </w:p>
        </w:tc>
      </w:tr>
      <w:tr w:rsidR="00853DFB" w14:paraId="140F0D6A" w14:textId="77777777" w:rsidTr="00853DFB">
        <w:trPr>
          <w:cantSplit/>
          <w:trHeight w:val="470"/>
        </w:trPr>
        <w:tc>
          <w:tcPr>
            <w:tcW w:w="2505" w:type="dxa"/>
            <w:shd w:val="clear" w:color="auto" w:fill="F7CAAC"/>
          </w:tcPr>
          <w:p w14:paraId="717C8F78" w14:textId="77777777" w:rsidR="00853DFB" w:rsidRDefault="00853DFB" w:rsidP="00853DFB">
            <w:pPr>
              <w:jc w:val="both"/>
              <w:rPr>
                <w:b/>
              </w:rPr>
            </w:pPr>
            <w:r>
              <w:rPr>
                <w:b/>
              </w:rPr>
              <w:t xml:space="preserve">Podpis </w:t>
            </w:r>
          </w:p>
        </w:tc>
        <w:tc>
          <w:tcPr>
            <w:tcW w:w="4515" w:type="dxa"/>
            <w:gridSpan w:val="8"/>
          </w:tcPr>
          <w:p w14:paraId="5298E235" w14:textId="77777777" w:rsidR="00853DFB" w:rsidRDefault="00853DFB" w:rsidP="00853DFB">
            <w:pPr>
              <w:jc w:val="both"/>
            </w:pPr>
          </w:p>
        </w:tc>
        <w:tc>
          <w:tcPr>
            <w:tcW w:w="829" w:type="dxa"/>
            <w:gridSpan w:val="2"/>
            <w:shd w:val="clear" w:color="auto" w:fill="F7CAAC"/>
          </w:tcPr>
          <w:p w14:paraId="4E2AEF95" w14:textId="77777777" w:rsidR="00853DFB" w:rsidRDefault="00853DFB" w:rsidP="00853DFB">
            <w:pPr>
              <w:jc w:val="both"/>
            </w:pPr>
            <w:r>
              <w:rPr>
                <w:b/>
              </w:rPr>
              <w:t>datum</w:t>
            </w:r>
          </w:p>
        </w:tc>
        <w:tc>
          <w:tcPr>
            <w:tcW w:w="2107" w:type="dxa"/>
            <w:gridSpan w:val="3"/>
          </w:tcPr>
          <w:p w14:paraId="60360949" w14:textId="77777777" w:rsidR="00853DFB" w:rsidRDefault="00853DFB" w:rsidP="00853DFB">
            <w:pPr>
              <w:jc w:val="both"/>
            </w:pPr>
          </w:p>
        </w:tc>
      </w:tr>
      <w:tr w:rsidR="00853DFB" w14:paraId="58C10728" w14:textId="77777777" w:rsidTr="00982FBC">
        <w:tc>
          <w:tcPr>
            <w:tcW w:w="9956" w:type="dxa"/>
            <w:gridSpan w:val="14"/>
            <w:tcBorders>
              <w:bottom w:val="double" w:sz="4" w:space="0" w:color="auto"/>
            </w:tcBorders>
            <w:shd w:val="clear" w:color="auto" w:fill="BDD6EE"/>
          </w:tcPr>
          <w:p w14:paraId="2C7D2A00" w14:textId="7275F736" w:rsidR="00853DFB" w:rsidRDefault="00853DFB" w:rsidP="00853DFB">
            <w:pPr>
              <w:jc w:val="both"/>
              <w:rPr>
                <w:b/>
                <w:sz w:val="28"/>
              </w:rPr>
            </w:pPr>
            <w:bookmarkStart w:id="226" w:name="_Hlk138955919"/>
            <w:bookmarkEnd w:id="224"/>
            <w:r>
              <w:rPr>
                <w:b/>
                <w:sz w:val="28"/>
              </w:rPr>
              <w:lastRenderedPageBreak/>
              <w:t>C-I – Personální zabezpečení</w:t>
            </w:r>
          </w:p>
        </w:tc>
      </w:tr>
      <w:tr w:rsidR="00853DFB" w14:paraId="67A146D6" w14:textId="77777777" w:rsidTr="00853DFB">
        <w:tc>
          <w:tcPr>
            <w:tcW w:w="2505" w:type="dxa"/>
            <w:tcBorders>
              <w:top w:val="double" w:sz="4" w:space="0" w:color="auto"/>
            </w:tcBorders>
            <w:shd w:val="clear" w:color="auto" w:fill="F7CAAC"/>
          </w:tcPr>
          <w:p w14:paraId="003C7C7A" w14:textId="77777777" w:rsidR="00853DFB" w:rsidRDefault="00853DFB" w:rsidP="00853DFB">
            <w:pPr>
              <w:jc w:val="both"/>
              <w:rPr>
                <w:b/>
              </w:rPr>
            </w:pPr>
            <w:r>
              <w:rPr>
                <w:b/>
              </w:rPr>
              <w:t>Vysoká škola</w:t>
            </w:r>
          </w:p>
        </w:tc>
        <w:tc>
          <w:tcPr>
            <w:tcW w:w="7451" w:type="dxa"/>
            <w:gridSpan w:val="13"/>
          </w:tcPr>
          <w:p w14:paraId="2B7FF9DC" w14:textId="77777777" w:rsidR="00853DFB" w:rsidRDefault="00853DFB" w:rsidP="00853DFB">
            <w:pPr>
              <w:jc w:val="both"/>
            </w:pPr>
            <w:r>
              <w:t>Univerzita Tomáše Bati ve Zlíně</w:t>
            </w:r>
          </w:p>
        </w:tc>
      </w:tr>
      <w:tr w:rsidR="00853DFB" w14:paraId="0A70B09F" w14:textId="77777777" w:rsidTr="00853DFB">
        <w:tc>
          <w:tcPr>
            <w:tcW w:w="2505" w:type="dxa"/>
            <w:shd w:val="clear" w:color="auto" w:fill="F7CAAC"/>
          </w:tcPr>
          <w:p w14:paraId="312766C5" w14:textId="77777777" w:rsidR="00853DFB" w:rsidRDefault="00853DFB" w:rsidP="00853DFB">
            <w:pPr>
              <w:jc w:val="both"/>
              <w:rPr>
                <w:b/>
              </w:rPr>
            </w:pPr>
            <w:r>
              <w:rPr>
                <w:b/>
              </w:rPr>
              <w:t>Součást vysoké školy</w:t>
            </w:r>
          </w:p>
        </w:tc>
        <w:tc>
          <w:tcPr>
            <w:tcW w:w="7451" w:type="dxa"/>
            <w:gridSpan w:val="13"/>
          </w:tcPr>
          <w:p w14:paraId="4F9E640A" w14:textId="77777777" w:rsidR="00853DFB" w:rsidRDefault="00853DFB" w:rsidP="00853DFB">
            <w:pPr>
              <w:jc w:val="both"/>
            </w:pPr>
            <w:r>
              <w:t>Fakulta technologická</w:t>
            </w:r>
          </w:p>
        </w:tc>
      </w:tr>
      <w:tr w:rsidR="00853DFB" w14:paraId="43274F7B" w14:textId="77777777" w:rsidTr="00853DFB">
        <w:tc>
          <w:tcPr>
            <w:tcW w:w="2505" w:type="dxa"/>
            <w:shd w:val="clear" w:color="auto" w:fill="F7CAAC"/>
          </w:tcPr>
          <w:p w14:paraId="20348733" w14:textId="77777777" w:rsidR="00853DFB" w:rsidRDefault="00853DFB" w:rsidP="00853DFB">
            <w:pPr>
              <w:jc w:val="both"/>
              <w:rPr>
                <w:b/>
              </w:rPr>
            </w:pPr>
            <w:r>
              <w:rPr>
                <w:b/>
              </w:rPr>
              <w:t>Název studijního programu</w:t>
            </w:r>
          </w:p>
        </w:tc>
        <w:tc>
          <w:tcPr>
            <w:tcW w:w="7451" w:type="dxa"/>
            <w:gridSpan w:val="13"/>
          </w:tcPr>
          <w:p w14:paraId="1A33754A" w14:textId="77777777" w:rsidR="00853DFB" w:rsidRDefault="00853DFB" w:rsidP="00853DFB">
            <w:pPr>
              <w:jc w:val="both"/>
            </w:pPr>
            <w:r>
              <w:t>Potravinářské biotechnologie a aplikovaná mikrobiologie</w:t>
            </w:r>
          </w:p>
        </w:tc>
      </w:tr>
      <w:tr w:rsidR="00853DFB" w14:paraId="0694A92F" w14:textId="77777777" w:rsidTr="00853DFB">
        <w:tc>
          <w:tcPr>
            <w:tcW w:w="2505" w:type="dxa"/>
            <w:shd w:val="clear" w:color="auto" w:fill="F7CAAC"/>
          </w:tcPr>
          <w:p w14:paraId="5620F2FB" w14:textId="77777777" w:rsidR="00853DFB" w:rsidRDefault="00853DFB" w:rsidP="00853DFB">
            <w:pPr>
              <w:jc w:val="both"/>
              <w:rPr>
                <w:b/>
              </w:rPr>
            </w:pPr>
            <w:r>
              <w:rPr>
                <w:b/>
              </w:rPr>
              <w:t>Jméno a příjmení</w:t>
            </w:r>
          </w:p>
        </w:tc>
        <w:tc>
          <w:tcPr>
            <w:tcW w:w="4515" w:type="dxa"/>
            <w:gridSpan w:val="8"/>
          </w:tcPr>
          <w:p w14:paraId="49166418" w14:textId="09A985EA" w:rsidR="00853DFB" w:rsidRPr="002005AC" w:rsidRDefault="00853DFB" w:rsidP="00853DFB">
            <w:pPr>
              <w:jc w:val="both"/>
              <w:rPr>
                <w:b/>
                <w:bCs/>
              </w:rPr>
            </w:pPr>
            <w:bookmarkStart w:id="227" w:name="Pleva"/>
            <w:bookmarkEnd w:id="227"/>
            <w:r>
              <w:rPr>
                <w:b/>
                <w:bCs/>
              </w:rPr>
              <w:t>Pavel Pleva</w:t>
            </w:r>
          </w:p>
        </w:tc>
        <w:tc>
          <w:tcPr>
            <w:tcW w:w="706" w:type="dxa"/>
            <w:shd w:val="clear" w:color="auto" w:fill="F7CAAC"/>
          </w:tcPr>
          <w:p w14:paraId="7B0ACF8C" w14:textId="77777777" w:rsidR="00853DFB" w:rsidRDefault="00853DFB" w:rsidP="00853DFB">
            <w:pPr>
              <w:jc w:val="both"/>
              <w:rPr>
                <w:b/>
              </w:rPr>
            </w:pPr>
            <w:r>
              <w:rPr>
                <w:b/>
              </w:rPr>
              <w:t>Tituly</w:t>
            </w:r>
          </w:p>
        </w:tc>
        <w:tc>
          <w:tcPr>
            <w:tcW w:w="2230" w:type="dxa"/>
            <w:gridSpan w:val="4"/>
          </w:tcPr>
          <w:p w14:paraId="68C91E1A" w14:textId="26EDD2D9" w:rsidR="00853DFB" w:rsidRDefault="00853DFB" w:rsidP="00853DFB">
            <w:pPr>
              <w:jc w:val="both"/>
            </w:pPr>
            <w:r>
              <w:t>Ing., Ph.D.</w:t>
            </w:r>
          </w:p>
        </w:tc>
      </w:tr>
      <w:tr w:rsidR="00853DFB" w:rsidRPr="005E742D" w14:paraId="47FFC169" w14:textId="77777777" w:rsidTr="00853DFB">
        <w:tc>
          <w:tcPr>
            <w:tcW w:w="2505" w:type="dxa"/>
            <w:shd w:val="clear" w:color="auto" w:fill="F7CAAC"/>
          </w:tcPr>
          <w:p w14:paraId="102B2C78" w14:textId="77777777" w:rsidR="00853DFB" w:rsidRDefault="00853DFB" w:rsidP="00853DFB">
            <w:pPr>
              <w:jc w:val="both"/>
              <w:rPr>
                <w:b/>
              </w:rPr>
            </w:pPr>
            <w:r>
              <w:rPr>
                <w:b/>
              </w:rPr>
              <w:t>Rok narození</w:t>
            </w:r>
          </w:p>
        </w:tc>
        <w:tc>
          <w:tcPr>
            <w:tcW w:w="826" w:type="dxa"/>
            <w:gridSpan w:val="2"/>
          </w:tcPr>
          <w:p w14:paraId="6355BA81" w14:textId="0398297D" w:rsidR="00853DFB" w:rsidRDefault="00853DFB" w:rsidP="00853DFB">
            <w:pPr>
              <w:jc w:val="both"/>
            </w:pPr>
            <w:r>
              <w:t>1981</w:t>
            </w:r>
          </w:p>
        </w:tc>
        <w:tc>
          <w:tcPr>
            <w:tcW w:w="1712" w:type="dxa"/>
            <w:shd w:val="clear" w:color="auto" w:fill="F7CAAC"/>
          </w:tcPr>
          <w:p w14:paraId="6AE0C891" w14:textId="4158F878" w:rsidR="00853DFB" w:rsidRDefault="00853DFB" w:rsidP="00853DFB">
            <w:pPr>
              <w:jc w:val="both"/>
              <w:rPr>
                <w:b/>
              </w:rPr>
            </w:pPr>
            <w:r>
              <w:rPr>
                <w:b/>
              </w:rPr>
              <w:t>typ vztahu k VŠ</w:t>
            </w:r>
          </w:p>
        </w:tc>
        <w:tc>
          <w:tcPr>
            <w:tcW w:w="988" w:type="dxa"/>
            <w:gridSpan w:val="4"/>
          </w:tcPr>
          <w:p w14:paraId="4C7B5D7C" w14:textId="77777777" w:rsidR="00853DFB" w:rsidRPr="008765DF" w:rsidRDefault="00853DFB" w:rsidP="00853DFB">
            <w:pPr>
              <w:jc w:val="both"/>
            </w:pPr>
            <w:r w:rsidRPr="008765DF">
              <w:t>pp.</w:t>
            </w:r>
          </w:p>
        </w:tc>
        <w:tc>
          <w:tcPr>
            <w:tcW w:w="989" w:type="dxa"/>
            <w:shd w:val="clear" w:color="auto" w:fill="F7CAAC"/>
          </w:tcPr>
          <w:p w14:paraId="33BE2CCC" w14:textId="77777777" w:rsidR="00853DFB" w:rsidRPr="008765DF" w:rsidRDefault="00853DFB" w:rsidP="00853DFB">
            <w:pPr>
              <w:jc w:val="both"/>
              <w:rPr>
                <w:b/>
              </w:rPr>
            </w:pPr>
            <w:r w:rsidRPr="008765DF">
              <w:rPr>
                <w:b/>
              </w:rPr>
              <w:t>rozsah</w:t>
            </w:r>
          </w:p>
        </w:tc>
        <w:tc>
          <w:tcPr>
            <w:tcW w:w="706" w:type="dxa"/>
          </w:tcPr>
          <w:p w14:paraId="21C96447" w14:textId="77777777" w:rsidR="00853DFB" w:rsidRPr="008765DF" w:rsidRDefault="00853DFB" w:rsidP="00853DFB">
            <w:pPr>
              <w:jc w:val="both"/>
            </w:pPr>
            <w:r w:rsidRPr="008765DF">
              <w:t>40</w:t>
            </w:r>
          </w:p>
        </w:tc>
        <w:tc>
          <w:tcPr>
            <w:tcW w:w="818" w:type="dxa"/>
            <w:gridSpan w:val="2"/>
            <w:shd w:val="clear" w:color="auto" w:fill="F7CAAC"/>
          </w:tcPr>
          <w:p w14:paraId="4618CD49" w14:textId="77777777" w:rsidR="00853DFB" w:rsidRPr="005E742D" w:rsidRDefault="00853DFB" w:rsidP="00853DFB">
            <w:pPr>
              <w:jc w:val="both"/>
              <w:rPr>
                <w:b/>
              </w:rPr>
            </w:pPr>
            <w:r w:rsidRPr="005E742D">
              <w:rPr>
                <w:b/>
              </w:rPr>
              <w:t>do kdy</w:t>
            </w:r>
          </w:p>
        </w:tc>
        <w:tc>
          <w:tcPr>
            <w:tcW w:w="1412" w:type="dxa"/>
            <w:gridSpan w:val="2"/>
          </w:tcPr>
          <w:p w14:paraId="40884D06" w14:textId="295545D0" w:rsidR="00853DFB" w:rsidRPr="005E742D" w:rsidRDefault="00853DFB" w:rsidP="00853DFB">
            <w:pPr>
              <w:jc w:val="both"/>
            </w:pPr>
            <w:r>
              <w:t>N</w:t>
            </w:r>
          </w:p>
        </w:tc>
      </w:tr>
      <w:tr w:rsidR="00853DFB" w:rsidRPr="005E742D" w14:paraId="525E8D34" w14:textId="77777777" w:rsidTr="00853DFB">
        <w:tc>
          <w:tcPr>
            <w:tcW w:w="5043" w:type="dxa"/>
            <w:gridSpan w:val="4"/>
            <w:shd w:val="clear" w:color="auto" w:fill="F7CAAC"/>
          </w:tcPr>
          <w:p w14:paraId="39ABB801" w14:textId="77777777" w:rsidR="00853DFB" w:rsidRDefault="00853DFB" w:rsidP="00853DFB">
            <w:pPr>
              <w:jc w:val="both"/>
              <w:rPr>
                <w:b/>
              </w:rPr>
            </w:pPr>
            <w:r>
              <w:rPr>
                <w:b/>
              </w:rPr>
              <w:t>Typ vztahu na součásti VŠ, která uskutečňuje st. program</w:t>
            </w:r>
          </w:p>
        </w:tc>
        <w:tc>
          <w:tcPr>
            <w:tcW w:w="988" w:type="dxa"/>
            <w:gridSpan w:val="4"/>
          </w:tcPr>
          <w:p w14:paraId="0BBED68F" w14:textId="77777777" w:rsidR="00853DFB" w:rsidRPr="008765DF" w:rsidRDefault="00853DFB" w:rsidP="00853DFB">
            <w:pPr>
              <w:jc w:val="both"/>
            </w:pPr>
            <w:r w:rsidRPr="008765DF">
              <w:t>pp.</w:t>
            </w:r>
          </w:p>
        </w:tc>
        <w:tc>
          <w:tcPr>
            <w:tcW w:w="989" w:type="dxa"/>
            <w:shd w:val="clear" w:color="auto" w:fill="F7CAAC"/>
          </w:tcPr>
          <w:p w14:paraId="3339D769" w14:textId="77777777" w:rsidR="00853DFB" w:rsidRPr="008765DF" w:rsidRDefault="00853DFB" w:rsidP="00853DFB">
            <w:pPr>
              <w:jc w:val="both"/>
              <w:rPr>
                <w:b/>
              </w:rPr>
            </w:pPr>
            <w:r w:rsidRPr="008765DF">
              <w:rPr>
                <w:b/>
              </w:rPr>
              <w:t>rozsah</w:t>
            </w:r>
          </w:p>
        </w:tc>
        <w:tc>
          <w:tcPr>
            <w:tcW w:w="706" w:type="dxa"/>
          </w:tcPr>
          <w:p w14:paraId="4D09981B" w14:textId="77777777" w:rsidR="00853DFB" w:rsidRPr="008765DF" w:rsidRDefault="00853DFB" w:rsidP="00853DFB">
            <w:pPr>
              <w:jc w:val="both"/>
            </w:pPr>
            <w:r w:rsidRPr="008765DF">
              <w:t>40</w:t>
            </w:r>
          </w:p>
        </w:tc>
        <w:tc>
          <w:tcPr>
            <w:tcW w:w="818" w:type="dxa"/>
            <w:gridSpan w:val="2"/>
            <w:shd w:val="clear" w:color="auto" w:fill="F7CAAC"/>
          </w:tcPr>
          <w:p w14:paraId="041D3029" w14:textId="77777777" w:rsidR="00853DFB" w:rsidRPr="005E742D" w:rsidRDefault="00853DFB" w:rsidP="00853DFB">
            <w:pPr>
              <w:jc w:val="both"/>
              <w:rPr>
                <w:b/>
              </w:rPr>
            </w:pPr>
            <w:r w:rsidRPr="005E742D">
              <w:rPr>
                <w:b/>
              </w:rPr>
              <w:t>do kdy</w:t>
            </w:r>
          </w:p>
        </w:tc>
        <w:tc>
          <w:tcPr>
            <w:tcW w:w="1412" w:type="dxa"/>
            <w:gridSpan w:val="2"/>
          </w:tcPr>
          <w:p w14:paraId="6ECD3B08" w14:textId="6063FCA6" w:rsidR="00853DFB" w:rsidRPr="005E742D" w:rsidRDefault="00853DFB" w:rsidP="00853DFB">
            <w:pPr>
              <w:jc w:val="both"/>
            </w:pPr>
            <w:r>
              <w:t>N</w:t>
            </w:r>
          </w:p>
        </w:tc>
      </w:tr>
      <w:tr w:rsidR="00853DFB" w14:paraId="2B05339C" w14:textId="77777777" w:rsidTr="00853DFB">
        <w:tc>
          <w:tcPr>
            <w:tcW w:w="6031" w:type="dxa"/>
            <w:gridSpan w:val="8"/>
            <w:shd w:val="clear" w:color="auto" w:fill="F7CAAC"/>
          </w:tcPr>
          <w:p w14:paraId="105BE1EE" w14:textId="6D6A77E6" w:rsidR="00853DFB" w:rsidRDefault="00853DFB" w:rsidP="00853DFB">
            <w:pPr>
              <w:jc w:val="both"/>
            </w:pPr>
            <w:r>
              <w:rPr>
                <w:b/>
              </w:rPr>
              <w:t>Další současná působení jako akademický pracovník na jiných VŠ</w:t>
            </w:r>
          </w:p>
        </w:tc>
        <w:tc>
          <w:tcPr>
            <w:tcW w:w="1695" w:type="dxa"/>
            <w:gridSpan w:val="2"/>
            <w:shd w:val="clear" w:color="auto" w:fill="F7CAAC"/>
          </w:tcPr>
          <w:p w14:paraId="2FF7195D" w14:textId="77777777" w:rsidR="00853DFB" w:rsidRDefault="00853DFB" w:rsidP="00853DFB">
            <w:pPr>
              <w:jc w:val="both"/>
              <w:rPr>
                <w:b/>
              </w:rPr>
            </w:pPr>
            <w:r>
              <w:rPr>
                <w:b/>
              </w:rPr>
              <w:t xml:space="preserve">typ </w:t>
            </w:r>
            <w:proofErr w:type="spellStart"/>
            <w:r>
              <w:rPr>
                <w:b/>
              </w:rPr>
              <w:t>prac</w:t>
            </w:r>
            <w:proofErr w:type="spellEnd"/>
            <w:r>
              <w:rPr>
                <w:b/>
              </w:rPr>
              <w:t>. vztahu</w:t>
            </w:r>
          </w:p>
        </w:tc>
        <w:tc>
          <w:tcPr>
            <w:tcW w:w="2230" w:type="dxa"/>
            <w:gridSpan w:val="4"/>
            <w:shd w:val="clear" w:color="auto" w:fill="F7CAAC"/>
          </w:tcPr>
          <w:p w14:paraId="3594DD93" w14:textId="77777777" w:rsidR="00853DFB" w:rsidRDefault="00853DFB" w:rsidP="00853DFB">
            <w:pPr>
              <w:jc w:val="both"/>
              <w:rPr>
                <w:b/>
              </w:rPr>
            </w:pPr>
            <w:r>
              <w:rPr>
                <w:b/>
              </w:rPr>
              <w:t>rozsah</w:t>
            </w:r>
          </w:p>
        </w:tc>
      </w:tr>
      <w:tr w:rsidR="00853DFB" w14:paraId="46D3F20E" w14:textId="77777777" w:rsidTr="00853DFB">
        <w:tc>
          <w:tcPr>
            <w:tcW w:w="6031" w:type="dxa"/>
            <w:gridSpan w:val="8"/>
          </w:tcPr>
          <w:p w14:paraId="0199AE09" w14:textId="77777777" w:rsidR="00853DFB" w:rsidRDefault="00853DFB" w:rsidP="00853DFB">
            <w:pPr>
              <w:jc w:val="both"/>
            </w:pPr>
            <w:r>
              <w:t>---</w:t>
            </w:r>
          </w:p>
        </w:tc>
        <w:tc>
          <w:tcPr>
            <w:tcW w:w="1695" w:type="dxa"/>
            <w:gridSpan w:val="2"/>
          </w:tcPr>
          <w:p w14:paraId="7FB631E2" w14:textId="77777777" w:rsidR="00853DFB" w:rsidRDefault="00853DFB" w:rsidP="00853DFB">
            <w:pPr>
              <w:jc w:val="both"/>
            </w:pPr>
            <w:r>
              <w:t>---</w:t>
            </w:r>
          </w:p>
        </w:tc>
        <w:tc>
          <w:tcPr>
            <w:tcW w:w="2230" w:type="dxa"/>
            <w:gridSpan w:val="4"/>
          </w:tcPr>
          <w:p w14:paraId="0BA4A829" w14:textId="77777777" w:rsidR="00853DFB" w:rsidRDefault="00853DFB" w:rsidP="00853DFB">
            <w:pPr>
              <w:jc w:val="both"/>
            </w:pPr>
            <w:r>
              <w:t>---</w:t>
            </w:r>
          </w:p>
        </w:tc>
      </w:tr>
      <w:tr w:rsidR="00853DFB" w14:paraId="723B4056" w14:textId="77777777" w:rsidTr="00853DFB">
        <w:tc>
          <w:tcPr>
            <w:tcW w:w="6031" w:type="dxa"/>
            <w:gridSpan w:val="8"/>
          </w:tcPr>
          <w:p w14:paraId="4BF9CFAA" w14:textId="77777777" w:rsidR="00853DFB" w:rsidRDefault="00853DFB" w:rsidP="00853DFB">
            <w:pPr>
              <w:jc w:val="both"/>
            </w:pPr>
          </w:p>
        </w:tc>
        <w:tc>
          <w:tcPr>
            <w:tcW w:w="1695" w:type="dxa"/>
            <w:gridSpan w:val="2"/>
          </w:tcPr>
          <w:p w14:paraId="49A078A9" w14:textId="77777777" w:rsidR="00853DFB" w:rsidRDefault="00853DFB" w:rsidP="00853DFB">
            <w:pPr>
              <w:jc w:val="both"/>
            </w:pPr>
          </w:p>
        </w:tc>
        <w:tc>
          <w:tcPr>
            <w:tcW w:w="2230" w:type="dxa"/>
            <w:gridSpan w:val="4"/>
          </w:tcPr>
          <w:p w14:paraId="2C41C54F" w14:textId="77777777" w:rsidR="00853DFB" w:rsidRDefault="00853DFB" w:rsidP="00853DFB">
            <w:pPr>
              <w:jc w:val="both"/>
            </w:pPr>
          </w:p>
        </w:tc>
      </w:tr>
      <w:tr w:rsidR="00853DFB" w14:paraId="794D461F" w14:textId="77777777" w:rsidTr="00982FBC">
        <w:tc>
          <w:tcPr>
            <w:tcW w:w="9956" w:type="dxa"/>
            <w:gridSpan w:val="14"/>
            <w:shd w:val="clear" w:color="auto" w:fill="F7CAAC"/>
          </w:tcPr>
          <w:p w14:paraId="66201EDF" w14:textId="77777777" w:rsidR="00853DFB" w:rsidRDefault="00853DFB" w:rsidP="00853DFB">
            <w:pPr>
              <w:jc w:val="both"/>
            </w:pPr>
            <w:r>
              <w:rPr>
                <w:b/>
              </w:rPr>
              <w:t>Předměty příslušného studijního programu a způsob zapojení do jejich výuky, příp. další zapojení do uskutečňování studijního programu</w:t>
            </w:r>
          </w:p>
        </w:tc>
      </w:tr>
      <w:tr w:rsidR="00853DFB" w:rsidRPr="002827C6" w14:paraId="385F2B68" w14:textId="77777777" w:rsidTr="00982FBC">
        <w:trPr>
          <w:trHeight w:val="413"/>
        </w:trPr>
        <w:tc>
          <w:tcPr>
            <w:tcW w:w="9956" w:type="dxa"/>
            <w:gridSpan w:val="14"/>
            <w:tcBorders>
              <w:top w:val="nil"/>
            </w:tcBorders>
          </w:tcPr>
          <w:p w14:paraId="12D2B464" w14:textId="354030D8" w:rsidR="0090346C" w:rsidRPr="00E63FD5" w:rsidRDefault="00853DFB" w:rsidP="00DC63B7">
            <w:pPr>
              <w:spacing w:before="120" w:after="120"/>
              <w:jc w:val="both"/>
            </w:pPr>
            <w:r w:rsidRPr="003F4391">
              <w:t>Buněčné technologie a produkce biomolekul</w:t>
            </w:r>
            <w:r>
              <w:t xml:space="preserve"> (</w:t>
            </w:r>
            <w:proofErr w:type="gramStart"/>
            <w:r>
              <w:t>100%</w:t>
            </w:r>
            <w:proofErr w:type="gramEnd"/>
            <w:r>
              <w:t xml:space="preserve"> p)</w:t>
            </w:r>
          </w:p>
        </w:tc>
      </w:tr>
      <w:tr w:rsidR="00853DFB" w:rsidRPr="002827C6" w14:paraId="47707B2D" w14:textId="77777777" w:rsidTr="00982FBC">
        <w:trPr>
          <w:trHeight w:val="340"/>
        </w:trPr>
        <w:tc>
          <w:tcPr>
            <w:tcW w:w="9956" w:type="dxa"/>
            <w:gridSpan w:val="14"/>
            <w:tcBorders>
              <w:top w:val="nil"/>
            </w:tcBorders>
            <w:shd w:val="clear" w:color="auto" w:fill="FBD4B4"/>
          </w:tcPr>
          <w:p w14:paraId="36110EC5" w14:textId="08C58AE1" w:rsidR="00853DFB" w:rsidRPr="002827C6" w:rsidRDefault="00853DFB" w:rsidP="00853DFB">
            <w:pPr>
              <w:jc w:val="both"/>
              <w:rPr>
                <w:b/>
              </w:rPr>
            </w:pPr>
            <w:r w:rsidRPr="002827C6">
              <w:rPr>
                <w:b/>
              </w:rPr>
              <w:t>Zapojení do výuky v dalších studijních programech na téže vysoké škole (pouze u garantů ZT a PZ předmětů)</w:t>
            </w:r>
          </w:p>
        </w:tc>
      </w:tr>
      <w:tr w:rsidR="00853DFB" w:rsidRPr="002827C6" w14:paraId="5A1BEA04" w14:textId="77777777" w:rsidTr="00853DFB">
        <w:trPr>
          <w:trHeight w:val="340"/>
        </w:trPr>
        <w:tc>
          <w:tcPr>
            <w:tcW w:w="2572" w:type="dxa"/>
            <w:gridSpan w:val="2"/>
            <w:tcBorders>
              <w:top w:val="nil"/>
            </w:tcBorders>
          </w:tcPr>
          <w:p w14:paraId="41323E7F" w14:textId="77777777" w:rsidR="00853DFB" w:rsidRPr="002827C6" w:rsidRDefault="00853DFB" w:rsidP="00853DFB">
            <w:pPr>
              <w:jc w:val="both"/>
              <w:rPr>
                <w:b/>
              </w:rPr>
            </w:pPr>
            <w:r w:rsidRPr="002827C6">
              <w:rPr>
                <w:b/>
              </w:rPr>
              <w:t>Název studijního předmětu</w:t>
            </w:r>
          </w:p>
        </w:tc>
        <w:tc>
          <w:tcPr>
            <w:tcW w:w="2613" w:type="dxa"/>
            <w:gridSpan w:val="3"/>
            <w:tcBorders>
              <w:top w:val="nil"/>
            </w:tcBorders>
          </w:tcPr>
          <w:p w14:paraId="3F945D1D" w14:textId="77777777" w:rsidR="00853DFB" w:rsidRPr="002827C6" w:rsidRDefault="00853DFB" w:rsidP="00853DFB">
            <w:pPr>
              <w:jc w:val="both"/>
              <w:rPr>
                <w:b/>
              </w:rPr>
            </w:pPr>
            <w:r w:rsidRPr="002827C6">
              <w:rPr>
                <w:b/>
              </w:rPr>
              <w:t>Název studijního programu</w:t>
            </w:r>
          </w:p>
        </w:tc>
        <w:tc>
          <w:tcPr>
            <w:tcW w:w="565" w:type="dxa"/>
            <w:gridSpan w:val="2"/>
            <w:tcBorders>
              <w:top w:val="nil"/>
            </w:tcBorders>
          </w:tcPr>
          <w:p w14:paraId="39C4E63F" w14:textId="77777777" w:rsidR="00853DFB" w:rsidRPr="002827C6" w:rsidRDefault="00853DFB" w:rsidP="00853DFB">
            <w:pPr>
              <w:jc w:val="both"/>
              <w:rPr>
                <w:b/>
              </w:rPr>
            </w:pPr>
            <w:r w:rsidRPr="002827C6">
              <w:rPr>
                <w:b/>
              </w:rPr>
              <w:t>Sem.</w:t>
            </w:r>
          </w:p>
        </w:tc>
        <w:tc>
          <w:tcPr>
            <w:tcW w:w="2099" w:type="dxa"/>
            <w:gridSpan w:val="4"/>
            <w:tcBorders>
              <w:top w:val="nil"/>
            </w:tcBorders>
          </w:tcPr>
          <w:p w14:paraId="51C1C804" w14:textId="77777777" w:rsidR="00853DFB" w:rsidRPr="002827C6" w:rsidRDefault="00853DFB" w:rsidP="00853DFB">
            <w:pPr>
              <w:jc w:val="both"/>
              <w:rPr>
                <w:b/>
              </w:rPr>
            </w:pPr>
            <w:r w:rsidRPr="002827C6">
              <w:rPr>
                <w:b/>
              </w:rPr>
              <w:t>Role ve výuce daného předmětu</w:t>
            </w:r>
          </w:p>
        </w:tc>
        <w:tc>
          <w:tcPr>
            <w:tcW w:w="2107" w:type="dxa"/>
            <w:gridSpan w:val="3"/>
            <w:tcBorders>
              <w:top w:val="nil"/>
            </w:tcBorders>
          </w:tcPr>
          <w:p w14:paraId="12232616" w14:textId="77777777" w:rsidR="00853DFB" w:rsidRDefault="00853DFB" w:rsidP="00853DFB">
            <w:pPr>
              <w:jc w:val="both"/>
              <w:rPr>
                <w:b/>
              </w:rPr>
            </w:pPr>
            <w:r>
              <w:rPr>
                <w:b/>
              </w:rPr>
              <w:t>(</w:t>
            </w:r>
            <w:r w:rsidRPr="00F20AEF">
              <w:rPr>
                <w:b/>
                <w:i/>
                <w:iCs/>
              </w:rPr>
              <w:t>nepovinný údaj</w:t>
            </w:r>
            <w:r w:rsidRPr="00F20AEF">
              <w:rPr>
                <w:b/>
              </w:rPr>
              <w:t>)</w:t>
            </w:r>
            <w:r>
              <w:rPr>
                <w:b/>
              </w:rPr>
              <w:t xml:space="preserve"> </w:t>
            </w:r>
          </w:p>
          <w:p w14:paraId="6978CB4B" w14:textId="77777777" w:rsidR="00853DFB" w:rsidRPr="002827C6" w:rsidRDefault="00853DFB" w:rsidP="00853DFB">
            <w:pPr>
              <w:jc w:val="both"/>
              <w:rPr>
                <w:b/>
              </w:rPr>
            </w:pPr>
            <w:r w:rsidRPr="002827C6">
              <w:rPr>
                <w:b/>
              </w:rPr>
              <w:t>Počet hodin za semestr</w:t>
            </w:r>
          </w:p>
        </w:tc>
      </w:tr>
      <w:tr w:rsidR="00853DFB" w:rsidRPr="000F23DD" w14:paraId="3EC6C9AF" w14:textId="77777777" w:rsidTr="00853DFB">
        <w:trPr>
          <w:trHeight w:val="285"/>
        </w:trPr>
        <w:tc>
          <w:tcPr>
            <w:tcW w:w="2572" w:type="dxa"/>
            <w:gridSpan w:val="2"/>
            <w:tcBorders>
              <w:top w:val="nil"/>
            </w:tcBorders>
            <w:vAlign w:val="center"/>
          </w:tcPr>
          <w:p w14:paraId="7BED7943" w14:textId="77777777" w:rsidR="00853DFB" w:rsidRPr="000F23DD" w:rsidRDefault="00853DFB" w:rsidP="00853DFB">
            <w:pPr>
              <w:rPr>
                <w:color w:val="FF0000"/>
                <w:highlight w:val="magenta"/>
              </w:rPr>
            </w:pPr>
          </w:p>
        </w:tc>
        <w:tc>
          <w:tcPr>
            <w:tcW w:w="2613" w:type="dxa"/>
            <w:gridSpan w:val="3"/>
            <w:tcBorders>
              <w:top w:val="nil"/>
            </w:tcBorders>
            <w:vAlign w:val="center"/>
          </w:tcPr>
          <w:p w14:paraId="6051E910" w14:textId="77777777" w:rsidR="00853DFB" w:rsidRPr="000F23DD" w:rsidRDefault="00853DFB" w:rsidP="00853DFB">
            <w:pPr>
              <w:rPr>
                <w:highlight w:val="magenta"/>
              </w:rPr>
            </w:pPr>
          </w:p>
        </w:tc>
        <w:tc>
          <w:tcPr>
            <w:tcW w:w="565" w:type="dxa"/>
            <w:gridSpan w:val="2"/>
            <w:tcBorders>
              <w:top w:val="nil"/>
            </w:tcBorders>
            <w:vAlign w:val="center"/>
          </w:tcPr>
          <w:p w14:paraId="4166F00A" w14:textId="77777777" w:rsidR="00853DFB" w:rsidRPr="000F23DD" w:rsidRDefault="00853DFB" w:rsidP="00853DFB">
            <w:pPr>
              <w:jc w:val="center"/>
              <w:rPr>
                <w:highlight w:val="magenta"/>
              </w:rPr>
            </w:pPr>
          </w:p>
        </w:tc>
        <w:tc>
          <w:tcPr>
            <w:tcW w:w="2099" w:type="dxa"/>
            <w:gridSpan w:val="4"/>
            <w:tcBorders>
              <w:top w:val="nil"/>
            </w:tcBorders>
            <w:vAlign w:val="center"/>
          </w:tcPr>
          <w:p w14:paraId="251398AF" w14:textId="77777777" w:rsidR="00853DFB" w:rsidRPr="000F23DD" w:rsidRDefault="00853DFB" w:rsidP="00853DFB">
            <w:pPr>
              <w:rPr>
                <w:highlight w:val="magenta"/>
              </w:rPr>
            </w:pPr>
          </w:p>
        </w:tc>
        <w:tc>
          <w:tcPr>
            <w:tcW w:w="2107" w:type="dxa"/>
            <w:gridSpan w:val="3"/>
            <w:tcBorders>
              <w:top w:val="nil"/>
            </w:tcBorders>
            <w:vAlign w:val="center"/>
          </w:tcPr>
          <w:p w14:paraId="7BD53E5F" w14:textId="77777777" w:rsidR="00853DFB" w:rsidRPr="000F23DD" w:rsidRDefault="00853DFB" w:rsidP="00853DFB">
            <w:pPr>
              <w:rPr>
                <w:color w:val="FF0000"/>
                <w:highlight w:val="magenta"/>
              </w:rPr>
            </w:pPr>
          </w:p>
        </w:tc>
      </w:tr>
      <w:tr w:rsidR="00853DFB" w:rsidRPr="000F23DD" w14:paraId="05A62AE4" w14:textId="77777777" w:rsidTr="00853DFB">
        <w:trPr>
          <w:trHeight w:val="284"/>
        </w:trPr>
        <w:tc>
          <w:tcPr>
            <w:tcW w:w="2572" w:type="dxa"/>
            <w:gridSpan w:val="2"/>
            <w:tcBorders>
              <w:top w:val="nil"/>
            </w:tcBorders>
            <w:vAlign w:val="center"/>
          </w:tcPr>
          <w:p w14:paraId="6B340C1F" w14:textId="77777777" w:rsidR="00853DFB" w:rsidRPr="000F23DD" w:rsidRDefault="00853DFB" w:rsidP="00853DFB">
            <w:pPr>
              <w:rPr>
                <w:color w:val="FF0000"/>
                <w:highlight w:val="magenta"/>
              </w:rPr>
            </w:pPr>
          </w:p>
        </w:tc>
        <w:tc>
          <w:tcPr>
            <w:tcW w:w="2613" w:type="dxa"/>
            <w:gridSpan w:val="3"/>
            <w:tcBorders>
              <w:top w:val="nil"/>
            </w:tcBorders>
            <w:vAlign w:val="center"/>
          </w:tcPr>
          <w:p w14:paraId="46C20164" w14:textId="77777777" w:rsidR="00853DFB" w:rsidRPr="000F23DD" w:rsidRDefault="00853DFB" w:rsidP="00853DFB">
            <w:pPr>
              <w:rPr>
                <w:highlight w:val="magenta"/>
              </w:rPr>
            </w:pPr>
          </w:p>
        </w:tc>
        <w:tc>
          <w:tcPr>
            <w:tcW w:w="565" w:type="dxa"/>
            <w:gridSpan w:val="2"/>
            <w:tcBorders>
              <w:top w:val="nil"/>
            </w:tcBorders>
            <w:vAlign w:val="center"/>
          </w:tcPr>
          <w:p w14:paraId="1BBC242F" w14:textId="77777777" w:rsidR="00853DFB" w:rsidRPr="000F23DD" w:rsidRDefault="00853DFB" w:rsidP="00853DFB">
            <w:pPr>
              <w:jc w:val="center"/>
              <w:rPr>
                <w:highlight w:val="magenta"/>
              </w:rPr>
            </w:pPr>
          </w:p>
        </w:tc>
        <w:tc>
          <w:tcPr>
            <w:tcW w:w="2099" w:type="dxa"/>
            <w:gridSpan w:val="4"/>
            <w:tcBorders>
              <w:top w:val="nil"/>
            </w:tcBorders>
            <w:vAlign w:val="center"/>
          </w:tcPr>
          <w:p w14:paraId="1BC4E429" w14:textId="77777777" w:rsidR="00853DFB" w:rsidRPr="000F23DD" w:rsidRDefault="00853DFB" w:rsidP="00853DFB">
            <w:pPr>
              <w:rPr>
                <w:highlight w:val="magenta"/>
              </w:rPr>
            </w:pPr>
          </w:p>
        </w:tc>
        <w:tc>
          <w:tcPr>
            <w:tcW w:w="2107" w:type="dxa"/>
            <w:gridSpan w:val="3"/>
            <w:tcBorders>
              <w:top w:val="nil"/>
            </w:tcBorders>
            <w:vAlign w:val="center"/>
          </w:tcPr>
          <w:p w14:paraId="6B71BE80" w14:textId="77777777" w:rsidR="00853DFB" w:rsidRPr="000F23DD" w:rsidRDefault="00853DFB" w:rsidP="00853DFB">
            <w:pPr>
              <w:rPr>
                <w:color w:val="FF0000"/>
                <w:highlight w:val="magenta"/>
              </w:rPr>
            </w:pPr>
          </w:p>
        </w:tc>
      </w:tr>
      <w:tr w:rsidR="00853DFB" w14:paraId="6280A286" w14:textId="77777777" w:rsidTr="00982FBC">
        <w:tc>
          <w:tcPr>
            <w:tcW w:w="9956" w:type="dxa"/>
            <w:gridSpan w:val="14"/>
            <w:shd w:val="clear" w:color="auto" w:fill="F7CAAC"/>
          </w:tcPr>
          <w:p w14:paraId="52C82001" w14:textId="77777777" w:rsidR="00853DFB" w:rsidRDefault="00853DFB" w:rsidP="00853DFB">
            <w:pPr>
              <w:jc w:val="both"/>
            </w:pPr>
            <w:r>
              <w:rPr>
                <w:b/>
              </w:rPr>
              <w:t xml:space="preserve">Údaje o vzdělání na VŠ </w:t>
            </w:r>
          </w:p>
        </w:tc>
      </w:tr>
      <w:tr w:rsidR="00853DFB" w:rsidRPr="00570399" w14:paraId="086B8C51" w14:textId="77777777" w:rsidTr="00982FBC">
        <w:trPr>
          <w:trHeight w:val="329"/>
        </w:trPr>
        <w:tc>
          <w:tcPr>
            <w:tcW w:w="9956" w:type="dxa"/>
            <w:gridSpan w:val="14"/>
          </w:tcPr>
          <w:p w14:paraId="7BE7D88D" w14:textId="3D4C7DCF" w:rsidR="00853DFB" w:rsidRPr="004158DC" w:rsidRDefault="00853DFB" w:rsidP="00853DFB">
            <w:pPr>
              <w:spacing w:before="120" w:after="120"/>
              <w:jc w:val="both"/>
              <w:rPr>
                <w:b/>
              </w:rPr>
            </w:pPr>
            <w:r w:rsidRPr="004158DC">
              <w:t>2017: UTB Zlín, FT, SP Chemie a technologie potravin, obor Technologie potravin, Ph.D.</w:t>
            </w:r>
          </w:p>
        </w:tc>
      </w:tr>
      <w:tr w:rsidR="00853DFB" w14:paraId="19C61998" w14:textId="77777777" w:rsidTr="00982FBC">
        <w:tc>
          <w:tcPr>
            <w:tcW w:w="9956" w:type="dxa"/>
            <w:gridSpan w:val="14"/>
            <w:shd w:val="clear" w:color="auto" w:fill="F7CAAC"/>
          </w:tcPr>
          <w:p w14:paraId="20F2B2E7" w14:textId="4E17AB1B" w:rsidR="00853DFB" w:rsidRDefault="00853DFB" w:rsidP="00853DFB">
            <w:pPr>
              <w:jc w:val="both"/>
              <w:rPr>
                <w:b/>
              </w:rPr>
            </w:pPr>
            <w:r>
              <w:rPr>
                <w:b/>
              </w:rPr>
              <w:t>Údaje o odborném působení od absolvování VŠ</w:t>
            </w:r>
          </w:p>
        </w:tc>
      </w:tr>
      <w:tr w:rsidR="00853DFB" w:rsidRPr="00B55CF6" w14:paraId="24D34E4A" w14:textId="77777777" w:rsidTr="00982FBC">
        <w:trPr>
          <w:trHeight w:val="288"/>
        </w:trPr>
        <w:tc>
          <w:tcPr>
            <w:tcW w:w="9956" w:type="dxa"/>
            <w:gridSpan w:val="14"/>
          </w:tcPr>
          <w:p w14:paraId="5F14321C" w14:textId="3DA25F65" w:rsidR="00853DFB" w:rsidRPr="004158DC" w:rsidRDefault="00853DFB" w:rsidP="00853DFB">
            <w:pPr>
              <w:spacing w:before="120" w:after="120"/>
              <w:ind w:left="2829" w:hanging="2829"/>
              <w:jc w:val="both"/>
            </w:pPr>
            <w:r w:rsidRPr="004158DC">
              <w:t xml:space="preserve">2015 – dosud: UTB Zlín, FT, asistent, od r. 2017 odborný </w:t>
            </w:r>
            <w:r w:rsidRPr="0016189D">
              <w:t>asistent</w:t>
            </w:r>
            <w:r w:rsidRPr="0016189D">
              <w:rPr>
                <w:rFonts w:eastAsia="Arial Unicode MS"/>
              </w:rPr>
              <w:t xml:space="preserve"> </w:t>
            </w:r>
            <w:r w:rsidRPr="0016189D">
              <w:t>(pp.)</w:t>
            </w:r>
          </w:p>
        </w:tc>
      </w:tr>
      <w:tr w:rsidR="00853DFB" w14:paraId="1AE530CF" w14:textId="77777777" w:rsidTr="00982FBC">
        <w:trPr>
          <w:trHeight w:val="250"/>
        </w:trPr>
        <w:tc>
          <w:tcPr>
            <w:tcW w:w="9956" w:type="dxa"/>
            <w:gridSpan w:val="14"/>
            <w:shd w:val="clear" w:color="auto" w:fill="F7CAAC"/>
          </w:tcPr>
          <w:p w14:paraId="596F38DC" w14:textId="53E64D7B" w:rsidR="00853DFB" w:rsidRDefault="00853DFB" w:rsidP="00853DFB">
            <w:pPr>
              <w:jc w:val="both"/>
            </w:pPr>
            <w:r>
              <w:rPr>
                <w:b/>
              </w:rPr>
              <w:t>Zkušenosti s vedením kvalifikačních a rigorózních prací</w:t>
            </w:r>
          </w:p>
        </w:tc>
      </w:tr>
      <w:tr w:rsidR="00853DFB" w14:paraId="18EF2FB4" w14:textId="77777777" w:rsidTr="00982FBC">
        <w:trPr>
          <w:trHeight w:val="371"/>
        </w:trPr>
        <w:tc>
          <w:tcPr>
            <w:tcW w:w="9956" w:type="dxa"/>
            <w:gridSpan w:val="14"/>
          </w:tcPr>
          <w:p w14:paraId="658E235A" w14:textId="1A59CC69" w:rsidR="00853DFB" w:rsidRDefault="00853DFB" w:rsidP="00853DFB">
            <w:pPr>
              <w:spacing w:before="120" w:after="120"/>
              <w:jc w:val="both"/>
            </w:pPr>
            <w:r>
              <w:t xml:space="preserve">Počet obhájených prací, které vyučující vedl v období </w:t>
            </w:r>
            <w:proofErr w:type="gramStart"/>
            <w:r w:rsidR="00282AE5">
              <w:t>2015 – 2024</w:t>
            </w:r>
            <w:proofErr w:type="gramEnd"/>
            <w:r w:rsidRPr="00F52EB7">
              <w:t xml:space="preserve">: </w:t>
            </w:r>
            <w:r w:rsidRPr="00F52EB7">
              <w:rPr>
                <w:b/>
                <w:bCs/>
              </w:rPr>
              <w:t>8</w:t>
            </w:r>
            <w:r w:rsidRPr="00F52EB7">
              <w:t xml:space="preserve"> BP, </w:t>
            </w:r>
            <w:r w:rsidRPr="00F52EB7">
              <w:rPr>
                <w:b/>
                <w:bCs/>
              </w:rPr>
              <w:t>9</w:t>
            </w:r>
            <w:r w:rsidRPr="00F52EB7">
              <w:t xml:space="preserve"> DP.</w:t>
            </w:r>
          </w:p>
        </w:tc>
      </w:tr>
      <w:tr w:rsidR="00853DFB" w14:paraId="72E1462C" w14:textId="77777777" w:rsidTr="00853DFB">
        <w:trPr>
          <w:cantSplit/>
        </w:trPr>
        <w:tc>
          <w:tcPr>
            <w:tcW w:w="3331" w:type="dxa"/>
            <w:gridSpan w:val="3"/>
            <w:tcBorders>
              <w:top w:val="single" w:sz="12" w:space="0" w:color="auto"/>
            </w:tcBorders>
            <w:shd w:val="clear" w:color="auto" w:fill="F7CAAC"/>
          </w:tcPr>
          <w:p w14:paraId="2B05D778" w14:textId="77777777" w:rsidR="00853DFB" w:rsidRDefault="00853DFB" w:rsidP="00853DFB">
            <w:pPr>
              <w:jc w:val="both"/>
            </w:pPr>
            <w:r>
              <w:rPr>
                <w:b/>
              </w:rPr>
              <w:t xml:space="preserve">Obor habilitačního řízení </w:t>
            </w:r>
          </w:p>
        </w:tc>
        <w:tc>
          <w:tcPr>
            <w:tcW w:w="2234" w:type="dxa"/>
            <w:gridSpan w:val="3"/>
            <w:tcBorders>
              <w:top w:val="single" w:sz="12" w:space="0" w:color="auto"/>
            </w:tcBorders>
            <w:shd w:val="clear" w:color="auto" w:fill="F7CAAC"/>
          </w:tcPr>
          <w:p w14:paraId="1A27F096" w14:textId="77777777" w:rsidR="00853DFB" w:rsidRDefault="00853DFB" w:rsidP="00853DFB">
            <w:pPr>
              <w:jc w:val="both"/>
            </w:pPr>
            <w:r>
              <w:rPr>
                <w:b/>
              </w:rPr>
              <w:t>Rok udělení hodnosti</w:t>
            </w:r>
          </w:p>
        </w:tc>
        <w:tc>
          <w:tcPr>
            <w:tcW w:w="2284" w:type="dxa"/>
            <w:gridSpan w:val="5"/>
            <w:tcBorders>
              <w:top w:val="single" w:sz="12" w:space="0" w:color="auto"/>
              <w:right w:val="single" w:sz="12" w:space="0" w:color="auto"/>
            </w:tcBorders>
            <w:shd w:val="clear" w:color="auto" w:fill="F7CAAC"/>
          </w:tcPr>
          <w:p w14:paraId="094563BE" w14:textId="77777777" w:rsidR="00853DFB" w:rsidRDefault="00853DFB" w:rsidP="00853DFB">
            <w:pPr>
              <w:jc w:val="both"/>
            </w:pPr>
            <w:r>
              <w:rPr>
                <w:b/>
              </w:rPr>
              <w:t>Řízení konáno na VŠ</w:t>
            </w:r>
          </w:p>
        </w:tc>
        <w:tc>
          <w:tcPr>
            <w:tcW w:w="2107" w:type="dxa"/>
            <w:gridSpan w:val="3"/>
            <w:tcBorders>
              <w:top w:val="single" w:sz="12" w:space="0" w:color="auto"/>
              <w:left w:val="single" w:sz="12" w:space="0" w:color="auto"/>
            </w:tcBorders>
            <w:shd w:val="clear" w:color="auto" w:fill="F7CAAC"/>
          </w:tcPr>
          <w:p w14:paraId="46101ACF" w14:textId="4058ACEF" w:rsidR="00853DFB" w:rsidRDefault="00853DFB" w:rsidP="00853DFB">
            <w:pPr>
              <w:jc w:val="both"/>
              <w:rPr>
                <w:b/>
              </w:rPr>
            </w:pPr>
            <w:r>
              <w:rPr>
                <w:b/>
              </w:rPr>
              <w:t>Ohlasy publikací</w:t>
            </w:r>
          </w:p>
        </w:tc>
      </w:tr>
      <w:tr w:rsidR="00853DFB" w14:paraId="33AB067F" w14:textId="77777777" w:rsidTr="00853DFB">
        <w:trPr>
          <w:cantSplit/>
        </w:trPr>
        <w:tc>
          <w:tcPr>
            <w:tcW w:w="3331" w:type="dxa"/>
            <w:gridSpan w:val="3"/>
            <w:vAlign w:val="center"/>
          </w:tcPr>
          <w:p w14:paraId="474DF10F" w14:textId="77777777" w:rsidR="00853DFB" w:rsidRDefault="00853DFB" w:rsidP="00853DFB">
            <w:pPr>
              <w:spacing w:before="60" w:after="60"/>
            </w:pPr>
            <w:r>
              <w:t>---</w:t>
            </w:r>
          </w:p>
        </w:tc>
        <w:tc>
          <w:tcPr>
            <w:tcW w:w="2234" w:type="dxa"/>
            <w:gridSpan w:val="3"/>
            <w:vAlign w:val="center"/>
          </w:tcPr>
          <w:p w14:paraId="142595A8" w14:textId="77777777" w:rsidR="00853DFB" w:rsidRDefault="00853DFB" w:rsidP="00853DFB">
            <w:pPr>
              <w:spacing w:before="60" w:after="60"/>
            </w:pPr>
            <w:r>
              <w:t>---</w:t>
            </w:r>
          </w:p>
        </w:tc>
        <w:tc>
          <w:tcPr>
            <w:tcW w:w="2284" w:type="dxa"/>
            <w:gridSpan w:val="5"/>
            <w:tcBorders>
              <w:right w:val="single" w:sz="12" w:space="0" w:color="auto"/>
            </w:tcBorders>
            <w:vAlign w:val="center"/>
          </w:tcPr>
          <w:p w14:paraId="00EB1345" w14:textId="77777777" w:rsidR="00853DFB" w:rsidRDefault="00853DFB" w:rsidP="00853DFB">
            <w:pPr>
              <w:spacing w:before="60" w:after="60"/>
            </w:pPr>
            <w:r>
              <w:t>---</w:t>
            </w:r>
          </w:p>
        </w:tc>
        <w:tc>
          <w:tcPr>
            <w:tcW w:w="695" w:type="dxa"/>
            <w:tcBorders>
              <w:left w:val="single" w:sz="12" w:space="0" w:color="auto"/>
            </w:tcBorders>
            <w:shd w:val="clear" w:color="auto" w:fill="F7CAAC"/>
            <w:vAlign w:val="center"/>
          </w:tcPr>
          <w:p w14:paraId="554EEB3F" w14:textId="77777777" w:rsidR="00853DFB" w:rsidRPr="00F20AEF" w:rsidRDefault="00853DFB" w:rsidP="00853DFB">
            <w:proofErr w:type="spellStart"/>
            <w:r w:rsidRPr="00F20AEF">
              <w:rPr>
                <w:b/>
              </w:rPr>
              <w:t>WoS</w:t>
            </w:r>
            <w:proofErr w:type="spellEnd"/>
          </w:p>
        </w:tc>
        <w:tc>
          <w:tcPr>
            <w:tcW w:w="706" w:type="dxa"/>
            <w:shd w:val="clear" w:color="auto" w:fill="F7CAAC"/>
            <w:vAlign w:val="center"/>
          </w:tcPr>
          <w:p w14:paraId="4FA3BE08" w14:textId="77777777" w:rsidR="00853DFB" w:rsidRPr="0016189D" w:rsidRDefault="00853DFB" w:rsidP="00853DFB">
            <w:pPr>
              <w:rPr>
                <w:sz w:val="18"/>
              </w:rPr>
            </w:pPr>
            <w:proofErr w:type="spellStart"/>
            <w:r w:rsidRPr="0016189D">
              <w:rPr>
                <w:b/>
                <w:sz w:val="18"/>
              </w:rPr>
              <w:t>Scopus</w:t>
            </w:r>
            <w:proofErr w:type="spellEnd"/>
          </w:p>
        </w:tc>
        <w:tc>
          <w:tcPr>
            <w:tcW w:w="706" w:type="dxa"/>
            <w:shd w:val="clear" w:color="auto" w:fill="F7CAAC"/>
            <w:vAlign w:val="center"/>
          </w:tcPr>
          <w:p w14:paraId="57BE1EA8" w14:textId="77777777" w:rsidR="00853DFB" w:rsidRPr="0016189D" w:rsidRDefault="00853DFB" w:rsidP="00853DFB">
            <w:r w:rsidRPr="0016189D">
              <w:rPr>
                <w:b/>
                <w:sz w:val="18"/>
              </w:rPr>
              <w:t>ostatní</w:t>
            </w:r>
          </w:p>
        </w:tc>
      </w:tr>
      <w:tr w:rsidR="00853DFB" w:rsidRPr="00E03179" w14:paraId="385E7AB2" w14:textId="77777777" w:rsidTr="00853DFB">
        <w:trPr>
          <w:cantSplit/>
          <w:trHeight w:val="70"/>
        </w:trPr>
        <w:tc>
          <w:tcPr>
            <w:tcW w:w="3331" w:type="dxa"/>
            <w:gridSpan w:val="3"/>
            <w:shd w:val="clear" w:color="auto" w:fill="F7CAAC"/>
          </w:tcPr>
          <w:p w14:paraId="43250C74" w14:textId="77777777" w:rsidR="00853DFB" w:rsidRDefault="00853DFB" w:rsidP="00853DFB">
            <w:pPr>
              <w:jc w:val="both"/>
            </w:pPr>
            <w:r>
              <w:rPr>
                <w:b/>
              </w:rPr>
              <w:t>Obor jmenovacího řízení</w:t>
            </w:r>
          </w:p>
        </w:tc>
        <w:tc>
          <w:tcPr>
            <w:tcW w:w="2234" w:type="dxa"/>
            <w:gridSpan w:val="3"/>
            <w:shd w:val="clear" w:color="auto" w:fill="F7CAAC"/>
          </w:tcPr>
          <w:p w14:paraId="7F5BA191" w14:textId="77777777" w:rsidR="00853DFB" w:rsidRDefault="00853DFB" w:rsidP="00853DFB">
            <w:pPr>
              <w:jc w:val="both"/>
            </w:pPr>
            <w:r>
              <w:rPr>
                <w:b/>
              </w:rPr>
              <w:t>Rok udělení hodnosti</w:t>
            </w:r>
          </w:p>
        </w:tc>
        <w:tc>
          <w:tcPr>
            <w:tcW w:w="2284" w:type="dxa"/>
            <w:gridSpan w:val="5"/>
            <w:tcBorders>
              <w:right w:val="single" w:sz="12" w:space="0" w:color="auto"/>
            </w:tcBorders>
            <w:shd w:val="clear" w:color="auto" w:fill="F7CAAC"/>
          </w:tcPr>
          <w:p w14:paraId="7952394C" w14:textId="77777777" w:rsidR="00853DFB" w:rsidRDefault="00853DFB" w:rsidP="00853DFB">
            <w:pPr>
              <w:jc w:val="both"/>
            </w:pPr>
            <w:r>
              <w:rPr>
                <w:b/>
              </w:rPr>
              <w:t>Řízení konáno na VŠ</w:t>
            </w:r>
          </w:p>
        </w:tc>
        <w:tc>
          <w:tcPr>
            <w:tcW w:w="695" w:type="dxa"/>
            <w:tcBorders>
              <w:left w:val="single" w:sz="12" w:space="0" w:color="auto"/>
            </w:tcBorders>
          </w:tcPr>
          <w:p w14:paraId="626D221A" w14:textId="724286A8" w:rsidR="00853DFB" w:rsidRPr="00A92C48" w:rsidRDefault="00853DFB" w:rsidP="00853DFB">
            <w:pPr>
              <w:jc w:val="center"/>
              <w:rPr>
                <w:b/>
              </w:rPr>
            </w:pPr>
            <w:r w:rsidRPr="00A92C48">
              <w:rPr>
                <w:b/>
              </w:rPr>
              <w:t>1</w:t>
            </w:r>
            <w:r w:rsidR="00A92C48" w:rsidRPr="00A92C48">
              <w:rPr>
                <w:b/>
              </w:rPr>
              <w:t>70</w:t>
            </w:r>
          </w:p>
        </w:tc>
        <w:tc>
          <w:tcPr>
            <w:tcW w:w="706" w:type="dxa"/>
          </w:tcPr>
          <w:p w14:paraId="0FC22547" w14:textId="563CEE27" w:rsidR="00853DFB" w:rsidRPr="00A92C48" w:rsidRDefault="00A92C48" w:rsidP="00853DFB">
            <w:pPr>
              <w:jc w:val="center"/>
              <w:rPr>
                <w:b/>
              </w:rPr>
            </w:pPr>
            <w:r w:rsidRPr="00A92C48">
              <w:rPr>
                <w:b/>
              </w:rPr>
              <w:t>240</w:t>
            </w:r>
          </w:p>
        </w:tc>
        <w:tc>
          <w:tcPr>
            <w:tcW w:w="706" w:type="dxa"/>
          </w:tcPr>
          <w:p w14:paraId="261CC280" w14:textId="2EC1F1C6" w:rsidR="00853DFB" w:rsidRPr="00A92C48" w:rsidRDefault="00853DFB" w:rsidP="00853DFB">
            <w:pPr>
              <w:jc w:val="center"/>
              <w:rPr>
                <w:b/>
              </w:rPr>
            </w:pPr>
            <w:proofErr w:type="spellStart"/>
            <w:r w:rsidRPr="00A92C48">
              <w:rPr>
                <w:b/>
                <w:sz w:val="18"/>
                <w:szCs w:val="18"/>
              </w:rPr>
              <w:t>neevid</w:t>
            </w:r>
            <w:proofErr w:type="spellEnd"/>
            <w:r w:rsidRPr="00A92C48">
              <w:rPr>
                <w:b/>
                <w:sz w:val="18"/>
                <w:szCs w:val="18"/>
              </w:rPr>
              <w:t>.</w:t>
            </w:r>
          </w:p>
        </w:tc>
      </w:tr>
      <w:tr w:rsidR="00853DFB" w14:paraId="77E5C2DB" w14:textId="77777777" w:rsidTr="00853DFB">
        <w:trPr>
          <w:trHeight w:val="205"/>
        </w:trPr>
        <w:tc>
          <w:tcPr>
            <w:tcW w:w="3331" w:type="dxa"/>
            <w:gridSpan w:val="3"/>
            <w:vAlign w:val="center"/>
          </w:tcPr>
          <w:p w14:paraId="1B95E279" w14:textId="77777777" w:rsidR="00853DFB" w:rsidRDefault="00853DFB" w:rsidP="00853DFB">
            <w:r>
              <w:t>---</w:t>
            </w:r>
          </w:p>
        </w:tc>
        <w:tc>
          <w:tcPr>
            <w:tcW w:w="2234" w:type="dxa"/>
            <w:gridSpan w:val="3"/>
            <w:vAlign w:val="center"/>
          </w:tcPr>
          <w:p w14:paraId="601DED55" w14:textId="77777777" w:rsidR="00853DFB" w:rsidRDefault="00853DFB" w:rsidP="00853DFB">
            <w:r>
              <w:t>---</w:t>
            </w:r>
          </w:p>
        </w:tc>
        <w:tc>
          <w:tcPr>
            <w:tcW w:w="2284" w:type="dxa"/>
            <w:gridSpan w:val="5"/>
            <w:tcBorders>
              <w:right w:val="single" w:sz="12" w:space="0" w:color="auto"/>
            </w:tcBorders>
            <w:vAlign w:val="center"/>
          </w:tcPr>
          <w:p w14:paraId="7726CA9D" w14:textId="77777777" w:rsidR="00853DFB" w:rsidRDefault="00853DFB" w:rsidP="00853DFB">
            <w:r>
              <w:t>---</w:t>
            </w:r>
          </w:p>
        </w:tc>
        <w:tc>
          <w:tcPr>
            <w:tcW w:w="1401" w:type="dxa"/>
            <w:gridSpan w:val="2"/>
            <w:tcBorders>
              <w:left w:val="single" w:sz="12" w:space="0" w:color="auto"/>
            </w:tcBorders>
            <w:shd w:val="clear" w:color="auto" w:fill="FBD4B4"/>
            <w:vAlign w:val="center"/>
          </w:tcPr>
          <w:p w14:paraId="2637E917" w14:textId="77777777" w:rsidR="00853DFB" w:rsidRPr="00A92C48" w:rsidRDefault="00853DFB" w:rsidP="00853DFB">
            <w:pPr>
              <w:jc w:val="both"/>
              <w:rPr>
                <w:b/>
                <w:sz w:val="18"/>
              </w:rPr>
            </w:pPr>
            <w:r w:rsidRPr="00A92C48">
              <w:rPr>
                <w:b/>
                <w:sz w:val="18"/>
              </w:rPr>
              <w:t xml:space="preserve">H-index </w:t>
            </w:r>
            <w:proofErr w:type="spellStart"/>
            <w:r w:rsidRPr="00A92C48">
              <w:rPr>
                <w:b/>
                <w:sz w:val="18"/>
              </w:rPr>
              <w:t>WoS</w:t>
            </w:r>
            <w:proofErr w:type="spellEnd"/>
            <w:r w:rsidRPr="00A92C48">
              <w:rPr>
                <w:b/>
                <w:sz w:val="18"/>
              </w:rPr>
              <w:t>/</w:t>
            </w:r>
            <w:proofErr w:type="spellStart"/>
            <w:r w:rsidRPr="00A92C48">
              <w:rPr>
                <w:b/>
                <w:sz w:val="18"/>
              </w:rPr>
              <w:t>Scopus</w:t>
            </w:r>
            <w:proofErr w:type="spellEnd"/>
          </w:p>
        </w:tc>
        <w:tc>
          <w:tcPr>
            <w:tcW w:w="706" w:type="dxa"/>
            <w:vAlign w:val="center"/>
          </w:tcPr>
          <w:p w14:paraId="49F5DB2A" w14:textId="23A6B71A" w:rsidR="00853DFB" w:rsidRPr="00A92C48" w:rsidRDefault="00A92C48" w:rsidP="00853DFB">
            <w:pPr>
              <w:jc w:val="center"/>
              <w:rPr>
                <w:b/>
              </w:rPr>
            </w:pPr>
            <w:r w:rsidRPr="00A92C48">
              <w:rPr>
                <w:b/>
              </w:rPr>
              <w:t>8</w:t>
            </w:r>
            <w:r w:rsidR="00853DFB" w:rsidRPr="00A92C48">
              <w:rPr>
                <w:b/>
              </w:rPr>
              <w:t>/</w:t>
            </w:r>
            <w:r w:rsidRPr="00A92C48">
              <w:rPr>
                <w:b/>
              </w:rPr>
              <w:t>10</w:t>
            </w:r>
          </w:p>
        </w:tc>
      </w:tr>
      <w:tr w:rsidR="00853DFB" w14:paraId="46FBE60A" w14:textId="77777777" w:rsidTr="00982FBC">
        <w:tc>
          <w:tcPr>
            <w:tcW w:w="9956" w:type="dxa"/>
            <w:gridSpan w:val="14"/>
            <w:shd w:val="clear" w:color="auto" w:fill="F7CAAC"/>
          </w:tcPr>
          <w:p w14:paraId="44713B47" w14:textId="046DA82E" w:rsidR="00853DFB" w:rsidRDefault="00853DFB" w:rsidP="00853DFB">
            <w:pPr>
              <w:jc w:val="both"/>
              <w:rPr>
                <w:b/>
              </w:rPr>
            </w:pPr>
            <w:r>
              <w:rPr>
                <w:b/>
              </w:rPr>
              <w:t xml:space="preserve">Přehled o nejvýznamnější publikační a další tvůrčí činnosti nebo další profesní činnosti u odborníků z praxe vztahující se k zabezpečovaným předmětům </w:t>
            </w:r>
          </w:p>
        </w:tc>
      </w:tr>
      <w:tr w:rsidR="00853DFB" w:rsidRPr="00641DD1" w14:paraId="03B8B67A" w14:textId="77777777" w:rsidTr="00982FBC">
        <w:trPr>
          <w:trHeight w:val="708"/>
        </w:trPr>
        <w:tc>
          <w:tcPr>
            <w:tcW w:w="9956" w:type="dxa"/>
            <w:gridSpan w:val="14"/>
          </w:tcPr>
          <w:p w14:paraId="2F684B1C" w14:textId="096FBAEC" w:rsidR="00853DFB" w:rsidRDefault="00853DFB" w:rsidP="00853DFB">
            <w:pPr>
              <w:pStyle w:val="pptext"/>
              <w:spacing w:line="240" w:lineRule="auto"/>
              <w:ind w:firstLine="0"/>
              <w:rPr>
                <w:sz w:val="20"/>
                <w:szCs w:val="20"/>
              </w:rPr>
            </w:pPr>
            <w:r w:rsidRPr="00D16E59">
              <w:rPr>
                <w:sz w:val="20"/>
                <w:szCs w:val="20"/>
              </w:rPr>
              <w:t>EGNER, P</w:t>
            </w:r>
            <w:r>
              <w:rPr>
                <w:sz w:val="20"/>
                <w:szCs w:val="20"/>
              </w:rPr>
              <w:t>.</w:t>
            </w:r>
            <w:r w:rsidRPr="00D16E59">
              <w:rPr>
                <w:sz w:val="20"/>
                <w:szCs w:val="20"/>
              </w:rPr>
              <w:t xml:space="preserve">, </w:t>
            </w:r>
            <w:r>
              <w:rPr>
                <w:sz w:val="20"/>
                <w:szCs w:val="20"/>
              </w:rPr>
              <w:t>P</w:t>
            </w:r>
            <w:r w:rsidRPr="00D16E59">
              <w:rPr>
                <w:sz w:val="20"/>
                <w:szCs w:val="20"/>
              </w:rPr>
              <w:t>AVLAČKOVÁ,</w:t>
            </w:r>
            <w:r>
              <w:rPr>
                <w:sz w:val="20"/>
                <w:szCs w:val="20"/>
              </w:rPr>
              <w:t xml:space="preserve"> J., </w:t>
            </w:r>
            <w:r w:rsidRPr="00D16E59">
              <w:rPr>
                <w:sz w:val="20"/>
                <w:szCs w:val="20"/>
              </w:rPr>
              <w:t xml:space="preserve">SEDLAŘÍKOVÁ, </w:t>
            </w:r>
            <w:r>
              <w:rPr>
                <w:sz w:val="20"/>
                <w:szCs w:val="20"/>
              </w:rPr>
              <w:t xml:space="preserve">J., </w:t>
            </w:r>
            <w:r w:rsidRPr="00D16E59">
              <w:rPr>
                <w:b/>
                <w:bCs/>
                <w:sz w:val="20"/>
                <w:szCs w:val="20"/>
              </w:rPr>
              <w:t>PLEVA</w:t>
            </w:r>
            <w:r>
              <w:rPr>
                <w:b/>
                <w:bCs/>
                <w:sz w:val="20"/>
                <w:szCs w:val="20"/>
              </w:rPr>
              <w:t>, P. (</w:t>
            </w:r>
            <w:proofErr w:type="gramStart"/>
            <w:r>
              <w:rPr>
                <w:b/>
                <w:bCs/>
                <w:sz w:val="20"/>
                <w:szCs w:val="20"/>
              </w:rPr>
              <w:t>20%</w:t>
            </w:r>
            <w:proofErr w:type="gramEnd"/>
            <w:r>
              <w:rPr>
                <w:b/>
                <w:bCs/>
                <w:sz w:val="20"/>
                <w:szCs w:val="20"/>
              </w:rPr>
              <w:t>)</w:t>
            </w:r>
            <w:r w:rsidRPr="00D16E59">
              <w:rPr>
                <w:sz w:val="20"/>
                <w:szCs w:val="20"/>
              </w:rPr>
              <w:t>, MOKREJŠ</w:t>
            </w:r>
            <w:r>
              <w:rPr>
                <w:sz w:val="20"/>
                <w:szCs w:val="20"/>
              </w:rPr>
              <w:t xml:space="preserve">, P., </w:t>
            </w:r>
            <w:r w:rsidRPr="00D16E59">
              <w:rPr>
                <w:sz w:val="20"/>
                <w:szCs w:val="20"/>
              </w:rPr>
              <w:t>JANALÍKOVÁ</w:t>
            </w:r>
            <w:r>
              <w:rPr>
                <w:sz w:val="20"/>
                <w:szCs w:val="20"/>
              </w:rPr>
              <w:t>, M</w:t>
            </w:r>
            <w:r w:rsidRPr="00D16E59">
              <w:rPr>
                <w:sz w:val="20"/>
                <w:szCs w:val="20"/>
              </w:rPr>
              <w:t>.</w:t>
            </w:r>
            <w:r>
              <w:rPr>
                <w:sz w:val="20"/>
                <w:szCs w:val="20"/>
              </w:rPr>
              <w:t>:</w:t>
            </w:r>
            <w:r w:rsidRPr="00D16E59">
              <w:rPr>
                <w:sz w:val="20"/>
                <w:szCs w:val="20"/>
              </w:rPr>
              <w:t xml:space="preserve"> Non-</w:t>
            </w:r>
            <w:proofErr w:type="spellStart"/>
            <w:r>
              <w:rPr>
                <w:sz w:val="20"/>
                <w:szCs w:val="20"/>
              </w:rPr>
              <w:t>a</w:t>
            </w:r>
            <w:r w:rsidRPr="00D16E59">
              <w:rPr>
                <w:sz w:val="20"/>
                <w:szCs w:val="20"/>
              </w:rPr>
              <w:t>lcohol</w:t>
            </w:r>
            <w:proofErr w:type="spellEnd"/>
            <w:r w:rsidRPr="00D16E59">
              <w:rPr>
                <w:sz w:val="20"/>
                <w:szCs w:val="20"/>
              </w:rPr>
              <w:t xml:space="preserve"> </w:t>
            </w:r>
            <w:r>
              <w:rPr>
                <w:sz w:val="20"/>
                <w:szCs w:val="20"/>
              </w:rPr>
              <w:t>h</w:t>
            </w:r>
            <w:r w:rsidRPr="00D16E59">
              <w:rPr>
                <w:sz w:val="20"/>
                <w:szCs w:val="20"/>
              </w:rPr>
              <w:t xml:space="preserve">and </w:t>
            </w:r>
            <w:proofErr w:type="spellStart"/>
            <w:r>
              <w:rPr>
                <w:sz w:val="20"/>
                <w:szCs w:val="20"/>
              </w:rPr>
              <w:t>s</w:t>
            </w:r>
            <w:r w:rsidRPr="00D16E59">
              <w:rPr>
                <w:sz w:val="20"/>
                <w:szCs w:val="20"/>
              </w:rPr>
              <w:t>anitiser</w:t>
            </w:r>
            <w:proofErr w:type="spellEnd"/>
            <w:r w:rsidRPr="00D16E59">
              <w:rPr>
                <w:sz w:val="20"/>
                <w:szCs w:val="20"/>
              </w:rPr>
              <w:t xml:space="preserve"> </w:t>
            </w:r>
            <w:proofErr w:type="spellStart"/>
            <w:r>
              <w:rPr>
                <w:sz w:val="20"/>
                <w:szCs w:val="20"/>
              </w:rPr>
              <w:t>g</w:t>
            </w:r>
            <w:r w:rsidRPr="00D16E59">
              <w:rPr>
                <w:sz w:val="20"/>
                <w:szCs w:val="20"/>
              </w:rPr>
              <w:t>els</w:t>
            </w:r>
            <w:proofErr w:type="spellEnd"/>
            <w:r w:rsidRPr="00D16E59">
              <w:rPr>
                <w:sz w:val="20"/>
                <w:szCs w:val="20"/>
              </w:rPr>
              <w:t xml:space="preserve"> </w:t>
            </w:r>
            <w:proofErr w:type="spellStart"/>
            <w:r w:rsidRPr="00D16E59">
              <w:rPr>
                <w:sz w:val="20"/>
                <w:szCs w:val="20"/>
              </w:rPr>
              <w:t>with</w:t>
            </w:r>
            <w:proofErr w:type="spellEnd"/>
            <w:r w:rsidRPr="00D16E59">
              <w:rPr>
                <w:sz w:val="20"/>
                <w:szCs w:val="20"/>
              </w:rPr>
              <w:t xml:space="preserve"> </w:t>
            </w:r>
            <w:proofErr w:type="spellStart"/>
            <w:r>
              <w:rPr>
                <w:sz w:val="20"/>
                <w:szCs w:val="20"/>
              </w:rPr>
              <w:t>m</w:t>
            </w:r>
            <w:r w:rsidRPr="00D16E59">
              <w:rPr>
                <w:sz w:val="20"/>
                <w:szCs w:val="20"/>
              </w:rPr>
              <w:t>andelic</w:t>
            </w:r>
            <w:proofErr w:type="spellEnd"/>
            <w:r w:rsidRPr="00D16E59">
              <w:rPr>
                <w:sz w:val="20"/>
                <w:szCs w:val="20"/>
              </w:rPr>
              <w:t xml:space="preserve"> </w:t>
            </w:r>
            <w:r>
              <w:rPr>
                <w:sz w:val="20"/>
                <w:szCs w:val="20"/>
              </w:rPr>
              <w:t>a</w:t>
            </w:r>
            <w:r w:rsidRPr="00D16E59">
              <w:rPr>
                <w:sz w:val="20"/>
                <w:szCs w:val="20"/>
              </w:rPr>
              <w:t xml:space="preserve">cid and </w:t>
            </w:r>
            <w:proofErr w:type="spellStart"/>
            <w:r>
              <w:rPr>
                <w:sz w:val="20"/>
                <w:szCs w:val="20"/>
              </w:rPr>
              <w:t>e</w:t>
            </w:r>
            <w:r w:rsidRPr="00D16E59">
              <w:rPr>
                <w:sz w:val="20"/>
                <w:szCs w:val="20"/>
              </w:rPr>
              <w:t>ssential</w:t>
            </w:r>
            <w:proofErr w:type="spellEnd"/>
            <w:r w:rsidRPr="00D16E59">
              <w:rPr>
                <w:sz w:val="20"/>
                <w:szCs w:val="20"/>
              </w:rPr>
              <w:t xml:space="preserve"> </w:t>
            </w:r>
            <w:proofErr w:type="spellStart"/>
            <w:r>
              <w:rPr>
                <w:sz w:val="20"/>
                <w:szCs w:val="20"/>
              </w:rPr>
              <w:t>o</w:t>
            </w:r>
            <w:r w:rsidRPr="00D16E59">
              <w:rPr>
                <w:sz w:val="20"/>
                <w:szCs w:val="20"/>
              </w:rPr>
              <w:t>ils</w:t>
            </w:r>
            <w:proofErr w:type="spellEnd"/>
            <w:r w:rsidRPr="00D16E59">
              <w:rPr>
                <w:sz w:val="20"/>
                <w:szCs w:val="20"/>
              </w:rPr>
              <w:t xml:space="preserve">. </w:t>
            </w:r>
            <w:r w:rsidRPr="00D16E59">
              <w:rPr>
                <w:i/>
                <w:iCs/>
                <w:sz w:val="20"/>
                <w:szCs w:val="20"/>
              </w:rPr>
              <w:t xml:space="preserve">International </w:t>
            </w:r>
            <w:proofErr w:type="spellStart"/>
            <w:r w:rsidRPr="00D16E59">
              <w:rPr>
                <w:i/>
                <w:iCs/>
                <w:sz w:val="20"/>
                <w:szCs w:val="20"/>
              </w:rPr>
              <w:t>Journal</w:t>
            </w:r>
            <w:proofErr w:type="spellEnd"/>
            <w:r w:rsidRPr="00D16E59">
              <w:rPr>
                <w:i/>
                <w:iCs/>
                <w:sz w:val="20"/>
                <w:szCs w:val="20"/>
              </w:rPr>
              <w:t xml:space="preserve"> </w:t>
            </w:r>
            <w:proofErr w:type="spellStart"/>
            <w:r w:rsidRPr="00D16E59">
              <w:rPr>
                <w:i/>
                <w:iCs/>
                <w:sz w:val="20"/>
                <w:szCs w:val="20"/>
              </w:rPr>
              <w:t>of</w:t>
            </w:r>
            <w:proofErr w:type="spellEnd"/>
            <w:r w:rsidRPr="00D16E59">
              <w:rPr>
                <w:i/>
                <w:iCs/>
                <w:sz w:val="20"/>
                <w:szCs w:val="20"/>
              </w:rPr>
              <w:t xml:space="preserve"> </w:t>
            </w:r>
            <w:proofErr w:type="spellStart"/>
            <w:r w:rsidRPr="00D16E59">
              <w:rPr>
                <w:i/>
                <w:iCs/>
                <w:sz w:val="20"/>
                <w:szCs w:val="20"/>
              </w:rPr>
              <w:t>Molecular</w:t>
            </w:r>
            <w:proofErr w:type="spellEnd"/>
            <w:r w:rsidRPr="00D16E59">
              <w:rPr>
                <w:i/>
                <w:iCs/>
                <w:sz w:val="20"/>
                <w:szCs w:val="20"/>
              </w:rPr>
              <w:t xml:space="preserve"> </w:t>
            </w:r>
            <w:proofErr w:type="spellStart"/>
            <w:r w:rsidRPr="00D16E59">
              <w:rPr>
                <w:i/>
                <w:iCs/>
                <w:sz w:val="20"/>
                <w:szCs w:val="20"/>
              </w:rPr>
              <w:t>Sciences</w:t>
            </w:r>
            <w:proofErr w:type="spellEnd"/>
            <w:r w:rsidRPr="00D16E59">
              <w:rPr>
                <w:sz w:val="20"/>
                <w:szCs w:val="20"/>
              </w:rPr>
              <w:t xml:space="preserve"> </w:t>
            </w:r>
            <w:r w:rsidRPr="00965DC0">
              <w:rPr>
                <w:sz w:val="20"/>
                <w:szCs w:val="20"/>
              </w:rPr>
              <w:t>24</w:t>
            </w:r>
            <w:r w:rsidRPr="00D16E59">
              <w:rPr>
                <w:sz w:val="20"/>
                <w:szCs w:val="20"/>
              </w:rPr>
              <w:t>(4)</w:t>
            </w:r>
            <w:r>
              <w:rPr>
                <w:sz w:val="20"/>
                <w:szCs w:val="20"/>
              </w:rPr>
              <w:t xml:space="preserve">, 3855, </w:t>
            </w:r>
            <w:r w:rsidRPr="00965DC0">
              <w:rPr>
                <w:b/>
                <w:bCs/>
                <w:sz w:val="20"/>
                <w:szCs w:val="20"/>
              </w:rPr>
              <w:t>2023</w:t>
            </w:r>
            <w:r>
              <w:rPr>
                <w:sz w:val="20"/>
                <w:szCs w:val="20"/>
              </w:rPr>
              <w:t xml:space="preserve">. </w:t>
            </w:r>
            <w:r w:rsidRPr="00D16E59">
              <w:rPr>
                <w:sz w:val="20"/>
                <w:szCs w:val="20"/>
              </w:rPr>
              <w:t xml:space="preserve">ISSN 1422-0067. </w:t>
            </w:r>
            <w:hyperlink r:id="rId62" w:history="1">
              <w:r w:rsidRPr="00514219">
                <w:rPr>
                  <w:rStyle w:val="Hypertextovodkaz"/>
                  <w:sz w:val="20"/>
                  <w:szCs w:val="20"/>
                </w:rPr>
                <w:t>https://doi.org/10.3390/ijms24043855</w:t>
              </w:r>
            </w:hyperlink>
            <w:r w:rsidRPr="00770EB2">
              <w:rPr>
                <w:sz w:val="20"/>
                <w:szCs w:val="20"/>
              </w:rPr>
              <w:t>.</w:t>
            </w:r>
            <w:r>
              <w:rPr>
                <w:sz w:val="20"/>
                <w:szCs w:val="20"/>
              </w:rPr>
              <w:t xml:space="preserve"> </w:t>
            </w:r>
            <w:proofErr w:type="spellStart"/>
            <w:r w:rsidRPr="00185617">
              <w:rPr>
                <w:sz w:val="20"/>
                <w:szCs w:val="20"/>
              </w:rPr>
              <w:t>Jimp</w:t>
            </w:r>
            <w:proofErr w:type="spellEnd"/>
            <w:r w:rsidRPr="00185617">
              <w:rPr>
                <w:sz w:val="20"/>
                <w:szCs w:val="20"/>
              </w:rPr>
              <w:t xml:space="preserve"> (Q1)</w:t>
            </w:r>
          </w:p>
          <w:p w14:paraId="60AB8A0D" w14:textId="51A1A731" w:rsidR="00853DFB" w:rsidRPr="00D16E59" w:rsidRDefault="00853DFB" w:rsidP="00853DFB">
            <w:pPr>
              <w:pStyle w:val="pptext"/>
              <w:spacing w:line="240" w:lineRule="auto"/>
              <w:ind w:firstLine="0"/>
              <w:rPr>
                <w:sz w:val="20"/>
                <w:szCs w:val="20"/>
              </w:rPr>
            </w:pPr>
            <w:r w:rsidRPr="00D16E59">
              <w:rPr>
                <w:sz w:val="20"/>
                <w:szCs w:val="20"/>
              </w:rPr>
              <w:t>MÁČALOVÁ, D</w:t>
            </w:r>
            <w:r>
              <w:rPr>
                <w:sz w:val="20"/>
                <w:szCs w:val="20"/>
              </w:rPr>
              <w:t>.</w:t>
            </w:r>
            <w:r w:rsidRPr="00D16E59">
              <w:rPr>
                <w:sz w:val="20"/>
                <w:szCs w:val="20"/>
              </w:rPr>
              <w:t xml:space="preserve">, JANALÍKOVÁ, </w:t>
            </w:r>
            <w:r>
              <w:rPr>
                <w:sz w:val="20"/>
                <w:szCs w:val="20"/>
              </w:rPr>
              <w:t>M., S</w:t>
            </w:r>
            <w:r w:rsidRPr="00D16E59">
              <w:rPr>
                <w:sz w:val="20"/>
                <w:szCs w:val="20"/>
              </w:rPr>
              <w:t xml:space="preserve">EDLAŘÍKOVÁ, </w:t>
            </w:r>
            <w:r>
              <w:rPr>
                <w:sz w:val="20"/>
                <w:szCs w:val="20"/>
              </w:rPr>
              <w:t xml:space="preserve">J., </w:t>
            </w:r>
            <w:r w:rsidRPr="00D16E59">
              <w:rPr>
                <w:sz w:val="20"/>
                <w:szCs w:val="20"/>
              </w:rPr>
              <w:t xml:space="preserve">REKTOŘÍKOVÁ, </w:t>
            </w:r>
            <w:r>
              <w:rPr>
                <w:sz w:val="20"/>
                <w:szCs w:val="20"/>
              </w:rPr>
              <w:t xml:space="preserve">I., </w:t>
            </w:r>
            <w:r w:rsidRPr="00D16E59">
              <w:rPr>
                <w:sz w:val="20"/>
                <w:szCs w:val="20"/>
              </w:rPr>
              <w:t>KOUTNÝ</w:t>
            </w:r>
            <w:r>
              <w:rPr>
                <w:sz w:val="20"/>
                <w:szCs w:val="20"/>
              </w:rPr>
              <w:t xml:space="preserve">, M., </w:t>
            </w:r>
            <w:r w:rsidRPr="00D16E59">
              <w:rPr>
                <w:b/>
                <w:bCs/>
                <w:sz w:val="20"/>
                <w:szCs w:val="20"/>
              </w:rPr>
              <w:t>PLEVA</w:t>
            </w:r>
            <w:r>
              <w:rPr>
                <w:b/>
                <w:bCs/>
                <w:sz w:val="20"/>
                <w:szCs w:val="20"/>
              </w:rPr>
              <w:t>, P. (</w:t>
            </w:r>
            <w:proofErr w:type="gramStart"/>
            <w:r>
              <w:rPr>
                <w:b/>
                <w:bCs/>
                <w:sz w:val="20"/>
                <w:szCs w:val="20"/>
              </w:rPr>
              <w:t>45%</w:t>
            </w:r>
            <w:proofErr w:type="gramEnd"/>
            <w:r>
              <w:rPr>
                <w:b/>
                <w:bCs/>
                <w:sz w:val="20"/>
                <w:szCs w:val="20"/>
              </w:rPr>
              <w:t>)</w:t>
            </w:r>
            <w:r w:rsidRPr="00965DC0">
              <w:rPr>
                <w:sz w:val="20"/>
                <w:szCs w:val="20"/>
              </w:rPr>
              <w:t>:</w:t>
            </w:r>
            <w:r>
              <w:rPr>
                <w:b/>
                <w:bCs/>
                <w:sz w:val="20"/>
                <w:szCs w:val="20"/>
              </w:rPr>
              <w:t xml:space="preserve"> </w:t>
            </w:r>
            <w:proofErr w:type="spellStart"/>
            <w:r w:rsidRPr="00D16E59">
              <w:rPr>
                <w:sz w:val="20"/>
                <w:szCs w:val="20"/>
              </w:rPr>
              <w:t>Genotypic</w:t>
            </w:r>
            <w:proofErr w:type="spellEnd"/>
            <w:r w:rsidRPr="00D16E59">
              <w:rPr>
                <w:sz w:val="20"/>
                <w:szCs w:val="20"/>
              </w:rPr>
              <w:t xml:space="preserve"> and </w:t>
            </w:r>
            <w:proofErr w:type="spellStart"/>
            <w:r>
              <w:rPr>
                <w:sz w:val="20"/>
                <w:szCs w:val="20"/>
              </w:rPr>
              <w:t>p</w:t>
            </w:r>
            <w:r w:rsidRPr="00D16E59">
              <w:rPr>
                <w:sz w:val="20"/>
                <w:szCs w:val="20"/>
              </w:rPr>
              <w:t>henotypic</w:t>
            </w:r>
            <w:proofErr w:type="spellEnd"/>
            <w:r w:rsidRPr="00D16E59">
              <w:rPr>
                <w:sz w:val="20"/>
                <w:szCs w:val="20"/>
              </w:rPr>
              <w:t xml:space="preserve"> </w:t>
            </w:r>
            <w:proofErr w:type="spellStart"/>
            <w:r>
              <w:rPr>
                <w:sz w:val="20"/>
                <w:szCs w:val="20"/>
              </w:rPr>
              <w:t>d</w:t>
            </w:r>
            <w:r w:rsidRPr="00D16E59">
              <w:rPr>
                <w:sz w:val="20"/>
                <w:szCs w:val="20"/>
              </w:rPr>
              <w:t>etection</w:t>
            </w:r>
            <w:proofErr w:type="spellEnd"/>
            <w:r w:rsidRPr="00D16E59">
              <w:rPr>
                <w:sz w:val="20"/>
                <w:szCs w:val="20"/>
              </w:rPr>
              <w:t xml:space="preserve"> </w:t>
            </w:r>
            <w:proofErr w:type="spellStart"/>
            <w:r w:rsidRPr="00D16E59">
              <w:rPr>
                <w:sz w:val="20"/>
                <w:szCs w:val="20"/>
              </w:rPr>
              <w:t>of</w:t>
            </w:r>
            <w:proofErr w:type="spellEnd"/>
            <w:r w:rsidRPr="00D16E59">
              <w:rPr>
                <w:sz w:val="20"/>
                <w:szCs w:val="20"/>
              </w:rPr>
              <w:t xml:space="preserve"> </w:t>
            </w:r>
            <w:proofErr w:type="spellStart"/>
            <w:r>
              <w:rPr>
                <w:sz w:val="20"/>
                <w:szCs w:val="20"/>
              </w:rPr>
              <w:t>p</w:t>
            </w:r>
            <w:r w:rsidRPr="00D16E59">
              <w:rPr>
                <w:sz w:val="20"/>
                <w:szCs w:val="20"/>
              </w:rPr>
              <w:t>olyhydroxyalkanoate</w:t>
            </w:r>
            <w:proofErr w:type="spellEnd"/>
            <w:r w:rsidRPr="00D16E59">
              <w:rPr>
                <w:sz w:val="20"/>
                <w:szCs w:val="20"/>
              </w:rPr>
              <w:t xml:space="preserve"> </w:t>
            </w:r>
            <w:proofErr w:type="spellStart"/>
            <w:r>
              <w:rPr>
                <w:sz w:val="20"/>
                <w:szCs w:val="20"/>
              </w:rPr>
              <w:t>p</w:t>
            </w:r>
            <w:r w:rsidRPr="00D16E59">
              <w:rPr>
                <w:sz w:val="20"/>
                <w:szCs w:val="20"/>
              </w:rPr>
              <w:t>roduction</w:t>
            </w:r>
            <w:proofErr w:type="spellEnd"/>
            <w:r w:rsidRPr="00D16E59">
              <w:rPr>
                <w:sz w:val="20"/>
                <w:szCs w:val="20"/>
              </w:rPr>
              <w:t xml:space="preserve"> in </w:t>
            </w:r>
            <w:proofErr w:type="spellStart"/>
            <w:r>
              <w:rPr>
                <w:sz w:val="20"/>
                <w:szCs w:val="20"/>
              </w:rPr>
              <w:t>b</w:t>
            </w:r>
            <w:r w:rsidRPr="00D16E59">
              <w:rPr>
                <w:sz w:val="20"/>
                <w:szCs w:val="20"/>
              </w:rPr>
              <w:t>acterial</w:t>
            </w:r>
            <w:proofErr w:type="spellEnd"/>
            <w:r w:rsidRPr="00D16E59">
              <w:rPr>
                <w:sz w:val="20"/>
                <w:szCs w:val="20"/>
              </w:rPr>
              <w:t xml:space="preserve"> </w:t>
            </w:r>
            <w:proofErr w:type="spellStart"/>
            <w:r>
              <w:rPr>
                <w:sz w:val="20"/>
                <w:szCs w:val="20"/>
              </w:rPr>
              <w:t>i</w:t>
            </w:r>
            <w:r w:rsidRPr="00D16E59">
              <w:rPr>
                <w:sz w:val="20"/>
                <w:szCs w:val="20"/>
              </w:rPr>
              <w:t>solates</w:t>
            </w:r>
            <w:proofErr w:type="spellEnd"/>
            <w:r w:rsidRPr="00D16E59">
              <w:rPr>
                <w:sz w:val="20"/>
                <w:szCs w:val="20"/>
              </w:rPr>
              <w:t xml:space="preserve"> </w:t>
            </w:r>
            <w:proofErr w:type="spellStart"/>
            <w:r w:rsidRPr="00D16E59">
              <w:rPr>
                <w:sz w:val="20"/>
                <w:szCs w:val="20"/>
              </w:rPr>
              <w:t>from</w:t>
            </w:r>
            <w:proofErr w:type="spellEnd"/>
            <w:r w:rsidRPr="00D16E59">
              <w:rPr>
                <w:sz w:val="20"/>
                <w:szCs w:val="20"/>
              </w:rPr>
              <w:t xml:space="preserve"> </w:t>
            </w:r>
            <w:r>
              <w:rPr>
                <w:sz w:val="20"/>
                <w:szCs w:val="20"/>
              </w:rPr>
              <w:t>f</w:t>
            </w:r>
            <w:r w:rsidRPr="00D16E59">
              <w:rPr>
                <w:sz w:val="20"/>
                <w:szCs w:val="20"/>
              </w:rPr>
              <w:t xml:space="preserve">ood. </w:t>
            </w:r>
            <w:r w:rsidRPr="00D16E59">
              <w:rPr>
                <w:i/>
                <w:iCs/>
                <w:sz w:val="20"/>
                <w:szCs w:val="20"/>
              </w:rPr>
              <w:t xml:space="preserve">International </w:t>
            </w:r>
            <w:proofErr w:type="spellStart"/>
            <w:r w:rsidRPr="00D16E59">
              <w:rPr>
                <w:i/>
                <w:iCs/>
                <w:sz w:val="20"/>
                <w:szCs w:val="20"/>
              </w:rPr>
              <w:t>Journal</w:t>
            </w:r>
            <w:proofErr w:type="spellEnd"/>
            <w:r w:rsidRPr="00D16E59">
              <w:rPr>
                <w:i/>
                <w:iCs/>
                <w:sz w:val="20"/>
                <w:szCs w:val="20"/>
              </w:rPr>
              <w:t xml:space="preserve"> </w:t>
            </w:r>
            <w:proofErr w:type="spellStart"/>
            <w:r w:rsidRPr="00D16E59">
              <w:rPr>
                <w:i/>
                <w:iCs/>
                <w:sz w:val="20"/>
                <w:szCs w:val="20"/>
              </w:rPr>
              <w:t>of</w:t>
            </w:r>
            <w:proofErr w:type="spellEnd"/>
            <w:r w:rsidRPr="00D16E59">
              <w:rPr>
                <w:i/>
                <w:iCs/>
                <w:sz w:val="20"/>
                <w:szCs w:val="20"/>
              </w:rPr>
              <w:t xml:space="preserve"> </w:t>
            </w:r>
            <w:proofErr w:type="spellStart"/>
            <w:r w:rsidRPr="00D16E59">
              <w:rPr>
                <w:i/>
                <w:iCs/>
                <w:sz w:val="20"/>
                <w:szCs w:val="20"/>
              </w:rPr>
              <w:t>Molecular</w:t>
            </w:r>
            <w:proofErr w:type="spellEnd"/>
            <w:r w:rsidRPr="00D16E59">
              <w:rPr>
                <w:i/>
                <w:iCs/>
                <w:sz w:val="20"/>
                <w:szCs w:val="20"/>
              </w:rPr>
              <w:t xml:space="preserve"> </w:t>
            </w:r>
            <w:proofErr w:type="spellStart"/>
            <w:r w:rsidRPr="00D16E59">
              <w:rPr>
                <w:i/>
                <w:iCs/>
                <w:sz w:val="20"/>
                <w:szCs w:val="20"/>
              </w:rPr>
              <w:t>Sciences</w:t>
            </w:r>
            <w:proofErr w:type="spellEnd"/>
            <w:r w:rsidRPr="00D16E59">
              <w:rPr>
                <w:sz w:val="20"/>
                <w:szCs w:val="20"/>
              </w:rPr>
              <w:t xml:space="preserve"> </w:t>
            </w:r>
            <w:r w:rsidRPr="0016189D">
              <w:rPr>
                <w:sz w:val="20"/>
                <w:szCs w:val="20"/>
              </w:rPr>
              <w:t>24</w:t>
            </w:r>
            <w:r w:rsidRPr="00D16E59">
              <w:rPr>
                <w:sz w:val="20"/>
                <w:szCs w:val="20"/>
              </w:rPr>
              <w:t>(2)</w:t>
            </w:r>
            <w:r>
              <w:rPr>
                <w:sz w:val="20"/>
                <w:szCs w:val="20"/>
              </w:rPr>
              <w:t xml:space="preserve">, 1250, </w:t>
            </w:r>
            <w:r w:rsidRPr="0016189D">
              <w:rPr>
                <w:b/>
                <w:bCs/>
                <w:sz w:val="20"/>
                <w:szCs w:val="20"/>
              </w:rPr>
              <w:t>2023</w:t>
            </w:r>
            <w:r w:rsidRPr="00D16E59">
              <w:rPr>
                <w:sz w:val="20"/>
                <w:szCs w:val="20"/>
              </w:rPr>
              <w:t xml:space="preserve">. ISSN 1422-0067. </w:t>
            </w:r>
            <w:hyperlink r:id="rId63" w:history="1">
              <w:r w:rsidRPr="00770EB2">
                <w:rPr>
                  <w:rStyle w:val="Hypertextovodkaz"/>
                  <w:sz w:val="20"/>
                  <w:szCs w:val="20"/>
                </w:rPr>
                <w:t>https://doi.org/10.3390/ijms24021250</w:t>
              </w:r>
            </w:hyperlink>
            <w:r w:rsidRPr="00770EB2">
              <w:rPr>
                <w:sz w:val="20"/>
                <w:szCs w:val="20"/>
              </w:rPr>
              <w:t>.</w:t>
            </w:r>
            <w:r>
              <w:rPr>
                <w:sz w:val="20"/>
                <w:szCs w:val="20"/>
              </w:rPr>
              <w:t xml:space="preserve"> </w:t>
            </w:r>
            <w:proofErr w:type="spellStart"/>
            <w:r w:rsidRPr="00185617">
              <w:rPr>
                <w:sz w:val="20"/>
                <w:szCs w:val="20"/>
              </w:rPr>
              <w:t>Jimp</w:t>
            </w:r>
            <w:proofErr w:type="spellEnd"/>
            <w:r w:rsidRPr="00185617">
              <w:rPr>
                <w:sz w:val="20"/>
                <w:szCs w:val="20"/>
              </w:rPr>
              <w:t xml:space="preserve"> (Q1)</w:t>
            </w:r>
          </w:p>
          <w:p w14:paraId="3B31AA21" w14:textId="3D32F9FF" w:rsidR="00853DFB" w:rsidRPr="00E52044" w:rsidRDefault="00853DFB" w:rsidP="00853DFB">
            <w:pPr>
              <w:pStyle w:val="pptext"/>
              <w:spacing w:line="240" w:lineRule="auto"/>
              <w:ind w:firstLine="0"/>
              <w:rPr>
                <w:b/>
                <w:sz w:val="20"/>
                <w:szCs w:val="20"/>
              </w:rPr>
            </w:pPr>
            <w:r w:rsidRPr="00E52044">
              <w:rPr>
                <w:rFonts w:eastAsia="Calibri"/>
                <w:b/>
                <w:bCs/>
                <w:sz w:val="20"/>
                <w:szCs w:val="20"/>
              </w:rPr>
              <w:t>PLEVA, P</w:t>
            </w:r>
            <w:r>
              <w:rPr>
                <w:rFonts w:eastAsia="Calibri"/>
                <w:b/>
                <w:bCs/>
                <w:sz w:val="20"/>
                <w:szCs w:val="20"/>
              </w:rPr>
              <w:t>. (</w:t>
            </w:r>
            <w:proofErr w:type="gramStart"/>
            <w:r>
              <w:rPr>
                <w:rFonts w:eastAsia="Calibri"/>
                <w:b/>
                <w:bCs/>
                <w:sz w:val="20"/>
                <w:szCs w:val="20"/>
              </w:rPr>
              <w:t>45%</w:t>
            </w:r>
            <w:proofErr w:type="gramEnd"/>
            <w:r>
              <w:rPr>
                <w:rFonts w:eastAsia="Calibri"/>
                <w:b/>
                <w:bCs/>
                <w:sz w:val="20"/>
                <w:szCs w:val="20"/>
              </w:rPr>
              <w:t>)</w:t>
            </w:r>
            <w:r w:rsidRPr="00E52044">
              <w:rPr>
                <w:rFonts w:eastAsia="Calibri"/>
                <w:sz w:val="20"/>
                <w:szCs w:val="20"/>
              </w:rPr>
              <w:t xml:space="preserve">, BARTOŠOVÁ, </w:t>
            </w:r>
            <w:r>
              <w:rPr>
                <w:rFonts w:eastAsia="Calibri"/>
                <w:sz w:val="20"/>
                <w:szCs w:val="20"/>
              </w:rPr>
              <w:t xml:space="preserve">L., </w:t>
            </w:r>
            <w:r w:rsidRPr="00E52044">
              <w:rPr>
                <w:rFonts w:eastAsia="Calibri"/>
                <w:sz w:val="20"/>
                <w:szCs w:val="20"/>
              </w:rPr>
              <w:t xml:space="preserve">MÁČALOVÁ, </w:t>
            </w:r>
            <w:r>
              <w:rPr>
                <w:rFonts w:eastAsia="Calibri"/>
                <w:sz w:val="20"/>
                <w:szCs w:val="20"/>
              </w:rPr>
              <w:t xml:space="preserve">D., </w:t>
            </w:r>
            <w:r w:rsidRPr="00E52044">
              <w:rPr>
                <w:rFonts w:eastAsia="Calibri"/>
                <w:sz w:val="20"/>
                <w:szCs w:val="20"/>
              </w:rPr>
              <w:t xml:space="preserve">ZÁLEŠÁKOVÁ, </w:t>
            </w:r>
            <w:r>
              <w:rPr>
                <w:rFonts w:eastAsia="Calibri"/>
                <w:sz w:val="20"/>
                <w:szCs w:val="20"/>
              </w:rPr>
              <w:t xml:space="preserve">L., </w:t>
            </w:r>
            <w:r w:rsidRPr="00E52044">
              <w:rPr>
                <w:rFonts w:eastAsia="Calibri"/>
                <w:sz w:val="20"/>
                <w:szCs w:val="20"/>
              </w:rPr>
              <w:t>SEDLAŘÍKOVÁ</w:t>
            </w:r>
            <w:r>
              <w:rPr>
                <w:rFonts w:eastAsia="Calibri"/>
                <w:sz w:val="20"/>
                <w:szCs w:val="20"/>
              </w:rPr>
              <w:t xml:space="preserve">, J., </w:t>
            </w:r>
            <w:r w:rsidRPr="00E52044">
              <w:rPr>
                <w:rFonts w:eastAsia="Calibri"/>
                <w:sz w:val="20"/>
                <w:szCs w:val="20"/>
              </w:rPr>
              <w:t>JANALÍKOVÁ</w:t>
            </w:r>
            <w:r>
              <w:rPr>
                <w:rFonts w:eastAsia="Calibri"/>
                <w:sz w:val="20"/>
                <w:szCs w:val="20"/>
              </w:rPr>
              <w:t>, M</w:t>
            </w:r>
            <w:r w:rsidRPr="00E52044">
              <w:rPr>
                <w:rFonts w:eastAsia="Calibri"/>
                <w:sz w:val="20"/>
                <w:szCs w:val="20"/>
              </w:rPr>
              <w:t>.</w:t>
            </w:r>
            <w:r>
              <w:rPr>
                <w:rFonts w:eastAsia="Calibri"/>
                <w:sz w:val="20"/>
                <w:szCs w:val="20"/>
              </w:rPr>
              <w:t xml:space="preserve">: </w:t>
            </w:r>
            <w:r w:rsidRPr="00E52044">
              <w:rPr>
                <w:rFonts w:eastAsia="Calibri"/>
                <w:sz w:val="20"/>
                <w:szCs w:val="20"/>
              </w:rPr>
              <w:t xml:space="preserve">Biofilm </w:t>
            </w:r>
            <w:proofErr w:type="spellStart"/>
            <w:r>
              <w:rPr>
                <w:rFonts w:eastAsia="Calibri"/>
                <w:sz w:val="20"/>
                <w:szCs w:val="20"/>
              </w:rPr>
              <w:t>f</w:t>
            </w:r>
            <w:r w:rsidRPr="00E52044">
              <w:rPr>
                <w:rFonts w:eastAsia="Calibri"/>
                <w:sz w:val="20"/>
                <w:szCs w:val="20"/>
              </w:rPr>
              <w:t>ormation</w:t>
            </w:r>
            <w:proofErr w:type="spellEnd"/>
            <w:r w:rsidRPr="00E52044">
              <w:rPr>
                <w:rFonts w:eastAsia="Calibri"/>
                <w:sz w:val="20"/>
                <w:szCs w:val="20"/>
              </w:rPr>
              <w:t xml:space="preserve"> </w:t>
            </w:r>
            <w:proofErr w:type="spellStart"/>
            <w:r>
              <w:rPr>
                <w:rFonts w:eastAsia="Calibri"/>
                <w:sz w:val="20"/>
                <w:szCs w:val="20"/>
              </w:rPr>
              <w:t>r</w:t>
            </w:r>
            <w:r w:rsidRPr="00E52044">
              <w:rPr>
                <w:rFonts w:eastAsia="Calibri"/>
                <w:sz w:val="20"/>
                <w:szCs w:val="20"/>
              </w:rPr>
              <w:t>eduction</w:t>
            </w:r>
            <w:proofErr w:type="spellEnd"/>
            <w:r w:rsidRPr="00E52044">
              <w:rPr>
                <w:rFonts w:eastAsia="Calibri"/>
                <w:sz w:val="20"/>
                <w:szCs w:val="20"/>
              </w:rPr>
              <w:t xml:space="preserve"> by </w:t>
            </w:r>
            <w:r>
              <w:rPr>
                <w:rFonts w:eastAsia="Calibri"/>
                <w:sz w:val="20"/>
                <w:szCs w:val="20"/>
              </w:rPr>
              <w:t>e</w:t>
            </w:r>
            <w:r w:rsidRPr="00E52044">
              <w:rPr>
                <w:rFonts w:eastAsia="Calibri"/>
                <w:sz w:val="20"/>
                <w:szCs w:val="20"/>
              </w:rPr>
              <w:t xml:space="preserve">ugenol and </w:t>
            </w:r>
            <w:proofErr w:type="spellStart"/>
            <w:r>
              <w:rPr>
                <w:rFonts w:eastAsia="Calibri"/>
                <w:sz w:val="20"/>
                <w:szCs w:val="20"/>
              </w:rPr>
              <w:t>t</w:t>
            </w:r>
            <w:r w:rsidRPr="00E52044">
              <w:rPr>
                <w:rFonts w:eastAsia="Calibri"/>
                <w:sz w:val="20"/>
                <w:szCs w:val="20"/>
              </w:rPr>
              <w:t>hymol</w:t>
            </w:r>
            <w:proofErr w:type="spellEnd"/>
            <w:r w:rsidRPr="00E52044">
              <w:rPr>
                <w:rFonts w:eastAsia="Calibri"/>
                <w:sz w:val="20"/>
                <w:szCs w:val="20"/>
              </w:rPr>
              <w:t xml:space="preserve"> on </w:t>
            </w:r>
            <w:proofErr w:type="spellStart"/>
            <w:r>
              <w:rPr>
                <w:rFonts w:eastAsia="Calibri"/>
                <w:sz w:val="20"/>
                <w:szCs w:val="20"/>
              </w:rPr>
              <w:t>b</w:t>
            </w:r>
            <w:r w:rsidRPr="00E52044">
              <w:rPr>
                <w:rFonts w:eastAsia="Calibri"/>
                <w:sz w:val="20"/>
                <w:szCs w:val="20"/>
              </w:rPr>
              <w:t>iodegradable</w:t>
            </w:r>
            <w:proofErr w:type="spellEnd"/>
            <w:r w:rsidRPr="00E52044">
              <w:rPr>
                <w:rFonts w:eastAsia="Calibri"/>
                <w:sz w:val="20"/>
                <w:szCs w:val="20"/>
              </w:rPr>
              <w:t xml:space="preserve"> </w:t>
            </w:r>
            <w:r>
              <w:rPr>
                <w:rFonts w:eastAsia="Calibri"/>
                <w:sz w:val="20"/>
                <w:szCs w:val="20"/>
              </w:rPr>
              <w:t>f</w:t>
            </w:r>
            <w:r w:rsidRPr="00E52044">
              <w:rPr>
                <w:rFonts w:eastAsia="Calibri"/>
                <w:sz w:val="20"/>
                <w:szCs w:val="20"/>
              </w:rPr>
              <w:t xml:space="preserve">ood </w:t>
            </w:r>
            <w:proofErr w:type="spellStart"/>
            <w:r>
              <w:rPr>
                <w:rFonts w:eastAsia="Calibri"/>
                <w:sz w:val="20"/>
                <w:szCs w:val="20"/>
              </w:rPr>
              <w:t>p</w:t>
            </w:r>
            <w:r w:rsidRPr="00E52044">
              <w:rPr>
                <w:rFonts w:eastAsia="Calibri"/>
                <w:sz w:val="20"/>
                <w:szCs w:val="20"/>
              </w:rPr>
              <w:t>ackaging</w:t>
            </w:r>
            <w:proofErr w:type="spellEnd"/>
            <w:r w:rsidRPr="00E52044">
              <w:rPr>
                <w:rFonts w:eastAsia="Calibri"/>
                <w:sz w:val="20"/>
                <w:szCs w:val="20"/>
              </w:rPr>
              <w:t xml:space="preserve"> </w:t>
            </w:r>
            <w:proofErr w:type="spellStart"/>
            <w:r>
              <w:rPr>
                <w:rFonts w:eastAsia="Calibri"/>
                <w:sz w:val="20"/>
                <w:szCs w:val="20"/>
              </w:rPr>
              <w:t>m</w:t>
            </w:r>
            <w:r w:rsidRPr="00E52044">
              <w:rPr>
                <w:rFonts w:eastAsia="Calibri"/>
                <w:sz w:val="20"/>
                <w:szCs w:val="20"/>
              </w:rPr>
              <w:t>aterial</w:t>
            </w:r>
            <w:proofErr w:type="spellEnd"/>
            <w:r w:rsidRPr="00E52044">
              <w:rPr>
                <w:rFonts w:eastAsia="Calibri"/>
                <w:sz w:val="20"/>
                <w:szCs w:val="20"/>
              </w:rPr>
              <w:t xml:space="preserve">. </w:t>
            </w:r>
            <w:proofErr w:type="spellStart"/>
            <w:r w:rsidRPr="00D16E59">
              <w:rPr>
                <w:rFonts w:eastAsia="Calibri"/>
                <w:i/>
                <w:iCs/>
                <w:sz w:val="20"/>
                <w:szCs w:val="20"/>
              </w:rPr>
              <w:t>Foods</w:t>
            </w:r>
            <w:proofErr w:type="spellEnd"/>
            <w:r>
              <w:rPr>
                <w:rFonts w:eastAsia="Calibri"/>
                <w:sz w:val="20"/>
                <w:szCs w:val="20"/>
              </w:rPr>
              <w:t xml:space="preserve"> </w:t>
            </w:r>
            <w:r w:rsidRPr="0016189D">
              <w:rPr>
                <w:rFonts w:eastAsia="Calibri"/>
                <w:sz w:val="20"/>
                <w:szCs w:val="20"/>
              </w:rPr>
              <w:t>11(1),</w:t>
            </w:r>
            <w:r>
              <w:rPr>
                <w:rFonts w:eastAsia="Calibri"/>
                <w:sz w:val="20"/>
                <w:szCs w:val="20"/>
              </w:rPr>
              <w:t xml:space="preserve"> 2, </w:t>
            </w:r>
            <w:r w:rsidRPr="0016189D">
              <w:rPr>
                <w:rFonts w:eastAsia="Calibri"/>
                <w:b/>
                <w:bCs/>
                <w:sz w:val="20"/>
                <w:szCs w:val="20"/>
              </w:rPr>
              <w:t>2022</w:t>
            </w:r>
            <w:r w:rsidRPr="00E52044">
              <w:rPr>
                <w:rFonts w:eastAsia="Calibri"/>
                <w:sz w:val="20"/>
                <w:szCs w:val="20"/>
              </w:rPr>
              <w:t xml:space="preserve">. ISSN 2304-8158. </w:t>
            </w:r>
            <w:hyperlink r:id="rId64" w:history="1">
              <w:r w:rsidRPr="00B43773">
                <w:rPr>
                  <w:rStyle w:val="Hypertextovodkaz"/>
                  <w:sz w:val="20"/>
                  <w:szCs w:val="20"/>
                </w:rPr>
                <w:t>https://doi.org/10.3390/foods11010002</w:t>
              </w:r>
            </w:hyperlink>
            <w:r w:rsidRPr="00B43773">
              <w:rPr>
                <w:sz w:val="20"/>
                <w:szCs w:val="20"/>
              </w:rPr>
              <w:t>.</w:t>
            </w:r>
            <w:r>
              <w:rPr>
                <w:sz w:val="20"/>
                <w:szCs w:val="20"/>
              </w:rPr>
              <w:t xml:space="preserve"> </w:t>
            </w:r>
            <w:proofErr w:type="spellStart"/>
            <w:r w:rsidRPr="00185617">
              <w:rPr>
                <w:sz w:val="20"/>
                <w:szCs w:val="20"/>
              </w:rPr>
              <w:t>Jimp</w:t>
            </w:r>
            <w:proofErr w:type="spellEnd"/>
            <w:r w:rsidRPr="00185617">
              <w:rPr>
                <w:sz w:val="20"/>
                <w:szCs w:val="20"/>
              </w:rPr>
              <w:t xml:space="preserve"> </w:t>
            </w:r>
            <w:r w:rsidRPr="00185617">
              <w:rPr>
                <w:bCs/>
                <w:sz w:val="20"/>
                <w:szCs w:val="20"/>
              </w:rPr>
              <w:t>(Q2)</w:t>
            </w:r>
          </w:p>
          <w:p w14:paraId="5AA9D8EC" w14:textId="4F8183F4" w:rsidR="00853DFB" w:rsidRPr="00D16E59" w:rsidRDefault="00853DFB" w:rsidP="00853DFB">
            <w:pPr>
              <w:pStyle w:val="pptext"/>
              <w:spacing w:line="240" w:lineRule="auto"/>
              <w:ind w:firstLine="0"/>
              <w:rPr>
                <w:b/>
                <w:sz w:val="20"/>
                <w:szCs w:val="20"/>
              </w:rPr>
            </w:pPr>
            <w:r w:rsidRPr="00D16E59">
              <w:rPr>
                <w:sz w:val="20"/>
                <w:szCs w:val="20"/>
              </w:rPr>
              <w:t>SEDLA</w:t>
            </w:r>
            <w:r>
              <w:rPr>
                <w:sz w:val="20"/>
                <w:szCs w:val="20"/>
              </w:rPr>
              <w:t>ŘÍ</w:t>
            </w:r>
            <w:r w:rsidRPr="00D16E59">
              <w:rPr>
                <w:sz w:val="20"/>
                <w:szCs w:val="20"/>
              </w:rPr>
              <w:t>KOV</w:t>
            </w:r>
            <w:r>
              <w:rPr>
                <w:sz w:val="20"/>
                <w:szCs w:val="20"/>
              </w:rPr>
              <w:t>Á</w:t>
            </w:r>
            <w:r w:rsidRPr="00D16E59">
              <w:rPr>
                <w:sz w:val="20"/>
                <w:szCs w:val="20"/>
              </w:rPr>
              <w:t>, J</w:t>
            </w:r>
            <w:r>
              <w:rPr>
                <w:sz w:val="20"/>
                <w:szCs w:val="20"/>
              </w:rPr>
              <w:t>.</w:t>
            </w:r>
            <w:r w:rsidRPr="00D16E59">
              <w:rPr>
                <w:sz w:val="20"/>
                <w:szCs w:val="20"/>
              </w:rPr>
              <w:t>, JANAL</w:t>
            </w:r>
            <w:r>
              <w:rPr>
                <w:sz w:val="20"/>
                <w:szCs w:val="20"/>
              </w:rPr>
              <w:t>Í</w:t>
            </w:r>
            <w:r w:rsidRPr="00D16E59">
              <w:rPr>
                <w:sz w:val="20"/>
                <w:szCs w:val="20"/>
              </w:rPr>
              <w:t>KOV</w:t>
            </w:r>
            <w:r>
              <w:rPr>
                <w:sz w:val="20"/>
                <w:szCs w:val="20"/>
              </w:rPr>
              <w:t>Á</w:t>
            </w:r>
            <w:r w:rsidRPr="00D16E59">
              <w:rPr>
                <w:sz w:val="20"/>
                <w:szCs w:val="20"/>
              </w:rPr>
              <w:t>,</w:t>
            </w:r>
            <w:r>
              <w:rPr>
                <w:sz w:val="20"/>
                <w:szCs w:val="20"/>
              </w:rPr>
              <w:t xml:space="preserve"> M., </w:t>
            </w:r>
            <w:r w:rsidRPr="00D16E59">
              <w:rPr>
                <w:sz w:val="20"/>
                <w:szCs w:val="20"/>
              </w:rPr>
              <w:t xml:space="preserve">PEER, </w:t>
            </w:r>
            <w:r>
              <w:rPr>
                <w:sz w:val="20"/>
                <w:szCs w:val="20"/>
              </w:rPr>
              <w:t>P</w:t>
            </w:r>
            <w:r w:rsidRPr="00770EB2">
              <w:rPr>
                <w:sz w:val="20"/>
                <w:szCs w:val="20"/>
              </w:rPr>
              <w:t>., PAVLÁTKOVÁ, L., MINAŘÍK</w:t>
            </w:r>
            <w:r>
              <w:rPr>
                <w:sz w:val="20"/>
                <w:szCs w:val="20"/>
              </w:rPr>
              <w:t xml:space="preserve">, A., </w:t>
            </w:r>
            <w:r w:rsidRPr="00D16E59">
              <w:rPr>
                <w:b/>
                <w:bCs/>
                <w:sz w:val="20"/>
                <w:szCs w:val="20"/>
              </w:rPr>
              <w:t>PLEVA</w:t>
            </w:r>
            <w:r>
              <w:rPr>
                <w:b/>
                <w:bCs/>
                <w:sz w:val="20"/>
                <w:szCs w:val="20"/>
              </w:rPr>
              <w:t>, P. (</w:t>
            </w:r>
            <w:proofErr w:type="gramStart"/>
            <w:r>
              <w:rPr>
                <w:b/>
                <w:bCs/>
                <w:sz w:val="20"/>
                <w:szCs w:val="20"/>
              </w:rPr>
              <w:t>25%</w:t>
            </w:r>
            <w:proofErr w:type="gramEnd"/>
            <w:r>
              <w:rPr>
                <w:b/>
                <w:bCs/>
                <w:sz w:val="20"/>
                <w:szCs w:val="20"/>
              </w:rPr>
              <w:t>)</w:t>
            </w:r>
            <w:r w:rsidRPr="0016189D">
              <w:rPr>
                <w:sz w:val="20"/>
                <w:szCs w:val="20"/>
              </w:rPr>
              <w:t>:</w:t>
            </w:r>
            <w:r w:rsidRPr="00D16E59">
              <w:rPr>
                <w:sz w:val="20"/>
                <w:szCs w:val="20"/>
              </w:rPr>
              <w:t xml:space="preserve"> Zein-</w:t>
            </w:r>
            <w:proofErr w:type="spellStart"/>
            <w:r>
              <w:rPr>
                <w:sz w:val="20"/>
                <w:szCs w:val="20"/>
              </w:rPr>
              <w:t>b</w:t>
            </w:r>
            <w:r w:rsidRPr="00D16E59">
              <w:rPr>
                <w:sz w:val="20"/>
                <w:szCs w:val="20"/>
              </w:rPr>
              <w:t>ased</w:t>
            </w:r>
            <w:proofErr w:type="spellEnd"/>
            <w:r w:rsidRPr="00D16E59">
              <w:rPr>
                <w:sz w:val="20"/>
                <w:szCs w:val="20"/>
              </w:rPr>
              <w:t xml:space="preserve"> </w:t>
            </w:r>
            <w:proofErr w:type="spellStart"/>
            <w:r>
              <w:rPr>
                <w:sz w:val="20"/>
                <w:szCs w:val="20"/>
              </w:rPr>
              <w:t>f</w:t>
            </w:r>
            <w:r w:rsidRPr="00D16E59">
              <w:rPr>
                <w:sz w:val="20"/>
                <w:szCs w:val="20"/>
              </w:rPr>
              <w:t>ilms</w:t>
            </w:r>
            <w:proofErr w:type="spellEnd"/>
            <w:r w:rsidRPr="00D16E59">
              <w:rPr>
                <w:sz w:val="20"/>
                <w:szCs w:val="20"/>
              </w:rPr>
              <w:t xml:space="preserve"> </w:t>
            </w:r>
            <w:proofErr w:type="spellStart"/>
            <w:r>
              <w:rPr>
                <w:sz w:val="20"/>
                <w:szCs w:val="20"/>
              </w:rPr>
              <w:t>c</w:t>
            </w:r>
            <w:r w:rsidRPr="00D16E59">
              <w:rPr>
                <w:sz w:val="20"/>
                <w:szCs w:val="20"/>
              </w:rPr>
              <w:t>ontaining</w:t>
            </w:r>
            <w:proofErr w:type="spellEnd"/>
            <w:r w:rsidRPr="00D16E59">
              <w:rPr>
                <w:sz w:val="20"/>
                <w:szCs w:val="20"/>
              </w:rPr>
              <w:t xml:space="preserve"> </w:t>
            </w:r>
            <w:proofErr w:type="spellStart"/>
            <w:r>
              <w:rPr>
                <w:sz w:val="20"/>
                <w:szCs w:val="20"/>
              </w:rPr>
              <w:t>m</w:t>
            </w:r>
            <w:r w:rsidRPr="00D16E59">
              <w:rPr>
                <w:sz w:val="20"/>
                <w:szCs w:val="20"/>
              </w:rPr>
              <w:t>onolaurin</w:t>
            </w:r>
            <w:proofErr w:type="spellEnd"/>
            <w:r w:rsidRPr="00D16E59">
              <w:rPr>
                <w:sz w:val="20"/>
                <w:szCs w:val="20"/>
              </w:rPr>
              <w:t>/</w:t>
            </w:r>
            <w:r>
              <w:rPr>
                <w:sz w:val="20"/>
                <w:szCs w:val="20"/>
              </w:rPr>
              <w:t>e</w:t>
            </w:r>
            <w:r w:rsidRPr="00D16E59">
              <w:rPr>
                <w:sz w:val="20"/>
                <w:szCs w:val="20"/>
              </w:rPr>
              <w:t xml:space="preserve">ugenol </w:t>
            </w:r>
            <w:proofErr w:type="spellStart"/>
            <w:r w:rsidRPr="00D16E59">
              <w:rPr>
                <w:sz w:val="20"/>
                <w:szCs w:val="20"/>
              </w:rPr>
              <w:t>or</w:t>
            </w:r>
            <w:proofErr w:type="spellEnd"/>
            <w:r w:rsidRPr="00D16E59">
              <w:rPr>
                <w:sz w:val="20"/>
                <w:szCs w:val="20"/>
              </w:rPr>
              <w:t xml:space="preserve"> </w:t>
            </w:r>
            <w:proofErr w:type="spellStart"/>
            <w:r>
              <w:rPr>
                <w:sz w:val="20"/>
                <w:szCs w:val="20"/>
              </w:rPr>
              <w:t>e</w:t>
            </w:r>
            <w:r w:rsidRPr="00D16E59">
              <w:rPr>
                <w:sz w:val="20"/>
                <w:szCs w:val="20"/>
              </w:rPr>
              <w:t>ssential</w:t>
            </w:r>
            <w:proofErr w:type="spellEnd"/>
            <w:r w:rsidRPr="00D16E59">
              <w:rPr>
                <w:sz w:val="20"/>
                <w:szCs w:val="20"/>
              </w:rPr>
              <w:t xml:space="preserve"> </w:t>
            </w:r>
            <w:proofErr w:type="spellStart"/>
            <w:r>
              <w:rPr>
                <w:sz w:val="20"/>
                <w:szCs w:val="20"/>
              </w:rPr>
              <w:t>o</w:t>
            </w:r>
            <w:r w:rsidRPr="00D16E59">
              <w:rPr>
                <w:sz w:val="20"/>
                <w:szCs w:val="20"/>
              </w:rPr>
              <w:t>ils</w:t>
            </w:r>
            <w:proofErr w:type="spellEnd"/>
            <w:r w:rsidRPr="00D16E59">
              <w:rPr>
                <w:sz w:val="20"/>
                <w:szCs w:val="20"/>
              </w:rPr>
              <w:t xml:space="preserve"> </w:t>
            </w:r>
            <w:proofErr w:type="spellStart"/>
            <w:r w:rsidRPr="00D16E59">
              <w:rPr>
                <w:sz w:val="20"/>
                <w:szCs w:val="20"/>
              </w:rPr>
              <w:t>with</w:t>
            </w:r>
            <w:proofErr w:type="spellEnd"/>
            <w:r w:rsidRPr="00D16E59">
              <w:rPr>
                <w:sz w:val="20"/>
                <w:szCs w:val="20"/>
              </w:rPr>
              <w:t xml:space="preserve"> </w:t>
            </w:r>
            <w:proofErr w:type="spellStart"/>
            <w:r>
              <w:rPr>
                <w:sz w:val="20"/>
                <w:szCs w:val="20"/>
              </w:rPr>
              <w:t>p</w:t>
            </w:r>
            <w:r w:rsidRPr="00D16E59">
              <w:rPr>
                <w:sz w:val="20"/>
                <w:szCs w:val="20"/>
              </w:rPr>
              <w:t>otential</w:t>
            </w:r>
            <w:proofErr w:type="spellEnd"/>
            <w:r w:rsidRPr="00D16E59">
              <w:rPr>
                <w:sz w:val="20"/>
                <w:szCs w:val="20"/>
              </w:rPr>
              <w:t xml:space="preserve"> </w:t>
            </w:r>
            <w:proofErr w:type="spellStart"/>
            <w:r w:rsidRPr="00D16E59">
              <w:rPr>
                <w:sz w:val="20"/>
                <w:szCs w:val="20"/>
              </w:rPr>
              <w:t>for</w:t>
            </w:r>
            <w:proofErr w:type="spellEnd"/>
            <w:r w:rsidRPr="00D16E59">
              <w:rPr>
                <w:sz w:val="20"/>
                <w:szCs w:val="20"/>
              </w:rPr>
              <w:t xml:space="preserve"> </w:t>
            </w:r>
            <w:proofErr w:type="spellStart"/>
            <w:r>
              <w:rPr>
                <w:sz w:val="20"/>
                <w:szCs w:val="20"/>
              </w:rPr>
              <w:t>b</w:t>
            </w:r>
            <w:r w:rsidRPr="00D16E59">
              <w:rPr>
                <w:sz w:val="20"/>
                <w:szCs w:val="20"/>
              </w:rPr>
              <w:t>ioactive</w:t>
            </w:r>
            <w:proofErr w:type="spellEnd"/>
            <w:r w:rsidRPr="00D16E59">
              <w:rPr>
                <w:sz w:val="20"/>
                <w:szCs w:val="20"/>
              </w:rPr>
              <w:t xml:space="preserve"> </w:t>
            </w:r>
            <w:proofErr w:type="spellStart"/>
            <w:r>
              <w:rPr>
                <w:sz w:val="20"/>
                <w:szCs w:val="20"/>
              </w:rPr>
              <w:t>p</w:t>
            </w:r>
            <w:r w:rsidRPr="00D16E59">
              <w:rPr>
                <w:sz w:val="20"/>
                <w:szCs w:val="20"/>
              </w:rPr>
              <w:t>ackaging</w:t>
            </w:r>
            <w:proofErr w:type="spellEnd"/>
            <w:r w:rsidRPr="00D16E59">
              <w:rPr>
                <w:sz w:val="20"/>
                <w:szCs w:val="20"/>
              </w:rPr>
              <w:t xml:space="preserve"> </w:t>
            </w:r>
            <w:proofErr w:type="spellStart"/>
            <w:r>
              <w:rPr>
                <w:sz w:val="20"/>
                <w:szCs w:val="20"/>
              </w:rPr>
              <w:t>a</w:t>
            </w:r>
            <w:r w:rsidRPr="00D16E59">
              <w:rPr>
                <w:sz w:val="20"/>
                <w:szCs w:val="20"/>
              </w:rPr>
              <w:t>pplication</w:t>
            </w:r>
            <w:proofErr w:type="spellEnd"/>
            <w:r w:rsidRPr="00D16E59">
              <w:rPr>
                <w:sz w:val="20"/>
                <w:szCs w:val="20"/>
              </w:rPr>
              <w:t xml:space="preserve">. </w:t>
            </w:r>
            <w:r w:rsidRPr="00D16E59">
              <w:rPr>
                <w:i/>
                <w:iCs/>
                <w:sz w:val="20"/>
                <w:szCs w:val="20"/>
              </w:rPr>
              <w:t xml:space="preserve">International </w:t>
            </w:r>
            <w:proofErr w:type="spellStart"/>
            <w:r w:rsidRPr="00D16E59">
              <w:rPr>
                <w:i/>
                <w:iCs/>
                <w:sz w:val="20"/>
                <w:szCs w:val="20"/>
              </w:rPr>
              <w:t>Journal</w:t>
            </w:r>
            <w:proofErr w:type="spellEnd"/>
            <w:r w:rsidRPr="00D16E59">
              <w:rPr>
                <w:i/>
                <w:iCs/>
                <w:sz w:val="20"/>
                <w:szCs w:val="20"/>
              </w:rPr>
              <w:t xml:space="preserve"> </w:t>
            </w:r>
            <w:proofErr w:type="spellStart"/>
            <w:r w:rsidRPr="00D16E59">
              <w:rPr>
                <w:i/>
                <w:iCs/>
                <w:sz w:val="20"/>
                <w:szCs w:val="20"/>
              </w:rPr>
              <w:t>of</w:t>
            </w:r>
            <w:proofErr w:type="spellEnd"/>
            <w:r w:rsidRPr="00D16E59">
              <w:rPr>
                <w:i/>
                <w:iCs/>
                <w:sz w:val="20"/>
                <w:szCs w:val="20"/>
              </w:rPr>
              <w:t xml:space="preserve"> </w:t>
            </w:r>
            <w:proofErr w:type="spellStart"/>
            <w:r w:rsidRPr="00D16E59">
              <w:rPr>
                <w:i/>
                <w:iCs/>
                <w:sz w:val="20"/>
                <w:szCs w:val="20"/>
              </w:rPr>
              <w:t>Molecular</w:t>
            </w:r>
            <w:proofErr w:type="spellEnd"/>
            <w:r w:rsidRPr="00D16E59">
              <w:rPr>
                <w:i/>
                <w:iCs/>
                <w:sz w:val="20"/>
                <w:szCs w:val="20"/>
              </w:rPr>
              <w:t xml:space="preserve"> </w:t>
            </w:r>
            <w:proofErr w:type="spellStart"/>
            <w:r w:rsidRPr="00D16E59">
              <w:rPr>
                <w:i/>
                <w:iCs/>
                <w:sz w:val="20"/>
                <w:szCs w:val="20"/>
              </w:rPr>
              <w:t>Sciences</w:t>
            </w:r>
            <w:proofErr w:type="spellEnd"/>
            <w:r w:rsidRPr="00D16E59">
              <w:rPr>
                <w:sz w:val="20"/>
                <w:szCs w:val="20"/>
              </w:rPr>
              <w:t xml:space="preserve"> </w:t>
            </w:r>
            <w:r w:rsidRPr="00965DC0">
              <w:rPr>
                <w:sz w:val="20"/>
                <w:szCs w:val="20"/>
              </w:rPr>
              <w:t>23</w:t>
            </w:r>
            <w:r w:rsidRPr="00D16E59">
              <w:rPr>
                <w:sz w:val="20"/>
                <w:szCs w:val="20"/>
              </w:rPr>
              <w:t>(1)</w:t>
            </w:r>
            <w:r>
              <w:rPr>
                <w:sz w:val="20"/>
                <w:szCs w:val="20"/>
              </w:rPr>
              <w:t xml:space="preserve">, 384, </w:t>
            </w:r>
            <w:r w:rsidRPr="00965DC0">
              <w:rPr>
                <w:b/>
                <w:bCs/>
                <w:sz w:val="20"/>
                <w:szCs w:val="20"/>
              </w:rPr>
              <w:t>2022</w:t>
            </w:r>
            <w:r>
              <w:rPr>
                <w:sz w:val="20"/>
                <w:szCs w:val="20"/>
              </w:rPr>
              <w:t xml:space="preserve">. </w:t>
            </w:r>
            <w:r w:rsidRPr="00D16E59">
              <w:rPr>
                <w:sz w:val="20"/>
                <w:szCs w:val="20"/>
              </w:rPr>
              <w:t>ISSN 1422-0067.</w:t>
            </w:r>
            <w:r>
              <w:rPr>
                <w:sz w:val="20"/>
                <w:szCs w:val="20"/>
              </w:rPr>
              <w:t xml:space="preserve"> </w:t>
            </w:r>
            <w:hyperlink r:id="rId65" w:history="1">
              <w:r w:rsidRPr="00770EB2">
                <w:rPr>
                  <w:rStyle w:val="Hypertextovodkaz"/>
                  <w:sz w:val="20"/>
                  <w:szCs w:val="20"/>
                </w:rPr>
                <w:t>https://doi.org/10.3390/ijms23010384</w:t>
              </w:r>
            </w:hyperlink>
            <w:r w:rsidRPr="00770EB2">
              <w:rPr>
                <w:sz w:val="20"/>
                <w:szCs w:val="20"/>
              </w:rPr>
              <w:t>.</w:t>
            </w:r>
            <w:r w:rsidRPr="00D16E59">
              <w:rPr>
                <w:sz w:val="20"/>
                <w:szCs w:val="20"/>
              </w:rPr>
              <w:t xml:space="preserve"> </w:t>
            </w:r>
            <w:proofErr w:type="spellStart"/>
            <w:r w:rsidRPr="00185617">
              <w:rPr>
                <w:sz w:val="20"/>
                <w:szCs w:val="20"/>
              </w:rPr>
              <w:t>Jimp</w:t>
            </w:r>
            <w:proofErr w:type="spellEnd"/>
            <w:r w:rsidRPr="00185617">
              <w:rPr>
                <w:sz w:val="20"/>
                <w:szCs w:val="20"/>
              </w:rPr>
              <w:t xml:space="preserve"> (Q1)</w:t>
            </w:r>
          </w:p>
          <w:p w14:paraId="2B51FF37" w14:textId="79807F42" w:rsidR="00853DFB" w:rsidRPr="00641DD1" w:rsidRDefault="00853DFB" w:rsidP="00853DFB">
            <w:pPr>
              <w:pStyle w:val="pptext"/>
              <w:spacing w:line="240" w:lineRule="auto"/>
              <w:ind w:firstLine="0"/>
              <w:rPr>
                <w:b/>
                <w:sz w:val="16"/>
                <w:szCs w:val="16"/>
              </w:rPr>
            </w:pPr>
            <w:r w:rsidRPr="00D16E59">
              <w:rPr>
                <w:sz w:val="20"/>
                <w:szCs w:val="20"/>
              </w:rPr>
              <w:t>PEER, P</w:t>
            </w:r>
            <w:r>
              <w:rPr>
                <w:sz w:val="20"/>
                <w:szCs w:val="20"/>
              </w:rPr>
              <w:t>.</w:t>
            </w:r>
            <w:r w:rsidRPr="00D16E59">
              <w:rPr>
                <w:sz w:val="20"/>
                <w:szCs w:val="20"/>
              </w:rPr>
              <w:t>, JANAL</w:t>
            </w:r>
            <w:r>
              <w:rPr>
                <w:sz w:val="20"/>
                <w:szCs w:val="20"/>
              </w:rPr>
              <w:t>Í</w:t>
            </w:r>
            <w:r w:rsidRPr="00D16E59">
              <w:rPr>
                <w:sz w:val="20"/>
                <w:szCs w:val="20"/>
              </w:rPr>
              <w:t>KOV</w:t>
            </w:r>
            <w:r>
              <w:rPr>
                <w:sz w:val="20"/>
                <w:szCs w:val="20"/>
              </w:rPr>
              <w:t>Á</w:t>
            </w:r>
            <w:r w:rsidRPr="00D16E59">
              <w:rPr>
                <w:sz w:val="20"/>
                <w:szCs w:val="20"/>
              </w:rPr>
              <w:t xml:space="preserve">, </w:t>
            </w:r>
            <w:r>
              <w:rPr>
                <w:sz w:val="20"/>
                <w:szCs w:val="20"/>
              </w:rPr>
              <w:t xml:space="preserve">M., </w:t>
            </w:r>
            <w:r w:rsidRPr="00D16E59">
              <w:rPr>
                <w:sz w:val="20"/>
                <w:szCs w:val="20"/>
              </w:rPr>
              <w:t>SEDLA</w:t>
            </w:r>
            <w:r>
              <w:rPr>
                <w:sz w:val="20"/>
                <w:szCs w:val="20"/>
              </w:rPr>
              <w:t>ŘÍ</w:t>
            </w:r>
            <w:r w:rsidRPr="00D16E59">
              <w:rPr>
                <w:sz w:val="20"/>
                <w:szCs w:val="20"/>
              </w:rPr>
              <w:t>KOV</w:t>
            </w:r>
            <w:r>
              <w:rPr>
                <w:sz w:val="20"/>
                <w:szCs w:val="20"/>
              </w:rPr>
              <w:t>Á</w:t>
            </w:r>
            <w:r w:rsidRPr="00D16E59">
              <w:rPr>
                <w:sz w:val="20"/>
                <w:szCs w:val="20"/>
              </w:rPr>
              <w:t xml:space="preserve">, </w:t>
            </w:r>
            <w:r>
              <w:rPr>
                <w:sz w:val="20"/>
                <w:szCs w:val="20"/>
              </w:rPr>
              <w:t xml:space="preserve">J., </w:t>
            </w:r>
            <w:r w:rsidRPr="001E7CD5">
              <w:rPr>
                <w:b/>
                <w:bCs/>
                <w:sz w:val="20"/>
                <w:szCs w:val="20"/>
              </w:rPr>
              <w:t>PLEVA, P.</w:t>
            </w:r>
            <w:r>
              <w:rPr>
                <w:sz w:val="20"/>
                <w:szCs w:val="20"/>
              </w:rPr>
              <w:t xml:space="preserve"> </w:t>
            </w:r>
            <w:r>
              <w:rPr>
                <w:b/>
                <w:bCs/>
                <w:sz w:val="20"/>
                <w:szCs w:val="20"/>
              </w:rPr>
              <w:t>(</w:t>
            </w:r>
            <w:proofErr w:type="gramStart"/>
            <w:r>
              <w:rPr>
                <w:b/>
                <w:bCs/>
                <w:sz w:val="20"/>
                <w:szCs w:val="20"/>
              </w:rPr>
              <w:t>25%</w:t>
            </w:r>
            <w:proofErr w:type="gramEnd"/>
            <w:r>
              <w:rPr>
                <w:b/>
                <w:bCs/>
                <w:sz w:val="20"/>
                <w:szCs w:val="20"/>
              </w:rPr>
              <w:t>)</w:t>
            </w:r>
            <w:r w:rsidRPr="00D16E59">
              <w:rPr>
                <w:sz w:val="20"/>
                <w:szCs w:val="20"/>
              </w:rPr>
              <w:t xml:space="preserve">, FILIP, </w:t>
            </w:r>
            <w:r>
              <w:rPr>
                <w:sz w:val="20"/>
                <w:szCs w:val="20"/>
              </w:rPr>
              <w:t xml:space="preserve">P., </w:t>
            </w:r>
            <w:r w:rsidRPr="00770EB2">
              <w:rPr>
                <w:sz w:val="20"/>
                <w:szCs w:val="20"/>
              </w:rPr>
              <w:t xml:space="preserve">ZELENKOVÁ, J., </w:t>
            </w:r>
            <w:r w:rsidRPr="00770EB2">
              <w:rPr>
                <w:caps/>
                <w:sz w:val="20"/>
                <w:szCs w:val="20"/>
              </w:rPr>
              <w:t>Opálková Šišková</w:t>
            </w:r>
            <w:r w:rsidRPr="00770EB2">
              <w:rPr>
                <w:sz w:val="20"/>
                <w:szCs w:val="20"/>
              </w:rPr>
              <w:t>, A.:</w:t>
            </w:r>
            <w:r>
              <w:rPr>
                <w:sz w:val="20"/>
                <w:szCs w:val="20"/>
              </w:rPr>
              <w:t xml:space="preserve"> </w:t>
            </w:r>
            <w:proofErr w:type="spellStart"/>
            <w:r w:rsidRPr="00D16E59">
              <w:rPr>
                <w:sz w:val="20"/>
                <w:szCs w:val="20"/>
              </w:rPr>
              <w:t>Antibacterial</w:t>
            </w:r>
            <w:proofErr w:type="spellEnd"/>
            <w:r w:rsidRPr="00D16E59">
              <w:rPr>
                <w:sz w:val="20"/>
                <w:szCs w:val="20"/>
              </w:rPr>
              <w:t xml:space="preserve"> </w:t>
            </w:r>
            <w:proofErr w:type="spellStart"/>
            <w:r>
              <w:rPr>
                <w:sz w:val="20"/>
                <w:szCs w:val="20"/>
              </w:rPr>
              <w:t>f</w:t>
            </w:r>
            <w:r w:rsidRPr="00D16E59">
              <w:rPr>
                <w:sz w:val="20"/>
                <w:szCs w:val="20"/>
              </w:rPr>
              <w:t>iltration</w:t>
            </w:r>
            <w:proofErr w:type="spellEnd"/>
            <w:r w:rsidRPr="00D16E59">
              <w:rPr>
                <w:sz w:val="20"/>
                <w:szCs w:val="20"/>
              </w:rPr>
              <w:t xml:space="preserve"> </w:t>
            </w:r>
            <w:proofErr w:type="spellStart"/>
            <w:r>
              <w:rPr>
                <w:sz w:val="20"/>
                <w:szCs w:val="20"/>
              </w:rPr>
              <w:t>m</w:t>
            </w:r>
            <w:r w:rsidRPr="00D16E59">
              <w:rPr>
                <w:sz w:val="20"/>
                <w:szCs w:val="20"/>
              </w:rPr>
              <w:t>embranes</w:t>
            </w:r>
            <w:proofErr w:type="spellEnd"/>
            <w:r w:rsidRPr="00D16E59">
              <w:rPr>
                <w:sz w:val="20"/>
                <w:szCs w:val="20"/>
              </w:rPr>
              <w:t xml:space="preserve"> </w:t>
            </w:r>
            <w:proofErr w:type="spellStart"/>
            <w:r>
              <w:rPr>
                <w:sz w:val="20"/>
                <w:szCs w:val="20"/>
              </w:rPr>
              <w:t>b</w:t>
            </w:r>
            <w:r w:rsidRPr="00D16E59">
              <w:rPr>
                <w:sz w:val="20"/>
                <w:szCs w:val="20"/>
              </w:rPr>
              <w:t>ased</w:t>
            </w:r>
            <w:proofErr w:type="spellEnd"/>
            <w:r w:rsidRPr="00D16E59">
              <w:rPr>
                <w:sz w:val="20"/>
                <w:szCs w:val="20"/>
              </w:rPr>
              <w:t xml:space="preserve"> on PVDF- co -HFP </w:t>
            </w:r>
            <w:proofErr w:type="spellStart"/>
            <w:r>
              <w:rPr>
                <w:sz w:val="20"/>
                <w:szCs w:val="20"/>
              </w:rPr>
              <w:t>n</w:t>
            </w:r>
            <w:r w:rsidRPr="00D16E59">
              <w:rPr>
                <w:sz w:val="20"/>
                <w:szCs w:val="20"/>
              </w:rPr>
              <w:t>anofibers</w:t>
            </w:r>
            <w:proofErr w:type="spellEnd"/>
            <w:r w:rsidRPr="00D16E59">
              <w:rPr>
                <w:sz w:val="20"/>
                <w:szCs w:val="20"/>
              </w:rPr>
              <w:t xml:space="preserve"> </w:t>
            </w:r>
            <w:proofErr w:type="spellStart"/>
            <w:r w:rsidRPr="00D16E59">
              <w:rPr>
                <w:sz w:val="20"/>
                <w:szCs w:val="20"/>
              </w:rPr>
              <w:t>with</w:t>
            </w:r>
            <w:proofErr w:type="spellEnd"/>
            <w:r w:rsidRPr="00D16E59">
              <w:rPr>
                <w:sz w:val="20"/>
                <w:szCs w:val="20"/>
              </w:rPr>
              <w:t xml:space="preserve"> </w:t>
            </w:r>
            <w:proofErr w:type="spellStart"/>
            <w:r w:rsidRPr="00D16E59">
              <w:rPr>
                <w:sz w:val="20"/>
                <w:szCs w:val="20"/>
              </w:rPr>
              <w:t>the</w:t>
            </w:r>
            <w:proofErr w:type="spellEnd"/>
            <w:r w:rsidRPr="00D16E59">
              <w:rPr>
                <w:sz w:val="20"/>
                <w:szCs w:val="20"/>
              </w:rPr>
              <w:t xml:space="preserve"> </w:t>
            </w:r>
            <w:proofErr w:type="spellStart"/>
            <w:r>
              <w:rPr>
                <w:sz w:val="20"/>
                <w:szCs w:val="20"/>
              </w:rPr>
              <w:t>a</w:t>
            </w:r>
            <w:r w:rsidRPr="00D16E59">
              <w:rPr>
                <w:sz w:val="20"/>
                <w:szCs w:val="20"/>
              </w:rPr>
              <w:t>ddition</w:t>
            </w:r>
            <w:proofErr w:type="spellEnd"/>
            <w:r w:rsidRPr="00D16E59">
              <w:rPr>
                <w:sz w:val="20"/>
                <w:szCs w:val="20"/>
              </w:rPr>
              <w:t xml:space="preserve"> </w:t>
            </w:r>
            <w:proofErr w:type="spellStart"/>
            <w:r w:rsidRPr="00D16E59">
              <w:rPr>
                <w:sz w:val="20"/>
                <w:szCs w:val="20"/>
              </w:rPr>
              <w:t>of</w:t>
            </w:r>
            <w:proofErr w:type="spellEnd"/>
            <w:r w:rsidRPr="00D16E59">
              <w:rPr>
                <w:sz w:val="20"/>
                <w:szCs w:val="20"/>
              </w:rPr>
              <w:t xml:space="preserve"> </w:t>
            </w:r>
            <w:r>
              <w:rPr>
                <w:sz w:val="20"/>
                <w:szCs w:val="20"/>
              </w:rPr>
              <w:t>m</w:t>
            </w:r>
            <w:r w:rsidRPr="00D16E59">
              <w:rPr>
                <w:sz w:val="20"/>
                <w:szCs w:val="20"/>
              </w:rPr>
              <w:t>edium-</w:t>
            </w:r>
            <w:proofErr w:type="spellStart"/>
            <w:r>
              <w:rPr>
                <w:sz w:val="20"/>
                <w:szCs w:val="20"/>
              </w:rPr>
              <w:t>c</w:t>
            </w:r>
            <w:r w:rsidRPr="00D16E59">
              <w:rPr>
                <w:sz w:val="20"/>
                <w:szCs w:val="20"/>
              </w:rPr>
              <w:t>hain</w:t>
            </w:r>
            <w:proofErr w:type="spellEnd"/>
            <w:r w:rsidRPr="00D16E59">
              <w:rPr>
                <w:sz w:val="20"/>
                <w:szCs w:val="20"/>
              </w:rPr>
              <w:t xml:space="preserve"> </w:t>
            </w:r>
            <w:r>
              <w:rPr>
                <w:sz w:val="20"/>
                <w:szCs w:val="20"/>
              </w:rPr>
              <w:t xml:space="preserve">      </w:t>
            </w:r>
            <w:r w:rsidRPr="00D16E59">
              <w:rPr>
                <w:sz w:val="20"/>
                <w:szCs w:val="20"/>
              </w:rPr>
              <w:t>1-</w:t>
            </w:r>
            <w:r>
              <w:rPr>
                <w:sz w:val="20"/>
                <w:szCs w:val="20"/>
              </w:rPr>
              <w:t>m</w:t>
            </w:r>
            <w:r w:rsidRPr="00D16E59">
              <w:rPr>
                <w:sz w:val="20"/>
                <w:szCs w:val="20"/>
              </w:rPr>
              <w:t>onoacylglycerols.</w:t>
            </w:r>
            <w:r>
              <w:rPr>
                <w:sz w:val="20"/>
                <w:szCs w:val="20"/>
              </w:rPr>
              <w:t xml:space="preserve"> </w:t>
            </w:r>
            <w:r w:rsidRPr="00D16E59">
              <w:rPr>
                <w:i/>
                <w:iCs/>
                <w:sz w:val="20"/>
                <w:szCs w:val="20"/>
              </w:rPr>
              <w:t xml:space="preserve">ACS </w:t>
            </w:r>
            <w:proofErr w:type="spellStart"/>
            <w:r w:rsidRPr="00D16E59">
              <w:rPr>
                <w:i/>
                <w:iCs/>
                <w:sz w:val="20"/>
                <w:szCs w:val="20"/>
              </w:rPr>
              <w:t>Applied</w:t>
            </w:r>
            <w:proofErr w:type="spellEnd"/>
            <w:r w:rsidRPr="00D16E59">
              <w:rPr>
                <w:i/>
                <w:iCs/>
                <w:sz w:val="20"/>
                <w:szCs w:val="20"/>
              </w:rPr>
              <w:t xml:space="preserve"> </w:t>
            </w:r>
            <w:proofErr w:type="spellStart"/>
            <w:r w:rsidRPr="00D16E59">
              <w:rPr>
                <w:i/>
                <w:iCs/>
                <w:sz w:val="20"/>
                <w:szCs w:val="20"/>
              </w:rPr>
              <w:t>Materials</w:t>
            </w:r>
            <w:proofErr w:type="spellEnd"/>
            <w:r w:rsidRPr="00D16E59">
              <w:rPr>
                <w:i/>
                <w:iCs/>
                <w:sz w:val="20"/>
                <w:szCs w:val="20"/>
              </w:rPr>
              <w:t xml:space="preserve"> &amp; </w:t>
            </w:r>
            <w:proofErr w:type="spellStart"/>
            <w:r w:rsidRPr="00D16E59">
              <w:rPr>
                <w:i/>
                <w:iCs/>
                <w:sz w:val="20"/>
                <w:szCs w:val="20"/>
              </w:rPr>
              <w:t>Interfaces</w:t>
            </w:r>
            <w:proofErr w:type="spellEnd"/>
            <w:r w:rsidRPr="00D16E59">
              <w:rPr>
                <w:sz w:val="20"/>
                <w:szCs w:val="20"/>
              </w:rPr>
              <w:t xml:space="preserve"> </w:t>
            </w:r>
            <w:r>
              <w:rPr>
                <w:sz w:val="20"/>
                <w:szCs w:val="20"/>
              </w:rPr>
              <w:t>1</w:t>
            </w:r>
            <w:r w:rsidRPr="0016189D">
              <w:rPr>
                <w:sz w:val="20"/>
                <w:szCs w:val="20"/>
              </w:rPr>
              <w:t>3</w:t>
            </w:r>
            <w:r w:rsidRPr="00D16E59">
              <w:rPr>
                <w:sz w:val="20"/>
                <w:szCs w:val="20"/>
              </w:rPr>
              <w:t>(34),</w:t>
            </w:r>
            <w:r>
              <w:rPr>
                <w:sz w:val="20"/>
                <w:szCs w:val="20"/>
              </w:rPr>
              <w:t xml:space="preserve"> </w:t>
            </w:r>
            <w:r w:rsidRPr="00D16E59">
              <w:rPr>
                <w:sz w:val="20"/>
                <w:szCs w:val="20"/>
              </w:rPr>
              <w:t>41021-41033</w:t>
            </w:r>
            <w:r>
              <w:rPr>
                <w:sz w:val="20"/>
                <w:szCs w:val="20"/>
              </w:rPr>
              <w:t xml:space="preserve">, </w:t>
            </w:r>
            <w:r w:rsidRPr="0016189D">
              <w:rPr>
                <w:b/>
                <w:bCs/>
                <w:sz w:val="20"/>
                <w:szCs w:val="20"/>
              </w:rPr>
              <w:t>2021</w:t>
            </w:r>
            <w:r>
              <w:rPr>
                <w:sz w:val="20"/>
                <w:szCs w:val="20"/>
              </w:rPr>
              <w:t>.</w:t>
            </w:r>
            <w:r w:rsidRPr="00D16E59">
              <w:rPr>
                <w:sz w:val="20"/>
                <w:szCs w:val="20"/>
              </w:rPr>
              <w:t xml:space="preserve"> ISSN 1944-8244. </w:t>
            </w:r>
            <w:hyperlink r:id="rId66" w:tooltip="DOI URL" w:history="1">
              <w:r w:rsidRPr="00B43773">
                <w:rPr>
                  <w:rStyle w:val="Hypertextovodkaz"/>
                  <w:sz w:val="20"/>
                  <w:szCs w:val="20"/>
                </w:rPr>
                <w:t>https://doi.org/10.1021/acsami.1c07257</w:t>
              </w:r>
            </w:hyperlink>
            <w:r w:rsidRPr="00B43773">
              <w:rPr>
                <w:sz w:val="20"/>
                <w:szCs w:val="20"/>
              </w:rPr>
              <w:t>.</w:t>
            </w:r>
            <w:r>
              <w:t xml:space="preserve"> </w:t>
            </w:r>
            <w:proofErr w:type="spellStart"/>
            <w:r w:rsidRPr="00185617">
              <w:rPr>
                <w:sz w:val="20"/>
                <w:szCs w:val="20"/>
              </w:rPr>
              <w:t>Jimp</w:t>
            </w:r>
            <w:proofErr w:type="spellEnd"/>
            <w:r w:rsidRPr="00185617">
              <w:rPr>
                <w:sz w:val="20"/>
                <w:szCs w:val="20"/>
              </w:rPr>
              <w:t xml:space="preserve"> </w:t>
            </w:r>
            <w:r w:rsidRPr="0016189D">
              <w:rPr>
                <w:sz w:val="20"/>
                <w:szCs w:val="20"/>
              </w:rPr>
              <w:t>(</w:t>
            </w:r>
            <w:r>
              <w:rPr>
                <w:sz w:val="20"/>
                <w:szCs w:val="20"/>
              </w:rPr>
              <w:t>Q1</w:t>
            </w:r>
            <w:r w:rsidRPr="0016189D">
              <w:rPr>
                <w:sz w:val="20"/>
                <w:szCs w:val="20"/>
              </w:rPr>
              <w:t>)</w:t>
            </w:r>
          </w:p>
        </w:tc>
      </w:tr>
      <w:tr w:rsidR="00853DFB" w14:paraId="2486481A" w14:textId="77777777" w:rsidTr="00982FBC">
        <w:trPr>
          <w:trHeight w:val="218"/>
        </w:trPr>
        <w:tc>
          <w:tcPr>
            <w:tcW w:w="9956" w:type="dxa"/>
            <w:gridSpan w:val="14"/>
            <w:shd w:val="clear" w:color="auto" w:fill="F7CAAC"/>
          </w:tcPr>
          <w:p w14:paraId="603D2376" w14:textId="497D6273" w:rsidR="00853DFB" w:rsidRDefault="00853DFB" w:rsidP="00853DFB">
            <w:pPr>
              <w:rPr>
                <w:b/>
              </w:rPr>
            </w:pPr>
            <w:r>
              <w:rPr>
                <w:b/>
              </w:rPr>
              <w:t>Působení v zahraničí</w:t>
            </w:r>
          </w:p>
        </w:tc>
      </w:tr>
      <w:tr w:rsidR="00853DFB" w14:paraId="701E86BD" w14:textId="77777777" w:rsidTr="00982FBC">
        <w:trPr>
          <w:trHeight w:val="328"/>
        </w:trPr>
        <w:tc>
          <w:tcPr>
            <w:tcW w:w="9956" w:type="dxa"/>
            <w:gridSpan w:val="14"/>
          </w:tcPr>
          <w:p w14:paraId="79845E19" w14:textId="77777777" w:rsidR="00853DFB" w:rsidRDefault="00853DFB" w:rsidP="00CD6BD4">
            <w:pPr>
              <w:spacing w:before="60" w:after="60"/>
            </w:pPr>
            <w:r w:rsidRPr="006729C9">
              <w:t>---</w:t>
            </w:r>
          </w:p>
          <w:p w14:paraId="4E88C5F1" w14:textId="5EFBB610" w:rsidR="00DC63B7" w:rsidRDefault="00DC63B7" w:rsidP="00CD6BD4">
            <w:pPr>
              <w:spacing w:before="60" w:after="60"/>
              <w:rPr>
                <w:b/>
              </w:rPr>
            </w:pPr>
          </w:p>
        </w:tc>
      </w:tr>
      <w:tr w:rsidR="00853DFB" w14:paraId="74F7E9A3" w14:textId="77777777" w:rsidTr="00853DFB">
        <w:trPr>
          <w:cantSplit/>
          <w:trHeight w:val="470"/>
        </w:trPr>
        <w:tc>
          <w:tcPr>
            <w:tcW w:w="2505" w:type="dxa"/>
            <w:shd w:val="clear" w:color="auto" w:fill="F7CAAC"/>
          </w:tcPr>
          <w:p w14:paraId="5E23F8D8" w14:textId="77777777" w:rsidR="00853DFB" w:rsidRDefault="00853DFB" w:rsidP="00853DFB">
            <w:pPr>
              <w:jc w:val="both"/>
              <w:rPr>
                <w:b/>
              </w:rPr>
            </w:pPr>
            <w:r>
              <w:rPr>
                <w:b/>
              </w:rPr>
              <w:t xml:space="preserve">Podpis </w:t>
            </w:r>
          </w:p>
        </w:tc>
        <w:tc>
          <w:tcPr>
            <w:tcW w:w="4515" w:type="dxa"/>
            <w:gridSpan w:val="8"/>
          </w:tcPr>
          <w:p w14:paraId="250E5DCC" w14:textId="77777777" w:rsidR="00853DFB" w:rsidRDefault="00853DFB" w:rsidP="00853DFB">
            <w:pPr>
              <w:jc w:val="both"/>
            </w:pPr>
          </w:p>
        </w:tc>
        <w:tc>
          <w:tcPr>
            <w:tcW w:w="829" w:type="dxa"/>
            <w:gridSpan w:val="2"/>
            <w:shd w:val="clear" w:color="auto" w:fill="F7CAAC"/>
          </w:tcPr>
          <w:p w14:paraId="33312118" w14:textId="77777777" w:rsidR="00853DFB" w:rsidRDefault="00853DFB" w:rsidP="00853DFB">
            <w:pPr>
              <w:jc w:val="both"/>
            </w:pPr>
            <w:r>
              <w:rPr>
                <w:b/>
              </w:rPr>
              <w:t>datum</w:t>
            </w:r>
          </w:p>
        </w:tc>
        <w:tc>
          <w:tcPr>
            <w:tcW w:w="2107" w:type="dxa"/>
            <w:gridSpan w:val="3"/>
          </w:tcPr>
          <w:p w14:paraId="7ECF6238" w14:textId="77777777" w:rsidR="00853DFB" w:rsidRDefault="00853DFB" w:rsidP="00853DFB">
            <w:pPr>
              <w:jc w:val="both"/>
            </w:pPr>
          </w:p>
        </w:tc>
      </w:tr>
      <w:tr w:rsidR="00853DFB" w14:paraId="048B5783" w14:textId="77777777" w:rsidTr="00982FBC">
        <w:tc>
          <w:tcPr>
            <w:tcW w:w="9956" w:type="dxa"/>
            <w:gridSpan w:val="14"/>
            <w:tcBorders>
              <w:bottom w:val="double" w:sz="4" w:space="0" w:color="auto"/>
            </w:tcBorders>
            <w:shd w:val="clear" w:color="auto" w:fill="BDD6EE"/>
          </w:tcPr>
          <w:p w14:paraId="0CBE889B" w14:textId="7A3CDAA0" w:rsidR="00853DFB" w:rsidRDefault="00853DFB" w:rsidP="00853DFB">
            <w:pPr>
              <w:jc w:val="both"/>
              <w:rPr>
                <w:b/>
                <w:sz w:val="28"/>
              </w:rPr>
            </w:pPr>
            <w:bookmarkStart w:id="228" w:name="_Hlk172555044"/>
            <w:bookmarkEnd w:id="226"/>
            <w:r>
              <w:rPr>
                <w:b/>
                <w:sz w:val="28"/>
              </w:rPr>
              <w:lastRenderedPageBreak/>
              <w:t>C-I – Personální zabezpečení</w:t>
            </w:r>
          </w:p>
        </w:tc>
      </w:tr>
      <w:tr w:rsidR="00853DFB" w14:paraId="34712531" w14:textId="77777777" w:rsidTr="00853DFB">
        <w:tc>
          <w:tcPr>
            <w:tcW w:w="2505" w:type="dxa"/>
            <w:tcBorders>
              <w:top w:val="double" w:sz="4" w:space="0" w:color="auto"/>
            </w:tcBorders>
            <w:shd w:val="clear" w:color="auto" w:fill="F7CAAC"/>
          </w:tcPr>
          <w:p w14:paraId="70A8EEB7" w14:textId="77777777" w:rsidR="00853DFB" w:rsidRDefault="00853DFB" w:rsidP="00853DFB">
            <w:pPr>
              <w:jc w:val="both"/>
              <w:rPr>
                <w:b/>
              </w:rPr>
            </w:pPr>
            <w:r>
              <w:rPr>
                <w:b/>
              </w:rPr>
              <w:t>Vysoká škola</w:t>
            </w:r>
          </w:p>
        </w:tc>
        <w:tc>
          <w:tcPr>
            <w:tcW w:w="7451" w:type="dxa"/>
            <w:gridSpan w:val="13"/>
          </w:tcPr>
          <w:p w14:paraId="1BDAD02E" w14:textId="77777777" w:rsidR="00853DFB" w:rsidRDefault="00853DFB" w:rsidP="00853DFB">
            <w:pPr>
              <w:jc w:val="both"/>
            </w:pPr>
            <w:r>
              <w:t>Univerzita Tomáše Bati ve Zlíně</w:t>
            </w:r>
          </w:p>
        </w:tc>
      </w:tr>
      <w:tr w:rsidR="00853DFB" w14:paraId="1F6BFC81" w14:textId="77777777" w:rsidTr="00853DFB">
        <w:tc>
          <w:tcPr>
            <w:tcW w:w="2505" w:type="dxa"/>
            <w:shd w:val="clear" w:color="auto" w:fill="F7CAAC"/>
          </w:tcPr>
          <w:p w14:paraId="73AC9048" w14:textId="77777777" w:rsidR="00853DFB" w:rsidRDefault="00853DFB" w:rsidP="00853DFB">
            <w:pPr>
              <w:jc w:val="both"/>
              <w:rPr>
                <w:b/>
              </w:rPr>
            </w:pPr>
            <w:r>
              <w:rPr>
                <w:b/>
              </w:rPr>
              <w:t>Součást vysoké školy</w:t>
            </w:r>
          </w:p>
        </w:tc>
        <w:tc>
          <w:tcPr>
            <w:tcW w:w="7451" w:type="dxa"/>
            <w:gridSpan w:val="13"/>
          </w:tcPr>
          <w:p w14:paraId="3E27FEEF" w14:textId="77777777" w:rsidR="00853DFB" w:rsidRDefault="00853DFB" w:rsidP="00853DFB">
            <w:pPr>
              <w:jc w:val="both"/>
            </w:pPr>
            <w:r>
              <w:t>Fakulta technologická</w:t>
            </w:r>
          </w:p>
        </w:tc>
      </w:tr>
      <w:tr w:rsidR="00853DFB" w14:paraId="24853EF6" w14:textId="77777777" w:rsidTr="00853DFB">
        <w:tc>
          <w:tcPr>
            <w:tcW w:w="2505" w:type="dxa"/>
            <w:shd w:val="clear" w:color="auto" w:fill="F7CAAC"/>
          </w:tcPr>
          <w:p w14:paraId="0CC2A700" w14:textId="77777777" w:rsidR="00853DFB" w:rsidRDefault="00853DFB" w:rsidP="00853DFB">
            <w:pPr>
              <w:jc w:val="both"/>
              <w:rPr>
                <w:b/>
              </w:rPr>
            </w:pPr>
            <w:r>
              <w:rPr>
                <w:b/>
              </w:rPr>
              <w:t>Název studijního programu</w:t>
            </w:r>
          </w:p>
        </w:tc>
        <w:tc>
          <w:tcPr>
            <w:tcW w:w="7451" w:type="dxa"/>
            <w:gridSpan w:val="13"/>
          </w:tcPr>
          <w:p w14:paraId="228D5F14" w14:textId="77777777" w:rsidR="00853DFB" w:rsidRDefault="00853DFB" w:rsidP="00853DFB">
            <w:pPr>
              <w:jc w:val="both"/>
            </w:pPr>
            <w:r>
              <w:t>Potravinářské biotechnologie a aplikovaná mikrobiologie</w:t>
            </w:r>
          </w:p>
        </w:tc>
      </w:tr>
      <w:tr w:rsidR="00853DFB" w14:paraId="0E6C6366" w14:textId="77777777" w:rsidTr="00853DFB">
        <w:tc>
          <w:tcPr>
            <w:tcW w:w="2505" w:type="dxa"/>
            <w:shd w:val="clear" w:color="auto" w:fill="F7CAAC"/>
          </w:tcPr>
          <w:p w14:paraId="26CD1BCA" w14:textId="77777777" w:rsidR="00853DFB" w:rsidRDefault="00853DFB" w:rsidP="00853DFB">
            <w:pPr>
              <w:jc w:val="both"/>
              <w:rPr>
                <w:b/>
              </w:rPr>
            </w:pPr>
            <w:r>
              <w:rPr>
                <w:b/>
              </w:rPr>
              <w:t>Jméno a příjmení</w:t>
            </w:r>
          </w:p>
        </w:tc>
        <w:tc>
          <w:tcPr>
            <w:tcW w:w="4515" w:type="dxa"/>
            <w:gridSpan w:val="8"/>
          </w:tcPr>
          <w:p w14:paraId="25AFE59B" w14:textId="19A4016E" w:rsidR="00853DFB" w:rsidRPr="008F0CA7" w:rsidRDefault="00853DFB" w:rsidP="00853DFB">
            <w:pPr>
              <w:jc w:val="both"/>
              <w:rPr>
                <w:b/>
                <w:bCs/>
              </w:rPr>
            </w:pPr>
            <w:bookmarkStart w:id="229" w:name="Purevdorj"/>
            <w:bookmarkEnd w:id="229"/>
            <w:r w:rsidRPr="008F0CA7">
              <w:rPr>
                <w:b/>
                <w:bCs/>
              </w:rPr>
              <w:t>Khatantuul Purevdorj</w:t>
            </w:r>
          </w:p>
        </w:tc>
        <w:tc>
          <w:tcPr>
            <w:tcW w:w="706" w:type="dxa"/>
            <w:shd w:val="clear" w:color="auto" w:fill="F7CAAC"/>
          </w:tcPr>
          <w:p w14:paraId="68084140" w14:textId="77777777" w:rsidR="00853DFB" w:rsidRDefault="00853DFB" w:rsidP="00853DFB">
            <w:pPr>
              <w:jc w:val="both"/>
              <w:rPr>
                <w:b/>
              </w:rPr>
            </w:pPr>
            <w:r>
              <w:rPr>
                <w:b/>
              </w:rPr>
              <w:t>Tituly</w:t>
            </w:r>
          </w:p>
        </w:tc>
        <w:tc>
          <w:tcPr>
            <w:tcW w:w="2230" w:type="dxa"/>
            <w:gridSpan w:val="4"/>
          </w:tcPr>
          <w:p w14:paraId="1FBC1B34" w14:textId="517C3902" w:rsidR="00853DFB" w:rsidRDefault="00853DFB" w:rsidP="00853DFB">
            <w:pPr>
              <w:jc w:val="both"/>
            </w:pPr>
            <w:r>
              <w:t>Ing., Ph.D.</w:t>
            </w:r>
          </w:p>
        </w:tc>
      </w:tr>
      <w:tr w:rsidR="00853DFB" w:rsidRPr="005E742D" w14:paraId="77FB7FA5" w14:textId="77777777" w:rsidTr="00853DFB">
        <w:tc>
          <w:tcPr>
            <w:tcW w:w="2505" w:type="dxa"/>
            <w:shd w:val="clear" w:color="auto" w:fill="F7CAAC"/>
          </w:tcPr>
          <w:p w14:paraId="6F2DFACC" w14:textId="77777777" w:rsidR="00853DFB" w:rsidRDefault="00853DFB" w:rsidP="00853DFB">
            <w:pPr>
              <w:jc w:val="both"/>
              <w:rPr>
                <w:b/>
              </w:rPr>
            </w:pPr>
            <w:r>
              <w:rPr>
                <w:b/>
              </w:rPr>
              <w:t>Rok narození</w:t>
            </w:r>
          </w:p>
        </w:tc>
        <w:tc>
          <w:tcPr>
            <w:tcW w:w="826" w:type="dxa"/>
            <w:gridSpan w:val="2"/>
          </w:tcPr>
          <w:p w14:paraId="51FB4D88" w14:textId="50BFB599" w:rsidR="00853DFB" w:rsidRDefault="00853DFB" w:rsidP="00853DFB">
            <w:pPr>
              <w:jc w:val="both"/>
            </w:pPr>
            <w:r>
              <w:t>1988</w:t>
            </w:r>
          </w:p>
        </w:tc>
        <w:tc>
          <w:tcPr>
            <w:tcW w:w="1712" w:type="dxa"/>
            <w:shd w:val="clear" w:color="auto" w:fill="F7CAAC"/>
          </w:tcPr>
          <w:p w14:paraId="30DA4A20" w14:textId="07E47257" w:rsidR="00853DFB" w:rsidRDefault="00853DFB" w:rsidP="00853DFB">
            <w:pPr>
              <w:jc w:val="both"/>
              <w:rPr>
                <w:b/>
              </w:rPr>
            </w:pPr>
            <w:r>
              <w:rPr>
                <w:b/>
              </w:rPr>
              <w:t>typ vztahu k VŠ</w:t>
            </w:r>
          </w:p>
        </w:tc>
        <w:tc>
          <w:tcPr>
            <w:tcW w:w="988" w:type="dxa"/>
            <w:gridSpan w:val="4"/>
          </w:tcPr>
          <w:p w14:paraId="415A80CC" w14:textId="77777777" w:rsidR="00853DFB" w:rsidRPr="00F7294E" w:rsidRDefault="00853DFB" w:rsidP="00853DFB">
            <w:pPr>
              <w:jc w:val="both"/>
            </w:pPr>
            <w:r w:rsidRPr="00F7294E">
              <w:t>pp.</w:t>
            </w:r>
          </w:p>
        </w:tc>
        <w:tc>
          <w:tcPr>
            <w:tcW w:w="989" w:type="dxa"/>
            <w:shd w:val="clear" w:color="auto" w:fill="F7CAAC"/>
          </w:tcPr>
          <w:p w14:paraId="480BDD6A" w14:textId="77777777" w:rsidR="00853DFB" w:rsidRPr="00F7294E" w:rsidRDefault="00853DFB" w:rsidP="00853DFB">
            <w:pPr>
              <w:jc w:val="both"/>
              <w:rPr>
                <w:b/>
              </w:rPr>
            </w:pPr>
            <w:r w:rsidRPr="00F7294E">
              <w:rPr>
                <w:b/>
              </w:rPr>
              <w:t>rozsah</w:t>
            </w:r>
          </w:p>
        </w:tc>
        <w:tc>
          <w:tcPr>
            <w:tcW w:w="706" w:type="dxa"/>
          </w:tcPr>
          <w:p w14:paraId="0A39F40B" w14:textId="77777777" w:rsidR="00853DFB" w:rsidRPr="00F7294E" w:rsidRDefault="00853DFB" w:rsidP="00853DFB">
            <w:pPr>
              <w:jc w:val="both"/>
            </w:pPr>
            <w:r w:rsidRPr="00F7294E">
              <w:t>40</w:t>
            </w:r>
          </w:p>
        </w:tc>
        <w:tc>
          <w:tcPr>
            <w:tcW w:w="818" w:type="dxa"/>
            <w:gridSpan w:val="2"/>
            <w:shd w:val="clear" w:color="auto" w:fill="F7CAAC"/>
          </w:tcPr>
          <w:p w14:paraId="6C53F6E0" w14:textId="77777777" w:rsidR="00853DFB" w:rsidRPr="00F7294E" w:rsidRDefault="00853DFB" w:rsidP="00853DFB">
            <w:pPr>
              <w:jc w:val="both"/>
              <w:rPr>
                <w:b/>
              </w:rPr>
            </w:pPr>
            <w:r w:rsidRPr="00F7294E">
              <w:rPr>
                <w:b/>
              </w:rPr>
              <w:t>do kdy</w:t>
            </w:r>
          </w:p>
        </w:tc>
        <w:tc>
          <w:tcPr>
            <w:tcW w:w="1412" w:type="dxa"/>
            <w:gridSpan w:val="2"/>
          </w:tcPr>
          <w:p w14:paraId="6C32E802" w14:textId="6E90CD62" w:rsidR="00853DFB" w:rsidRPr="00F7294E" w:rsidRDefault="00853DFB" w:rsidP="00853DFB">
            <w:pPr>
              <w:jc w:val="both"/>
            </w:pPr>
            <w:r>
              <w:t>N</w:t>
            </w:r>
          </w:p>
        </w:tc>
      </w:tr>
      <w:tr w:rsidR="00853DFB" w:rsidRPr="005E742D" w14:paraId="67A003D4" w14:textId="77777777" w:rsidTr="00853DFB">
        <w:tc>
          <w:tcPr>
            <w:tcW w:w="5043" w:type="dxa"/>
            <w:gridSpan w:val="4"/>
            <w:shd w:val="clear" w:color="auto" w:fill="F7CAAC"/>
          </w:tcPr>
          <w:p w14:paraId="065CE4F1" w14:textId="77777777" w:rsidR="00853DFB" w:rsidRDefault="00853DFB" w:rsidP="00853DFB">
            <w:pPr>
              <w:jc w:val="both"/>
              <w:rPr>
                <w:b/>
              </w:rPr>
            </w:pPr>
            <w:r>
              <w:rPr>
                <w:b/>
              </w:rPr>
              <w:t>Typ vztahu na součásti VŠ, která uskutečňuje st. program</w:t>
            </w:r>
          </w:p>
        </w:tc>
        <w:tc>
          <w:tcPr>
            <w:tcW w:w="988" w:type="dxa"/>
            <w:gridSpan w:val="4"/>
          </w:tcPr>
          <w:p w14:paraId="34C798BD" w14:textId="77777777" w:rsidR="00853DFB" w:rsidRPr="00F7294E" w:rsidRDefault="00853DFB" w:rsidP="00853DFB">
            <w:pPr>
              <w:jc w:val="both"/>
            </w:pPr>
            <w:r w:rsidRPr="00F7294E">
              <w:t>pp.</w:t>
            </w:r>
          </w:p>
        </w:tc>
        <w:tc>
          <w:tcPr>
            <w:tcW w:w="989" w:type="dxa"/>
            <w:shd w:val="clear" w:color="auto" w:fill="F7CAAC"/>
          </w:tcPr>
          <w:p w14:paraId="683B646C" w14:textId="77777777" w:rsidR="00853DFB" w:rsidRPr="00F7294E" w:rsidRDefault="00853DFB" w:rsidP="00853DFB">
            <w:pPr>
              <w:jc w:val="both"/>
              <w:rPr>
                <w:b/>
              </w:rPr>
            </w:pPr>
            <w:r w:rsidRPr="00F7294E">
              <w:rPr>
                <w:b/>
              </w:rPr>
              <w:t>rozsah</w:t>
            </w:r>
          </w:p>
        </w:tc>
        <w:tc>
          <w:tcPr>
            <w:tcW w:w="706" w:type="dxa"/>
          </w:tcPr>
          <w:p w14:paraId="4988744D" w14:textId="77777777" w:rsidR="00853DFB" w:rsidRPr="00F7294E" w:rsidRDefault="00853DFB" w:rsidP="00853DFB">
            <w:pPr>
              <w:jc w:val="both"/>
            </w:pPr>
            <w:r w:rsidRPr="00F7294E">
              <w:t>40</w:t>
            </w:r>
          </w:p>
        </w:tc>
        <w:tc>
          <w:tcPr>
            <w:tcW w:w="818" w:type="dxa"/>
            <w:gridSpan w:val="2"/>
            <w:shd w:val="clear" w:color="auto" w:fill="F7CAAC"/>
          </w:tcPr>
          <w:p w14:paraId="12E28B7C" w14:textId="77777777" w:rsidR="00853DFB" w:rsidRPr="00F7294E" w:rsidRDefault="00853DFB" w:rsidP="00853DFB">
            <w:pPr>
              <w:jc w:val="both"/>
              <w:rPr>
                <w:b/>
              </w:rPr>
            </w:pPr>
            <w:r w:rsidRPr="00F7294E">
              <w:rPr>
                <w:b/>
              </w:rPr>
              <w:t>do kdy</w:t>
            </w:r>
          </w:p>
        </w:tc>
        <w:tc>
          <w:tcPr>
            <w:tcW w:w="1412" w:type="dxa"/>
            <w:gridSpan w:val="2"/>
          </w:tcPr>
          <w:p w14:paraId="180DE1E6" w14:textId="4CCA8E18" w:rsidR="00853DFB" w:rsidRPr="00F7294E" w:rsidRDefault="00853DFB" w:rsidP="00853DFB">
            <w:pPr>
              <w:jc w:val="both"/>
            </w:pPr>
            <w:r>
              <w:t>N</w:t>
            </w:r>
          </w:p>
        </w:tc>
      </w:tr>
      <w:tr w:rsidR="00853DFB" w14:paraId="70541E96" w14:textId="77777777" w:rsidTr="00853DFB">
        <w:tc>
          <w:tcPr>
            <w:tcW w:w="6031" w:type="dxa"/>
            <w:gridSpan w:val="8"/>
            <w:shd w:val="clear" w:color="auto" w:fill="F7CAAC"/>
          </w:tcPr>
          <w:p w14:paraId="00BFBC9A" w14:textId="47CA8B85" w:rsidR="00853DFB" w:rsidRDefault="00853DFB" w:rsidP="00853DFB">
            <w:pPr>
              <w:jc w:val="both"/>
            </w:pPr>
            <w:r>
              <w:rPr>
                <w:b/>
              </w:rPr>
              <w:t>Další současná působení jako akademický pracovník na jiných VŠ</w:t>
            </w:r>
          </w:p>
        </w:tc>
        <w:tc>
          <w:tcPr>
            <w:tcW w:w="1695" w:type="dxa"/>
            <w:gridSpan w:val="2"/>
            <w:shd w:val="clear" w:color="auto" w:fill="F7CAAC"/>
          </w:tcPr>
          <w:p w14:paraId="56B31897" w14:textId="77777777" w:rsidR="00853DFB" w:rsidRDefault="00853DFB" w:rsidP="00853DFB">
            <w:pPr>
              <w:jc w:val="both"/>
              <w:rPr>
                <w:b/>
              </w:rPr>
            </w:pPr>
            <w:r>
              <w:rPr>
                <w:b/>
              </w:rPr>
              <w:t xml:space="preserve">typ </w:t>
            </w:r>
            <w:proofErr w:type="spellStart"/>
            <w:r>
              <w:rPr>
                <w:b/>
              </w:rPr>
              <w:t>prac</w:t>
            </w:r>
            <w:proofErr w:type="spellEnd"/>
            <w:r>
              <w:rPr>
                <w:b/>
              </w:rPr>
              <w:t>. vztahu</w:t>
            </w:r>
          </w:p>
        </w:tc>
        <w:tc>
          <w:tcPr>
            <w:tcW w:w="2230" w:type="dxa"/>
            <w:gridSpan w:val="4"/>
            <w:shd w:val="clear" w:color="auto" w:fill="F7CAAC"/>
          </w:tcPr>
          <w:p w14:paraId="2FC33EFC" w14:textId="77777777" w:rsidR="00853DFB" w:rsidRDefault="00853DFB" w:rsidP="00853DFB">
            <w:pPr>
              <w:jc w:val="both"/>
              <w:rPr>
                <w:b/>
              </w:rPr>
            </w:pPr>
            <w:r>
              <w:rPr>
                <w:b/>
              </w:rPr>
              <w:t>rozsah</w:t>
            </w:r>
          </w:p>
        </w:tc>
      </w:tr>
      <w:tr w:rsidR="00853DFB" w14:paraId="497903B0" w14:textId="77777777" w:rsidTr="00853DFB">
        <w:tc>
          <w:tcPr>
            <w:tcW w:w="6031" w:type="dxa"/>
            <w:gridSpan w:val="8"/>
          </w:tcPr>
          <w:p w14:paraId="662666E9" w14:textId="77777777" w:rsidR="00853DFB" w:rsidRDefault="00853DFB" w:rsidP="00853DFB">
            <w:pPr>
              <w:jc w:val="both"/>
            </w:pPr>
            <w:r>
              <w:t>---</w:t>
            </w:r>
          </w:p>
        </w:tc>
        <w:tc>
          <w:tcPr>
            <w:tcW w:w="1695" w:type="dxa"/>
            <w:gridSpan w:val="2"/>
          </w:tcPr>
          <w:p w14:paraId="6A46F3C0" w14:textId="77777777" w:rsidR="00853DFB" w:rsidRDefault="00853DFB" w:rsidP="00853DFB">
            <w:pPr>
              <w:jc w:val="both"/>
            </w:pPr>
            <w:r>
              <w:t>---</w:t>
            </w:r>
          </w:p>
        </w:tc>
        <w:tc>
          <w:tcPr>
            <w:tcW w:w="2230" w:type="dxa"/>
            <w:gridSpan w:val="4"/>
          </w:tcPr>
          <w:p w14:paraId="3F01F74C" w14:textId="77777777" w:rsidR="00853DFB" w:rsidRDefault="00853DFB" w:rsidP="00853DFB">
            <w:pPr>
              <w:jc w:val="both"/>
            </w:pPr>
            <w:r>
              <w:t>---</w:t>
            </w:r>
          </w:p>
        </w:tc>
      </w:tr>
      <w:tr w:rsidR="00853DFB" w14:paraId="3A2B9AEF" w14:textId="77777777" w:rsidTr="00853DFB">
        <w:tc>
          <w:tcPr>
            <w:tcW w:w="6031" w:type="dxa"/>
            <w:gridSpan w:val="8"/>
          </w:tcPr>
          <w:p w14:paraId="428F520D" w14:textId="77777777" w:rsidR="00853DFB" w:rsidRDefault="00853DFB" w:rsidP="00853DFB">
            <w:pPr>
              <w:jc w:val="both"/>
            </w:pPr>
          </w:p>
        </w:tc>
        <w:tc>
          <w:tcPr>
            <w:tcW w:w="1695" w:type="dxa"/>
            <w:gridSpan w:val="2"/>
          </w:tcPr>
          <w:p w14:paraId="0F4B91C5" w14:textId="77777777" w:rsidR="00853DFB" w:rsidRDefault="00853DFB" w:rsidP="00853DFB">
            <w:pPr>
              <w:jc w:val="both"/>
            </w:pPr>
          </w:p>
        </w:tc>
        <w:tc>
          <w:tcPr>
            <w:tcW w:w="2230" w:type="dxa"/>
            <w:gridSpan w:val="4"/>
          </w:tcPr>
          <w:p w14:paraId="6123EC42" w14:textId="77777777" w:rsidR="00853DFB" w:rsidRDefault="00853DFB" w:rsidP="00853DFB">
            <w:pPr>
              <w:jc w:val="both"/>
            </w:pPr>
          </w:p>
        </w:tc>
      </w:tr>
      <w:tr w:rsidR="00853DFB" w14:paraId="786852A4" w14:textId="77777777" w:rsidTr="00982FBC">
        <w:tc>
          <w:tcPr>
            <w:tcW w:w="9956" w:type="dxa"/>
            <w:gridSpan w:val="14"/>
            <w:shd w:val="clear" w:color="auto" w:fill="F7CAAC"/>
          </w:tcPr>
          <w:p w14:paraId="35E39F70" w14:textId="77777777" w:rsidR="00853DFB" w:rsidRDefault="00853DFB" w:rsidP="00853DFB">
            <w:pPr>
              <w:jc w:val="both"/>
            </w:pPr>
            <w:r>
              <w:rPr>
                <w:b/>
              </w:rPr>
              <w:t>Předměty příslušného studijního programu a způsob zapojení do jejich výuky, příp. další zapojení do uskutečňování studijního programu</w:t>
            </w:r>
          </w:p>
        </w:tc>
      </w:tr>
      <w:tr w:rsidR="00853DFB" w:rsidRPr="002827C6" w14:paraId="02B47BE3" w14:textId="77777777" w:rsidTr="00982FBC">
        <w:trPr>
          <w:trHeight w:val="413"/>
        </w:trPr>
        <w:tc>
          <w:tcPr>
            <w:tcW w:w="9956" w:type="dxa"/>
            <w:gridSpan w:val="14"/>
            <w:tcBorders>
              <w:top w:val="nil"/>
            </w:tcBorders>
          </w:tcPr>
          <w:p w14:paraId="4829B293" w14:textId="70E6BA74" w:rsidR="00853DFB" w:rsidRPr="002827C6" w:rsidRDefault="00853DFB" w:rsidP="00853DFB">
            <w:pPr>
              <w:spacing w:before="120" w:after="120"/>
              <w:jc w:val="both"/>
            </w:pPr>
            <w:r w:rsidRPr="003B7B98">
              <w:rPr>
                <w:b/>
                <w:bCs/>
              </w:rPr>
              <w:t>Biotechnologick</w:t>
            </w:r>
            <w:r>
              <w:rPr>
                <w:b/>
                <w:bCs/>
              </w:rPr>
              <w:t>á</w:t>
            </w:r>
            <w:r w:rsidRPr="003B7B98">
              <w:rPr>
                <w:b/>
                <w:bCs/>
              </w:rPr>
              <w:t xml:space="preserve"> produkce biologicky aktivních látek</w:t>
            </w:r>
            <w:r>
              <w:t xml:space="preserve"> (</w:t>
            </w:r>
            <w:proofErr w:type="gramStart"/>
            <w:r>
              <w:t>100%</w:t>
            </w:r>
            <w:proofErr w:type="gramEnd"/>
            <w:r>
              <w:t xml:space="preserve"> p)</w:t>
            </w:r>
          </w:p>
        </w:tc>
      </w:tr>
      <w:tr w:rsidR="00853DFB" w:rsidRPr="002827C6" w14:paraId="0B41DAF9" w14:textId="77777777" w:rsidTr="00982FBC">
        <w:trPr>
          <w:trHeight w:val="340"/>
        </w:trPr>
        <w:tc>
          <w:tcPr>
            <w:tcW w:w="9956" w:type="dxa"/>
            <w:gridSpan w:val="14"/>
            <w:tcBorders>
              <w:top w:val="nil"/>
            </w:tcBorders>
            <w:shd w:val="clear" w:color="auto" w:fill="FBD4B4"/>
          </w:tcPr>
          <w:p w14:paraId="610155B5" w14:textId="22654D5E" w:rsidR="00853DFB" w:rsidRPr="002827C6" w:rsidRDefault="00853DFB" w:rsidP="00853DFB">
            <w:pPr>
              <w:jc w:val="both"/>
              <w:rPr>
                <w:b/>
              </w:rPr>
            </w:pPr>
            <w:r w:rsidRPr="002827C6">
              <w:rPr>
                <w:b/>
              </w:rPr>
              <w:t>Zapojení do výuky v dalších studijních programech na téže vysoké škole (pouze u garantů ZT a PZ předmětů)</w:t>
            </w:r>
          </w:p>
        </w:tc>
      </w:tr>
      <w:tr w:rsidR="00853DFB" w:rsidRPr="002827C6" w14:paraId="549DAB47" w14:textId="77777777" w:rsidTr="00853DFB">
        <w:trPr>
          <w:trHeight w:val="340"/>
        </w:trPr>
        <w:tc>
          <w:tcPr>
            <w:tcW w:w="2572" w:type="dxa"/>
            <w:gridSpan w:val="2"/>
            <w:tcBorders>
              <w:top w:val="nil"/>
            </w:tcBorders>
          </w:tcPr>
          <w:p w14:paraId="787A413E" w14:textId="77777777" w:rsidR="00853DFB" w:rsidRPr="002827C6" w:rsidRDefault="00853DFB" w:rsidP="00853DFB">
            <w:pPr>
              <w:jc w:val="both"/>
              <w:rPr>
                <w:b/>
              </w:rPr>
            </w:pPr>
            <w:r w:rsidRPr="002827C6">
              <w:rPr>
                <w:b/>
              </w:rPr>
              <w:t>Název studijního předmětu</w:t>
            </w:r>
          </w:p>
        </w:tc>
        <w:tc>
          <w:tcPr>
            <w:tcW w:w="2613" w:type="dxa"/>
            <w:gridSpan w:val="3"/>
            <w:tcBorders>
              <w:top w:val="nil"/>
            </w:tcBorders>
          </w:tcPr>
          <w:p w14:paraId="0525EFF9" w14:textId="77777777" w:rsidR="00853DFB" w:rsidRPr="002827C6" w:rsidRDefault="00853DFB" w:rsidP="00853DFB">
            <w:pPr>
              <w:jc w:val="both"/>
              <w:rPr>
                <w:b/>
              </w:rPr>
            </w:pPr>
            <w:r w:rsidRPr="002827C6">
              <w:rPr>
                <w:b/>
              </w:rPr>
              <w:t>Název studijního programu</w:t>
            </w:r>
          </w:p>
        </w:tc>
        <w:tc>
          <w:tcPr>
            <w:tcW w:w="565" w:type="dxa"/>
            <w:gridSpan w:val="2"/>
            <w:tcBorders>
              <w:top w:val="nil"/>
            </w:tcBorders>
          </w:tcPr>
          <w:p w14:paraId="1B73CE18" w14:textId="77777777" w:rsidR="00853DFB" w:rsidRPr="002827C6" w:rsidRDefault="00853DFB" w:rsidP="00853DFB">
            <w:pPr>
              <w:jc w:val="both"/>
              <w:rPr>
                <w:b/>
              </w:rPr>
            </w:pPr>
            <w:r w:rsidRPr="002827C6">
              <w:rPr>
                <w:b/>
              </w:rPr>
              <w:t>Sem.</w:t>
            </w:r>
          </w:p>
        </w:tc>
        <w:tc>
          <w:tcPr>
            <w:tcW w:w="2099" w:type="dxa"/>
            <w:gridSpan w:val="4"/>
            <w:tcBorders>
              <w:top w:val="nil"/>
            </w:tcBorders>
          </w:tcPr>
          <w:p w14:paraId="44B62FC2" w14:textId="77777777" w:rsidR="00853DFB" w:rsidRPr="002827C6" w:rsidRDefault="00853DFB" w:rsidP="00853DFB">
            <w:pPr>
              <w:jc w:val="both"/>
              <w:rPr>
                <w:b/>
              </w:rPr>
            </w:pPr>
            <w:r w:rsidRPr="002827C6">
              <w:rPr>
                <w:b/>
              </w:rPr>
              <w:t>Role ve výuce daného předmětu</w:t>
            </w:r>
          </w:p>
        </w:tc>
        <w:tc>
          <w:tcPr>
            <w:tcW w:w="2107" w:type="dxa"/>
            <w:gridSpan w:val="3"/>
            <w:tcBorders>
              <w:top w:val="nil"/>
            </w:tcBorders>
          </w:tcPr>
          <w:p w14:paraId="1C52F26E" w14:textId="77777777" w:rsidR="00853DFB" w:rsidRDefault="00853DFB" w:rsidP="00853DFB">
            <w:pPr>
              <w:jc w:val="both"/>
              <w:rPr>
                <w:b/>
              </w:rPr>
            </w:pPr>
            <w:r>
              <w:rPr>
                <w:b/>
              </w:rPr>
              <w:t>(</w:t>
            </w:r>
            <w:r w:rsidRPr="00F20AEF">
              <w:rPr>
                <w:b/>
                <w:i/>
                <w:iCs/>
              </w:rPr>
              <w:t>nepovinný údaj</w:t>
            </w:r>
            <w:r w:rsidRPr="00F20AEF">
              <w:rPr>
                <w:b/>
              </w:rPr>
              <w:t>)</w:t>
            </w:r>
            <w:r>
              <w:rPr>
                <w:b/>
              </w:rPr>
              <w:t xml:space="preserve"> </w:t>
            </w:r>
          </w:p>
          <w:p w14:paraId="352B2E58" w14:textId="77777777" w:rsidR="00853DFB" w:rsidRPr="002827C6" w:rsidRDefault="00853DFB" w:rsidP="00853DFB">
            <w:pPr>
              <w:jc w:val="both"/>
              <w:rPr>
                <w:b/>
              </w:rPr>
            </w:pPr>
            <w:r w:rsidRPr="002827C6">
              <w:rPr>
                <w:b/>
              </w:rPr>
              <w:t>Počet hodin za semestr</w:t>
            </w:r>
          </w:p>
        </w:tc>
      </w:tr>
      <w:tr w:rsidR="00853DFB" w:rsidRPr="000F23DD" w14:paraId="796B2902" w14:textId="77777777" w:rsidTr="00853DFB">
        <w:trPr>
          <w:trHeight w:val="285"/>
        </w:trPr>
        <w:tc>
          <w:tcPr>
            <w:tcW w:w="2572" w:type="dxa"/>
            <w:gridSpan w:val="2"/>
            <w:tcBorders>
              <w:top w:val="nil"/>
            </w:tcBorders>
            <w:vAlign w:val="center"/>
          </w:tcPr>
          <w:p w14:paraId="3FC09D4F" w14:textId="0E0801A4" w:rsidR="00853DFB" w:rsidRPr="00775605" w:rsidRDefault="00853DFB" w:rsidP="00853DFB">
            <w:proofErr w:type="spellStart"/>
            <w:r w:rsidRPr="00775605">
              <w:t>Bioanalytické</w:t>
            </w:r>
            <w:proofErr w:type="spellEnd"/>
            <w:r w:rsidRPr="00775605">
              <w:t xml:space="preserve"> metody</w:t>
            </w:r>
          </w:p>
        </w:tc>
        <w:tc>
          <w:tcPr>
            <w:tcW w:w="2613" w:type="dxa"/>
            <w:gridSpan w:val="3"/>
            <w:tcBorders>
              <w:top w:val="nil"/>
            </w:tcBorders>
            <w:vAlign w:val="center"/>
          </w:tcPr>
          <w:p w14:paraId="12BBAA15" w14:textId="77777777" w:rsidR="00853DFB" w:rsidRPr="00775605" w:rsidRDefault="00853DFB" w:rsidP="00853DFB">
            <w:r w:rsidRPr="00775605">
              <w:t xml:space="preserve">Bc Technologie a hodnocení potravin </w:t>
            </w:r>
          </w:p>
          <w:p w14:paraId="31A0785D" w14:textId="77777777" w:rsidR="00853DFB" w:rsidRPr="00775605" w:rsidRDefault="00853DFB" w:rsidP="00853DFB">
            <w:r w:rsidRPr="00775605">
              <w:t>– Potravinářské biotechnologie a aplikovaná mikrobiologie</w:t>
            </w:r>
          </w:p>
          <w:p w14:paraId="74365928" w14:textId="77777777" w:rsidR="00853DFB" w:rsidRPr="00775605" w:rsidRDefault="00853DFB" w:rsidP="00853DFB">
            <w:r w:rsidRPr="00775605">
              <w:t xml:space="preserve">Bc Materiály a technologie </w:t>
            </w:r>
          </w:p>
          <w:p w14:paraId="5B5FA35C" w14:textId="64073769" w:rsidR="00853DFB" w:rsidRPr="00775605" w:rsidRDefault="00853DFB" w:rsidP="00853DFB">
            <w:r w:rsidRPr="00775605">
              <w:t>– Ochrana životního prostředí</w:t>
            </w:r>
          </w:p>
        </w:tc>
        <w:tc>
          <w:tcPr>
            <w:tcW w:w="565" w:type="dxa"/>
            <w:gridSpan w:val="2"/>
            <w:tcBorders>
              <w:top w:val="nil"/>
            </w:tcBorders>
          </w:tcPr>
          <w:p w14:paraId="0A2F81F4" w14:textId="77777777" w:rsidR="00853DFB" w:rsidRPr="00775605" w:rsidRDefault="00853DFB" w:rsidP="00853DFB">
            <w:r w:rsidRPr="00775605">
              <w:t>2/LS</w:t>
            </w:r>
          </w:p>
          <w:p w14:paraId="60E287CB" w14:textId="77777777" w:rsidR="00853DFB" w:rsidRPr="00775605" w:rsidRDefault="00853DFB" w:rsidP="00853DFB"/>
          <w:p w14:paraId="6E47572C" w14:textId="77777777" w:rsidR="00853DFB" w:rsidRPr="00775605" w:rsidRDefault="00853DFB" w:rsidP="00853DFB"/>
          <w:p w14:paraId="047F047F" w14:textId="77777777" w:rsidR="00853DFB" w:rsidRPr="00775605" w:rsidRDefault="00853DFB" w:rsidP="00853DFB"/>
          <w:p w14:paraId="1AB56ECD" w14:textId="77777777" w:rsidR="00853DFB" w:rsidRPr="00775605" w:rsidRDefault="00853DFB" w:rsidP="00853DFB"/>
          <w:p w14:paraId="7F0ADB15" w14:textId="3EB995F9" w:rsidR="00853DFB" w:rsidRPr="00775605" w:rsidRDefault="00853DFB" w:rsidP="00853DFB">
            <w:r w:rsidRPr="00775605">
              <w:t>3/LS</w:t>
            </w:r>
          </w:p>
        </w:tc>
        <w:tc>
          <w:tcPr>
            <w:tcW w:w="2099" w:type="dxa"/>
            <w:gridSpan w:val="4"/>
            <w:tcBorders>
              <w:top w:val="nil"/>
            </w:tcBorders>
            <w:vAlign w:val="center"/>
          </w:tcPr>
          <w:p w14:paraId="5E83AC96" w14:textId="7935BF10" w:rsidR="00853DFB" w:rsidRPr="00775605" w:rsidRDefault="00853DFB" w:rsidP="00853DFB">
            <w:r w:rsidRPr="00775605">
              <w:t>Vede seminář</w:t>
            </w:r>
          </w:p>
        </w:tc>
        <w:tc>
          <w:tcPr>
            <w:tcW w:w="2107" w:type="dxa"/>
            <w:gridSpan w:val="3"/>
            <w:tcBorders>
              <w:top w:val="nil"/>
            </w:tcBorders>
            <w:vAlign w:val="center"/>
          </w:tcPr>
          <w:p w14:paraId="7C80EF59" w14:textId="77777777" w:rsidR="00853DFB" w:rsidRPr="00775605" w:rsidRDefault="00853DFB" w:rsidP="00853DFB"/>
        </w:tc>
      </w:tr>
      <w:tr w:rsidR="00853DFB" w:rsidRPr="000F23DD" w14:paraId="5ED5B0A3" w14:textId="77777777" w:rsidTr="00853DFB">
        <w:trPr>
          <w:trHeight w:val="284"/>
        </w:trPr>
        <w:tc>
          <w:tcPr>
            <w:tcW w:w="2572" w:type="dxa"/>
            <w:gridSpan w:val="2"/>
            <w:tcBorders>
              <w:top w:val="nil"/>
            </w:tcBorders>
            <w:vAlign w:val="center"/>
          </w:tcPr>
          <w:p w14:paraId="1F111F59" w14:textId="04847480" w:rsidR="00853DFB" w:rsidRPr="00775605" w:rsidRDefault="00853DFB" w:rsidP="00853DFB">
            <w:r w:rsidRPr="00775605">
              <w:t>Kultivační techniky a biotechnologické aplikace</w:t>
            </w:r>
          </w:p>
        </w:tc>
        <w:tc>
          <w:tcPr>
            <w:tcW w:w="2613" w:type="dxa"/>
            <w:gridSpan w:val="3"/>
            <w:tcBorders>
              <w:top w:val="nil"/>
            </w:tcBorders>
            <w:vAlign w:val="center"/>
          </w:tcPr>
          <w:p w14:paraId="4BA4C367" w14:textId="77777777" w:rsidR="00853DFB" w:rsidRPr="00775605" w:rsidRDefault="00853DFB" w:rsidP="00853DFB">
            <w:r w:rsidRPr="00775605">
              <w:t xml:space="preserve">Bc Technologie a hodnocení potravin </w:t>
            </w:r>
          </w:p>
          <w:p w14:paraId="6EEC6947" w14:textId="2A738D93" w:rsidR="00853DFB" w:rsidRPr="00775605" w:rsidRDefault="00853DFB" w:rsidP="00853DFB">
            <w:r w:rsidRPr="00775605">
              <w:t>– Potravinářské biotechnologie a aplikovaná mikrobiologie</w:t>
            </w:r>
          </w:p>
        </w:tc>
        <w:tc>
          <w:tcPr>
            <w:tcW w:w="565" w:type="dxa"/>
            <w:gridSpan w:val="2"/>
            <w:tcBorders>
              <w:top w:val="nil"/>
            </w:tcBorders>
            <w:vAlign w:val="center"/>
          </w:tcPr>
          <w:p w14:paraId="7E8FC1B9" w14:textId="516F4A74" w:rsidR="00853DFB" w:rsidRPr="00775605" w:rsidRDefault="00853DFB" w:rsidP="00853DFB">
            <w:r w:rsidRPr="00775605">
              <w:t>3/ZS</w:t>
            </w:r>
          </w:p>
        </w:tc>
        <w:tc>
          <w:tcPr>
            <w:tcW w:w="2099" w:type="dxa"/>
            <w:gridSpan w:val="4"/>
            <w:tcBorders>
              <w:top w:val="nil"/>
            </w:tcBorders>
            <w:vAlign w:val="center"/>
          </w:tcPr>
          <w:p w14:paraId="63016E7D" w14:textId="6A649C1F" w:rsidR="00853DFB" w:rsidRPr="00775605" w:rsidRDefault="00853DFB" w:rsidP="00853DFB">
            <w:r w:rsidRPr="00775605">
              <w:br/>
              <w:t>Cvičící, Vede seminář</w:t>
            </w:r>
          </w:p>
          <w:p w14:paraId="6C07DD00" w14:textId="77777777" w:rsidR="00853DFB" w:rsidRPr="00775605" w:rsidRDefault="00853DFB" w:rsidP="00853DFB"/>
        </w:tc>
        <w:tc>
          <w:tcPr>
            <w:tcW w:w="2107" w:type="dxa"/>
            <w:gridSpan w:val="3"/>
            <w:tcBorders>
              <w:top w:val="nil"/>
            </w:tcBorders>
            <w:vAlign w:val="center"/>
          </w:tcPr>
          <w:p w14:paraId="04B64084" w14:textId="77777777" w:rsidR="00853DFB" w:rsidRPr="00775605" w:rsidRDefault="00853DFB" w:rsidP="00853DFB"/>
        </w:tc>
      </w:tr>
      <w:tr w:rsidR="00853DFB" w:rsidRPr="000F23DD" w14:paraId="011BFC7D" w14:textId="77777777" w:rsidTr="00853DFB">
        <w:trPr>
          <w:trHeight w:val="284"/>
        </w:trPr>
        <w:tc>
          <w:tcPr>
            <w:tcW w:w="2572" w:type="dxa"/>
            <w:gridSpan w:val="2"/>
            <w:tcBorders>
              <w:top w:val="nil"/>
            </w:tcBorders>
            <w:vAlign w:val="center"/>
          </w:tcPr>
          <w:p w14:paraId="3E10C4DD" w14:textId="013D0DD5" w:rsidR="00853DFB" w:rsidRPr="00775605" w:rsidRDefault="00853DFB" w:rsidP="00853DFB">
            <w:r w:rsidRPr="00775605">
              <w:t>Laboratoř biochemie</w:t>
            </w:r>
          </w:p>
        </w:tc>
        <w:tc>
          <w:tcPr>
            <w:tcW w:w="2613" w:type="dxa"/>
            <w:gridSpan w:val="3"/>
            <w:tcBorders>
              <w:top w:val="nil"/>
            </w:tcBorders>
            <w:vAlign w:val="center"/>
          </w:tcPr>
          <w:p w14:paraId="280BFCF1" w14:textId="77777777" w:rsidR="00853DFB" w:rsidRPr="00775605" w:rsidRDefault="00853DFB" w:rsidP="00853DFB">
            <w:r w:rsidRPr="00775605">
              <w:t xml:space="preserve">Bc Materiály a technologie </w:t>
            </w:r>
          </w:p>
          <w:p w14:paraId="053EEEB7" w14:textId="16CF820F" w:rsidR="00853DFB" w:rsidRPr="00775605" w:rsidRDefault="00853DFB" w:rsidP="00853DFB">
            <w:r w:rsidRPr="00775605">
              <w:t xml:space="preserve">– </w:t>
            </w:r>
            <w:proofErr w:type="spellStart"/>
            <w:r w:rsidRPr="00775605">
              <w:t>Biomateriály</w:t>
            </w:r>
            <w:proofErr w:type="spellEnd"/>
            <w:r w:rsidRPr="00775605">
              <w:t xml:space="preserve"> a kosmetika</w:t>
            </w:r>
          </w:p>
          <w:p w14:paraId="4D3D6C7F" w14:textId="77777777" w:rsidR="00853DFB" w:rsidRPr="00775605" w:rsidRDefault="00853DFB" w:rsidP="00853DFB">
            <w:r w:rsidRPr="00775605">
              <w:t>– Ochrana životního prostředí</w:t>
            </w:r>
          </w:p>
          <w:p w14:paraId="245D369E" w14:textId="44DA9DB5" w:rsidR="00853DFB" w:rsidRPr="00775605" w:rsidRDefault="00853DFB" w:rsidP="00853DFB">
            <w:r w:rsidRPr="00775605">
              <w:t xml:space="preserve">Bc Technologie a hodnocení potravin </w:t>
            </w:r>
          </w:p>
        </w:tc>
        <w:tc>
          <w:tcPr>
            <w:tcW w:w="565" w:type="dxa"/>
            <w:gridSpan w:val="2"/>
            <w:tcBorders>
              <w:top w:val="nil"/>
            </w:tcBorders>
            <w:vAlign w:val="center"/>
          </w:tcPr>
          <w:p w14:paraId="27050731" w14:textId="05AFE48C" w:rsidR="00853DFB" w:rsidRPr="00775605" w:rsidRDefault="00853DFB" w:rsidP="00853DFB">
            <w:r w:rsidRPr="00775605">
              <w:t>2/LS</w:t>
            </w:r>
          </w:p>
        </w:tc>
        <w:tc>
          <w:tcPr>
            <w:tcW w:w="2099" w:type="dxa"/>
            <w:gridSpan w:val="4"/>
            <w:tcBorders>
              <w:top w:val="nil"/>
            </w:tcBorders>
            <w:vAlign w:val="center"/>
          </w:tcPr>
          <w:p w14:paraId="06F1BAB2" w14:textId="26D694F1" w:rsidR="00853DFB" w:rsidRPr="00775605" w:rsidRDefault="00853DFB" w:rsidP="00853DFB">
            <w:r w:rsidRPr="00775605">
              <w:t>Cvičící</w:t>
            </w:r>
          </w:p>
        </w:tc>
        <w:tc>
          <w:tcPr>
            <w:tcW w:w="2107" w:type="dxa"/>
            <w:gridSpan w:val="3"/>
            <w:tcBorders>
              <w:top w:val="nil"/>
            </w:tcBorders>
            <w:vAlign w:val="center"/>
          </w:tcPr>
          <w:p w14:paraId="0293F49E" w14:textId="77777777" w:rsidR="00853DFB" w:rsidRPr="00775605" w:rsidRDefault="00853DFB" w:rsidP="00853DFB"/>
        </w:tc>
      </w:tr>
      <w:tr w:rsidR="00853DFB" w:rsidRPr="000F23DD" w14:paraId="0A6AB36B" w14:textId="77777777" w:rsidTr="00853DFB">
        <w:trPr>
          <w:trHeight w:val="284"/>
        </w:trPr>
        <w:tc>
          <w:tcPr>
            <w:tcW w:w="2572" w:type="dxa"/>
            <w:gridSpan w:val="2"/>
            <w:tcBorders>
              <w:top w:val="nil"/>
            </w:tcBorders>
            <w:vAlign w:val="center"/>
          </w:tcPr>
          <w:p w14:paraId="1EE6F841" w14:textId="77777777" w:rsidR="00853DFB" w:rsidRPr="00775605" w:rsidRDefault="00853DFB" w:rsidP="00853DFB">
            <w:r w:rsidRPr="00775605">
              <w:br/>
              <w:t>Mikrobiologie potravin</w:t>
            </w:r>
          </w:p>
          <w:p w14:paraId="29B1E589" w14:textId="77777777" w:rsidR="00853DFB" w:rsidRPr="00775605" w:rsidRDefault="00853DFB" w:rsidP="00853DFB"/>
        </w:tc>
        <w:tc>
          <w:tcPr>
            <w:tcW w:w="2613" w:type="dxa"/>
            <w:gridSpan w:val="3"/>
            <w:tcBorders>
              <w:top w:val="nil"/>
            </w:tcBorders>
            <w:vAlign w:val="center"/>
          </w:tcPr>
          <w:p w14:paraId="28BF83FE" w14:textId="0A29DEFA" w:rsidR="00853DFB" w:rsidRPr="00775605" w:rsidRDefault="00853DFB" w:rsidP="00853DFB">
            <w:proofErr w:type="spellStart"/>
            <w:r w:rsidRPr="00775605">
              <w:t>NMgr</w:t>
            </w:r>
            <w:proofErr w:type="spellEnd"/>
            <w:r w:rsidRPr="00775605">
              <w:t xml:space="preserve"> Technologie potravin</w:t>
            </w:r>
          </w:p>
        </w:tc>
        <w:tc>
          <w:tcPr>
            <w:tcW w:w="565" w:type="dxa"/>
            <w:gridSpan w:val="2"/>
            <w:tcBorders>
              <w:top w:val="nil"/>
            </w:tcBorders>
            <w:vAlign w:val="center"/>
          </w:tcPr>
          <w:p w14:paraId="56377C0E" w14:textId="446E1C9B" w:rsidR="00853DFB" w:rsidRPr="00775605" w:rsidRDefault="00853DFB" w:rsidP="00853DFB">
            <w:r w:rsidRPr="00775605">
              <w:t>1/ZS</w:t>
            </w:r>
          </w:p>
        </w:tc>
        <w:tc>
          <w:tcPr>
            <w:tcW w:w="2099" w:type="dxa"/>
            <w:gridSpan w:val="4"/>
            <w:tcBorders>
              <w:top w:val="nil"/>
            </w:tcBorders>
            <w:vAlign w:val="center"/>
          </w:tcPr>
          <w:p w14:paraId="299EFFF0" w14:textId="09542009" w:rsidR="00853DFB" w:rsidRPr="00775605" w:rsidRDefault="00853DFB" w:rsidP="00853DFB">
            <w:r w:rsidRPr="00775605">
              <w:t>Vede seminář</w:t>
            </w:r>
          </w:p>
        </w:tc>
        <w:tc>
          <w:tcPr>
            <w:tcW w:w="2107" w:type="dxa"/>
            <w:gridSpan w:val="3"/>
            <w:tcBorders>
              <w:top w:val="nil"/>
            </w:tcBorders>
            <w:vAlign w:val="center"/>
          </w:tcPr>
          <w:p w14:paraId="53CD6A0F" w14:textId="77777777" w:rsidR="00853DFB" w:rsidRPr="00775605" w:rsidRDefault="00853DFB" w:rsidP="00853DFB"/>
        </w:tc>
      </w:tr>
      <w:tr w:rsidR="00853DFB" w:rsidRPr="000F23DD" w14:paraId="5C7B7F24" w14:textId="77777777" w:rsidTr="00853DFB">
        <w:trPr>
          <w:trHeight w:val="284"/>
        </w:trPr>
        <w:tc>
          <w:tcPr>
            <w:tcW w:w="2572" w:type="dxa"/>
            <w:gridSpan w:val="2"/>
            <w:tcBorders>
              <w:top w:val="nil"/>
            </w:tcBorders>
            <w:vAlign w:val="center"/>
          </w:tcPr>
          <w:p w14:paraId="43F6E414" w14:textId="26632811" w:rsidR="00853DFB" w:rsidRPr="00775605" w:rsidRDefault="00853DFB" w:rsidP="00853DFB">
            <w:r w:rsidRPr="00775605">
              <w:t>Molekulární biologie</w:t>
            </w:r>
          </w:p>
        </w:tc>
        <w:tc>
          <w:tcPr>
            <w:tcW w:w="2613" w:type="dxa"/>
            <w:gridSpan w:val="3"/>
            <w:tcBorders>
              <w:top w:val="nil"/>
            </w:tcBorders>
            <w:vAlign w:val="center"/>
          </w:tcPr>
          <w:p w14:paraId="2D3B6039" w14:textId="77777777" w:rsidR="00853DFB" w:rsidRPr="00775605" w:rsidRDefault="00853DFB" w:rsidP="00853DFB">
            <w:r w:rsidRPr="00775605">
              <w:t xml:space="preserve">Bc Technologie a hodnocení potravin </w:t>
            </w:r>
          </w:p>
          <w:p w14:paraId="41058CB2" w14:textId="77777777" w:rsidR="00853DFB" w:rsidRPr="00775605" w:rsidRDefault="00853DFB" w:rsidP="00853DFB">
            <w:r w:rsidRPr="00775605">
              <w:t>– Potravinářské biotechnologie a aplikovaná mikrobiologie</w:t>
            </w:r>
          </w:p>
          <w:p w14:paraId="19FDFB94" w14:textId="77777777" w:rsidR="00853DFB" w:rsidRPr="00775605" w:rsidRDefault="00853DFB" w:rsidP="00853DFB">
            <w:proofErr w:type="spellStart"/>
            <w:r w:rsidRPr="00775605">
              <w:t>NMgr</w:t>
            </w:r>
            <w:proofErr w:type="spellEnd"/>
            <w:r w:rsidRPr="00775605">
              <w:t xml:space="preserve"> Environmentální inženýrství</w:t>
            </w:r>
          </w:p>
          <w:p w14:paraId="42682A9F" w14:textId="77777777" w:rsidR="00853DFB" w:rsidRPr="00775605" w:rsidRDefault="00853DFB" w:rsidP="00853DFB">
            <w:proofErr w:type="spellStart"/>
            <w:r w:rsidRPr="00775605">
              <w:t>NMgr</w:t>
            </w:r>
            <w:proofErr w:type="spellEnd"/>
            <w:r w:rsidRPr="00775605">
              <w:t xml:space="preserve"> Chemie potravin a bioaktivních látek</w:t>
            </w:r>
          </w:p>
          <w:p w14:paraId="7198AB9A" w14:textId="48DBC508" w:rsidR="00853DFB" w:rsidRPr="00775605" w:rsidRDefault="00853DFB" w:rsidP="00853DFB">
            <w:proofErr w:type="spellStart"/>
            <w:r w:rsidRPr="00775605">
              <w:t>NMgr</w:t>
            </w:r>
            <w:proofErr w:type="spellEnd"/>
            <w:r w:rsidRPr="00775605">
              <w:t xml:space="preserve"> Technologie potravin</w:t>
            </w:r>
          </w:p>
        </w:tc>
        <w:tc>
          <w:tcPr>
            <w:tcW w:w="565" w:type="dxa"/>
            <w:gridSpan w:val="2"/>
            <w:tcBorders>
              <w:top w:val="nil"/>
            </w:tcBorders>
          </w:tcPr>
          <w:p w14:paraId="5183B3A9" w14:textId="77777777" w:rsidR="00853DFB" w:rsidRPr="00775605" w:rsidRDefault="00853DFB" w:rsidP="00853DFB">
            <w:r w:rsidRPr="00775605">
              <w:t>2/LS</w:t>
            </w:r>
          </w:p>
          <w:p w14:paraId="6A677C85" w14:textId="77777777" w:rsidR="00853DFB" w:rsidRPr="00775605" w:rsidRDefault="00853DFB" w:rsidP="00853DFB"/>
          <w:p w14:paraId="4C633294" w14:textId="77777777" w:rsidR="00853DFB" w:rsidRPr="00775605" w:rsidRDefault="00853DFB" w:rsidP="00853DFB"/>
          <w:p w14:paraId="3E8D6C08" w14:textId="77777777" w:rsidR="00853DFB" w:rsidRPr="00775605" w:rsidRDefault="00853DFB" w:rsidP="00853DFB"/>
          <w:p w14:paraId="1C5C1562" w14:textId="77777777" w:rsidR="00853DFB" w:rsidRPr="00775605" w:rsidRDefault="00853DFB" w:rsidP="00853DFB"/>
          <w:p w14:paraId="08FC3912" w14:textId="52763856" w:rsidR="00853DFB" w:rsidRPr="00775605" w:rsidRDefault="00853DFB" w:rsidP="00853DFB">
            <w:r w:rsidRPr="00775605">
              <w:t>1/LS</w:t>
            </w:r>
          </w:p>
        </w:tc>
        <w:tc>
          <w:tcPr>
            <w:tcW w:w="2099" w:type="dxa"/>
            <w:gridSpan w:val="4"/>
            <w:tcBorders>
              <w:top w:val="nil"/>
            </w:tcBorders>
            <w:vAlign w:val="center"/>
          </w:tcPr>
          <w:p w14:paraId="4F262069" w14:textId="19708EDF" w:rsidR="00853DFB" w:rsidRPr="00775605" w:rsidRDefault="00853DFB" w:rsidP="00853DFB">
            <w:r w:rsidRPr="00775605">
              <w:t>Cvičící, Vede seminář</w:t>
            </w:r>
          </w:p>
        </w:tc>
        <w:tc>
          <w:tcPr>
            <w:tcW w:w="2107" w:type="dxa"/>
            <w:gridSpan w:val="3"/>
            <w:tcBorders>
              <w:top w:val="nil"/>
            </w:tcBorders>
            <w:vAlign w:val="center"/>
          </w:tcPr>
          <w:p w14:paraId="04B630D1" w14:textId="77777777" w:rsidR="00853DFB" w:rsidRPr="00775605" w:rsidRDefault="00853DFB" w:rsidP="00853DFB"/>
        </w:tc>
      </w:tr>
      <w:tr w:rsidR="00853DFB" w:rsidRPr="000F23DD" w14:paraId="1651C363" w14:textId="77777777" w:rsidTr="00853DFB">
        <w:trPr>
          <w:trHeight w:val="284"/>
        </w:trPr>
        <w:tc>
          <w:tcPr>
            <w:tcW w:w="2572" w:type="dxa"/>
            <w:gridSpan w:val="2"/>
            <w:tcBorders>
              <w:top w:val="nil"/>
            </w:tcBorders>
            <w:vAlign w:val="center"/>
          </w:tcPr>
          <w:p w14:paraId="08C97148" w14:textId="212B2CFB" w:rsidR="00853DFB" w:rsidRPr="00775605" w:rsidRDefault="00853DFB" w:rsidP="00853DFB">
            <w:r w:rsidRPr="00775605">
              <w:t>Obecná mikrobiologie</w:t>
            </w:r>
          </w:p>
        </w:tc>
        <w:tc>
          <w:tcPr>
            <w:tcW w:w="2613" w:type="dxa"/>
            <w:gridSpan w:val="3"/>
            <w:tcBorders>
              <w:top w:val="nil"/>
            </w:tcBorders>
            <w:vAlign w:val="center"/>
          </w:tcPr>
          <w:p w14:paraId="330B8B88" w14:textId="11DCD0B0" w:rsidR="00853DFB" w:rsidRPr="00775605" w:rsidRDefault="00853DFB" w:rsidP="00853DFB">
            <w:r w:rsidRPr="00775605">
              <w:t xml:space="preserve">Bc Technologie a hodnocení potravin </w:t>
            </w:r>
          </w:p>
        </w:tc>
        <w:tc>
          <w:tcPr>
            <w:tcW w:w="565" w:type="dxa"/>
            <w:gridSpan w:val="2"/>
            <w:tcBorders>
              <w:top w:val="nil"/>
            </w:tcBorders>
            <w:vAlign w:val="center"/>
          </w:tcPr>
          <w:p w14:paraId="5CF4B8F8" w14:textId="50684317" w:rsidR="00853DFB" w:rsidRPr="00775605" w:rsidRDefault="00853DFB" w:rsidP="00853DFB">
            <w:r w:rsidRPr="00775605">
              <w:t>2/ZS</w:t>
            </w:r>
          </w:p>
        </w:tc>
        <w:tc>
          <w:tcPr>
            <w:tcW w:w="2099" w:type="dxa"/>
            <w:gridSpan w:val="4"/>
            <w:tcBorders>
              <w:top w:val="nil"/>
            </w:tcBorders>
            <w:vAlign w:val="center"/>
          </w:tcPr>
          <w:p w14:paraId="677FF642" w14:textId="3A0BEA14" w:rsidR="00853DFB" w:rsidRPr="00775605" w:rsidRDefault="00853DFB" w:rsidP="00853DFB">
            <w:r w:rsidRPr="00775605">
              <w:br/>
              <w:t>Cvičící, Vede seminář</w:t>
            </w:r>
          </w:p>
          <w:p w14:paraId="3368F6C2" w14:textId="77777777" w:rsidR="00853DFB" w:rsidRPr="00775605" w:rsidRDefault="00853DFB" w:rsidP="00853DFB"/>
        </w:tc>
        <w:tc>
          <w:tcPr>
            <w:tcW w:w="2107" w:type="dxa"/>
            <w:gridSpan w:val="3"/>
            <w:tcBorders>
              <w:top w:val="nil"/>
            </w:tcBorders>
            <w:vAlign w:val="center"/>
          </w:tcPr>
          <w:p w14:paraId="5CCF4332" w14:textId="77777777" w:rsidR="00853DFB" w:rsidRPr="00775605" w:rsidRDefault="00853DFB" w:rsidP="00853DFB"/>
        </w:tc>
      </w:tr>
      <w:tr w:rsidR="00853DFB" w:rsidRPr="000F23DD" w14:paraId="358F195B" w14:textId="77777777" w:rsidTr="00853DFB">
        <w:trPr>
          <w:trHeight w:val="284"/>
        </w:trPr>
        <w:tc>
          <w:tcPr>
            <w:tcW w:w="2572" w:type="dxa"/>
            <w:gridSpan w:val="2"/>
            <w:tcBorders>
              <w:top w:val="nil"/>
            </w:tcBorders>
            <w:vAlign w:val="center"/>
          </w:tcPr>
          <w:p w14:paraId="59C167DB" w14:textId="6E01CC02" w:rsidR="00853DFB" w:rsidRPr="00775605" w:rsidRDefault="00853DFB" w:rsidP="00853DFB">
            <w:r w:rsidRPr="00775605">
              <w:t>Oborový seminář</w:t>
            </w:r>
          </w:p>
        </w:tc>
        <w:tc>
          <w:tcPr>
            <w:tcW w:w="2613" w:type="dxa"/>
            <w:gridSpan w:val="3"/>
            <w:tcBorders>
              <w:top w:val="nil"/>
            </w:tcBorders>
            <w:vAlign w:val="center"/>
          </w:tcPr>
          <w:p w14:paraId="30813779" w14:textId="0944B1E3" w:rsidR="00853DFB" w:rsidRPr="00775605" w:rsidRDefault="00853DFB" w:rsidP="00853DFB">
            <w:r w:rsidRPr="00775605">
              <w:t xml:space="preserve">Bc Materiály a technologie </w:t>
            </w:r>
          </w:p>
          <w:p w14:paraId="6839EA22" w14:textId="77777777" w:rsidR="00853DFB" w:rsidRPr="00775605" w:rsidRDefault="00853DFB" w:rsidP="00853DFB">
            <w:r w:rsidRPr="00775605">
              <w:t>– Ochrana životního prostředí</w:t>
            </w:r>
          </w:p>
          <w:p w14:paraId="6BBA33EB" w14:textId="5311E55F" w:rsidR="00853DFB" w:rsidRPr="00775605" w:rsidRDefault="00853DFB" w:rsidP="00853DFB">
            <w:proofErr w:type="spellStart"/>
            <w:r w:rsidRPr="00775605">
              <w:t>NMgr</w:t>
            </w:r>
            <w:proofErr w:type="spellEnd"/>
            <w:r w:rsidRPr="00775605">
              <w:t xml:space="preserve"> Environmentální inženýrství</w:t>
            </w:r>
          </w:p>
        </w:tc>
        <w:tc>
          <w:tcPr>
            <w:tcW w:w="565" w:type="dxa"/>
            <w:gridSpan w:val="2"/>
            <w:tcBorders>
              <w:top w:val="nil"/>
            </w:tcBorders>
          </w:tcPr>
          <w:p w14:paraId="239BAEF9" w14:textId="77777777" w:rsidR="00853DFB" w:rsidRPr="00775605" w:rsidRDefault="00853DFB" w:rsidP="00853DFB">
            <w:r w:rsidRPr="00775605">
              <w:t>2/LS</w:t>
            </w:r>
          </w:p>
          <w:p w14:paraId="7F4F0950" w14:textId="77777777" w:rsidR="00853DFB" w:rsidRPr="00775605" w:rsidRDefault="00853DFB" w:rsidP="00853DFB"/>
          <w:p w14:paraId="14EB5260" w14:textId="68BC1055" w:rsidR="00853DFB" w:rsidRPr="00775605" w:rsidRDefault="00853DFB" w:rsidP="00853DFB">
            <w:r w:rsidRPr="00775605">
              <w:t>1/LS</w:t>
            </w:r>
          </w:p>
          <w:p w14:paraId="6166A5C5" w14:textId="48FBAFC9" w:rsidR="00853DFB" w:rsidRPr="00775605" w:rsidRDefault="00853DFB" w:rsidP="00853DFB">
            <w:r w:rsidRPr="00775605">
              <w:t>2/LS</w:t>
            </w:r>
          </w:p>
        </w:tc>
        <w:tc>
          <w:tcPr>
            <w:tcW w:w="2099" w:type="dxa"/>
            <w:gridSpan w:val="4"/>
            <w:tcBorders>
              <w:top w:val="nil"/>
            </w:tcBorders>
            <w:vAlign w:val="center"/>
          </w:tcPr>
          <w:p w14:paraId="39F269E2" w14:textId="7E9AC642" w:rsidR="00853DFB" w:rsidRPr="00775605" w:rsidRDefault="00853DFB" w:rsidP="00853DFB">
            <w:r w:rsidRPr="00775605">
              <w:t>Vede seminář</w:t>
            </w:r>
          </w:p>
        </w:tc>
        <w:tc>
          <w:tcPr>
            <w:tcW w:w="2107" w:type="dxa"/>
            <w:gridSpan w:val="3"/>
            <w:tcBorders>
              <w:top w:val="nil"/>
            </w:tcBorders>
            <w:vAlign w:val="center"/>
          </w:tcPr>
          <w:p w14:paraId="23D4CB7C" w14:textId="77777777" w:rsidR="00853DFB" w:rsidRPr="00775605" w:rsidRDefault="00853DFB" w:rsidP="00853DFB"/>
        </w:tc>
      </w:tr>
      <w:tr w:rsidR="00853DFB" w:rsidRPr="000F23DD" w14:paraId="3AD04918" w14:textId="77777777" w:rsidTr="00853DFB">
        <w:trPr>
          <w:trHeight w:val="284"/>
        </w:trPr>
        <w:tc>
          <w:tcPr>
            <w:tcW w:w="2572" w:type="dxa"/>
            <w:gridSpan w:val="2"/>
            <w:tcBorders>
              <w:top w:val="nil"/>
            </w:tcBorders>
            <w:vAlign w:val="center"/>
          </w:tcPr>
          <w:p w14:paraId="4DCC9292" w14:textId="7F21755C" w:rsidR="00853DFB" w:rsidRPr="00775605" w:rsidRDefault="00853DFB" w:rsidP="00853DFB">
            <w:r w:rsidRPr="00775605">
              <w:t>Potravinářská mikrobiologie</w:t>
            </w:r>
          </w:p>
        </w:tc>
        <w:tc>
          <w:tcPr>
            <w:tcW w:w="2613" w:type="dxa"/>
            <w:gridSpan w:val="3"/>
            <w:tcBorders>
              <w:top w:val="nil"/>
            </w:tcBorders>
            <w:vAlign w:val="center"/>
          </w:tcPr>
          <w:p w14:paraId="3C1FD510" w14:textId="3EB79CC7" w:rsidR="00853DFB" w:rsidRPr="00775605" w:rsidRDefault="00853DFB" w:rsidP="00853DFB">
            <w:r w:rsidRPr="00775605">
              <w:t>Bc Technologie a hodnocení potravin</w:t>
            </w:r>
          </w:p>
        </w:tc>
        <w:tc>
          <w:tcPr>
            <w:tcW w:w="565" w:type="dxa"/>
            <w:gridSpan w:val="2"/>
            <w:tcBorders>
              <w:top w:val="nil"/>
            </w:tcBorders>
            <w:vAlign w:val="center"/>
          </w:tcPr>
          <w:p w14:paraId="2C3DA17A" w14:textId="446BB8C3" w:rsidR="00853DFB" w:rsidRPr="00775605" w:rsidRDefault="00853DFB" w:rsidP="00853DFB">
            <w:r w:rsidRPr="00775605">
              <w:t>3/ZS</w:t>
            </w:r>
          </w:p>
        </w:tc>
        <w:tc>
          <w:tcPr>
            <w:tcW w:w="2099" w:type="dxa"/>
            <w:gridSpan w:val="4"/>
            <w:tcBorders>
              <w:top w:val="nil"/>
            </w:tcBorders>
            <w:vAlign w:val="center"/>
          </w:tcPr>
          <w:p w14:paraId="536896EB" w14:textId="40A0F034" w:rsidR="00853DFB" w:rsidRPr="00775605" w:rsidRDefault="00853DFB" w:rsidP="00853DFB">
            <w:r w:rsidRPr="00775605">
              <w:t>Přednášející, Cvičící, Vede seminář</w:t>
            </w:r>
          </w:p>
        </w:tc>
        <w:tc>
          <w:tcPr>
            <w:tcW w:w="2107" w:type="dxa"/>
            <w:gridSpan w:val="3"/>
            <w:tcBorders>
              <w:top w:val="nil"/>
            </w:tcBorders>
            <w:vAlign w:val="center"/>
          </w:tcPr>
          <w:p w14:paraId="6E7287CA" w14:textId="77777777" w:rsidR="00853DFB" w:rsidRPr="00775605" w:rsidRDefault="00853DFB" w:rsidP="00853DFB"/>
        </w:tc>
      </w:tr>
      <w:tr w:rsidR="00853DFB" w:rsidRPr="000F23DD" w14:paraId="1D7AD076" w14:textId="77777777" w:rsidTr="00853DFB">
        <w:trPr>
          <w:trHeight w:val="284"/>
        </w:trPr>
        <w:tc>
          <w:tcPr>
            <w:tcW w:w="2572" w:type="dxa"/>
            <w:gridSpan w:val="2"/>
            <w:tcBorders>
              <w:top w:val="nil"/>
              <w:bottom w:val="single" w:sz="4" w:space="0" w:color="auto"/>
            </w:tcBorders>
            <w:vAlign w:val="center"/>
          </w:tcPr>
          <w:p w14:paraId="45DDFA5B" w14:textId="459B7008" w:rsidR="00853DFB" w:rsidRPr="00775605" w:rsidRDefault="00853DFB" w:rsidP="00853DFB">
            <w:r w:rsidRPr="00775605">
              <w:t>Tradiční a průmyslové biotechnologie</w:t>
            </w:r>
          </w:p>
        </w:tc>
        <w:tc>
          <w:tcPr>
            <w:tcW w:w="2613" w:type="dxa"/>
            <w:gridSpan w:val="3"/>
            <w:tcBorders>
              <w:top w:val="nil"/>
              <w:bottom w:val="single" w:sz="4" w:space="0" w:color="auto"/>
            </w:tcBorders>
            <w:vAlign w:val="center"/>
          </w:tcPr>
          <w:p w14:paraId="68B850EE" w14:textId="77777777" w:rsidR="00853DFB" w:rsidRPr="00775605" w:rsidRDefault="00853DFB" w:rsidP="00853DFB">
            <w:r w:rsidRPr="00775605">
              <w:t xml:space="preserve">Bc Technologie a hodnocení potravin </w:t>
            </w:r>
          </w:p>
          <w:p w14:paraId="6FDA478D" w14:textId="2C30D2F9" w:rsidR="00853DFB" w:rsidRPr="00775605" w:rsidRDefault="00853DFB" w:rsidP="00853DFB">
            <w:r w:rsidRPr="00775605">
              <w:t>– Potravinářské biotechnologie a aplikovaná mikrobiologie</w:t>
            </w:r>
          </w:p>
        </w:tc>
        <w:tc>
          <w:tcPr>
            <w:tcW w:w="565" w:type="dxa"/>
            <w:gridSpan w:val="2"/>
            <w:tcBorders>
              <w:top w:val="nil"/>
              <w:bottom w:val="single" w:sz="4" w:space="0" w:color="auto"/>
            </w:tcBorders>
            <w:vAlign w:val="center"/>
          </w:tcPr>
          <w:p w14:paraId="23F7EBE7" w14:textId="02DAFC60" w:rsidR="00853DFB" w:rsidRPr="00775605" w:rsidRDefault="00853DFB" w:rsidP="00853DFB">
            <w:r w:rsidRPr="00775605">
              <w:t>3/ZS</w:t>
            </w:r>
          </w:p>
        </w:tc>
        <w:tc>
          <w:tcPr>
            <w:tcW w:w="2099" w:type="dxa"/>
            <w:gridSpan w:val="4"/>
            <w:tcBorders>
              <w:top w:val="nil"/>
              <w:bottom w:val="single" w:sz="4" w:space="0" w:color="auto"/>
            </w:tcBorders>
            <w:vAlign w:val="center"/>
          </w:tcPr>
          <w:p w14:paraId="07CD3320" w14:textId="3F314440" w:rsidR="00853DFB" w:rsidRPr="00775605" w:rsidRDefault="00853DFB" w:rsidP="00853DFB">
            <w:r w:rsidRPr="00775605">
              <w:br/>
              <w:t>Vede seminář</w:t>
            </w:r>
          </w:p>
          <w:p w14:paraId="7921C42C" w14:textId="77777777" w:rsidR="00853DFB" w:rsidRPr="00775605" w:rsidRDefault="00853DFB" w:rsidP="00853DFB"/>
        </w:tc>
        <w:tc>
          <w:tcPr>
            <w:tcW w:w="2107" w:type="dxa"/>
            <w:gridSpan w:val="3"/>
            <w:tcBorders>
              <w:top w:val="nil"/>
              <w:bottom w:val="single" w:sz="4" w:space="0" w:color="auto"/>
            </w:tcBorders>
            <w:vAlign w:val="center"/>
          </w:tcPr>
          <w:p w14:paraId="1F6FC239" w14:textId="77777777" w:rsidR="00853DFB" w:rsidRPr="00775605" w:rsidRDefault="00853DFB" w:rsidP="00853DFB"/>
        </w:tc>
      </w:tr>
      <w:tr w:rsidR="00853DFB" w:rsidRPr="000F23DD" w14:paraId="2D2646D4" w14:textId="77777777" w:rsidTr="00853DFB">
        <w:trPr>
          <w:trHeight w:val="284"/>
        </w:trPr>
        <w:tc>
          <w:tcPr>
            <w:tcW w:w="2572" w:type="dxa"/>
            <w:gridSpan w:val="2"/>
            <w:tcBorders>
              <w:top w:val="single" w:sz="4" w:space="0" w:color="auto"/>
            </w:tcBorders>
            <w:vAlign w:val="center"/>
          </w:tcPr>
          <w:p w14:paraId="0B9C0AD9" w14:textId="1CE3A658" w:rsidR="00853DFB" w:rsidRPr="00775605" w:rsidRDefault="00853DFB" w:rsidP="00853DFB">
            <w:r w:rsidRPr="00775605">
              <w:lastRenderedPageBreak/>
              <w:t>Základy práce v biotechnologických laboratořích</w:t>
            </w:r>
          </w:p>
        </w:tc>
        <w:tc>
          <w:tcPr>
            <w:tcW w:w="2613" w:type="dxa"/>
            <w:gridSpan w:val="3"/>
            <w:tcBorders>
              <w:top w:val="single" w:sz="4" w:space="0" w:color="auto"/>
            </w:tcBorders>
            <w:vAlign w:val="center"/>
          </w:tcPr>
          <w:p w14:paraId="1B7DFEE6" w14:textId="77777777" w:rsidR="00853DFB" w:rsidRPr="00775605" w:rsidRDefault="00853DFB" w:rsidP="00853DFB">
            <w:r w:rsidRPr="00775605">
              <w:t xml:space="preserve">Bc Technologie a hodnocení potravin </w:t>
            </w:r>
          </w:p>
          <w:p w14:paraId="7C58E159" w14:textId="4BA88051" w:rsidR="00853DFB" w:rsidRPr="00775605" w:rsidRDefault="00853DFB" w:rsidP="00853DFB">
            <w:r w:rsidRPr="00775605">
              <w:t>– Potravinářské biotechnologie a aplikovaná mikrobiologie</w:t>
            </w:r>
          </w:p>
        </w:tc>
        <w:tc>
          <w:tcPr>
            <w:tcW w:w="565" w:type="dxa"/>
            <w:gridSpan w:val="2"/>
            <w:tcBorders>
              <w:top w:val="single" w:sz="4" w:space="0" w:color="auto"/>
            </w:tcBorders>
            <w:vAlign w:val="center"/>
          </w:tcPr>
          <w:p w14:paraId="78CA0E36" w14:textId="5BCD7284" w:rsidR="00853DFB" w:rsidRPr="00775605" w:rsidRDefault="00853DFB" w:rsidP="00853DFB">
            <w:r w:rsidRPr="00775605">
              <w:t>1/ZS</w:t>
            </w:r>
          </w:p>
        </w:tc>
        <w:tc>
          <w:tcPr>
            <w:tcW w:w="2099" w:type="dxa"/>
            <w:gridSpan w:val="4"/>
            <w:tcBorders>
              <w:top w:val="single" w:sz="4" w:space="0" w:color="auto"/>
            </w:tcBorders>
            <w:vAlign w:val="center"/>
          </w:tcPr>
          <w:p w14:paraId="7A90299F" w14:textId="45971707" w:rsidR="00853DFB" w:rsidRPr="00775605" w:rsidRDefault="00853DFB" w:rsidP="00853DFB">
            <w:r w:rsidRPr="00775605">
              <w:t>Garant, Cvičící, Vede seminář</w:t>
            </w:r>
          </w:p>
        </w:tc>
        <w:tc>
          <w:tcPr>
            <w:tcW w:w="2107" w:type="dxa"/>
            <w:gridSpan w:val="3"/>
            <w:tcBorders>
              <w:top w:val="single" w:sz="4" w:space="0" w:color="auto"/>
            </w:tcBorders>
            <w:vAlign w:val="center"/>
          </w:tcPr>
          <w:p w14:paraId="0799AA48" w14:textId="77777777" w:rsidR="00853DFB" w:rsidRPr="00775605" w:rsidRDefault="00853DFB" w:rsidP="00853DFB"/>
        </w:tc>
      </w:tr>
      <w:tr w:rsidR="00853DFB" w14:paraId="0C7B5BFD" w14:textId="77777777" w:rsidTr="00982FBC">
        <w:tc>
          <w:tcPr>
            <w:tcW w:w="9956" w:type="dxa"/>
            <w:gridSpan w:val="14"/>
            <w:shd w:val="clear" w:color="auto" w:fill="F7CAAC"/>
          </w:tcPr>
          <w:p w14:paraId="46E64F41" w14:textId="77777777" w:rsidR="00853DFB" w:rsidRDefault="00853DFB" w:rsidP="00853DFB">
            <w:pPr>
              <w:jc w:val="both"/>
            </w:pPr>
            <w:r>
              <w:rPr>
                <w:b/>
              </w:rPr>
              <w:t xml:space="preserve">Údaje o vzdělání na VŠ </w:t>
            </w:r>
          </w:p>
        </w:tc>
      </w:tr>
      <w:tr w:rsidR="00853DFB" w:rsidRPr="00570399" w14:paraId="4582705E" w14:textId="77777777" w:rsidTr="00982FBC">
        <w:trPr>
          <w:trHeight w:val="329"/>
        </w:trPr>
        <w:tc>
          <w:tcPr>
            <w:tcW w:w="9956" w:type="dxa"/>
            <w:gridSpan w:val="14"/>
          </w:tcPr>
          <w:p w14:paraId="7384B78C" w14:textId="1E5660DC" w:rsidR="00853DFB" w:rsidRPr="00F7294E" w:rsidRDefault="00853DFB" w:rsidP="00853DFB">
            <w:pPr>
              <w:pStyle w:val="Textkomente"/>
              <w:spacing w:before="120" w:after="120"/>
              <w:rPr>
                <w:b/>
              </w:rPr>
            </w:pPr>
            <w:r w:rsidRPr="00F7294E">
              <w:rPr>
                <w:bCs/>
              </w:rPr>
              <w:t>2021: UTB Zlín, FT,</w:t>
            </w:r>
            <w:r w:rsidRPr="00F7294E">
              <w:rPr>
                <w:rFonts w:eastAsia="Calibri"/>
                <w:i/>
                <w:iCs/>
              </w:rPr>
              <w:t xml:space="preserve"> </w:t>
            </w:r>
            <w:r w:rsidRPr="00F7294E">
              <w:rPr>
                <w:rFonts w:eastAsia="Calibri"/>
                <w:iCs/>
              </w:rPr>
              <w:t xml:space="preserve">SP Chemie a technologie potravin, obor </w:t>
            </w:r>
            <w:r w:rsidRPr="00F7294E">
              <w:rPr>
                <w:iCs/>
              </w:rPr>
              <w:t>Technologie potravin</w:t>
            </w:r>
            <w:r w:rsidRPr="00F7294E">
              <w:rPr>
                <w:rFonts w:eastAsia="Calibri"/>
                <w:iCs/>
              </w:rPr>
              <w:t>, Ph.D.</w:t>
            </w:r>
          </w:p>
        </w:tc>
      </w:tr>
      <w:tr w:rsidR="00853DFB" w14:paraId="63787F9D" w14:textId="77777777" w:rsidTr="00982FBC">
        <w:tc>
          <w:tcPr>
            <w:tcW w:w="9956" w:type="dxa"/>
            <w:gridSpan w:val="14"/>
            <w:shd w:val="clear" w:color="auto" w:fill="F7CAAC"/>
          </w:tcPr>
          <w:p w14:paraId="381D9F64" w14:textId="11BCF3EF" w:rsidR="00853DFB" w:rsidRPr="00F7294E" w:rsidRDefault="00853DFB" w:rsidP="00853DFB">
            <w:pPr>
              <w:jc w:val="both"/>
              <w:rPr>
                <w:b/>
              </w:rPr>
            </w:pPr>
            <w:r w:rsidRPr="00F7294E">
              <w:rPr>
                <w:b/>
              </w:rPr>
              <w:t>Údaje o odborném působení od absolvování VŠ</w:t>
            </w:r>
          </w:p>
        </w:tc>
      </w:tr>
      <w:tr w:rsidR="00853DFB" w:rsidRPr="00B55CF6" w14:paraId="5CFBFC4C" w14:textId="77777777" w:rsidTr="00982FBC">
        <w:trPr>
          <w:trHeight w:val="288"/>
        </w:trPr>
        <w:tc>
          <w:tcPr>
            <w:tcW w:w="9956" w:type="dxa"/>
            <w:gridSpan w:val="14"/>
          </w:tcPr>
          <w:p w14:paraId="32E381EC" w14:textId="10870042" w:rsidR="00853DFB" w:rsidRPr="00F7294E" w:rsidRDefault="00853DFB" w:rsidP="00853DFB">
            <w:pPr>
              <w:spacing w:before="120" w:after="120"/>
              <w:jc w:val="both"/>
            </w:pPr>
            <w:r w:rsidRPr="00F7294E">
              <w:rPr>
                <w:iCs/>
                <w:kern w:val="2"/>
              </w:rPr>
              <w:t>20</w:t>
            </w:r>
            <w:r>
              <w:rPr>
                <w:iCs/>
                <w:kern w:val="2"/>
              </w:rPr>
              <w:t>18</w:t>
            </w:r>
            <w:r w:rsidRPr="00F7294E">
              <w:rPr>
                <w:iCs/>
                <w:kern w:val="2"/>
              </w:rPr>
              <w:t xml:space="preserve"> – dosud: UTB Zlín, FT, </w:t>
            </w:r>
            <w:r>
              <w:rPr>
                <w:iCs/>
                <w:kern w:val="2"/>
              </w:rPr>
              <w:t xml:space="preserve">asistent, od r. 2021 </w:t>
            </w:r>
            <w:r w:rsidRPr="00F7294E">
              <w:rPr>
                <w:iCs/>
                <w:kern w:val="2"/>
              </w:rPr>
              <w:t xml:space="preserve">odborný asistent </w:t>
            </w:r>
            <w:r w:rsidRPr="00F7294E">
              <w:rPr>
                <w:iCs/>
              </w:rPr>
              <w:t>(pp.)</w:t>
            </w:r>
          </w:p>
        </w:tc>
      </w:tr>
      <w:tr w:rsidR="00853DFB" w14:paraId="1A8036B8" w14:textId="77777777" w:rsidTr="00982FBC">
        <w:trPr>
          <w:trHeight w:val="250"/>
        </w:trPr>
        <w:tc>
          <w:tcPr>
            <w:tcW w:w="9956" w:type="dxa"/>
            <w:gridSpan w:val="14"/>
            <w:shd w:val="clear" w:color="auto" w:fill="F7CAAC"/>
          </w:tcPr>
          <w:p w14:paraId="4A0AC6FA" w14:textId="422A5E65" w:rsidR="00853DFB" w:rsidRDefault="00853DFB" w:rsidP="00853DFB">
            <w:pPr>
              <w:jc w:val="both"/>
            </w:pPr>
            <w:r>
              <w:rPr>
                <w:b/>
              </w:rPr>
              <w:t>Zkušenosti s vedením kvalifikačních a rigorózních prací</w:t>
            </w:r>
          </w:p>
        </w:tc>
      </w:tr>
      <w:tr w:rsidR="00853DFB" w14:paraId="36B7AC28" w14:textId="77777777" w:rsidTr="00982FBC">
        <w:trPr>
          <w:trHeight w:val="371"/>
        </w:trPr>
        <w:tc>
          <w:tcPr>
            <w:tcW w:w="9956" w:type="dxa"/>
            <w:gridSpan w:val="14"/>
          </w:tcPr>
          <w:p w14:paraId="43BFF8C6" w14:textId="60B09AA9" w:rsidR="00853DFB" w:rsidRDefault="00853DFB" w:rsidP="00853DFB">
            <w:pPr>
              <w:spacing w:before="120" w:after="120"/>
              <w:jc w:val="both"/>
            </w:pPr>
            <w:r>
              <w:t xml:space="preserve">Počet obhájených prací, které vyučující vedl v období </w:t>
            </w:r>
            <w:proofErr w:type="gramStart"/>
            <w:r w:rsidR="00282AE5">
              <w:t>2015 – 2024</w:t>
            </w:r>
            <w:proofErr w:type="gramEnd"/>
            <w:r w:rsidRPr="00F7294E">
              <w:t xml:space="preserve">: </w:t>
            </w:r>
            <w:r w:rsidRPr="00F7294E">
              <w:rPr>
                <w:b/>
                <w:bCs/>
              </w:rPr>
              <w:t>4</w:t>
            </w:r>
            <w:r w:rsidRPr="00F7294E">
              <w:t xml:space="preserve"> BP, </w:t>
            </w:r>
            <w:r w:rsidRPr="00F7294E">
              <w:rPr>
                <w:b/>
                <w:bCs/>
              </w:rPr>
              <w:t>1</w:t>
            </w:r>
            <w:r w:rsidRPr="00F7294E">
              <w:t xml:space="preserve"> DP.</w:t>
            </w:r>
          </w:p>
        </w:tc>
      </w:tr>
      <w:tr w:rsidR="00853DFB" w14:paraId="6ACDDE6B" w14:textId="77777777" w:rsidTr="00853DFB">
        <w:trPr>
          <w:cantSplit/>
        </w:trPr>
        <w:tc>
          <w:tcPr>
            <w:tcW w:w="3331" w:type="dxa"/>
            <w:gridSpan w:val="3"/>
            <w:tcBorders>
              <w:top w:val="single" w:sz="12" w:space="0" w:color="auto"/>
            </w:tcBorders>
            <w:shd w:val="clear" w:color="auto" w:fill="F7CAAC"/>
          </w:tcPr>
          <w:p w14:paraId="3F544768" w14:textId="77777777" w:rsidR="00853DFB" w:rsidRDefault="00853DFB" w:rsidP="00853DFB">
            <w:pPr>
              <w:jc w:val="both"/>
            </w:pPr>
            <w:r>
              <w:rPr>
                <w:b/>
              </w:rPr>
              <w:t xml:space="preserve">Obor habilitačního řízení </w:t>
            </w:r>
          </w:p>
        </w:tc>
        <w:tc>
          <w:tcPr>
            <w:tcW w:w="2234" w:type="dxa"/>
            <w:gridSpan w:val="3"/>
            <w:tcBorders>
              <w:top w:val="single" w:sz="12" w:space="0" w:color="auto"/>
            </w:tcBorders>
            <w:shd w:val="clear" w:color="auto" w:fill="F7CAAC"/>
          </w:tcPr>
          <w:p w14:paraId="1F44488F" w14:textId="77777777" w:rsidR="00853DFB" w:rsidRDefault="00853DFB" w:rsidP="00853DFB">
            <w:pPr>
              <w:jc w:val="both"/>
            </w:pPr>
            <w:r>
              <w:rPr>
                <w:b/>
              </w:rPr>
              <w:t>Rok udělení hodnosti</w:t>
            </w:r>
          </w:p>
        </w:tc>
        <w:tc>
          <w:tcPr>
            <w:tcW w:w="2284" w:type="dxa"/>
            <w:gridSpan w:val="5"/>
            <w:tcBorders>
              <w:top w:val="single" w:sz="12" w:space="0" w:color="auto"/>
              <w:right w:val="single" w:sz="12" w:space="0" w:color="auto"/>
            </w:tcBorders>
            <w:shd w:val="clear" w:color="auto" w:fill="F7CAAC"/>
          </w:tcPr>
          <w:p w14:paraId="19A05F62" w14:textId="77777777" w:rsidR="00853DFB" w:rsidRDefault="00853DFB" w:rsidP="00853DFB">
            <w:pPr>
              <w:jc w:val="both"/>
            </w:pPr>
            <w:r>
              <w:rPr>
                <w:b/>
              </w:rPr>
              <w:t>Řízení konáno na VŠ</w:t>
            </w:r>
          </w:p>
        </w:tc>
        <w:tc>
          <w:tcPr>
            <w:tcW w:w="2107" w:type="dxa"/>
            <w:gridSpan w:val="3"/>
            <w:tcBorders>
              <w:top w:val="single" w:sz="12" w:space="0" w:color="auto"/>
              <w:left w:val="single" w:sz="12" w:space="0" w:color="auto"/>
            </w:tcBorders>
            <w:shd w:val="clear" w:color="auto" w:fill="F7CAAC"/>
          </w:tcPr>
          <w:p w14:paraId="3877E661" w14:textId="0CBFBFC3" w:rsidR="00853DFB" w:rsidRDefault="00853DFB" w:rsidP="00853DFB">
            <w:pPr>
              <w:jc w:val="both"/>
              <w:rPr>
                <w:b/>
              </w:rPr>
            </w:pPr>
            <w:r>
              <w:rPr>
                <w:b/>
              </w:rPr>
              <w:t>Ohlasy publikací</w:t>
            </w:r>
          </w:p>
        </w:tc>
      </w:tr>
      <w:tr w:rsidR="00853DFB" w14:paraId="3502089F" w14:textId="77777777" w:rsidTr="00853DFB">
        <w:trPr>
          <w:cantSplit/>
        </w:trPr>
        <w:tc>
          <w:tcPr>
            <w:tcW w:w="3331" w:type="dxa"/>
            <w:gridSpan w:val="3"/>
            <w:vAlign w:val="center"/>
          </w:tcPr>
          <w:p w14:paraId="76DA9E23" w14:textId="77777777" w:rsidR="00853DFB" w:rsidRDefault="00853DFB" w:rsidP="00853DFB">
            <w:pPr>
              <w:spacing w:before="60" w:after="60"/>
            </w:pPr>
            <w:r>
              <w:t>---</w:t>
            </w:r>
          </w:p>
        </w:tc>
        <w:tc>
          <w:tcPr>
            <w:tcW w:w="2234" w:type="dxa"/>
            <w:gridSpan w:val="3"/>
            <w:vAlign w:val="center"/>
          </w:tcPr>
          <w:p w14:paraId="3BF19AE1" w14:textId="77777777" w:rsidR="00853DFB" w:rsidRDefault="00853DFB" w:rsidP="00853DFB">
            <w:pPr>
              <w:spacing w:before="60" w:after="60"/>
            </w:pPr>
            <w:r>
              <w:t>---</w:t>
            </w:r>
          </w:p>
        </w:tc>
        <w:tc>
          <w:tcPr>
            <w:tcW w:w="2284" w:type="dxa"/>
            <w:gridSpan w:val="5"/>
            <w:tcBorders>
              <w:right w:val="single" w:sz="12" w:space="0" w:color="auto"/>
            </w:tcBorders>
            <w:vAlign w:val="center"/>
          </w:tcPr>
          <w:p w14:paraId="3ECF6E73" w14:textId="77777777" w:rsidR="00853DFB" w:rsidRDefault="00853DFB" w:rsidP="00853DFB">
            <w:pPr>
              <w:spacing w:before="60" w:after="60"/>
            </w:pPr>
            <w:r>
              <w:t>---</w:t>
            </w:r>
          </w:p>
        </w:tc>
        <w:tc>
          <w:tcPr>
            <w:tcW w:w="695" w:type="dxa"/>
            <w:tcBorders>
              <w:left w:val="single" w:sz="12" w:space="0" w:color="auto"/>
            </w:tcBorders>
            <w:shd w:val="clear" w:color="auto" w:fill="F7CAAC"/>
            <w:vAlign w:val="center"/>
          </w:tcPr>
          <w:p w14:paraId="36CCFAE9" w14:textId="77777777" w:rsidR="00853DFB" w:rsidRPr="00902018" w:rsidRDefault="00853DFB" w:rsidP="00853DFB">
            <w:proofErr w:type="spellStart"/>
            <w:r w:rsidRPr="00902018">
              <w:rPr>
                <w:b/>
              </w:rPr>
              <w:t>WoS</w:t>
            </w:r>
            <w:proofErr w:type="spellEnd"/>
          </w:p>
        </w:tc>
        <w:tc>
          <w:tcPr>
            <w:tcW w:w="706" w:type="dxa"/>
            <w:shd w:val="clear" w:color="auto" w:fill="F7CAAC"/>
            <w:vAlign w:val="center"/>
          </w:tcPr>
          <w:p w14:paraId="70C27AE8" w14:textId="77777777" w:rsidR="00853DFB" w:rsidRPr="00902018" w:rsidRDefault="00853DFB" w:rsidP="00853DFB">
            <w:pPr>
              <w:rPr>
                <w:sz w:val="18"/>
              </w:rPr>
            </w:pPr>
            <w:proofErr w:type="spellStart"/>
            <w:r w:rsidRPr="00902018">
              <w:rPr>
                <w:b/>
                <w:sz w:val="18"/>
              </w:rPr>
              <w:t>Scopus</w:t>
            </w:r>
            <w:proofErr w:type="spellEnd"/>
          </w:p>
        </w:tc>
        <w:tc>
          <w:tcPr>
            <w:tcW w:w="706" w:type="dxa"/>
            <w:shd w:val="clear" w:color="auto" w:fill="F7CAAC"/>
            <w:vAlign w:val="center"/>
          </w:tcPr>
          <w:p w14:paraId="6FF2144F" w14:textId="77777777" w:rsidR="00853DFB" w:rsidRDefault="00853DFB" w:rsidP="00853DFB">
            <w:r>
              <w:rPr>
                <w:b/>
                <w:sz w:val="18"/>
              </w:rPr>
              <w:t>ostatní</w:t>
            </w:r>
          </w:p>
        </w:tc>
      </w:tr>
      <w:tr w:rsidR="00853DFB" w:rsidRPr="00E03179" w14:paraId="3F59EA8D" w14:textId="77777777" w:rsidTr="00853DFB">
        <w:trPr>
          <w:cantSplit/>
          <w:trHeight w:val="70"/>
        </w:trPr>
        <w:tc>
          <w:tcPr>
            <w:tcW w:w="3331" w:type="dxa"/>
            <w:gridSpan w:val="3"/>
            <w:shd w:val="clear" w:color="auto" w:fill="F7CAAC"/>
          </w:tcPr>
          <w:p w14:paraId="2A118139" w14:textId="77777777" w:rsidR="00853DFB" w:rsidRDefault="00853DFB" w:rsidP="00853DFB">
            <w:pPr>
              <w:jc w:val="both"/>
            </w:pPr>
            <w:r>
              <w:rPr>
                <w:b/>
              </w:rPr>
              <w:t>Obor jmenovacího řízení</w:t>
            </w:r>
          </w:p>
        </w:tc>
        <w:tc>
          <w:tcPr>
            <w:tcW w:w="2234" w:type="dxa"/>
            <w:gridSpan w:val="3"/>
            <w:shd w:val="clear" w:color="auto" w:fill="F7CAAC"/>
          </w:tcPr>
          <w:p w14:paraId="7C9729CA" w14:textId="77777777" w:rsidR="00853DFB" w:rsidRDefault="00853DFB" w:rsidP="00853DFB">
            <w:pPr>
              <w:jc w:val="both"/>
            </w:pPr>
            <w:r>
              <w:rPr>
                <w:b/>
              </w:rPr>
              <w:t>Rok udělení hodnosti</w:t>
            </w:r>
          </w:p>
        </w:tc>
        <w:tc>
          <w:tcPr>
            <w:tcW w:w="2284" w:type="dxa"/>
            <w:gridSpan w:val="5"/>
            <w:tcBorders>
              <w:right w:val="single" w:sz="12" w:space="0" w:color="auto"/>
            </w:tcBorders>
            <w:shd w:val="clear" w:color="auto" w:fill="F7CAAC"/>
          </w:tcPr>
          <w:p w14:paraId="4E2B3287" w14:textId="77777777" w:rsidR="00853DFB" w:rsidRDefault="00853DFB" w:rsidP="00853DFB">
            <w:pPr>
              <w:jc w:val="both"/>
            </w:pPr>
            <w:r>
              <w:rPr>
                <w:b/>
              </w:rPr>
              <w:t>Řízení konáno na VŠ</w:t>
            </w:r>
          </w:p>
        </w:tc>
        <w:tc>
          <w:tcPr>
            <w:tcW w:w="695" w:type="dxa"/>
            <w:tcBorders>
              <w:left w:val="single" w:sz="12" w:space="0" w:color="auto"/>
            </w:tcBorders>
          </w:tcPr>
          <w:p w14:paraId="6A3E4087" w14:textId="37618147" w:rsidR="00853DFB" w:rsidRPr="00AF11A4" w:rsidRDefault="00AF11A4" w:rsidP="00853DFB">
            <w:pPr>
              <w:jc w:val="center"/>
              <w:rPr>
                <w:b/>
              </w:rPr>
            </w:pPr>
            <w:r w:rsidRPr="00AF11A4">
              <w:rPr>
                <w:b/>
              </w:rPr>
              <w:t>25</w:t>
            </w:r>
          </w:p>
        </w:tc>
        <w:tc>
          <w:tcPr>
            <w:tcW w:w="706" w:type="dxa"/>
          </w:tcPr>
          <w:p w14:paraId="713E72ED" w14:textId="384870A3" w:rsidR="00853DFB" w:rsidRPr="00AF11A4" w:rsidRDefault="00AF11A4" w:rsidP="00853DFB">
            <w:pPr>
              <w:jc w:val="center"/>
              <w:rPr>
                <w:b/>
              </w:rPr>
            </w:pPr>
            <w:r w:rsidRPr="00AF11A4">
              <w:rPr>
                <w:b/>
              </w:rPr>
              <w:t>59</w:t>
            </w:r>
          </w:p>
        </w:tc>
        <w:tc>
          <w:tcPr>
            <w:tcW w:w="706" w:type="dxa"/>
          </w:tcPr>
          <w:p w14:paraId="03CBDFEB" w14:textId="61651265" w:rsidR="00853DFB" w:rsidRPr="00AF11A4" w:rsidRDefault="00853DFB" w:rsidP="00853DFB">
            <w:pPr>
              <w:jc w:val="center"/>
              <w:rPr>
                <w:b/>
              </w:rPr>
            </w:pPr>
            <w:proofErr w:type="spellStart"/>
            <w:r w:rsidRPr="00AF11A4">
              <w:rPr>
                <w:b/>
                <w:sz w:val="18"/>
                <w:szCs w:val="18"/>
              </w:rPr>
              <w:t>neevid</w:t>
            </w:r>
            <w:proofErr w:type="spellEnd"/>
            <w:r w:rsidRPr="00AF11A4">
              <w:rPr>
                <w:b/>
                <w:sz w:val="18"/>
                <w:szCs w:val="18"/>
              </w:rPr>
              <w:t>.</w:t>
            </w:r>
          </w:p>
        </w:tc>
      </w:tr>
      <w:tr w:rsidR="00853DFB" w14:paraId="4653DBD8" w14:textId="77777777" w:rsidTr="00853DFB">
        <w:trPr>
          <w:trHeight w:val="205"/>
        </w:trPr>
        <w:tc>
          <w:tcPr>
            <w:tcW w:w="3331" w:type="dxa"/>
            <w:gridSpan w:val="3"/>
            <w:vAlign w:val="center"/>
          </w:tcPr>
          <w:p w14:paraId="7787F531" w14:textId="77777777" w:rsidR="00853DFB" w:rsidRDefault="00853DFB" w:rsidP="00853DFB">
            <w:r>
              <w:t>---</w:t>
            </w:r>
          </w:p>
        </w:tc>
        <w:tc>
          <w:tcPr>
            <w:tcW w:w="2234" w:type="dxa"/>
            <w:gridSpan w:val="3"/>
            <w:vAlign w:val="center"/>
          </w:tcPr>
          <w:p w14:paraId="35D64E11" w14:textId="77777777" w:rsidR="00853DFB" w:rsidRDefault="00853DFB" w:rsidP="00853DFB">
            <w:r>
              <w:t>---</w:t>
            </w:r>
          </w:p>
        </w:tc>
        <w:tc>
          <w:tcPr>
            <w:tcW w:w="2284" w:type="dxa"/>
            <w:gridSpan w:val="5"/>
            <w:tcBorders>
              <w:right w:val="single" w:sz="12" w:space="0" w:color="auto"/>
            </w:tcBorders>
            <w:vAlign w:val="center"/>
          </w:tcPr>
          <w:p w14:paraId="797D9FFD" w14:textId="77777777" w:rsidR="00853DFB" w:rsidRDefault="00853DFB" w:rsidP="00853DFB">
            <w:r>
              <w:t>---</w:t>
            </w:r>
          </w:p>
        </w:tc>
        <w:tc>
          <w:tcPr>
            <w:tcW w:w="1401" w:type="dxa"/>
            <w:gridSpan w:val="2"/>
            <w:tcBorders>
              <w:left w:val="single" w:sz="12" w:space="0" w:color="auto"/>
            </w:tcBorders>
            <w:shd w:val="clear" w:color="auto" w:fill="FBD4B4"/>
            <w:vAlign w:val="center"/>
          </w:tcPr>
          <w:p w14:paraId="636FA77E" w14:textId="77777777" w:rsidR="00853DFB" w:rsidRPr="00AF11A4" w:rsidRDefault="00853DFB" w:rsidP="00853DFB">
            <w:pPr>
              <w:jc w:val="both"/>
              <w:rPr>
                <w:b/>
                <w:sz w:val="18"/>
              </w:rPr>
            </w:pPr>
            <w:r w:rsidRPr="00AF11A4">
              <w:rPr>
                <w:b/>
                <w:sz w:val="18"/>
              </w:rPr>
              <w:t xml:space="preserve">H-index </w:t>
            </w:r>
            <w:proofErr w:type="spellStart"/>
            <w:r w:rsidRPr="00AF11A4">
              <w:rPr>
                <w:b/>
                <w:sz w:val="18"/>
              </w:rPr>
              <w:t>WoS</w:t>
            </w:r>
            <w:proofErr w:type="spellEnd"/>
            <w:r w:rsidRPr="00AF11A4">
              <w:rPr>
                <w:b/>
                <w:sz w:val="18"/>
              </w:rPr>
              <w:t>/</w:t>
            </w:r>
            <w:proofErr w:type="spellStart"/>
            <w:r w:rsidRPr="00AF11A4">
              <w:rPr>
                <w:b/>
                <w:sz w:val="18"/>
              </w:rPr>
              <w:t>Scopus</w:t>
            </w:r>
            <w:proofErr w:type="spellEnd"/>
          </w:p>
        </w:tc>
        <w:tc>
          <w:tcPr>
            <w:tcW w:w="706" w:type="dxa"/>
            <w:vAlign w:val="center"/>
          </w:tcPr>
          <w:p w14:paraId="4D796CE8" w14:textId="17AD8C92" w:rsidR="00853DFB" w:rsidRPr="00AF11A4" w:rsidRDefault="00AF11A4" w:rsidP="00853DFB">
            <w:pPr>
              <w:jc w:val="center"/>
              <w:rPr>
                <w:b/>
              </w:rPr>
            </w:pPr>
            <w:r w:rsidRPr="00AF11A4">
              <w:rPr>
                <w:b/>
              </w:rPr>
              <w:t>3</w:t>
            </w:r>
            <w:r w:rsidR="00853DFB" w:rsidRPr="00AF11A4">
              <w:rPr>
                <w:b/>
              </w:rPr>
              <w:t>/</w:t>
            </w:r>
            <w:r w:rsidRPr="00AF11A4">
              <w:rPr>
                <w:b/>
              </w:rPr>
              <w:t>5</w:t>
            </w:r>
          </w:p>
        </w:tc>
      </w:tr>
      <w:tr w:rsidR="00853DFB" w14:paraId="362835B3" w14:textId="77777777" w:rsidTr="00982FBC">
        <w:tc>
          <w:tcPr>
            <w:tcW w:w="9956" w:type="dxa"/>
            <w:gridSpan w:val="14"/>
            <w:shd w:val="clear" w:color="auto" w:fill="F7CAAC"/>
          </w:tcPr>
          <w:p w14:paraId="1A25C5F6" w14:textId="4A08B5D9" w:rsidR="00853DFB" w:rsidRDefault="00853DFB" w:rsidP="00853DFB">
            <w:pPr>
              <w:jc w:val="both"/>
              <w:rPr>
                <w:b/>
              </w:rPr>
            </w:pPr>
            <w:r>
              <w:rPr>
                <w:b/>
              </w:rPr>
              <w:t xml:space="preserve">Přehled o nejvýznamnější publikační a další tvůrčí činnosti nebo další profesní činnosti u odborníků z praxe vztahující se k zabezpečovaným předmětům </w:t>
            </w:r>
          </w:p>
        </w:tc>
      </w:tr>
      <w:tr w:rsidR="00853DFB" w:rsidRPr="00641DD1" w14:paraId="2EF0BF46" w14:textId="77777777" w:rsidTr="00982FBC">
        <w:trPr>
          <w:trHeight w:val="708"/>
        </w:trPr>
        <w:tc>
          <w:tcPr>
            <w:tcW w:w="9956" w:type="dxa"/>
            <w:gridSpan w:val="14"/>
          </w:tcPr>
          <w:p w14:paraId="3D3CDA0D" w14:textId="30016D35" w:rsidR="00AF11A4" w:rsidRPr="00AF11A4" w:rsidRDefault="00AF11A4" w:rsidP="00AF11A4">
            <w:pPr>
              <w:spacing w:before="120" w:after="120"/>
              <w:jc w:val="both"/>
            </w:pPr>
            <w:r w:rsidRPr="00AF11A4">
              <w:rPr>
                <w:caps/>
              </w:rPr>
              <w:t xml:space="preserve">Klementová, L., </w:t>
            </w:r>
            <w:r w:rsidRPr="00AF11A4">
              <w:rPr>
                <w:b/>
                <w:bCs/>
                <w:caps/>
              </w:rPr>
              <w:t>Purevdorj, K. (</w:t>
            </w:r>
            <w:proofErr w:type="gramStart"/>
            <w:r w:rsidRPr="00AF11A4">
              <w:rPr>
                <w:b/>
                <w:bCs/>
                <w:caps/>
              </w:rPr>
              <w:t>15%</w:t>
            </w:r>
            <w:proofErr w:type="gramEnd"/>
            <w:r w:rsidRPr="00AF11A4">
              <w:rPr>
                <w:b/>
                <w:bCs/>
                <w:caps/>
              </w:rPr>
              <w:t>)</w:t>
            </w:r>
            <w:r w:rsidRPr="00AF11A4">
              <w:rPr>
                <w:caps/>
              </w:rPr>
              <w:t>, Butor, I., Jančová, P., BÁBKOVÁ, D., Buňka, F., Buňková, L.</w:t>
            </w:r>
            <w:r>
              <w:rPr>
                <w:caps/>
              </w:rPr>
              <w:t>:</w:t>
            </w:r>
            <w:r w:rsidRPr="00AF11A4">
              <w:rPr>
                <w:caps/>
              </w:rPr>
              <w:t xml:space="preserve"> </w:t>
            </w:r>
            <w:proofErr w:type="spellStart"/>
            <w:r w:rsidRPr="00AF11A4">
              <w:t>Reduction</w:t>
            </w:r>
            <w:proofErr w:type="spellEnd"/>
            <w:r w:rsidRPr="00AF11A4">
              <w:t xml:space="preserve"> </w:t>
            </w:r>
            <w:proofErr w:type="spellStart"/>
            <w:r w:rsidRPr="00AF11A4">
              <w:t>of</w:t>
            </w:r>
            <w:proofErr w:type="spellEnd"/>
            <w:r w:rsidRPr="00AF11A4">
              <w:t xml:space="preserve"> histamine, putrescine and </w:t>
            </w:r>
            <w:proofErr w:type="spellStart"/>
            <w:r w:rsidRPr="00AF11A4">
              <w:t>cadaverine</w:t>
            </w:r>
            <w:proofErr w:type="spellEnd"/>
            <w:r w:rsidRPr="00AF11A4">
              <w:t xml:space="preserve"> by </w:t>
            </w:r>
            <w:proofErr w:type="spellStart"/>
            <w:r w:rsidRPr="00AF11A4">
              <w:t>the</w:t>
            </w:r>
            <w:proofErr w:type="spellEnd"/>
            <w:r w:rsidRPr="00AF11A4">
              <w:t xml:space="preserve"> </w:t>
            </w:r>
            <w:proofErr w:type="spellStart"/>
            <w:r w:rsidRPr="00AF11A4">
              <w:t>bacteria</w:t>
            </w:r>
            <w:proofErr w:type="spellEnd"/>
            <w:r w:rsidRPr="00AF11A4">
              <w:t xml:space="preserve"> </w:t>
            </w:r>
            <w:proofErr w:type="spellStart"/>
            <w:r w:rsidRPr="00AF11A4">
              <w:t>Lacticaseibacillus</w:t>
            </w:r>
            <w:proofErr w:type="spellEnd"/>
            <w:r w:rsidRPr="00AF11A4">
              <w:t xml:space="preserve"> </w:t>
            </w:r>
            <w:proofErr w:type="spellStart"/>
            <w:r w:rsidRPr="00AF11A4">
              <w:t>casei</w:t>
            </w:r>
            <w:proofErr w:type="spellEnd"/>
            <w:r w:rsidRPr="00AF11A4">
              <w:t xml:space="preserve"> </w:t>
            </w:r>
            <w:proofErr w:type="spellStart"/>
            <w:r w:rsidRPr="00AF11A4">
              <w:t>depending</w:t>
            </w:r>
            <w:proofErr w:type="spellEnd"/>
            <w:r w:rsidRPr="00AF11A4">
              <w:t xml:space="preserve"> on </w:t>
            </w:r>
            <w:proofErr w:type="spellStart"/>
            <w:r w:rsidRPr="00AF11A4">
              <w:t>selected</w:t>
            </w:r>
            <w:proofErr w:type="spellEnd"/>
            <w:r w:rsidRPr="00AF11A4">
              <w:t xml:space="preserve"> </w:t>
            </w:r>
            <w:proofErr w:type="spellStart"/>
            <w:r w:rsidRPr="00AF11A4">
              <w:t>factors</w:t>
            </w:r>
            <w:proofErr w:type="spellEnd"/>
            <w:r w:rsidRPr="00AF11A4">
              <w:t xml:space="preserve"> in </w:t>
            </w:r>
            <w:proofErr w:type="spellStart"/>
            <w:r w:rsidRPr="00AF11A4">
              <w:t>the</w:t>
            </w:r>
            <w:proofErr w:type="spellEnd"/>
            <w:r w:rsidRPr="00AF11A4">
              <w:t xml:space="preserve"> </w:t>
            </w:r>
            <w:proofErr w:type="spellStart"/>
            <w:r w:rsidRPr="00AF11A4">
              <w:t>real</w:t>
            </w:r>
            <w:proofErr w:type="spellEnd"/>
            <w:r w:rsidRPr="00AF11A4">
              <w:t xml:space="preserve"> </w:t>
            </w:r>
            <w:proofErr w:type="spellStart"/>
            <w:r w:rsidRPr="00AF11A4">
              <w:t>condition</w:t>
            </w:r>
            <w:proofErr w:type="spellEnd"/>
            <w:r w:rsidRPr="00AF11A4">
              <w:t xml:space="preserve"> </w:t>
            </w:r>
            <w:proofErr w:type="spellStart"/>
            <w:r w:rsidRPr="00AF11A4">
              <w:t>of</w:t>
            </w:r>
            <w:proofErr w:type="spellEnd"/>
            <w:r w:rsidRPr="00AF11A4">
              <w:t xml:space="preserve"> </w:t>
            </w:r>
            <w:proofErr w:type="spellStart"/>
            <w:r w:rsidRPr="00AF11A4">
              <w:t>the</w:t>
            </w:r>
            <w:proofErr w:type="spellEnd"/>
            <w:r w:rsidRPr="00AF11A4">
              <w:t xml:space="preserve"> </w:t>
            </w:r>
            <w:proofErr w:type="spellStart"/>
            <w:r w:rsidRPr="00AF11A4">
              <w:t>dairy</w:t>
            </w:r>
            <w:proofErr w:type="spellEnd"/>
            <w:r w:rsidRPr="00AF11A4">
              <w:t xml:space="preserve"> </w:t>
            </w:r>
            <w:proofErr w:type="spellStart"/>
            <w:r w:rsidRPr="00AF11A4">
              <w:t>product</w:t>
            </w:r>
            <w:proofErr w:type="spellEnd"/>
            <w:r w:rsidRPr="00AF11A4">
              <w:t xml:space="preserve">. </w:t>
            </w:r>
            <w:r w:rsidRPr="00AF11A4">
              <w:rPr>
                <w:i/>
                <w:iCs/>
              </w:rPr>
              <w:t xml:space="preserve">Food </w:t>
            </w:r>
            <w:proofErr w:type="spellStart"/>
            <w:r w:rsidRPr="00AF11A4">
              <w:rPr>
                <w:i/>
                <w:iCs/>
              </w:rPr>
              <w:t>Microbiology</w:t>
            </w:r>
            <w:proofErr w:type="spellEnd"/>
            <w:r w:rsidRPr="00AF11A4">
              <w:t xml:space="preserve"> 117, 104391, </w:t>
            </w:r>
            <w:r w:rsidRPr="00AF11A4">
              <w:rPr>
                <w:b/>
                <w:bCs/>
              </w:rPr>
              <w:t>2024</w:t>
            </w:r>
            <w:r w:rsidRPr="00AF11A4">
              <w:t xml:space="preserve">. </w:t>
            </w:r>
            <w:proofErr w:type="spellStart"/>
            <w:r w:rsidRPr="00AF11A4">
              <w:t>Jimp</w:t>
            </w:r>
            <w:proofErr w:type="spellEnd"/>
            <w:r w:rsidRPr="00AF11A4">
              <w:t xml:space="preserve"> (Q1)</w:t>
            </w:r>
          </w:p>
          <w:p w14:paraId="628605C1" w14:textId="1D546E5F" w:rsidR="00AF11A4" w:rsidRPr="00AF11A4" w:rsidRDefault="00AF11A4" w:rsidP="00AF11A4">
            <w:pPr>
              <w:spacing w:before="120" w:after="120"/>
              <w:jc w:val="both"/>
              <w:rPr>
                <w:caps/>
              </w:rPr>
            </w:pPr>
            <w:r w:rsidRPr="00AF11A4">
              <w:rPr>
                <w:caps/>
              </w:rPr>
              <w:t xml:space="preserve">Buňka, F., Sedlačík, M., Foltin, P., Lazárková, Z., Pětová, M., Buňková, L., </w:t>
            </w:r>
            <w:r w:rsidRPr="00AF11A4">
              <w:rPr>
                <w:b/>
                <w:bCs/>
                <w:caps/>
              </w:rPr>
              <w:t>Purevdorj, K. (</w:t>
            </w:r>
            <w:proofErr w:type="gramStart"/>
            <w:r w:rsidRPr="00AF11A4">
              <w:rPr>
                <w:b/>
                <w:bCs/>
                <w:caps/>
              </w:rPr>
              <w:t>5%</w:t>
            </w:r>
            <w:proofErr w:type="gramEnd"/>
            <w:r w:rsidRPr="00AF11A4">
              <w:rPr>
                <w:b/>
                <w:bCs/>
                <w:caps/>
              </w:rPr>
              <w:t>)</w:t>
            </w:r>
            <w:r w:rsidRPr="00AF11A4">
              <w:rPr>
                <w:caps/>
              </w:rPr>
              <w:t>, Talár, J., Kůrová, V., Novotný, M., Vlkovský, M., Salek, R.N.</w:t>
            </w:r>
            <w:r>
              <w:rPr>
                <w:caps/>
              </w:rPr>
              <w:t xml:space="preserve">: </w:t>
            </w:r>
            <w:proofErr w:type="spellStart"/>
            <w:r w:rsidRPr="00AF11A4">
              <w:t>Evaluation</w:t>
            </w:r>
            <w:proofErr w:type="spellEnd"/>
            <w:r w:rsidRPr="00AF11A4">
              <w:t xml:space="preserve"> </w:t>
            </w:r>
            <w:proofErr w:type="spellStart"/>
            <w:r w:rsidRPr="00AF11A4">
              <w:t>of</w:t>
            </w:r>
            <w:proofErr w:type="spellEnd"/>
            <w:r w:rsidRPr="00AF11A4">
              <w:t xml:space="preserve"> </w:t>
            </w:r>
            <w:proofErr w:type="spellStart"/>
            <w:r w:rsidRPr="00AF11A4">
              <w:t>processed</w:t>
            </w:r>
            <w:proofErr w:type="spellEnd"/>
            <w:r w:rsidRPr="00AF11A4">
              <w:t xml:space="preserve"> cheese </w:t>
            </w:r>
            <w:proofErr w:type="spellStart"/>
            <w:r w:rsidRPr="00AF11A4">
              <w:t>viscoelastic</w:t>
            </w:r>
            <w:proofErr w:type="spellEnd"/>
            <w:r w:rsidRPr="00AF11A4">
              <w:t xml:space="preserve"> </w:t>
            </w:r>
            <w:proofErr w:type="spellStart"/>
            <w:r w:rsidRPr="00AF11A4">
              <w:t>properties</w:t>
            </w:r>
            <w:proofErr w:type="spellEnd"/>
            <w:r w:rsidRPr="00AF11A4">
              <w:t xml:space="preserve"> </w:t>
            </w:r>
            <w:proofErr w:type="spellStart"/>
            <w:r w:rsidRPr="00AF11A4">
              <w:t>during</w:t>
            </w:r>
            <w:proofErr w:type="spellEnd"/>
            <w:r w:rsidRPr="00AF11A4">
              <w:t xml:space="preserve"> </w:t>
            </w:r>
            <w:proofErr w:type="spellStart"/>
            <w:r w:rsidRPr="00AF11A4">
              <w:t>sterilization</w:t>
            </w:r>
            <w:proofErr w:type="spellEnd"/>
            <w:r w:rsidRPr="00AF11A4">
              <w:t xml:space="preserve"> </w:t>
            </w:r>
            <w:proofErr w:type="spellStart"/>
            <w:r w:rsidRPr="00AF11A4">
              <w:t>observed</w:t>
            </w:r>
            <w:proofErr w:type="spellEnd"/>
            <w:r w:rsidRPr="00AF11A4">
              <w:t xml:space="preserve"> in </w:t>
            </w:r>
            <w:proofErr w:type="spellStart"/>
            <w:r w:rsidRPr="00AF11A4">
              <w:t>situ</w:t>
            </w:r>
            <w:proofErr w:type="spellEnd"/>
            <w:r w:rsidRPr="00AF11A4">
              <w:t>.</w:t>
            </w:r>
            <w:r w:rsidRPr="00AF11A4">
              <w:rPr>
                <w:caps/>
              </w:rPr>
              <w:t xml:space="preserve"> </w:t>
            </w:r>
            <w:proofErr w:type="spellStart"/>
            <w:r w:rsidRPr="00AF11A4">
              <w:rPr>
                <w:i/>
                <w:iCs/>
              </w:rPr>
              <w:t>Journal</w:t>
            </w:r>
            <w:proofErr w:type="spellEnd"/>
            <w:r w:rsidRPr="00AF11A4">
              <w:rPr>
                <w:i/>
                <w:iCs/>
              </w:rPr>
              <w:t xml:space="preserve"> </w:t>
            </w:r>
            <w:proofErr w:type="spellStart"/>
            <w:r w:rsidRPr="00AF11A4">
              <w:rPr>
                <w:i/>
                <w:iCs/>
              </w:rPr>
              <w:t>of</w:t>
            </w:r>
            <w:proofErr w:type="spellEnd"/>
            <w:r w:rsidRPr="00AF11A4">
              <w:rPr>
                <w:i/>
                <w:iCs/>
              </w:rPr>
              <w:t xml:space="preserve"> </w:t>
            </w:r>
            <w:proofErr w:type="spellStart"/>
            <w:r w:rsidRPr="00AF11A4">
              <w:rPr>
                <w:i/>
                <w:iCs/>
              </w:rPr>
              <w:t>Dairy</w:t>
            </w:r>
            <w:proofErr w:type="spellEnd"/>
            <w:r w:rsidRPr="00AF11A4">
              <w:rPr>
                <w:i/>
                <w:iCs/>
              </w:rPr>
              <w:t xml:space="preserve"> Science</w:t>
            </w:r>
            <w:r w:rsidRPr="00AF11A4">
              <w:t xml:space="preserve"> 106, 5298-5308, </w:t>
            </w:r>
            <w:r w:rsidRPr="00AF11A4">
              <w:rPr>
                <w:b/>
                <w:bCs/>
              </w:rPr>
              <w:t>2023</w:t>
            </w:r>
            <w:r w:rsidRPr="00AF11A4">
              <w:t>.</w:t>
            </w:r>
            <w:r w:rsidRPr="00AF11A4">
              <w:rPr>
                <w:b/>
                <w:bCs/>
              </w:rPr>
              <w:t xml:space="preserve"> </w:t>
            </w:r>
            <w:proofErr w:type="spellStart"/>
            <w:r w:rsidRPr="00AF11A4">
              <w:t>Jimp</w:t>
            </w:r>
            <w:proofErr w:type="spellEnd"/>
            <w:r w:rsidRPr="00AF11A4">
              <w:t xml:space="preserve"> (Q1)</w:t>
            </w:r>
          </w:p>
          <w:p w14:paraId="6CF7C191" w14:textId="35128B51" w:rsidR="00AF11A4" w:rsidRDefault="00AF11A4" w:rsidP="00AF11A4">
            <w:pPr>
              <w:spacing w:before="120" w:after="120"/>
              <w:jc w:val="both"/>
            </w:pPr>
            <w:r w:rsidRPr="00AF11A4">
              <w:rPr>
                <w:caps/>
              </w:rPr>
              <w:t>Butor</w:t>
            </w:r>
            <w:r w:rsidRPr="00AF11A4">
              <w:t xml:space="preserve">, I., </w:t>
            </w:r>
            <w:r w:rsidRPr="00AF11A4">
              <w:rPr>
                <w:caps/>
              </w:rPr>
              <w:t>Jančová</w:t>
            </w:r>
            <w:r w:rsidRPr="00AF11A4">
              <w:t xml:space="preserve">, P., </w:t>
            </w:r>
            <w:r w:rsidRPr="00AF11A4">
              <w:rPr>
                <w:b/>
                <w:bCs/>
                <w:caps/>
              </w:rPr>
              <w:t>Purevdorj</w:t>
            </w:r>
            <w:r w:rsidRPr="00AF11A4">
              <w:rPr>
                <w:b/>
                <w:bCs/>
              </w:rPr>
              <w:t>, K. (</w:t>
            </w:r>
            <w:proofErr w:type="gramStart"/>
            <w:r w:rsidRPr="00AF11A4">
              <w:rPr>
                <w:b/>
                <w:bCs/>
              </w:rPr>
              <w:t>5%</w:t>
            </w:r>
            <w:proofErr w:type="gramEnd"/>
            <w:r w:rsidRPr="00AF11A4">
              <w:rPr>
                <w:b/>
                <w:bCs/>
              </w:rPr>
              <w:t>)</w:t>
            </w:r>
            <w:r w:rsidRPr="00AF11A4">
              <w:t xml:space="preserve">, </w:t>
            </w:r>
            <w:r w:rsidRPr="00AF11A4">
              <w:rPr>
                <w:caps/>
              </w:rPr>
              <w:t>Klementová</w:t>
            </w:r>
            <w:r w:rsidRPr="00AF11A4">
              <w:t xml:space="preserve">, L., </w:t>
            </w:r>
            <w:r w:rsidRPr="00AF11A4">
              <w:rPr>
                <w:caps/>
              </w:rPr>
              <w:t>Kluz</w:t>
            </w:r>
            <w:r w:rsidRPr="00AF11A4">
              <w:t xml:space="preserve">, M., </w:t>
            </w:r>
            <w:r w:rsidRPr="00AF11A4">
              <w:rPr>
                <w:caps/>
              </w:rPr>
              <w:t>Huňová</w:t>
            </w:r>
            <w:r w:rsidRPr="00AF11A4">
              <w:t xml:space="preserve">, I., </w:t>
            </w:r>
            <w:r w:rsidRPr="00AF11A4">
              <w:rPr>
                <w:caps/>
              </w:rPr>
              <w:t>Pištěková</w:t>
            </w:r>
            <w:r w:rsidRPr="00AF11A4">
              <w:t xml:space="preserve">, H., </w:t>
            </w:r>
            <w:r w:rsidRPr="00AF11A4">
              <w:rPr>
                <w:caps/>
              </w:rPr>
              <w:t>Buňka</w:t>
            </w:r>
            <w:r w:rsidRPr="00AF11A4">
              <w:t xml:space="preserve">, F., </w:t>
            </w:r>
            <w:r w:rsidRPr="00AF11A4">
              <w:rPr>
                <w:caps/>
              </w:rPr>
              <w:t>Buňková</w:t>
            </w:r>
            <w:r w:rsidRPr="00AF11A4">
              <w:t>, L.</w:t>
            </w:r>
            <w:r>
              <w:t xml:space="preserve">: </w:t>
            </w:r>
            <w:proofErr w:type="spellStart"/>
            <w:r w:rsidRPr="00AF11A4">
              <w:t>Effect</w:t>
            </w:r>
            <w:proofErr w:type="spellEnd"/>
            <w:r w:rsidRPr="00AF11A4">
              <w:t xml:space="preserve"> </w:t>
            </w:r>
            <w:proofErr w:type="spellStart"/>
            <w:r w:rsidRPr="00AF11A4">
              <w:t>of</w:t>
            </w:r>
            <w:proofErr w:type="spellEnd"/>
            <w:r w:rsidRPr="00AF11A4">
              <w:t xml:space="preserve"> </w:t>
            </w:r>
            <w:proofErr w:type="spellStart"/>
            <w:r>
              <w:t>s</w:t>
            </w:r>
            <w:r w:rsidRPr="00AF11A4">
              <w:t>elected</w:t>
            </w:r>
            <w:proofErr w:type="spellEnd"/>
            <w:r w:rsidRPr="00AF11A4">
              <w:t xml:space="preserve"> </w:t>
            </w:r>
            <w:proofErr w:type="spellStart"/>
            <w:r>
              <w:t>f</w:t>
            </w:r>
            <w:r w:rsidRPr="00AF11A4">
              <w:t>actors</w:t>
            </w:r>
            <w:proofErr w:type="spellEnd"/>
            <w:r w:rsidRPr="00AF11A4">
              <w:t xml:space="preserve"> </w:t>
            </w:r>
            <w:proofErr w:type="spellStart"/>
            <w:r>
              <w:t>i</w:t>
            </w:r>
            <w:r w:rsidRPr="00AF11A4">
              <w:t>nfluencing</w:t>
            </w:r>
            <w:proofErr w:type="spellEnd"/>
            <w:r w:rsidRPr="00AF11A4">
              <w:t xml:space="preserve"> </w:t>
            </w:r>
            <w:proofErr w:type="spellStart"/>
            <w:r>
              <w:t>b</w:t>
            </w:r>
            <w:r w:rsidRPr="00AF11A4">
              <w:t>iogenic</w:t>
            </w:r>
            <w:proofErr w:type="spellEnd"/>
            <w:r w:rsidRPr="00AF11A4">
              <w:t xml:space="preserve"> </w:t>
            </w:r>
            <w:proofErr w:type="spellStart"/>
            <w:r>
              <w:t>a</w:t>
            </w:r>
            <w:r w:rsidRPr="00AF11A4">
              <w:t>mines</w:t>
            </w:r>
            <w:proofErr w:type="spellEnd"/>
            <w:r w:rsidRPr="00AF11A4">
              <w:t xml:space="preserve"> </w:t>
            </w:r>
            <w:proofErr w:type="spellStart"/>
            <w:r>
              <w:t>d</w:t>
            </w:r>
            <w:r w:rsidRPr="00AF11A4">
              <w:t>egradation</w:t>
            </w:r>
            <w:proofErr w:type="spellEnd"/>
            <w:r w:rsidRPr="00AF11A4">
              <w:t xml:space="preserve"> by </w:t>
            </w:r>
            <w:proofErr w:type="spellStart"/>
            <w:r w:rsidRPr="00AF11A4">
              <w:t>Bacillus</w:t>
            </w:r>
            <w:proofErr w:type="spellEnd"/>
            <w:r w:rsidRPr="00AF11A4">
              <w:t xml:space="preserve"> </w:t>
            </w:r>
            <w:proofErr w:type="spellStart"/>
            <w:r w:rsidRPr="00AF11A4">
              <w:t>subtilis</w:t>
            </w:r>
            <w:proofErr w:type="spellEnd"/>
            <w:r w:rsidRPr="00AF11A4">
              <w:t xml:space="preserve"> </w:t>
            </w:r>
            <w:proofErr w:type="spellStart"/>
            <w:r>
              <w:t>i</w:t>
            </w:r>
            <w:r w:rsidRPr="00AF11A4">
              <w:t>solated</w:t>
            </w:r>
            <w:proofErr w:type="spellEnd"/>
            <w:r w:rsidRPr="00AF11A4">
              <w:t xml:space="preserve"> </w:t>
            </w:r>
            <w:proofErr w:type="spellStart"/>
            <w:r w:rsidRPr="00AF11A4">
              <w:t>from</w:t>
            </w:r>
            <w:proofErr w:type="spellEnd"/>
            <w:r w:rsidRPr="00AF11A4">
              <w:t xml:space="preserve"> </w:t>
            </w:r>
            <w:r>
              <w:t>f</w:t>
            </w:r>
            <w:r w:rsidRPr="00AF11A4">
              <w:t xml:space="preserve">ood. </w:t>
            </w:r>
            <w:proofErr w:type="spellStart"/>
            <w:r w:rsidRPr="00AF11A4">
              <w:rPr>
                <w:i/>
                <w:iCs/>
              </w:rPr>
              <w:t>Microorganisms</w:t>
            </w:r>
            <w:proofErr w:type="spellEnd"/>
            <w:r w:rsidRPr="00AF11A4">
              <w:t xml:space="preserve"> 11, 1091, </w:t>
            </w:r>
            <w:r w:rsidRPr="00AF11A4">
              <w:rPr>
                <w:b/>
                <w:bCs/>
              </w:rPr>
              <w:t>2023</w:t>
            </w:r>
            <w:r w:rsidRPr="00AF11A4">
              <w:t xml:space="preserve">. </w:t>
            </w:r>
            <w:proofErr w:type="spellStart"/>
            <w:r w:rsidRPr="00AF11A4">
              <w:t>Jimp</w:t>
            </w:r>
            <w:proofErr w:type="spellEnd"/>
            <w:r w:rsidRPr="00AF11A4">
              <w:t xml:space="preserve"> (Q2)</w:t>
            </w:r>
          </w:p>
          <w:p w14:paraId="0BB80A98" w14:textId="6F78162D" w:rsidR="00853DFB" w:rsidRDefault="00853DFB" w:rsidP="00AF11A4">
            <w:pPr>
              <w:spacing w:before="120" w:after="120"/>
              <w:jc w:val="both"/>
            </w:pPr>
            <w:r>
              <w:t xml:space="preserve">ŠOPÍK, T., LAZÁRKOVÁ, Z., SALEK, R.N., TALÁR, J., </w:t>
            </w:r>
            <w:r>
              <w:rPr>
                <w:b/>
              </w:rPr>
              <w:t>PUREVDORJ, K. (</w:t>
            </w:r>
            <w:proofErr w:type="gramStart"/>
            <w:r>
              <w:rPr>
                <w:b/>
              </w:rPr>
              <w:t>5%</w:t>
            </w:r>
            <w:proofErr w:type="gramEnd"/>
            <w:r>
              <w:rPr>
                <w:b/>
              </w:rPr>
              <w:t>)</w:t>
            </w:r>
            <w:r>
              <w:t xml:space="preserve">, BUŇKOVÁ, L., FOLTIN, P., JANČOVÁ, P., NOVOTNÝ, M., GÁL, R., BUŇKA, F.:  </w:t>
            </w:r>
            <w:proofErr w:type="spellStart"/>
            <w:r>
              <w:t>Changes</w:t>
            </w:r>
            <w:proofErr w:type="spellEnd"/>
            <w:r>
              <w:t xml:space="preserve"> in </w:t>
            </w:r>
            <w:proofErr w:type="spellStart"/>
            <w:r>
              <w:t>the</w:t>
            </w:r>
            <w:proofErr w:type="spellEnd"/>
            <w:r>
              <w:t xml:space="preserve"> </w:t>
            </w:r>
            <w:proofErr w:type="spellStart"/>
            <w:r>
              <w:t>quality</w:t>
            </w:r>
            <w:proofErr w:type="spellEnd"/>
            <w:r>
              <w:t xml:space="preserve"> </w:t>
            </w:r>
            <w:proofErr w:type="spellStart"/>
            <w:r>
              <w:t>attributes</w:t>
            </w:r>
            <w:proofErr w:type="spellEnd"/>
            <w:r>
              <w:t xml:space="preserve"> </w:t>
            </w:r>
            <w:proofErr w:type="spellStart"/>
            <w:r>
              <w:t>of</w:t>
            </w:r>
            <w:proofErr w:type="spellEnd"/>
            <w:r>
              <w:t xml:space="preserve"> </w:t>
            </w:r>
            <w:proofErr w:type="spellStart"/>
            <w:r>
              <w:t>selected</w:t>
            </w:r>
            <w:proofErr w:type="spellEnd"/>
            <w:r>
              <w:t xml:space="preserve"> long-</w:t>
            </w:r>
            <w:proofErr w:type="spellStart"/>
            <w:r>
              <w:t>life</w:t>
            </w:r>
            <w:proofErr w:type="spellEnd"/>
            <w:r>
              <w:t xml:space="preserve"> food </w:t>
            </w:r>
            <w:proofErr w:type="spellStart"/>
            <w:r>
              <w:t>at</w:t>
            </w:r>
            <w:proofErr w:type="spellEnd"/>
            <w:r>
              <w:t xml:space="preserve"> </w:t>
            </w:r>
            <w:proofErr w:type="spellStart"/>
            <w:r>
              <w:t>four</w:t>
            </w:r>
            <w:proofErr w:type="spellEnd"/>
            <w:r>
              <w:t xml:space="preserve"> </w:t>
            </w:r>
            <w:proofErr w:type="spellStart"/>
            <w:r>
              <w:t>different</w:t>
            </w:r>
            <w:proofErr w:type="spellEnd"/>
            <w:r>
              <w:t xml:space="preserve"> </w:t>
            </w:r>
            <w:proofErr w:type="spellStart"/>
            <w:r>
              <w:t>temperatures</w:t>
            </w:r>
            <w:proofErr w:type="spellEnd"/>
            <w:r>
              <w:t xml:space="preserve"> </w:t>
            </w:r>
            <w:proofErr w:type="spellStart"/>
            <w:r>
              <w:t>over</w:t>
            </w:r>
            <w:proofErr w:type="spellEnd"/>
            <w:r>
              <w:t xml:space="preserve"> </w:t>
            </w:r>
            <w:proofErr w:type="spellStart"/>
            <w:r>
              <w:t>prolonged</w:t>
            </w:r>
            <w:proofErr w:type="spellEnd"/>
            <w:r>
              <w:t xml:space="preserve"> </w:t>
            </w:r>
            <w:proofErr w:type="spellStart"/>
            <w:r>
              <w:t>storage</w:t>
            </w:r>
            <w:proofErr w:type="spellEnd"/>
            <w:r>
              <w:t xml:space="preserve">. </w:t>
            </w:r>
            <w:proofErr w:type="spellStart"/>
            <w:r>
              <w:rPr>
                <w:i/>
              </w:rPr>
              <w:t>Foods</w:t>
            </w:r>
            <w:proofErr w:type="spellEnd"/>
            <w:r>
              <w:t xml:space="preserve"> 11, 2004, </w:t>
            </w:r>
            <w:r>
              <w:rPr>
                <w:b/>
              </w:rPr>
              <w:t>2022</w:t>
            </w:r>
            <w:r>
              <w:t xml:space="preserve">. </w:t>
            </w:r>
            <w:proofErr w:type="spellStart"/>
            <w:r>
              <w:t>Jimp</w:t>
            </w:r>
            <w:proofErr w:type="spellEnd"/>
            <w:r>
              <w:t xml:space="preserve"> (Q1)</w:t>
            </w:r>
          </w:p>
          <w:p w14:paraId="44092C2E" w14:textId="48047E8F" w:rsidR="00853DFB" w:rsidRPr="00641DD1" w:rsidRDefault="00853DFB" w:rsidP="00AF11A4">
            <w:pPr>
              <w:spacing w:before="120" w:after="120"/>
              <w:jc w:val="both"/>
              <w:rPr>
                <w:b/>
                <w:sz w:val="16"/>
                <w:szCs w:val="16"/>
              </w:rPr>
            </w:pPr>
            <w:r>
              <w:rPr>
                <w:b/>
                <w:lang w:val="en-US"/>
              </w:rPr>
              <w:t>PUREVDORJ, K. (45%)</w:t>
            </w:r>
            <w:r>
              <w:rPr>
                <w:lang w:val="en-US"/>
              </w:rPr>
              <w:t xml:space="preserve">, </w:t>
            </w:r>
            <w:r>
              <w:t>BUŇKOVÁ</w:t>
            </w:r>
            <w:r>
              <w:rPr>
                <w:lang w:val="en-US"/>
              </w:rPr>
              <w:t xml:space="preserve">, L., DLABAJOVÁ, A., ČECHOVÁ, E., PACHLOVÁ, V., BUŇKA, F.: The impact of cell-free supernatants of Lactococcus lactis subsp. lactis strains on the tyramine formation of Lactobacillus and </w:t>
            </w:r>
            <w:proofErr w:type="spellStart"/>
            <w:r>
              <w:rPr>
                <w:lang w:val="en-US"/>
              </w:rPr>
              <w:t>Lactiplantibacillus</w:t>
            </w:r>
            <w:proofErr w:type="spellEnd"/>
            <w:r>
              <w:rPr>
                <w:lang w:val="en-US"/>
              </w:rPr>
              <w:t xml:space="preserve"> strains isolated from cheese and beer. </w:t>
            </w:r>
            <w:r>
              <w:rPr>
                <w:i/>
                <w:lang w:val="en-US"/>
              </w:rPr>
              <w:t>Food Microbiology</w:t>
            </w:r>
            <w:r>
              <w:rPr>
                <w:lang w:val="en-US"/>
              </w:rPr>
              <w:t xml:space="preserve"> 99, 103813, </w:t>
            </w:r>
            <w:r>
              <w:rPr>
                <w:b/>
                <w:lang w:val="en-US"/>
              </w:rPr>
              <w:t>2021</w:t>
            </w:r>
            <w:r>
              <w:rPr>
                <w:lang w:val="en-US"/>
              </w:rPr>
              <w:t>. Jimp (Q1)</w:t>
            </w:r>
          </w:p>
        </w:tc>
      </w:tr>
      <w:tr w:rsidR="00853DFB" w14:paraId="7E182DB0" w14:textId="77777777" w:rsidTr="00982FBC">
        <w:trPr>
          <w:trHeight w:val="218"/>
        </w:trPr>
        <w:tc>
          <w:tcPr>
            <w:tcW w:w="9956" w:type="dxa"/>
            <w:gridSpan w:val="14"/>
            <w:shd w:val="clear" w:color="auto" w:fill="F7CAAC"/>
          </w:tcPr>
          <w:p w14:paraId="64E69CBF" w14:textId="72BB40CD" w:rsidR="00853DFB" w:rsidRDefault="00853DFB" w:rsidP="00853DFB">
            <w:pPr>
              <w:rPr>
                <w:b/>
              </w:rPr>
            </w:pPr>
            <w:r>
              <w:rPr>
                <w:b/>
              </w:rPr>
              <w:t>Působení v zahraničí</w:t>
            </w:r>
          </w:p>
        </w:tc>
      </w:tr>
      <w:tr w:rsidR="00853DFB" w14:paraId="3FA05722" w14:textId="77777777" w:rsidTr="00982FBC">
        <w:trPr>
          <w:trHeight w:val="328"/>
        </w:trPr>
        <w:tc>
          <w:tcPr>
            <w:tcW w:w="9956" w:type="dxa"/>
            <w:gridSpan w:val="14"/>
          </w:tcPr>
          <w:p w14:paraId="009DC522" w14:textId="0D32CA85" w:rsidR="00853DFB" w:rsidRDefault="00853DFB" w:rsidP="006729C9">
            <w:pPr>
              <w:spacing w:before="60" w:after="60"/>
              <w:rPr>
                <w:b/>
              </w:rPr>
            </w:pPr>
            <w:r>
              <w:rPr>
                <w:bCs/>
              </w:rPr>
              <w:t>---</w:t>
            </w:r>
          </w:p>
        </w:tc>
      </w:tr>
      <w:tr w:rsidR="00853DFB" w14:paraId="6F55A767" w14:textId="77777777" w:rsidTr="00853DFB">
        <w:trPr>
          <w:cantSplit/>
          <w:trHeight w:val="470"/>
        </w:trPr>
        <w:tc>
          <w:tcPr>
            <w:tcW w:w="2505" w:type="dxa"/>
            <w:shd w:val="clear" w:color="auto" w:fill="F7CAAC"/>
          </w:tcPr>
          <w:p w14:paraId="053B8C85" w14:textId="77777777" w:rsidR="00853DFB" w:rsidRDefault="00853DFB" w:rsidP="00853DFB">
            <w:pPr>
              <w:jc w:val="both"/>
              <w:rPr>
                <w:b/>
              </w:rPr>
            </w:pPr>
            <w:r>
              <w:rPr>
                <w:b/>
              </w:rPr>
              <w:t xml:space="preserve">Podpis </w:t>
            </w:r>
          </w:p>
        </w:tc>
        <w:tc>
          <w:tcPr>
            <w:tcW w:w="4515" w:type="dxa"/>
            <w:gridSpan w:val="8"/>
          </w:tcPr>
          <w:p w14:paraId="588A8F19" w14:textId="77777777" w:rsidR="00853DFB" w:rsidRDefault="00853DFB" w:rsidP="00853DFB">
            <w:pPr>
              <w:jc w:val="both"/>
            </w:pPr>
          </w:p>
        </w:tc>
        <w:tc>
          <w:tcPr>
            <w:tcW w:w="829" w:type="dxa"/>
            <w:gridSpan w:val="2"/>
            <w:shd w:val="clear" w:color="auto" w:fill="F7CAAC"/>
          </w:tcPr>
          <w:p w14:paraId="56A0A88B" w14:textId="77777777" w:rsidR="00853DFB" w:rsidRDefault="00853DFB" w:rsidP="00853DFB">
            <w:pPr>
              <w:jc w:val="both"/>
            </w:pPr>
            <w:r>
              <w:rPr>
                <w:b/>
              </w:rPr>
              <w:t>datum</w:t>
            </w:r>
          </w:p>
        </w:tc>
        <w:tc>
          <w:tcPr>
            <w:tcW w:w="2107" w:type="dxa"/>
            <w:gridSpan w:val="3"/>
          </w:tcPr>
          <w:p w14:paraId="6C6EBD00" w14:textId="77777777" w:rsidR="00853DFB" w:rsidRDefault="00853DFB" w:rsidP="00853DFB">
            <w:pPr>
              <w:jc w:val="both"/>
            </w:pPr>
          </w:p>
        </w:tc>
      </w:tr>
      <w:bookmarkEnd w:id="228"/>
    </w:tbl>
    <w:p w14:paraId="0AA860A8" w14:textId="77777777" w:rsidR="00F3750F" w:rsidRDefault="00F3750F">
      <w:r>
        <w:br w:type="page"/>
      </w:r>
    </w:p>
    <w:tbl>
      <w:tblPr>
        <w:tblpPr w:leftFromText="141" w:rightFromText="141" w:vertAnchor="page" w:horzAnchor="margin" w:tblpY="1153"/>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171"/>
        <w:gridCol w:w="658"/>
        <w:gridCol w:w="1751"/>
        <w:gridCol w:w="113"/>
        <w:gridCol w:w="381"/>
        <w:gridCol w:w="186"/>
        <w:gridCol w:w="282"/>
        <w:gridCol w:w="994"/>
        <w:gridCol w:w="709"/>
        <w:gridCol w:w="77"/>
        <w:gridCol w:w="93"/>
        <w:gridCol w:w="567"/>
        <w:gridCol w:w="709"/>
        <w:gridCol w:w="851"/>
      </w:tblGrid>
      <w:tr w:rsidR="00DF6D97" w14:paraId="2240054F" w14:textId="77777777" w:rsidTr="003A755D">
        <w:trPr>
          <w:ins w:id="230" w:author="Natálie Honková" w:date="2025-01-14T09:11:00Z"/>
        </w:trPr>
        <w:tc>
          <w:tcPr>
            <w:tcW w:w="10060" w:type="dxa"/>
            <w:gridSpan w:val="15"/>
            <w:tcBorders>
              <w:bottom w:val="double" w:sz="4" w:space="0" w:color="auto"/>
            </w:tcBorders>
            <w:shd w:val="clear" w:color="auto" w:fill="BDD6EE"/>
          </w:tcPr>
          <w:p w14:paraId="4A6F1330" w14:textId="77777777" w:rsidR="00DF6D97" w:rsidRDefault="00DF6D97" w:rsidP="003A755D">
            <w:pPr>
              <w:rPr>
                <w:ins w:id="231" w:author="Natálie Honková" w:date="2025-01-14T09:11:00Z"/>
                <w:b/>
                <w:sz w:val="28"/>
              </w:rPr>
            </w:pPr>
            <w:bookmarkStart w:id="232" w:name="_Hlk187742242"/>
            <w:bookmarkStart w:id="233" w:name="_Hlk172555085"/>
            <w:ins w:id="234" w:author="Natálie Honková" w:date="2025-01-14T09:11:00Z">
              <w:r>
                <w:rPr>
                  <w:b/>
                  <w:sz w:val="28"/>
                </w:rPr>
                <w:lastRenderedPageBreak/>
                <w:t>C-I – Personální zabezpečení</w:t>
              </w:r>
            </w:ins>
          </w:p>
        </w:tc>
      </w:tr>
      <w:tr w:rsidR="00DF6D97" w14:paraId="40F1027D" w14:textId="77777777" w:rsidTr="003A755D">
        <w:trPr>
          <w:ins w:id="235" w:author="Natálie Honková" w:date="2025-01-14T09:11:00Z"/>
        </w:trPr>
        <w:tc>
          <w:tcPr>
            <w:tcW w:w="2518" w:type="dxa"/>
            <w:tcBorders>
              <w:top w:val="double" w:sz="4" w:space="0" w:color="auto"/>
            </w:tcBorders>
            <w:shd w:val="clear" w:color="auto" w:fill="F7CAAC"/>
          </w:tcPr>
          <w:p w14:paraId="0D187E9F" w14:textId="77777777" w:rsidR="00DF6D97" w:rsidRDefault="00DF6D97" w:rsidP="003A755D">
            <w:pPr>
              <w:rPr>
                <w:ins w:id="236" w:author="Natálie Honková" w:date="2025-01-14T09:11:00Z"/>
                <w:b/>
              </w:rPr>
            </w:pPr>
            <w:ins w:id="237" w:author="Natálie Honková" w:date="2025-01-14T09:11:00Z">
              <w:r>
                <w:rPr>
                  <w:b/>
                </w:rPr>
                <w:t>Vysoká škola</w:t>
              </w:r>
            </w:ins>
          </w:p>
        </w:tc>
        <w:tc>
          <w:tcPr>
            <w:tcW w:w="7542" w:type="dxa"/>
            <w:gridSpan w:val="14"/>
          </w:tcPr>
          <w:p w14:paraId="7FBE41D8" w14:textId="77777777" w:rsidR="00DF6D97" w:rsidRDefault="00DF6D97" w:rsidP="003A755D">
            <w:pPr>
              <w:tabs>
                <w:tab w:val="left" w:pos="933"/>
              </w:tabs>
              <w:rPr>
                <w:ins w:id="238" w:author="Natálie Honková" w:date="2025-01-14T09:11:00Z"/>
              </w:rPr>
            </w:pPr>
            <w:ins w:id="239" w:author="Natálie Honková" w:date="2025-01-14T09:11:00Z">
              <w:r>
                <w:t>Univerzita Tomáše Bati ve Zlíně</w:t>
              </w:r>
            </w:ins>
          </w:p>
        </w:tc>
      </w:tr>
      <w:tr w:rsidR="00DF6D97" w14:paraId="66F1DC57" w14:textId="77777777" w:rsidTr="003A755D">
        <w:trPr>
          <w:ins w:id="240" w:author="Natálie Honková" w:date="2025-01-14T09:11:00Z"/>
        </w:trPr>
        <w:tc>
          <w:tcPr>
            <w:tcW w:w="2518" w:type="dxa"/>
            <w:shd w:val="clear" w:color="auto" w:fill="F7CAAC"/>
          </w:tcPr>
          <w:p w14:paraId="78F95B89" w14:textId="77777777" w:rsidR="00DF6D97" w:rsidRDefault="00DF6D97" w:rsidP="003A755D">
            <w:pPr>
              <w:rPr>
                <w:ins w:id="241" w:author="Natálie Honková" w:date="2025-01-14T09:11:00Z"/>
                <w:b/>
              </w:rPr>
            </w:pPr>
            <w:ins w:id="242" w:author="Natálie Honková" w:date="2025-01-14T09:11:00Z">
              <w:r>
                <w:rPr>
                  <w:b/>
                </w:rPr>
                <w:t>Součást vysoké školy</w:t>
              </w:r>
            </w:ins>
          </w:p>
        </w:tc>
        <w:tc>
          <w:tcPr>
            <w:tcW w:w="7542" w:type="dxa"/>
            <w:gridSpan w:val="14"/>
          </w:tcPr>
          <w:p w14:paraId="113986B7" w14:textId="77777777" w:rsidR="00DF6D97" w:rsidRDefault="00DF6D97" w:rsidP="003A755D">
            <w:pPr>
              <w:rPr>
                <w:ins w:id="243" w:author="Natálie Honková" w:date="2025-01-14T09:11:00Z"/>
              </w:rPr>
            </w:pPr>
            <w:ins w:id="244" w:author="Natálie Honková" w:date="2025-01-14T09:11:00Z">
              <w:r>
                <w:t>Fakulta technologická</w:t>
              </w:r>
            </w:ins>
          </w:p>
        </w:tc>
      </w:tr>
      <w:tr w:rsidR="00DF6D97" w:rsidRPr="00924C53" w14:paraId="77F8D050" w14:textId="77777777" w:rsidTr="003A755D">
        <w:trPr>
          <w:ins w:id="245" w:author="Natálie Honková" w:date="2025-01-14T09:11:00Z"/>
        </w:trPr>
        <w:tc>
          <w:tcPr>
            <w:tcW w:w="2518" w:type="dxa"/>
            <w:shd w:val="clear" w:color="auto" w:fill="F7CAAC"/>
          </w:tcPr>
          <w:p w14:paraId="679EE8D8" w14:textId="77777777" w:rsidR="00DF6D97" w:rsidRDefault="00DF6D97" w:rsidP="003A755D">
            <w:pPr>
              <w:rPr>
                <w:ins w:id="246" w:author="Natálie Honková" w:date="2025-01-14T09:11:00Z"/>
                <w:b/>
              </w:rPr>
            </w:pPr>
            <w:ins w:id="247" w:author="Natálie Honková" w:date="2025-01-14T09:11:00Z">
              <w:r>
                <w:rPr>
                  <w:b/>
                </w:rPr>
                <w:t>Název studijního programu</w:t>
              </w:r>
            </w:ins>
          </w:p>
        </w:tc>
        <w:tc>
          <w:tcPr>
            <w:tcW w:w="7542" w:type="dxa"/>
            <w:gridSpan w:val="14"/>
          </w:tcPr>
          <w:p w14:paraId="56578E3E" w14:textId="77777777" w:rsidR="00DF6D97" w:rsidRPr="00924C53" w:rsidRDefault="00DF6D97" w:rsidP="003A755D">
            <w:pPr>
              <w:rPr>
                <w:ins w:id="248" w:author="Natálie Honková" w:date="2025-01-14T09:11:00Z"/>
              </w:rPr>
            </w:pPr>
            <w:ins w:id="249" w:author="Natálie Honková" w:date="2025-01-14T09:11:00Z">
              <w:r>
                <w:t>Potravinářské biotechnologie a aplikovaná mikrobiologie</w:t>
              </w:r>
            </w:ins>
          </w:p>
        </w:tc>
      </w:tr>
      <w:tr w:rsidR="00DF6D97" w14:paraId="4009ACE4" w14:textId="77777777" w:rsidTr="003A755D">
        <w:trPr>
          <w:ins w:id="250" w:author="Natálie Honková" w:date="2025-01-14T09:11:00Z"/>
        </w:trPr>
        <w:tc>
          <w:tcPr>
            <w:tcW w:w="2518" w:type="dxa"/>
            <w:shd w:val="clear" w:color="auto" w:fill="F7CAAC"/>
          </w:tcPr>
          <w:p w14:paraId="1F5C8D91" w14:textId="77777777" w:rsidR="00DF6D97" w:rsidRDefault="00DF6D97" w:rsidP="003A755D">
            <w:pPr>
              <w:rPr>
                <w:ins w:id="251" w:author="Natálie Honková" w:date="2025-01-14T09:11:00Z"/>
                <w:b/>
              </w:rPr>
            </w:pPr>
            <w:ins w:id="252" w:author="Natálie Honková" w:date="2025-01-14T09:11:00Z">
              <w:r>
                <w:rPr>
                  <w:b/>
                </w:rPr>
                <w:t>Jméno a příjmení</w:t>
              </w:r>
            </w:ins>
          </w:p>
        </w:tc>
        <w:tc>
          <w:tcPr>
            <w:tcW w:w="4536" w:type="dxa"/>
            <w:gridSpan w:val="8"/>
          </w:tcPr>
          <w:p w14:paraId="3CAFBAEF" w14:textId="77777777" w:rsidR="00DF6D97" w:rsidRDefault="00DF6D97" w:rsidP="003A755D">
            <w:pPr>
              <w:rPr>
                <w:ins w:id="253" w:author="Natálie Honková" w:date="2025-01-14T09:11:00Z"/>
              </w:rPr>
            </w:pPr>
            <w:bookmarkStart w:id="254" w:name="Rouchal"/>
            <w:bookmarkEnd w:id="254"/>
            <w:ins w:id="255" w:author="Natálie Honková" w:date="2025-01-14T09:11:00Z">
              <w:r>
                <w:rPr>
                  <w:b/>
                  <w:bCs/>
                </w:rPr>
                <w:t>Michal Rouchal</w:t>
              </w:r>
            </w:ins>
          </w:p>
        </w:tc>
        <w:tc>
          <w:tcPr>
            <w:tcW w:w="709" w:type="dxa"/>
            <w:shd w:val="clear" w:color="auto" w:fill="F7CAAC"/>
          </w:tcPr>
          <w:p w14:paraId="3CA332B3" w14:textId="77777777" w:rsidR="00DF6D97" w:rsidRDefault="00DF6D97" w:rsidP="003A755D">
            <w:pPr>
              <w:rPr>
                <w:ins w:id="256" w:author="Natálie Honková" w:date="2025-01-14T09:11:00Z"/>
                <w:b/>
              </w:rPr>
            </w:pPr>
            <w:ins w:id="257" w:author="Natálie Honková" w:date="2025-01-14T09:11:00Z">
              <w:r>
                <w:rPr>
                  <w:b/>
                </w:rPr>
                <w:t>Tituly</w:t>
              </w:r>
            </w:ins>
          </w:p>
        </w:tc>
        <w:tc>
          <w:tcPr>
            <w:tcW w:w="2297" w:type="dxa"/>
            <w:gridSpan w:val="5"/>
          </w:tcPr>
          <w:p w14:paraId="5BDCC8A1" w14:textId="77777777" w:rsidR="00DF6D97" w:rsidRDefault="00DF6D97" w:rsidP="003A755D">
            <w:pPr>
              <w:rPr>
                <w:ins w:id="258" w:author="Natálie Honková" w:date="2025-01-14T09:11:00Z"/>
              </w:rPr>
            </w:pPr>
            <w:ins w:id="259" w:author="Natálie Honková" w:date="2025-01-14T09:11:00Z">
              <w:r>
                <w:t>doc. Ing., Ph.D.</w:t>
              </w:r>
            </w:ins>
          </w:p>
        </w:tc>
      </w:tr>
      <w:tr w:rsidR="00DF6D97" w14:paraId="57E016B9" w14:textId="77777777" w:rsidTr="003A755D">
        <w:trPr>
          <w:ins w:id="260" w:author="Natálie Honková" w:date="2025-01-14T09:11:00Z"/>
        </w:trPr>
        <w:tc>
          <w:tcPr>
            <w:tcW w:w="2518" w:type="dxa"/>
            <w:shd w:val="clear" w:color="auto" w:fill="F7CAAC"/>
          </w:tcPr>
          <w:p w14:paraId="4E3A8FF4" w14:textId="77777777" w:rsidR="00DF6D97" w:rsidRDefault="00DF6D97" w:rsidP="003A755D">
            <w:pPr>
              <w:rPr>
                <w:ins w:id="261" w:author="Natálie Honková" w:date="2025-01-14T09:11:00Z"/>
                <w:b/>
              </w:rPr>
            </w:pPr>
            <w:ins w:id="262" w:author="Natálie Honková" w:date="2025-01-14T09:11:00Z">
              <w:r>
                <w:rPr>
                  <w:b/>
                </w:rPr>
                <w:t>Rok narození</w:t>
              </w:r>
            </w:ins>
          </w:p>
        </w:tc>
        <w:tc>
          <w:tcPr>
            <w:tcW w:w="829" w:type="dxa"/>
            <w:gridSpan w:val="2"/>
          </w:tcPr>
          <w:p w14:paraId="37B15769" w14:textId="77777777" w:rsidR="00DF6D97" w:rsidRDefault="00DF6D97" w:rsidP="003A755D">
            <w:pPr>
              <w:rPr>
                <w:ins w:id="263" w:author="Natálie Honková" w:date="2025-01-14T09:11:00Z"/>
              </w:rPr>
            </w:pPr>
            <w:ins w:id="264" w:author="Natálie Honková" w:date="2025-01-14T09:11:00Z">
              <w:r>
                <w:t>1982</w:t>
              </w:r>
            </w:ins>
          </w:p>
        </w:tc>
        <w:tc>
          <w:tcPr>
            <w:tcW w:w="1751" w:type="dxa"/>
            <w:shd w:val="clear" w:color="auto" w:fill="F7CAAC"/>
          </w:tcPr>
          <w:p w14:paraId="297333D5" w14:textId="77777777" w:rsidR="00DF6D97" w:rsidRDefault="00DF6D97" w:rsidP="003A755D">
            <w:pPr>
              <w:rPr>
                <w:ins w:id="265" w:author="Natálie Honková" w:date="2025-01-14T09:11:00Z"/>
                <w:b/>
              </w:rPr>
            </w:pPr>
            <w:ins w:id="266" w:author="Natálie Honková" w:date="2025-01-14T09:11:00Z">
              <w:r>
                <w:rPr>
                  <w:b/>
                </w:rPr>
                <w:t>typ vztahu k VŠ</w:t>
              </w:r>
            </w:ins>
          </w:p>
        </w:tc>
        <w:tc>
          <w:tcPr>
            <w:tcW w:w="962" w:type="dxa"/>
            <w:gridSpan w:val="4"/>
          </w:tcPr>
          <w:p w14:paraId="4398404E" w14:textId="77777777" w:rsidR="00DF6D97" w:rsidRDefault="00DF6D97" w:rsidP="003A755D">
            <w:pPr>
              <w:rPr>
                <w:ins w:id="267" w:author="Natálie Honková" w:date="2025-01-14T09:11:00Z"/>
              </w:rPr>
            </w:pPr>
            <w:ins w:id="268" w:author="Natálie Honková" w:date="2025-01-14T09:11:00Z">
              <w:r>
                <w:t>pp.</w:t>
              </w:r>
            </w:ins>
          </w:p>
        </w:tc>
        <w:tc>
          <w:tcPr>
            <w:tcW w:w="994" w:type="dxa"/>
            <w:shd w:val="clear" w:color="auto" w:fill="F7CAAC"/>
          </w:tcPr>
          <w:p w14:paraId="42E7C694" w14:textId="77777777" w:rsidR="00DF6D97" w:rsidRDefault="00DF6D97" w:rsidP="003A755D">
            <w:pPr>
              <w:rPr>
                <w:ins w:id="269" w:author="Natálie Honková" w:date="2025-01-14T09:11:00Z"/>
                <w:b/>
              </w:rPr>
            </w:pPr>
            <w:ins w:id="270" w:author="Natálie Honková" w:date="2025-01-14T09:11:00Z">
              <w:r>
                <w:rPr>
                  <w:b/>
                </w:rPr>
                <w:t>rozsah</w:t>
              </w:r>
            </w:ins>
          </w:p>
        </w:tc>
        <w:tc>
          <w:tcPr>
            <w:tcW w:w="709" w:type="dxa"/>
          </w:tcPr>
          <w:p w14:paraId="50B9F83A" w14:textId="77777777" w:rsidR="00DF6D97" w:rsidRDefault="00DF6D97" w:rsidP="003A755D">
            <w:pPr>
              <w:rPr>
                <w:ins w:id="271" w:author="Natálie Honková" w:date="2025-01-14T09:11:00Z"/>
              </w:rPr>
            </w:pPr>
            <w:ins w:id="272" w:author="Natálie Honková" w:date="2025-01-14T09:11:00Z">
              <w:r>
                <w:t>40</w:t>
              </w:r>
            </w:ins>
          </w:p>
        </w:tc>
        <w:tc>
          <w:tcPr>
            <w:tcW w:w="737" w:type="dxa"/>
            <w:gridSpan w:val="3"/>
            <w:shd w:val="clear" w:color="auto" w:fill="F7CAAC"/>
          </w:tcPr>
          <w:p w14:paraId="0974A875" w14:textId="77777777" w:rsidR="00DF6D97" w:rsidRDefault="00DF6D97" w:rsidP="003A755D">
            <w:pPr>
              <w:rPr>
                <w:ins w:id="273" w:author="Natálie Honková" w:date="2025-01-14T09:11:00Z"/>
                <w:b/>
              </w:rPr>
            </w:pPr>
            <w:ins w:id="274" w:author="Natálie Honková" w:date="2025-01-14T09:11:00Z">
              <w:r>
                <w:rPr>
                  <w:b/>
                </w:rPr>
                <w:t>do kdy</w:t>
              </w:r>
            </w:ins>
          </w:p>
        </w:tc>
        <w:tc>
          <w:tcPr>
            <w:tcW w:w="1560" w:type="dxa"/>
            <w:gridSpan w:val="2"/>
          </w:tcPr>
          <w:p w14:paraId="5B6F4CBF" w14:textId="77777777" w:rsidR="00DF6D97" w:rsidRDefault="00DF6D97" w:rsidP="003A755D">
            <w:pPr>
              <w:rPr>
                <w:ins w:id="275" w:author="Natálie Honková" w:date="2025-01-14T09:11:00Z"/>
              </w:rPr>
            </w:pPr>
            <w:ins w:id="276" w:author="Natálie Honková" w:date="2025-01-14T09:11:00Z">
              <w:r>
                <w:t>N</w:t>
              </w:r>
            </w:ins>
          </w:p>
        </w:tc>
      </w:tr>
      <w:tr w:rsidR="00DF6D97" w:rsidRPr="00B84ECC" w14:paraId="7A18539F" w14:textId="77777777" w:rsidTr="003A755D">
        <w:trPr>
          <w:ins w:id="277" w:author="Natálie Honková" w:date="2025-01-14T09:11:00Z"/>
        </w:trPr>
        <w:tc>
          <w:tcPr>
            <w:tcW w:w="5098" w:type="dxa"/>
            <w:gridSpan w:val="4"/>
            <w:shd w:val="clear" w:color="auto" w:fill="F7CAAC"/>
          </w:tcPr>
          <w:p w14:paraId="4AD4A128" w14:textId="77777777" w:rsidR="00DF6D97" w:rsidRDefault="00DF6D97" w:rsidP="003A755D">
            <w:pPr>
              <w:rPr>
                <w:ins w:id="278" w:author="Natálie Honková" w:date="2025-01-14T09:11:00Z"/>
                <w:b/>
              </w:rPr>
            </w:pPr>
            <w:ins w:id="279" w:author="Natálie Honková" w:date="2025-01-14T09:11:00Z">
              <w:r>
                <w:rPr>
                  <w:b/>
                </w:rPr>
                <w:t>Typ vztahu na součásti VŠ, která uskutečňuje st. program</w:t>
              </w:r>
            </w:ins>
          </w:p>
        </w:tc>
        <w:tc>
          <w:tcPr>
            <w:tcW w:w="962" w:type="dxa"/>
            <w:gridSpan w:val="4"/>
          </w:tcPr>
          <w:p w14:paraId="5A374F3A" w14:textId="77777777" w:rsidR="00DF6D97" w:rsidRPr="00B84ECC" w:rsidRDefault="00DF6D97" w:rsidP="003A755D">
            <w:pPr>
              <w:rPr>
                <w:ins w:id="280" w:author="Natálie Honková" w:date="2025-01-14T09:11:00Z"/>
              </w:rPr>
            </w:pPr>
            <w:ins w:id="281" w:author="Natálie Honková" w:date="2025-01-14T09:11:00Z">
              <w:r>
                <w:t>pp.</w:t>
              </w:r>
            </w:ins>
          </w:p>
        </w:tc>
        <w:tc>
          <w:tcPr>
            <w:tcW w:w="994" w:type="dxa"/>
            <w:shd w:val="clear" w:color="auto" w:fill="F7CAAC"/>
          </w:tcPr>
          <w:p w14:paraId="16E739CB" w14:textId="77777777" w:rsidR="00DF6D97" w:rsidRPr="00B84ECC" w:rsidRDefault="00DF6D97" w:rsidP="003A755D">
            <w:pPr>
              <w:rPr>
                <w:ins w:id="282" w:author="Natálie Honková" w:date="2025-01-14T09:11:00Z"/>
                <w:b/>
              </w:rPr>
            </w:pPr>
            <w:ins w:id="283" w:author="Natálie Honková" w:date="2025-01-14T09:11:00Z">
              <w:r w:rsidRPr="00B84ECC">
                <w:rPr>
                  <w:b/>
                </w:rPr>
                <w:t>rozsah</w:t>
              </w:r>
            </w:ins>
          </w:p>
        </w:tc>
        <w:tc>
          <w:tcPr>
            <w:tcW w:w="709" w:type="dxa"/>
          </w:tcPr>
          <w:p w14:paraId="3FA0CC6E" w14:textId="77777777" w:rsidR="00DF6D97" w:rsidRPr="00B84ECC" w:rsidRDefault="00DF6D97" w:rsidP="003A755D">
            <w:pPr>
              <w:rPr>
                <w:ins w:id="284" w:author="Natálie Honková" w:date="2025-01-14T09:11:00Z"/>
              </w:rPr>
            </w:pPr>
            <w:ins w:id="285" w:author="Natálie Honková" w:date="2025-01-14T09:11:00Z">
              <w:r>
                <w:t>40</w:t>
              </w:r>
            </w:ins>
          </w:p>
        </w:tc>
        <w:tc>
          <w:tcPr>
            <w:tcW w:w="737" w:type="dxa"/>
            <w:gridSpan w:val="3"/>
            <w:shd w:val="clear" w:color="auto" w:fill="F7CAAC"/>
          </w:tcPr>
          <w:p w14:paraId="16CF6DD5" w14:textId="77777777" w:rsidR="00DF6D97" w:rsidRPr="00B84ECC" w:rsidRDefault="00DF6D97" w:rsidP="003A755D">
            <w:pPr>
              <w:rPr>
                <w:ins w:id="286" w:author="Natálie Honková" w:date="2025-01-14T09:11:00Z"/>
                <w:b/>
              </w:rPr>
            </w:pPr>
            <w:ins w:id="287" w:author="Natálie Honková" w:date="2025-01-14T09:11:00Z">
              <w:r w:rsidRPr="00B84ECC">
                <w:rPr>
                  <w:b/>
                </w:rPr>
                <w:t>do kdy</w:t>
              </w:r>
            </w:ins>
          </w:p>
        </w:tc>
        <w:tc>
          <w:tcPr>
            <w:tcW w:w="1560" w:type="dxa"/>
            <w:gridSpan w:val="2"/>
          </w:tcPr>
          <w:p w14:paraId="2EB53E00" w14:textId="77777777" w:rsidR="00DF6D97" w:rsidRPr="00B84ECC" w:rsidRDefault="00DF6D97" w:rsidP="003A755D">
            <w:pPr>
              <w:rPr>
                <w:ins w:id="288" w:author="Natálie Honková" w:date="2025-01-14T09:11:00Z"/>
              </w:rPr>
            </w:pPr>
            <w:ins w:id="289" w:author="Natálie Honková" w:date="2025-01-14T09:11:00Z">
              <w:r>
                <w:t>N</w:t>
              </w:r>
            </w:ins>
          </w:p>
        </w:tc>
      </w:tr>
      <w:tr w:rsidR="00DF6D97" w14:paraId="610756F8" w14:textId="77777777" w:rsidTr="003A755D">
        <w:trPr>
          <w:ins w:id="290" w:author="Natálie Honková" w:date="2025-01-14T09:11:00Z"/>
        </w:trPr>
        <w:tc>
          <w:tcPr>
            <w:tcW w:w="6060" w:type="dxa"/>
            <w:gridSpan w:val="8"/>
            <w:shd w:val="clear" w:color="auto" w:fill="F7CAAC"/>
          </w:tcPr>
          <w:p w14:paraId="124D01DC" w14:textId="77777777" w:rsidR="00DF6D97" w:rsidRDefault="00DF6D97" w:rsidP="003A755D">
            <w:pPr>
              <w:rPr>
                <w:ins w:id="291" w:author="Natálie Honková" w:date="2025-01-14T09:11:00Z"/>
              </w:rPr>
            </w:pPr>
            <w:ins w:id="292" w:author="Natálie Honková" w:date="2025-01-14T09:11:00Z">
              <w:r>
                <w:rPr>
                  <w:b/>
                </w:rPr>
                <w:t>Další současná působení jako akademický pracovník na jiných VŠ</w:t>
              </w:r>
            </w:ins>
          </w:p>
        </w:tc>
        <w:tc>
          <w:tcPr>
            <w:tcW w:w="1703" w:type="dxa"/>
            <w:gridSpan w:val="2"/>
            <w:shd w:val="clear" w:color="auto" w:fill="F7CAAC"/>
          </w:tcPr>
          <w:p w14:paraId="2F4D1B95" w14:textId="77777777" w:rsidR="00DF6D97" w:rsidRDefault="00DF6D97" w:rsidP="003A755D">
            <w:pPr>
              <w:rPr>
                <w:ins w:id="293" w:author="Natálie Honková" w:date="2025-01-14T09:11:00Z"/>
                <w:b/>
              </w:rPr>
            </w:pPr>
            <w:ins w:id="294" w:author="Natálie Honková" w:date="2025-01-14T09:11:00Z">
              <w:r>
                <w:rPr>
                  <w:b/>
                </w:rPr>
                <w:t xml:space="preserve">typ </w:t>
              </w:r>
              <w:proofErr w:type="spellStart"/>
              <w:r>
                <w:rPr>
                  <w:b/>
                </w:rPr>
                <w:t>prac</w:t>
              </w:r>
              <w:proofErr w:type="spellEnd"/>
              <w:r>
                <w:rPr>
                  <w:b/>
                </w:rPr>
                <w:t>. vztahu</w:t>
              </w:r>
            </w:ins>
          </w:p>
        </w:tc>
        <w:tc>
          <w:tcPr>
            <w:tcW w:w="2297" w:type="dxa"/>
            <w:gridSpan w:val="5"/>
            <w:shd w:val="clear" w:color="auto" w:fill="F7CAAC"/>
          </w:tcPr>
          <w:p w14:paraId="3C27E19F" w14:textId="77777777" w:rsidR="00DF6D97" w:rsidRDefault="00DF6D97" w:rsidP="003A755D">
            <w:pPr>
              <w:rPr>
                <w:ins w:id="295" w:author="Natálie Honková" w:date="2025-01-14T09:11:00Z"/>
                <w:b/>
              </w:rPr>
            </w:pPr>
            <w:ins w:id="296" w:author="Natálie Honková" w:date="2025-01-14T09:11:00Z">
              <w:r>
                <w:rPr>
                  <w:b/>
                </w:rPr>
                <w:t>rozsah</w:t>
              </w:r>
            </w:ins>
          </w:p>
        </w:tc>
      </w:tr>
      <w:tr w:rsidR="00DF6D97" w:rsidRPr="00B84ECC" w14:paraId="1AECC19F" w14:textId="77777777" w:rsidTr="003A755D">
        <w:trPr>
          <w:ins w:id="297" w:author="Natálie Honková" w:date="2025-01-14T09:11:00Z"/>
        </w:trPr>
        <w:tc>
          <w:tcPr>
            <w:tcW w:w="6060" w:type="dxa"/>
            <w:gridSpan w:val="8"/>
          </w:tcPr>
          <w:p w14:paraId="71A0497F" w14:textId="77777777" w:rsidR="00DF6D97" w:rsidRPr="00B84ECC" w:rsidRDefault="00DF6D97" w:rsidP="003A755D">
            <w:pPr>
              <w:rPr>
                <w:ins w:id="298" w:author="Natálie Honková" w:date="2025-01-14T09:11:00Z"/>
              </w:rPr>
            </w:pPr>
            <w:ins w:id="299" w:author="Natálie Honková" w:date="2025-01-14T09:11:00Z">
              <w:r w:rsidRPr="00B84ECC">
                <w:t>---</w:t>
              </w:r>
            </w:ins>
          </w:p>
        </w:tc>
        <w:tc>
          <w:tcPr>
            <w:tcW w:w="1703" w:type="dxa"/>
            <w:gridSpan w:val="2"/>
          </w:tcPr>
          <w:p w14:paraId="2D309270" w14:textId="77777777" w:rsidR="00DF6D97" w:rsidRPr="00B84ECC" w:rsidRDefault="00DF6D97" w:rsidP="003A755D">
            <w:pPr>
              <w:rPr>
                <w:ins w:id="300" w:author="Natálie Honková" w:date="2025-01-14T09:11:00Z"/>
              </w:rPr>
            </w:pPr>
            <w:ins w:id="301" w:author="Natálie Honková" w:date="2025-01-14T09:11:00Z">
              <w:r w:rsidRPr="00B84ECC">
                <w:t>---</w:t>
              </w:r>
            </w:ins>
          </w:p>
        </w:tc>
        <w:tc>
          <w:tcPr>
            <w:tcW w:w="2297" w:type="dxa"/>
            <w:gridSpan w:val="5"/>
          </w:tcPr>
          <w:p w14:paraId="3B6E8B8F" w14:textId="77777777" w:rsidR="00DF6D97" w:rsidRPr="00B84ECC" w:rsidRDefault="00DF6D97" w:rsidP="003A755D">
            <w:pPr>
              <w:rPr>
                <w:ins w:id="302" w:author="Natálie Honková" w:date="2025-01-14T09:11:00Z"/>
              </w:rPr>
            </w:pPr>
            <w:ins w:id="303" w:author="Natálie Honková" w:date="2025-01-14T09:11:00Z">
              <w:r w:rsidRPr="00B84ECC">
                <w:t>---</w:t>
              </w:r>
            </w:ins>
          </w:p>
        </w:tc>
      </w:tr>
      <w:tr w:rsidR="00DF6D97" w:rsidRPr="00B84ECC" w14:paraId="4483D327" w14:textId="77777777" w:rsidTr="003A755D">
        <w:trPr>
          <w:ins w:id="304" w:author="Natálie Honková" w:date="2025-01-14T09:11:00Z"/>
        </w:trPr>
        <w:tc>
          <w:tcPr>
            <w:tcW w:w="6060" w:type="dxa"/>
            <w:gridSpan w:val="8"/>
          </w:tcPr>
          <w:p w14:paraId="07CCADFB" w14:textId="77777777" w:rsidR="00DF6D97" w:rsidRPr="00B84ECC" w:rsidRDefault="00DF6D97" w:rsidP="003A755D">
            <w:pPr>
              <w:rPr>
                <w:ins w:id="305" w:author="Natálie Honková" w:date="2025-01-14T09:11:00Z"/>
              </w:rPr>
            </w:pPr>
          </w:p>
        </w:tc>
        <w:tc>
          <w:tcPr>
            <w:tcW w:w="1703" w:type="dxa"/>
            <w:gridSpan w:val="2"/>
          </w:tcPr>
          <w:p w14:paraId="523B3905" w14:textId="77777777" w:rsidR="00DF6D97" w:rsidRPr="00B84ECC" w:rsidRDefault="00DF6D97" w:rsidP="003A755D">
            <w:pPr>
              <w:rPr>
                <w:ins w:id="306" w:author="Natálie Honková" w:date="2025-01-14T09:11:00Z"/>
              </w:rPr>
            </w:pPr>
          </w:p>
        </w:tc>
        <w:tc>
          <w:tcPr>
            <w:tcW w:w="2297" w:type="dxa"/>
            <w:gridSpan w:val="5"/>
          </w:tcPr>
          <w:p w14:paraId="45074F8E" w14:textId="77777777" w:rsidR="00DF6D97" w:rsidRPr="00B84ECC" w:rsidRDefault="00DF6D97" w:rsidP="003A755D">
            <w:pPr>
              <w:rPr>
                <w:ins w:id="307" w:author="Natálie Honková" w:date="2025-01-14T09:11:00Z"/>
              </w:rPr>
            </w:pPr>
          </w:p>
        </w:tc>
      </w:tr>
      <w:tr w:rsidR="00DF6D97" w14:paraId="40D0C751" w14:textId="77777777" w:rsidTr="003A755D">
        <w:trPr>
          <w:ins w:id="308" w:author="Natálie Honková" w:date="2025-01-14T09:11:00Z"/>
        </w:trPr>
        <w:tc>
          <w:tcPr>
            <w:tcW w:w="10060" w:type="dxa"/>
            <w:gridSpan w:val="15"/>
            <w:shd w:val="clear" w:color="auto" w:fill="F7CAAC"/>
          </w:tcPr>
          <w:p w14:paraId="10484D79" w14:textId="77777777" w:rsidR="00DF6D97" w:rsidRDefault="00DF6D97" w:rsidP="003A755D">
            <w:pPr>
              <w:jc w:val="both"/>
              <w:rPr>
                <w:ins w:id="309" w:author="Natálie Honková" w:date="2025-01-14T09:11:00Z"/>
              </w:rPr>
            </w:pPr>
            <w:ins w:id="310" w:author="Natálie Honková" w:date="2025-01-14T09:11:00Z">
              <w:r>
                <w:rPr>
                  <w:b/>
                </w:rPr>
                <w:t>Předměty příslušného studijního programu a způsob zapojení do jejich výuky, příp. další zapojení do uskutečňování studijního programu</w:t>
              </w:r>
            </w:ins>
          </w:p>
        </w:tc>
      </w:tr>
      <w:tr w:rsidR="00DF6D97" w:rsidRPr="002827C6" w14:paraId="25DE496A" w14:textId="77777777" w:rsidTr="003A755D">
        <w:trPr>
          <w:trHeight w:val="226"/>
          <w:ins w:id="311" w:author="Natálie Honková" w:date="2025-01-14T09:11:00Z"/>
        </w:trPr>
        <w:tc>
          <w:tcPr>
            <w:tcW w:w="10060" w:type="dxa"/>
            <w:gridSpan w:val="15"/>
            <w:tcBorders>
              <w:top w:val="nil"/>
            </w:tcBorders>
          </w:tcPr>
          <w:p w14:paraId="247B3649" w14:textId="507038A8" w:rsidR="00DF6D97" w:rsidRPr="002827C6" w:rsidRDefault="00DF6D97" w:rsidP="003A755D">
            <w:pPr>
              <w:spacing w:before="120" w:after="120"/>
              <w:rPr>
                <w:ins w:id="312" w:author="Natálie Honková" w:date="2025-01-14T09:11:00Z"/>
              </w:rPr>
            </w:pPr>
          </w:p>
        </w:tc>
      </w:tr>
      <w:tr w:rsidR="00DF6D97" w:rsidRPr="002827C6" w14:paraId="058B9445" w14:textId="77777777" w:rsidTr="003A755D">
        <w:trPr>
          <w:trHeight w:val="224"/>
          <w:ins w:id="313" w:author="Natálie Honková" w:date="2025-01-14T09:11:00Z"/>
        </w:trPr>
        <w:tc>
          <w:tcPr>
            <w:tcW w:w="10060" w:type="dxa"/>
            <w:gridSpan w:val="15"/>
            <w:tcBorders>
              <w:top w:val="nil"/>
            </w:tcBorders>
            <w:shd w:val="clear" w:color="auto" w:fill="FBD4B4"/>
          </w:tcPr>
          <w:p w14:paraId="5BB33881" w14:textId="77777777" w:rsidR="00DF6D97" w:rsidRPr="002827C6" w:rsidRDefault="00DF6D97" w:rsidP="003A755D">
            <w:pPr>
              <w:rPr>
                <w:ins w:id="314" w:author="Natálie Honková" w:date="2025-01-14T09:11:00Z"/>
                <w:b/>
              </w:rPr>
            </w:pPr>
            <w:ins w:id="315" w:author="Natálie Honková" w:date="2025-01-14T09:11:00Z">
              <w:r w:rsidRPr="002827C6">
                <w:rPr>
                  <w:b/>
                </w:rPr>
                <w:t>Zapojení do výuky v dalších studijních programech na téže vysoké škole (pouze u garantů ZT a PZ předmětů)</w:t>
              </w:r>
            </w:ins>
          </w:p>
        </w:tc>
      </w:tr>
      <w:tr w:rsidR="00DF6D97" w:rsidRPr="002827C6" w14:paraId="1D090941" w14:textId="77777777" w:rsidTr="003A755D">
        <w:trPr>
          <w:trHeight w:val="340"/>
          <w:ins w:id="316" w:author="Natálie Honková" w:date="2025-01-14T09:11:00Z"/>
        </w:trPr>
        <w:tc>
          <w:tcPr>
            <w:tcW w:w="2689" w:type="dxa"/>
            <w:gridSpan w:val="2"/>
            <w:tcBorders>
              <w:top w:val="nil"/>
            </w:tcBorders>
          </w:tcPr>
          <w:p w14:paraId="56C3C1A7" w14:textId="77777777" w:rsidR="00DF6D97" w:rsidRPr="002827C6" w:rsidRDefault="00DF6D97" w:rsidP="003A755D">
            <w:pPr>
              <w:jc w:val="both"/>
              <w:rPr>
                <w:ins w:id="317" w:author="Natálie Honková" w:date="2025-01-14T09:11:00Z"/>
                <w:b/>
              </w:rPr>
            </w:pPr>
            <w:ins w:id="318" w:author="Natálie Honková" w:date="2025-01-14T09:11:00Z">
              <w:r w:rsidRPr="002827C6">
                <w:rPr>
                  <w:b/>
                </w:rPr>
                <w:t>Název studijního předmětu</w:t>
              </w:r>
            </w:ins>
          </w:p>
        </w:tc>
        <w:tc>
          <w:tcPr>
            <w:tcW w:w="2522" w:type="dxa"/>
            <w:gridSpan w:val="3"/>
            <w:tcBorders>
              <w:top w:val="nil"/>
            </w:tcBorders>
          </w:tcPr>
          <w:p w14:paraId="2EE9126A" w14:textId="77777777" w:rsidR="00DF6D97" w:rsidRPr="002827C6" w:rsidRDefault="00DF6D97" w:rsidP="003A755D">
            <w:pPr>
              <w:jc w:val="both"/>
              <w:rPr>
                <w:ins w:id="319" w:author="Natálie Honková" w:date="2025-01-14T09:11:00Z"/>
                <w:b/>
              </w:rPr>
            </w:pPr>
            <w:ins w:id="320" w:author="Natálie Honková" w:date="2025-01-14T09:11:00Z">
              <w:r w:rsidRPr="002827C6">
                <w:rPr>
                  <w:b/>
                </w:rPr>
                <w:t>Název studijního programu</w:t>
              </w:r>
            </w:ins>
          </w:p>
        </w:tc>
        <w:tc>
          <w:tcPr>
            <w:tcW w:w="567" w:type="dxa"/>
            <w:gridSpan w:val="2"/>
            <w:tcBorders>
              <w:top w:val="nil"/>
            </w:tcBorders>
          </w:tcPr>
          <w:p w14:paraId="3E7431D1" w14:textId="77777777" w:rsidR="00DF6D97" w:rsidRPr="002827C6" w:rsidRDefault="00DF6D97" w:rsidP="003A755D">
            <w:pPr>
              <w:jc w:val="both"/>
              <w:rPr>
                <w:ins w:id="321" w:author="Natálie Honková" w:date="2025-01-14T09:11:00Z"/>
                <w:b/>
              </w:rPr>
            </w:pPr>
            <w:ins w:id="322" w:author="Natálie Honková" w:date="2025-01-14T09:11:00Z">
              <w:r w:rsidRPr="002827C6">
                <w:rPr>
                  <w:b/>
                </w:rPr>
                <w:t>Sem.</w:t>
              </w:r>
            </w:ins>
          </w:p>
        </w:tc>
        <w:tc>
          <w:tcPr>
            <w:tcW w:w="2155" w:type="dxa"/>
            <w:gridSpan w:val="5"/>
            <w:tcBorders>
              <w:top w:val="nil"/>
            </w:tcBorders>
          </w:tcPr>
          <w:p w14:paraId="0AA7F971" w14:textId="77777777" w:rsidR="00DF6D97" w:rsidRPr="002827C6" w:rsidRDefault="00DF6D97" w:rsidP="003A755D">
            <w:pPr>
              <w:jc w:val="both"/>
              <w:rPr>
                <w:ins w:id="323" w:author="Natálie Honková" w:date="2025-01-14T09:11:00Z"/>
                <w:b/>
              </w:rPr>
            </w:pPr>
            <w:ins w:id="324" w:author="Natálie Honková" w:date="2025-01-14T09:11:00Z">
              <w:r w:rsidRPr="002827C6">
                <w:rPr>
                  <w:b/>
                </w:rPr>
                <w:t>Role ve výuce daného předmětu</w:t>
              </w:r>
            </w:ins>
          </w:p>
        </w:tc>
        <w:tc>
          <w:tcPr>
            <w:tcW w:w="2127" w:type="dxa"/>
            <w:gridSpan w:val="3"/>
            <w:tcBorders>
              <w:top w:val="nil"/>
            </w:tcBorders>
          </w:tcPr>
          <w:p w14:paraId="691927B5" w14:textId="77777777" w:rsidR="00DF6D97" w:rsidRDefault="00DF6D97" w:rsidP="003A755D">
            <w:pPr>
              <w:jc w:val="both"/>
              <w:rPr>
                <w:ins w:id="325" w:author="Natálie Honková" w:date="2025-01-14T09:11:00Z"/>
                <w:b/>
              </w:rPr>
            </w:pPr>
            <w:ins w:id="326" w:author="Natálie Honková" w:date="2025-01-14T09:11:00Z">
              <w:r w:rsidRPr="0053377E">
                <w:rPr>
                  <w:b/>
                  <w:i/>
                </w:rPr>
                <w:t>(</w:t>
              </w:r>
              <w:r w:rsidRPr="00F20AEF">
                <w:rPr>
                  <w:b/>
                  <w:i/>
                  <w:iCs/>
                </w:rPr>
                <w:t>nepovinný údaj</w:t>
              </w:r>
              <w:r w:rsidRPr="0053377E">
                <w:rPr>
                  <w:b/>
                  <w:i/>
                </w:rPr>
                <w:t>)</w:t>
              </w:r>
              <w:r>
                <w:rPr>
                  <w:b/>
                </w:rPr>
                <w:t xml:space="preserve"> </w:t>
              </w:r>
            </w:ins>
          </w:p>
          <w:p w14:paraId="05154BC9" w14:textId="77777777" w:rsidR="00DF6D97" w:rsidRPr="002827C6" w:rsidRDefault="00DF6D97" w:rsidP="003A755D">
            <w:pPr>
              <w:jc w:val="both"/>
              <w:rPr>
                <w:ins w:id="327" w:author="Natálie Honková" w:date="2025-01-14T09:11:00Z"/>
                <w:b/>
              </w:rPr>
            </w:pPr>
            <w:ins w:id="328" w:author="Natálie Honková" w:date="2025-01-14T09:11:00Z">
              <w:r w:rsidRPr="002827C6">
                <w:rPr>
                  <w:b/>
                </w:rPr>
                <w:t>Počet hodin za semestr</w:t>
              </w:r>
            </w:ins>
          </w:p>
        </w:tc>
      </w:tr>
      <w:tr w:rsidR="00DF6D97" w:rsidRPr="007A0492" w14:paraId="3992F6B3" w14:textId="77777777" w:rsidTr="003A755D">
        <w:trPr>
          <w:trHeight w:val="285"/>
          <w:ins w:id="329" w:author="Natálie Honková" w:date="2025-01-14T09:11:00Z"/>
        </w:trPr>
        <w:tc>
          <w:tcPr>
            <w:tcW w:w="2689" w:type="dxa"/>
            <w:gridSpan w:val="2"/>
            <w:tcBorders>
              <w:top w:val="nil"/>
            </w:tcBorders>
            <w:vAlign w:val="center"/>
          </w:tcPr>
          <w:p w14:paraId="7EB4D508" w14:textId="77777777" w:rsidR="00DF6D97" w:rsidRPr="007A0492" w:rsidRDefault="00DF6D97" w:rsidP="003A755D">
            <w:pPr>
              <w:rPr>
                <w:ins w:id="330" w:author="Natálie Honková" w:date="2025-01-14T09:11:00Z"/>
                <w:highlight w:val="yellow"/>
              </w:rPr>
            </w:pPr>
          </w:p>
        </w:tc>
        <w:tc>
          <w:tcPr>
            <w:tcW w:w="2522" w:type="dxa"/>
            <w:gridSpan w:val="3"/>
            <w:tcBorders>
              <w:top w:val="nil"/>
            </w:tcBorders>
            <w:vAlign w:val="center"/>
          </w:tcPr>
          <w:p w14:paraId="7A5D8C9D" w14:textId="77777777" w:rsidR="00DF6D97" w:rsidRPr="007A0492" w:rsidRDefault="00DF6D97" w:rsidP="003A755D">
            <w:pPr>
              <w:rPr>
                <w:ins w:id="331" w:author="Natálie Honková" w:date="2025-01-14T09:11:00Z"/>
                <w:highlight w:val="yellow"/>
              </w:rPr>
            </w:pPr>
          </w:p>
        </w:tc>
        <w:tc>
          <w:tcPr>
            <w:tcW w:w="567" w:type="dxa"/>
            <w:gridSpan w:val="2"/>
            <w:tcBorders>
              <w:top w:val="nil"/>
            </w:tcBorders>
            <w:vAlign w:val="center"/>
          </w:tcPr>
          <w:p w14:paraId="71E854D9" w14:textId="77777777" w:rsidR="00DF6D97" w:rsidRPr="007A0492" w:rsidRDefault="00DF6D97" w:rsidP="003A755D">
            <w:pPr>
              <w:rPr>
                <w:ins w:id="332" w:author="Natálie Honková" w:date="2025-01-14T09:11:00Z"/>
                <w:highlight w:val="yellow"/>
              </w:rPr>
            </w:pPr>
          </w:p>
        </w:tc>
        <w:tc>
          <w:tcPr>
            <w:tcW w:w="2155" w:type="dxa"/>
            <w:gridSpan w:val="5"/>
            <w:tcBorders>
              <w:top w:val="nil"/>
            </w:tcBorders>
            <w:vAlign w:val="center"/>
          </w:tcPr>
          <w:p w14:paraId="790C05BC" w14:textId="77777777" w:rsidR="00DF6D97" w:rsidRPr="007A0492" w:rsidRDefault="00DF6D97" w:rsidP="003A755D">
            <w:pPr>
              <w:rPr>
                <w:ins w:id="333" w:author="Natálie Honková" w:date="2025-01-14T09:11:00Z"/>
                <w:highlight w:val="yellow"/>
              </w:rPr>
            </w:pPr>
          </w:p>
        </w:tc>
        <w:tc>
          <w:tcPr>
            <w:tcW w:w="2127" w:type="dxa"/>
            <w:gridSpan w:val="3"/>
            <w:tcBorders>
              <w:top w:val="nil"/>
            </w:tcBorders>
            <w:vAlign w:val="center"/>
          </w:tcPr>
          <w:p w14:paraId="5D44F5B5" w14:textId="77777777" w:rsidR="00DF6D97" w:rsidRPr="007A0492" w:rsidRDefault="00DF6D97" w:rsidP="003A755D">
            <w:pPr>
              <w:rPr>
                <w:ins w:id="334" w:author="Natálie Honková" w:date="2025-01-14T09:11:00Z"/>
                <w:highlight w:val="yellow"/>
              </w:rPr>
            </w:pPr>
          </w:p>
        </w:tc>
      </w:tr>
      <w:tr w:rsidR="00DF6D97" w:rsidRPr="007A0492" w14:paraId="0789F910" w14:textId="77777777" w:rsidTr="003A755D">
        <w:trPr>
          <w:trHeight w:val="284"/>
          <w:ins w:id="335" w:author="Natálie Honková" w:date="2025-01-14T09:11:00Z"/>
        </w:trPr>
        <w:tc>
          <w:tcPr>
            <w:tcW w:w="2689" w:type="dxa"/>
            <w:gridSpan w:val="2"/>
            <w:tcBorders>
              <w:top w:val="nil"/>
            </w:tcBorders>
            <w:vAlign w:val="center"/>
          </w:tcPr>
          <w:p w14:paraId="560EF19D" w14:textId="77777777" w:rsidR="00DF6D97" w:rsidRPr="007A0492" w:rsidRDefault="00DF6D97" w:rsidP="003A755D">
            <w:pPr>
              <w:rPr>
                <w:ins w:id="336" w:author="Natálie Honková" w:date="2025-01-14T09:11:00Z"/>
                <w:highlight w:val="yellow"/>
              </w:rPr>
            </w:pPr>
          </w:p>
        </w:tc>
        <w:tc>
          <w:tcPr>
            <w:tcW w:w="2522" w:type="dxa"/>
            <w:gridSpan w:val="3"/>
            <w:tcBorders>
              <w:top w:val="nil"/>
            </w:tcBorders>
            <w:vAlign w:val="center"/>
          </w:tcPr>
          <w:p w14:paraId="165803E8" w14:textId="77777777" w:rsidR="00DF6D97" w:rsidRPr="007A0492" w:rsidRDefault="00DF6D97" w:rsidP="003A755D">
            <w:pPr>
              <w:rPr>
                <w:ins w:id="337" w:author="Natálie Honková" w:date="2025-01-14T09:11:00Z"/>
                <w:highlight w:val="yellow"/>
              </w:rPr>
            </w:pPr>
          </w:p>
        </w:tc>
        <w:tc>
          <w:tcPr>
            <w:tcW w:w="567" w:type="dxa"/>
            <w:gridSpan w:val="2"/>
            <w:tcBorders>
              <w:top w:val="nil"/>
            </w:tcBorders>
            <w:vAlign w:val="center"/>
          </w:tcPr>
          <w:p w14:paraId="499A9606" w14:textId="77777777" w:rsidR="00DF6D97" w:rsidRPr="007A0492" w:rsidRDefault="00DF6D97" w:rsidP="003A755D">
            <w:pPr>
              <w:rPr>
                <w:ins w:id="338" w:author="Natálie Honková" w:date="2025-01-14T09:11:00Z"/>
                <w:highlight w:val="yellow"/>
              </w:rPr>
            </w:pPr>
          </w:p>
        </w:tc>
        <w:tc>
          <w:tcPr>
            <w:tcW w:w="2155" w:type="dxa"/>
            <w:gridSpan w:val="5"/>
            <w:tcBorders>
              <w:top w:val="nil"/>
            </w:tcBorders>
            <w:vAlign w:val="center"/>
          </w:tcPr>
          <w:p w14:paraId="4A7A4D9A" w14:textId="77777777" w:rsidR="00DF6D97" w:rsidRPr="007A0492" w:rsidRDefault="00DF6D97" w:rsidP="003A755D">
            <w:pPr>
              <w:rPr>
                <w:ins w:id="339" w:author="Natálie Honková" w:date="2025-01-14T09:11:00Z"/>
                <w:highlight w:val="yellow"/>
              </w:rPr>
            </w:pPr>
          </w:p>
        </w:tc>
        <w:tc>
          <w:tcPr>
            <w:tcW w:w="2127" w:type="dxa"/>
            <w:gridSpan w:val="3"/>
            <w:tcBorders>
              <w:top w:val="nil"/>
            </w:tcBorders>
            <w:vAlign w:val="center"/>
          </w:tcPr>
          <w:p w14:paraId="50FFFC96" w14:textId="77777777" w:rsidR="00DF6D97" w:rsidRPr="007A0492" w:rsidRDefault="00DF6D97" w:rsidP="003A755D">
            <w:pPr>
              <w:rPr>
                <w:ins w:id="340" w:author="Natálie Honková" w:date="2025-01-14T09:11:00Z"/>
                <w:highlight w:val="yellow"/>
              </w:rPr>
            </w:pPr>
          </w:p>
        </w:tc>
      </w:tr>
      <w:tr w:rsidR="00DF6D97" w14:paraId="3AE3F088" w14:textId="77777777" w:rsidTr="003A755D">
        <w:trPr>
          <w:ins w:id="341" w:author="Natálie Honková" w:date="2025-01-14T09:11:00Z"/>
        </w:trPr>
        <w:tc>
          <w:tcPr>
            <w:tcW w:w="10060" w:type="dxa"/>
            <w:gridSpan w:val="15"/>
            <w:shd w:val="clear" w:color="auto" w:fill="F7CAAC"/>
          </w:tcPr>
          <w:p w14:paraId="532483DF" w14:textId="77777777" w:rsidR="00DF6D97" w:rsidRDefault="00DF6D97" w:rsidP="003A755D">
            <w:pPr>
              <w:rPr>
                <w:ins w:id="342" w:author="Natálie Honková" w:date="2025-01-14T09:11:00Z"/>
              </w:rPr>
            </w:pPr>
            <w:ins w:id="343" w:author="Natálie Honková" w:date="2025-01-14T09:11:00Z">
              <w:r>
                <w:rPr>
                  <w:b/>
                </w:rPr>
                <w:t xml:space="preserve">Údaje o vzdělání na VŠ </w:t>
              </w:r>
            </w:ins>
          </w:p>
        </w:tc>
      </w:tr>
      <w:tr w:rsidR="00DF6D97" w14:paraId="799C46DC" w14:textId="77777777" w:rsidTr="003A755D">
        <w:trPr>
          <w:trHeight w:val="280"/>
          <w:ins w:id="344" w:author="Natálie Honková" w:date="2025-01-14T09:11:00Z"/>
        </w:trPr>
        <w:tc>
          <w:tcPr>
            <w:tcW w:w="10060" w:type="dxa"/>
            <w:gridSpan w:val="15"/>
          </w:tcPr>
          <w:p w14:paraId="558F682C" w14:textId="77777777" w:rsidR="00DF6D97" w:rsidRDefault="00DF6D97" w:rsidP="003A755D">
            <w:pPr>
              <w:spacing w:before="120" w:after="120"/>
              <w:jc w:val="both"/>
              <w:rPr>
                <w:ins w:id="345" w:author="Natálie Honková" w:date="2025-01-14T09:11:00Z"/>
                <w:b/>
              </w:rPr>
            </w:pPr>
            <w:ins w:id="346" w:author="Natálie Honková" w:date="2025-01-14T09:11:00Z">
              <w:r w:rsidRPr="008B7F2F">
                <w:t>2011: UTB Zlín, FT, SP Chemie a technologie potravin, obor Technologie potravin, Ph.D.</w:t>
              </w:r>
            </w:ins>
          </w:p>
        </w:tc>
      </w:tr>
      <w:tr w:rsidR="00DF6D97" w14:paraId="5F77B384" w14:textId="77777777" w:rsidTr="003A755D">
        <w:trPr>
          <w:ins w:id="347" w:author="Natálie Honková" w:date="2025-01-14T09:11:00Z"/>
        </w:trPr>
        <w:tc>
          <w:tcPr>
            <w:tcW w:w="10060" w:type="dxa"/>
            <w:gridSpan w:val="15"/>
            <w:shd w:val="clear" w:color="auto" w:fill="F7CAAC"/>
          </w:tcPr>
          <w:p w14:paraId="7B574ED1" w14:textId="77777777" w:rsidR="00DF6D97" w:rsidRDefault="00DF6D97" w:rsidP="003A755D">
            <w:pPr>
              <w:rPr>
                <w:ins w:id="348" w:author="Natálie Honková" w:date="2025-01-14T09:11:00Z"/>
                <w:b/>
              </w:rPr>
            </w:pPr>
            <w:ins w:id="349" w:author="Natálie Honková" w:date="2025-01-14T09:11:00Z">
              <w:r>
                <w:rPr>
                  <w:b/>
                </w:rPr>
                <w:t>Údaje o odborném působení od absolvování VŠ</w:t>
              </w:r>
            </w:ins>
          </w:p>
        </w:tc>
      </w:tr>
      <w:tr w:rsidR="00DF6D97" w:rsidRPr="009B6AE3" w14:paraId="3158AB09" w14:textId="77777777" w:rsidTr="003A755D">
        <w:trPr>
          <w:trHeight w:val="316"/>
          <w:ins w:id="350" w:author="Natálie Honková" w:date="2025-01-14T09:11:00Z"/>
        </w:trPr>
        <w:tc>
          <w:tcPr>
            <w:tcW w:w="10060" w:type="dxa"/>
            <w:gridSpan w:val="15"/>
          </w:tcPr>
          <w:p w14:paraId="0E2EB815" w14:textId="27ED969D" w:rsidR="00DF6D97" w:rsidRPr="009B6AE3" w:rsidRDefault="00DF6D97" w:rsidP="003A755D">
            <w:pPr>
              <w:spacing w:before="120" w:after="120"/>
              <w:jc w:val="both"/>
              <w:rPr>
                <w:ins w:id="351" w:author="Natálie Honková" w:date="2025-01-14T09:11:00Z"/>
                <w:color w:val="FF0000"/>
              </w:rPr>
            </w:pPr>
            <w:ins w:id="352" w:author="Natálie Honková" w:date="2025-01-14T09:11:00Z">
              <w:r w:rsidRPr="008B7F2F">
                <w:t>2010</w:t>
              </w:r>
              <w:r w:rsidRPr="008B7F2F">
                <w:rPr>
                  <w:rFonts w:eastAsia="Calibri"/>
                </w:rPr>
                <w:t xml:space="preserve"> – </w:t>
              </w:r>
              <w:r w:rsidRPr="008B7F2F">
                <w:t>dosud</w:t>
              </w:r>
              <w:r w:rsidRPr="008B7F2F">
                <w:rPr>
                  <w:rFonts w:eastAsia="Calibri"/>
                </w:rPr>
                <w:t xml:space="preserve">: </w:t>
              </w:r>
              <w:r w:rsidRPr="008B7F2F">
                <w:t>UTB Zlín, FT, Ústav chemie</w:t>
              </w:r>
              <w:r w:rsidRPr="008B7F2F">
                <w:rPr>
                  <w:rFonts w:eastAsia="Calibri"/>
                </w:rPr>
                <w:t>, asistent</w:t>
              </w:r>
              <w:r>
                <w:rPr>
                  <w:rFonts w:eastAsia="Calibri"/>
                </w:rPr>
                <w:t>,</w:t>
              </w:r>
              <w:r w:rsidRPr="008B7F2F">
                <w:rPr>
                  <w:rFonts w:eastAsia="Calibri"/>
                </w:rPr>
                <w:t xml:space="preserve"> od r. 2011 odborný asistent, od r. 2016 ředitel ústavu</w:t>
              </w:r>
              <w:r>
                <w:rPr>
                  <w:rFonts w:eastAsia="Calibri"/>
                </w:rPr>
                <w:t xml:space="preserve">, </w:t>
              </w:r>
              <w:r w:rsidRPr="00BA042C">
                <w:rPr>
                  <w:rFonts w:eastAsia="Calibri"/>
                </w:rPr>
                <w:t xml:space="preserve">od r. </w:t>
              </w:r>
            </w:ins>
            <w:ins w:id="353" w:author="Natálie Honková" w:date="2025-01-14T09:13:00Z">
              <w:r w:rsidR="00BA042C" w:rsidRPr="00BA042C">
                <w:rPr>
                  <w:rFonts w:eastAsia="Calibri"/>
                </w:rPr>
                <w:t>2023</w:t>
              </w:r>
            </w:ins>
            <w:ins w:id="354" w:author="Natálie Honková" w:date="2025-01-14T09:11:00Z">
              <w:r w:rsidRPr="00BA042C">
                <w:rPr>
                  <w:rFonts w:eastAsia="Calibri"/>
                </w:rPr>
                <w:t xml:space="preserve"> docent</w:t>
              </w:r>
              <w:r w:rsidRPr="00BA042C">
                <w:t xml:space="preserve"> (pp.)</w:t>
              </w:r>
              <w:r>
                <w:tab/>
              </w:r>
            </w:ins>
          </w:p>
        </w:tc>
      </w:tr>
      <w:tr w:rsidR="00DF6D97" w14:paraId="551608EE" w14:textId="77777777" w:rsidTr="003A755D">
        <w:trPr>
          <w:trHeight w:val="250"/>
          <w:ins w:id="355" w:author="Natálie Honková" w:date="2025-01-14T09:11:00Z"/>
        </w:trPr>
        <w:tc>
          <w:tcPr>
            <w:tcW w:w="10060" w:type="dxa"/>
            <w:gridSpan w:val="15"/>
            <w:shd w:val="clear" w:color="auto" w:fill="F7CAAC"/>
          </w:tcPr>
          <w:p w14:paraId="31A654F5" w14:textId="77777777" w:rsidR="00DF6D97" w:rsidRDefault="00DF6D97" w:rsidP="003A755D">
            <w:pPr>
              <w:rPr>
                <w:ins w:id="356" w:author="Natálie Honková" w:date="2025-01-14T09:11:00Z"/>
              </w:rPr>
            </w:pPr>
            <w:ins w:id="357" w:author="Natálie Honková" w:date="2025-01-14T09:11:00Z">
              <w:r>
                <w:rPr>
                  <w:b/>
                </w:rPr>
                <w:t>Zkušenosti s vedením kvalifikačních a rigorózních prací</w:t>
              </w:r>
            </w:ins>
          </w:p>
        </w:tc>
      </w:tr>
      <w:tr w:rsidR="00DF6D97" w14:paraId="38FA9DDA" w14:textId="77777777" w:rsidTr="003A755D">
        <w:trPr>
          <w:trHeight w:val="450"/>
          <w:ins w:id="358" w:author="Natálie Honková" w:date="2025-01-14T09:11:00Z"/>
        </w:trPr>
        <w:tc>
          <w:tcPr>
            <w:tcW w:w="10060" w:type="dxa"/>
            <w:gridSpan w:val="15"/>
          </w:tcPr>
          <w:p w14:paraId="496168B4" w14:textId="77777777" w:rsidR="00DF6D97" w:rsidRDefault="00DF6D97" w:rsidP="003A755D">
            <w:pPr>
              <w:spacing w:before="120" w:after="120"/>
              <w:rPr>
                <w:ins w:id="359" w:author="Natálie Honková" w:date="2025-01-14T09:11:00Z"/>
              </w:rPr>
            </w:pPr>
            <w:ins w:id="360" w:author="Natálie Honková" w:date="2025-01-14T09:11:00Z">
              <w:r>
                <w:t xml:space="preserve">Počet obhájených prací, které vyučující vedl v období </w:t>
              </w:r>
              <w:proofErr w:type="gramStart"/>
              <w:r w:rsidRPr="00BA042C">
                <w:t>2015 – 2024</w:t>
              </w:r>
              <w:proofErr w:type="gramEnd"/>
              <w:r w:rsidRPr="00BA042C">
                <w:t xml:space="preserve">: </w:t>
              </w:r>
              <w:r w:rsidRPr="00BA042C">
                <w:rPr>
                  <w:b/>
                  <w:bCs/>
                </w:rPr>
                <w:t>16</w:t>
              </w:r>
              <w:r w:rsidRPr="00BA042C">
                <w:t xml:space="preserve"> BP, </w:t>
              </w:r>
              <w:r w:rsidRPr="00BA042C">
                <w:rPr>
                  <w:b/>
                  <w:bCs/>
                </w:rPr>
                <w:t>12</w:t>
              </w:r>
              <w:r w:rsidRPr="00BA042C">
                <w:t xml:space="preserve"> DP.</w:t>
              </w:r>
            </w:ins>
          </w:p>
        </w:tc>
      </w:tr>
      <w:tr w:rsidR="00DF6D97" w14:paraId="0C2B6077" w14:textId="77777777" w:rsidTr="003A755D">
        <w:trPr>
          <w:cantSplit/>
          <w:ins w:id="361" w:author="Natálie Honková" w:date="2025-01-14T09:11:00Z"/>
        </w:trPr>
        <w:tc>
          <w:tcPr>
            <w:tcW w:w="3347" w:type="dxa"/>
            <w:gridSpan w:val="3"/>
            <w:tcBorders>
              <w:top w:val="single" w:sz="12" w:space="0" w:color="auto"/>
            </w:tcBorders>
            <w:shd w:val="clear" w:color="auto" w:fill="F7CAAC"/>
          </w:tcPr>
          <w:p w14:paraId="01869395" w14:textId="77777777" w:rsidR="00DF6D97" w:rsidRDefault="00DF6D97" w:rsidP="003A755D">
            <w:pPr>
              <w:rPr>
                <w:ins w:id="362" w:author="Natálie Honková" w:date="2025-01-14T09:11:00Z"/>
              </w:rPr>
            </w:pPr>
            <w:ins w:id="363" w:author="Natálie Honková" w:date="2025-01-14T09:11:00Z">
              <w:r>
                <w:rPr>
                  <w:b/>
                </w:rPr>
                <w:t xml:space="preserve">Obor habilitačního řízení </w:t>
              </w:r>
            </w:ins>
          </w:p>
        </w:tc>
        <w:tc>
          <w:tcPr>
            <w:tcW w:w="2245" w:type="dxa"/>
            <w:gridSpan w:val="3"/>
            <w:tcBorders>
              <w:top w:val="single" w:sz="12" w:space="0" w:color="auto"/>
            </w:tcBorders>
            <w:shd w:val="clear" w:color="auto" w:fill="F7CAAC"/>
          </w:tcPr>
          <w:p w14:paraId="22D87760" w14:textId="77777777" w:rsidR="00DF6D97" w:rsidRDefault="00DF6D97" w:rsidP="003A755D">
            <w:pPr>
              <w:rPr>
                <w:ins w:id="364" w:author="Natálie Honková" w:date="2025-01-14T09:11:00Z"/>
              </w:rPr>
            </w:pPr>
            <w:ins w:id="365" w:author="Natálie Honková" w:date="2025-01-14T09:11:00Z">
              <w:r>
                <w:rPr>
                  <w:b/>
                </w:rPr>
                <w:t>Rok udělení hodnosti</w:t>
              </w:r>
            </w:ins>
          </w:p>
        </w:tc>
        <w:tc>
          <w:tcPr>
            <w:tcW w:w="2248" w:type="dxa"/>
            <w:gridSpan w:val="5"/>
            <w:tcBorders>
              <w:top w:val="single" w:sz="12" w:space="0" w:color="auto"/>
              <w:right w:val="single" w:sz="12" w:space="0" w:color="auto"/>
            </w:tcBorders>
            <w:shd w:val="clear" w:color="auto" w:fill="F7CAAC"/>
          </w:tcPr>
          <w:p w14:paraId="656852D9" w14:textId="77777777" w:rsidR="00DF6D97" w:rsidRDefault="00DF6D97" w:rsidP="003A755D">
            <w:pPr>
              <w:rPr>
                <w:ins w:id="366" w:author="Natálie Honková" w:date="2025-01-14T09:11:00Z"/>
              </w:rPr>
            </w:pPr>
            <w:ins w:id="367" w:author="Natálie Honková" w:date="2025-01-14T09:11:00Z">
              <w:r>
                <w:rPr>
                  <w:b/>
                </w:rPr>
                <w:t>Řízení konáno na VŠ</w:t>
              </w:r>
            </w:ins>
          </w:p>
        </w:tc>
        <w:tc>
          <w:tcPr>
            <w:tcW w:w="2220" w:type="dxa"/>
            <w:gridSpan w:val="4"/>
            <w:tcBorders>
              <w:top w:val="single" w:sz="12" w:space="0" w:color="auto"/>
              <w:left w:val="single" w:sz="12" w:space="0" w:color="auto"/>
            </w:tcBorders>
            <w:shd w:val="clear" w:color="auto" w:fill="F7CAAC"/>
          </w:tcPr>
          <w:p w14:paraId="6E3F4448" w14:textId="77777777" w:rsidR="00DF6D97" w:rsidRDefault="00DF6D97" w:rsidP="003A755D">
            <w:pPr>
              <w:rPr>
                <w:ins w:id="368" w:author="Natálie Honková" w:date="2025-01-14T09:11:00Z"/>
                <w:b/>
              </w:rPr>
            </w:pPr>
            <w:ins w:id="369" w:author="Natálie Honková" w:date="2025-01-14T09:11:00Z">
              <w:r>
                <w:rPr>
                  <w:b/>
                </w:rPr>
                <w:t>Ohlasy publikací</w:t>
              </w:r>
            </w:ins>
          </w:p>
        </w:tc>
      </w:tr>
      <w:tr w:rsidR="00DF6D97" w:rsidRPr="007A0492" w14:paraId="3F53195F" w14:textId="77777777" w:rsidTr="003A755D">
        <w:trPr>
          <w:cantSplit/>
          <w:ins w:id="370" w:author="Natálie Honková" w:date="2025-01-14T09:11:00Z"/>
        </w:trPr>
        <w:tc>
          <w:tcPr>
            <w:tcW w:w="3347" w:type="dxa"/>
            <w:gridSpan w:val="3"/>
          </w:tcPr>
          <w:p w14:paraId="772074B1" w14:textId="22391A4A" w:rsidR="00DF6D97" w:rsidRPr="00BA042C" w:rsidRDefault="00BA042C" w:rsidP="003A755D">
            <w:pPr>
              <w:spacing w:before="60" w:after="60"/>
              <w:rPr>
                <w:ins w:id="371" w:author="Natálie Honková" w:date="2025-01-14T09:11:00Z"/>
              </w:rPr>
            </w:pPr>
            <w:ins w:id="372" w:author="Natálie Honková" w:date="2025-01-14T09:13:00Z">
              <w:r w:rsidRPr="00BA042C">
                <w:t>Technologie makromolekulárních látek</w:t>
              </w:r>
            </w:ins>
          </w:p>
        </w:tc>
        <w:tc>
          <w:tcPr>
            <w:tcW w:w="2245" w:type="dxa"/>
            <w:gridSpan w:val="3"/>
          </w:tcPr>
          <w:p w14:paraId="3329A4BC" w14:textId="3E570110" w:rsidR="00DF6D97" w:rsidRPr="00BA042C" w:rsidRDefault="00BA042C" w:rsidP="003A755D">
            <w:pPr>
              <w:spacing w:before="60" w:after="60"/>
              <w:rPr>
                <w:ins w:id="373" w:author="Natálie Honková" w:date="2025-01-14T09:11:00Z"/>
              </w:rPr>
            </w:pPr>
            <w:ins w:id="374" w:author="Natálie Honková" w:date="2025-01-14T09:13:00Z">
              <w:r w:rsidRPr="00BA042C">
                <w:t>20</w:t>
              </w:r>
            </w:ins>
            <w:ins w:id="375" w:author="Natálie Honková" w:date="2025-01-14T09:14:00Z">
              <w:r w:rsidRPr="00BA042C">
                <w:t>23</w:t>
              </w:r>
            </w:ins>
          </w:p>
        </w:tc>
        <w:tc>
          <w:tcPr>
            <w:tcW w:w="2248" w:type="dxa"/>
            <w:gridSpan w:val="5"/>
            <w:tcBorders>
              <w:right w:val="single" w:sz="12" w:space="0" w:color="auto"/>
            </w:tcBorders>
          </w:tcPr>
          <w:p w14:paraId="5FA192A4" w14:textId="18D8DDE1" w:rsidR="00DF6D97" w:rsidRPr="00BA042C" w:rsidRDefault="00BA042C" w:rsidP="003A755D">
            <w:pPr>
              <w:spacing w:before="60" w:after="60"/>
              <w:rPr>
                <w:ins w:id="376" w:author="Natálie Honková" w:date="2025-01-14T09:11:00Z"/>
              </w:rPr>
            </w:pPr>
            <w:ins w:id="377" w:author="Natálie Honková" w:date="2025-01-14T09:14:00Z">
              <w:r w:rsidRPr="00BA042C">
                <w:t>UTB Zlín</w:t>
              </w:r>
            </w:ins>
          </w:p>
        </w:tc>
        <w:tc>
          <w:tcPr>
            <w:tcW w:w="660" w:type="dxa"/>
            <w:gridSpan w:val="2"/>
            <w:tcBorders>
              <w:left w:val="single" w:sz="12" w:space="0" w:color="auto"/>
            </w:tcBorders>
            <w:shd w:val="clear" w:color="auto" w:fill="F7CAAC"/>
            <w:vAlign w:val="center"/>
          </w:tcPr>
          <w:p w14:paraId="54838F51" w14:textId="77777777" w:rsidR="00DF6D97" w:rsidRPr="007A0492" w:rsidRDefault="00DF6D97" w:rsidP="003A755D">
            <w:pPr>
              <w:spacing w:before="60" w:after="60"/>
              <w:jc w:val="center"/>
              <w:rPr>
                <w:ins w:id="378" w:author="Natálie Honková" w:date="2025-01-14T09:11:00Z"/>
              </w:rPr>
            </w:pPr>
            <w:proofErr w:type="spellStart"/>
            <w:ins w:id="379" w:author="Natálie Honková" w:date="2025-01-14T09:11:00Z">
              <w:r w:rsidRPr="007A0492">
                <w:rPr>
                  <w:b/>
                </w:rPr>
                <w:t>WoS</w:t>
              </w:r>
              <w:proofErr w:type="spellEnd"/>
            </w:ins>
          </w:p>
        </w:tc>
        <w:tc>
          <w:tcPr>
            <w:tcW w:w="709" w:type="dxa"/>
            <w:shd w:val="clear" w:color="auto" w:fill="F7CAAC"/>
            <w:vAlign w:val="center"/>
          </w:tcPr>
          <w:p w14:paraId="561E0C49" w14:textId="77777777" w:rsidR="00DF6D97" w:rsidRPr="007A0492" w:rsidRDefault="00DF6D97" w:rsidP="003A755D">
            <w:pPr>
              <w:spacing w:before="60" w:after="60"/>
              <w:jc w:val="center"/>
              <w:rPr>
                <w:ins w:id="380" w:author="Natálie Honková" w:date="2025-01-14T09:11:00Z"/>
                <w:sz w:val="18"/>
              </w:rPr>
            </w:pPr>
            <w:proofErr w:type="spellStart"/>
            <w:ins w:id="381" w:author="Natálie Honková" w:date="2025-01-14T09:11:00Z">
              <w:r w:rsidRPr="007A0492">
                <w:rPr>
                  <w:b/>
                  <w:sz w:val="18"/>
                </w:rPr>
                <w:t>Scopus</w:t>
              </w:r>
              <w:proofErr w:type="spellEnd"/>
            </w:ins>
          </w:p>
        </w:tc>
        <w:tc>
          <w:tcPr>
            <w:tcW w:w="851" w:type="dxa"/>
            <w:shd w:val="clear" w:color="auto" w:fill="F7CAAC"/>
            <w:vAlign w:val="center"/>
          </w:tcPr>
          <w:p w14:paraId="59CA4201" w14:textId="77777777" w:rsidR="00DF6D97" w:rsidRPr="007A0492" w:rsidRDefault="00DF6D97" w:rsidP="003A755D">
            <w:pPr>
              <w:spacing w:before="60" w:after="60"/>
              <w:jc w:val="center"/>
              <w:rPr>
                <w:ins w:id="382" w:author="Natálie Honková" w:date="2025-01-14T09:11:00Z"/>
              </w:rPr>
            </w:pPr>
            <w:ins w:id="383" w:author="Natálie Honková" w:date="2025-01-14T09:11:00Z">
              <w:r w:rsidRPr="007A0492">
                <w:rPr>
                  <w:b/>
                  <w:sz w:val="18"/>
                </w:rPr>
                <w:t>ostatní</w:t>
              </w:r>
            </w:ins>
          </w:p>
        </w:tc>
      </w:tr>
      <w:tr w:rsidR="00DF6D97" w:rsidRPr="005A11DF" w14:paraId="150E970E" w14:textId="77777777" w:rsidTr="003A755D">
        <w:trPr>
          <w:cantSplit/>
          <w:trHeight w:val="70"/>
          <w:ins w:id="384" w:author="Natálie Honková" w:date="2025-01-14T09:11:00Z"/>
        </w:trPr>
        <w:tc>
          <w:tcPr>
            <w:tcW w:w="3347" w:type="dxa"/>
            <w:gridSpan w:val="3"/>
            <w:shd w:val="clear" w:color="auto" w:fill="F7CAAC"/>
          </w:tcPr>
          <w:p w14:paraId="720138C3" w14:textId="77777777" w:rsidR="00DF6D97" w:rsidRDefault="00DF6D97" w:rsidP="003A755D">
            <w:pPr>
              <w:rPr>
                <w:ins w:id="385" w:author="Natálie Honková" w:date="2025-01-14T09:11:00Z"/>
              </w:rPr>
            </w:pPr>
            <w:ins w:id="386" w:author="Natálie Honková" w:date="2025-01-14T09:11:00Z">
              <w:r>
                <w:rPr>
                  <w:b/>
                </w:rPr>
                <w:t>Obor jmenovacího řízení</w:t>
              </w:r>
            </w:ins>
          </w:p>
        </w:tc>
        <w:tc>
          <w:tcPr>
            <w:tcW w:w="2245" w:type="dxa"/>
            <w:gridSpan w:val="3"/>
            <w:shd w:val="clear" w:color="auto" w:fill="F7CAAC"/>
          </w:tcPr>
          <w:p w14:paraId="33EB7638" w14:textId="77777777" w:rsidR="00DF6D97" w:rsidRDefault="00DF6D97" w:rsidP="003A755D">
            <w:pPr>
              <w:rPr>
                <w:ins w:id="387" w:author="Natálie Honková" w:date="2025-01-14T09:11:00Z"/>
              </w:rPr>
            </w:pPr>
            <w:ins w:id="388" w:author="Natálie Honková" w:date="2025-01-14T09:11:00Z">
              <w:r>
                <w:rPr>
                  <w:b/>
                </w:rPr>
                <w:t>Rok udělení hodnosti</w:t>
              </w:r>
            </w:ins>
          </w:p>
        </w:tc>
        <w:tc>
          <w:tcPr>
            <w:tcW w:w="2248" w:type="dxa"/>
            <w:gridSpan w:val="5"/>
            <w:tcBorders>
              <w:right w:val="single" w:sz="12" w:space="0" w:color="auto"/>
            </w:tcBorders>
            <w:shd w:val="clear" w:color="auto" w:fill="F7CAAC"/>
          </w:tcPr>
          <w:p w14:paraId="6B23130A" w14:textId="77777777" w:rsidR="00DF6D97" w:rsidRDefault="00DF6D97" w:rsidP="003A755D">
            <w:pPr>
              <w:rPr>
                <w:ins w:id="389" w:author="Natálie Honková" w:date="2025-01-14T09:11:00Z"/>
              </w:rPr>
            </w:pPr>
            <w:ins w:id="390" w:author="Natálie Honková" w:date="2025-01-14T09:11:00Z">
              <w:r>
                <w:rPr>
                  <w:b/>
                </w:rPr>
                <w:t>Řízení konáno na VŠ</w:t>
              </w:r>
            </w:ins>
          </w:p>
        </w:tc>
        <w:tc>
          <w:tcPr>
            <w:tcW w:w="660" w:type="dxa"/>
            <w:gridSpan w:val="2"/>
            <w:tcBorders>
              <w:left w:val="single" w:sz="12" w:space="0" w:color="auto"/>
            </w:tcBorders>
          </w:tcPr>
          <w:p w14:paraId="3B9E5886" w14:textId="77777777" w:rsidR="00DF6D97" w:rsidRPr="003053CE" w:rsidRDefault="00DF6D97" w:rsidP="003A755D">
            <w:pPr>
              <w:jc w:val="center"/>
              <w:rPr>
                <w:ins w:id="391" w:author="Natálie Honková" w:date="2025-01-14T09:11:00Z"/>
                <w:b/>
              </w:rPr>
            </w:pPr>
            <w:ins w:id="392" w:author="Natálie Honková" w:date="2025-01-14T09:11:00Z">
              <w:r w:rsidRPr="003053CE">
                <w:rPr>
                  <w:b/>
                </w:rPr>
                <w:t>150</w:t>
              </w:r>
            </w:ins>
          </w:p>
        </w:tc>
        <w:tc>
          <w:tcPr>
            <w:tcW w:w="709" w:type="dxa"/>
          </w:tcPr>
          <w:p w14:paraId="44B6EA1E" w14:textId="77777777" w:rsidR="00DF6D97" w:rsidRPr="003053CE" w:rsidRDefault="00DF6D97" w:rsidP="003A755D">
            <w:pPr>
              <w:jc w:val="center"/>
              <w:rPr>
                <w:ins w:id="393" w:author="Natálie Honková" w:date="2025-01-14T09:11:00Z"/>
                <w:b/>
              </w:rPr>
            </w:pPr>
            <w:ins w:id="394" w:author="Natálie Honková" w:date="2025-01-14T09:11:00Z">
              <w:r w:rsidRPr="003053CE">
                <w:rPr>
                  <w:b/>
                </w:rPr>
                <w:t>156</w:t>
              </w:r>
            </w:ins>
          </w:p>
        </w:tc>
        <w:tc>
          <w:tcPr>
            <w:tcW w:w="851" w:type="dxa"/>
          </w:tcPr>
          <w:p w14:paraId="384047C8" w14:textId="77777777" w:rsidR="00DF6D97" w:rsidRPr="003053CE" w:rsidRDefault="00DF6D97" w:rsidP="003A755D">
            <w:pPr>
              <w:jc w:val="center"/>
              <w:rPr>
                <w:ins w:id="395" w:author="Natálie Honková" w:date="2025-01-14T09:11:00Z"/>
                <w:b/>
                <w:sz w:val="18"/>
                <w:szCs w:val="18"/>
              </w:rPr>
            </w:pPr>
            <w:proofErr w:type="spellStart"/>
            <w:ins w:id="396" w:author="Natálie Honková" w:date="2025-01-14T09:11:00Z">
              <w:r w:rsidRPr="003053CE">
                <w:rPr>
                  <w:b/>
                  <w:sz w:val="18"/>
                  <w:szCs w:val="18"/>
                </w:rPr>
                <w:t>neevid</w:t>
              </w:r>
              <w:proofErr w:type="spellEnd"/>
              <w:r w:rsidRPr="003053CE">
                <w:rPr>
                  <w:b/>
                  <w:sz w:val="18"/>
                  <w:szCs w:val="18"/>
                </w:rPr>
                <w:t>.</w:t>
              </w:r>
            </w:ins>
          </w:p>
        </w:tc>
      </w:tr>
      <w:tr w:rsidR="00DF6D97" w14:paraId="4B865C91" w14:textId="77777777" w:rsidTr="003A755D">
        <w:trPr>
          <w:trHeight w:val="205"/>
          <w:ins w:id="397" w:author="Natálie Honková" w:date="2025-01-14T09:11:00Z"/>
        </w:trPr>
        <w:tc>
          <w:tcPr>
            <w:tcW w:w="3347" w:type="dxa"/>
            <w:gridSpan w:val="3"/>
            <w:vAlign w:val="center"/>
          </w:tcPr>
          <w:p w14:paraId="6BC5ADEE" w14:textId="77777777" w:rsidR="00DF6D97" w:rsidRDefault="00DF6D97" w:rsidP="003A755D">
            <w:pPr>
              <w:spacing w:line="216" w:lineRule="auto"/>
              <w:rPr>
                <w:ins w:id="398" w:author="Natálie Honková" w:date="2025-01-14T09:11:00Z"/>
              </w:rPr>
            </w:pPr>
            <w:ins w:id="399" w:author="Natálie Honková" w:date="2025-01-14T09:11:00Z">
              <w:r>
                <w:t>---</w:t>
              </w:r>
            </w:ins>
          </w:p>
        </w:tc>
        <w:tc>
          <w:tcPr>
            <w:tcW w:w="2245" w:type="dxa"/>
            <w:gridSpan w:val="3"/>
            <w:vAlign w:val="center"/>
          </w:tcPr>
          <w:p w14:paraId="19AE65FF" w14:textId="77777777" w:rsidR="00DF6D97" w:rsidRDefault="00DF6D97" w:rsidP="003A755D">
            <w:pPr>
              <w:spacing w:line="216" w:lineRule="auto"/>
              <w:rPr>
                <w:ins w:id="400" w:author="Natálie Honková" w:date="2025-01-14T09:11:00Z"/>
              </w:rPr>
            </w:pPr>
            <w:ins w:id="401" w:author="Natálie Honková" w:date="2025-01-14T09:11:00Z">
              <w:r>
                <w:t>---</w:t>
              </w:r>
            </w:ins>
          </w:p>
        </w:tc>
        <w:tc>
          <w:tcPr>
            <w:tcW w:w="2248" w:type="dxa"/>
            <w:gridSpan w:val="5"/>
            <w:tcBorders>
              <w:right w:val="single" w:sz="12" w:space="0" w:color="auto"/>
            </w:tcBorders>
            <w:vAlign w:val="center"/>
          </w:tcPr>
          <w:p w14:paraId="528B95B8" w14:textId="77777777" w:rsidR="00DF6D97" w:rsidRDefault="00DF6D97" w:rsidP="003A755D">
            <w:pPr>
              <w:spacing w:line="216" w:lineRule="auto"/>
              <w:rPr>
                <w:ins w:id="402" w:author="Natálie Honková" w:date="2025-01-14T09:11:00Z"/>
              </w:rPr>
            </w:pPr>
            <w:ins w:id="403" w:author="Natálie Honková" w:date="2025-01-14T09:11:00Z">
              <w:r>
                <w:t>---</w:t>
              </w:r>
            </w:ins>
          </w:p>
        </w:tc>
        <w:tc>
          <w:tcPr>
            <w:tcW w:w="1369" w:type="dxa"/>
            <w:gridSpan w:val="3"/>
            <w:tcBorders>
              <w:left w:val="single" w:sz="12" w:space="0" w:color="auto"/>
            </w:tcBorders>
            <w:shd w:val="clear" w:color="auto" w:fill="FBD4B4"/>
            <w:vAlign w:val="center"/>
          </w:tcPr>
          <w:p w14:paraId="4FFB8285" w14:textId="77777777" w:rsidR="00DF6D97" w:rsidRPr="00F20AEF" w:rsidRDefault="00DF6D97" w:rsidP="003A755D">
            <w:pPr>
              <w:spacing w:line="216" w:lineRule="auto"/>
              <w:rPr>
                <w:ins w:id="404" w:author="Natálie Honková" w:date="2025-01-14T09:11:00Z"/>
                <w:b/>
                <w:sz w:val="18"/>
              </w:rPr>
            </w:pPr>
            <w:ins w:id="405" w:author="Natálie Honková" w:date="2025-01-14T09:11:00Z">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ins>
          </w:p>
        </w:tc>
        <w:tc>
          <w:tcPr>
            <w:tcW w:w="851" w:type="dxa"/>
            <w:vAlign w:val="center"/>
          </w:tcPr>
          <w:p w14:paraId="7ECAF783" w14:textId="77777777" w:rsidR="00DF6D97" w:rsidRDefault="00DF6D97" w:rsidP="003A755D">
            <w:pPr>
              <w:spacing w:line="216" w:lineRule="auto"/>
              <w:jc w:val="center"/>
              <w:rPr>
                <w:ins w:id="406" w:author="Natálie Honková" w:date="2025-01-14T09:11:00Z"/>
                <w:b/>
              </w:rPr>
            </w:pPr>
            <w:ins w:id="407" w:author="Natálie Honková" w:date="2025-01-14T09:11:00Z">
              <w:r w:rsidRPr="003053CE">
                <w:rPr>
                  <w:b/>
                </w:rPr>
                <w:t>9/9</w:t>
              </w:r>
            </w:ins>
          </w:p>
        </w:tc>
      </w:tr>
      <w:tr w:rsidR="00DF6D97" w14:paraId="3C770997" w14:textId="77777777" w:rsidTr="003A755D">
        <w:trPr>
          <w:ins w:id="408" w:author="Natálie Honková" w:date="2025-01-14T09:11:00Z"/>
        </w:trPr>
        <w:tc>
          <w:tcPr>
            <w:tcW w:w="10060" w:type="dxa"/>
            <w:gridSpan w:val="15"/>
            <w:shd w:val="clear" w:color="auto" w:fill="F7CAAC"/>
          </w:tcPr>
          <w:p w14:paraId="7C9A09CD" w14:textId="77777777" w:rsidR="00DF6D97" w:rsidRDefault="00DF6D97" w:rsidP="003A755D">
            <w:pPr>
              <w:jc w:val="both"/>
              <w:rPr>
                <w:ins w:id="409" w:author="Natálie Honková" w:date="2025-01-14T09:11:00Z"/>
                <w:b/>
              </w:rPr>
            </w:pPr>
            <w:ins w:id="410" w:author="Natálie Honková" w:date="2025-01-14T09:11:00Z">
              <w:r>
                <w:rPr>
                  <w:b/>
                </w:rPr>
                <w:t xml:space="preserve">Přehled o nejvýznamnější publikační a další tvůrčí činnosti nebo další profesní činnosti u odborníků z praxe vztahující se k zabezpečovaným předmětům </w:t>
              </w:r>
            </w:ins>
          </w:p>
        </w:tc>
      </w:tr>
      <w:tr w:rsidR="00DF6D97" w14:paraId="286146AE" w14:textId="77777777" w:rsidTr="003A755D">
        <w:trPr>
          <w:trHeight w:val="963"/>
          <w:ins w:id="411" w:author="Natálie Honková" w:date="2025-01-14T09:11:00Z"/>
        </w:trPr>
        <w:tc>
          <w:tcPr>
            <w:tcW w:w="10060" w:type="dxa"/>
            <w:gridSpan w:val="15"/>
          </w:tcPr>
          <w:p w14:paraId="1C001E51" w14:textId="77777777" w:rsidR="00BA042C" w:rsidRDefault="00BA042C" w:rsidP="003A755D">
            <w:pPr>
              <w:spacing w:before="120" w:after="120"/>
              <w:jc w:val="both"/>
              <w:rPr>
                <w:ins w:id="412" w:author="Natálie Honková" w:date="2025-01-14T09:19:00Z"/>
                <w:i/>
              </w:rPr>
            </w:pPr>
            <w:ins w:id="413" w:author="Natálie Honková" w:date="2025-01-14T09:19:00Z">
              <w:r w:rsidRPr="00EE5C8E">
                <w:t xml:space="preserve">JELÍNKOVÁ, K., ZÁVODNÁ, A., KALETA, J., JANOVSKÝ, P., ZATLOUKAL, F., NEČAS, M., PRUCKOVÁ, Z., DASTYCHOVÁ, L., </w:t>
              </w:r>
              <w:r w:rsidRPr="00EE5C8E">
                <w:rPr>
                  <w:b/>
                </w:rPr>
                <w:t>ROUCHAL, M. (15%)</w:t>
              </w:r>
              <w:r w:rsidRPr="00EE5C8E">
                <w:t xml:space="preserve">, VÍCHA, R.: </w:t>
              </w:r>
              <w:proofErr w:type="spellStart"/>
              <w:r w:rsidRPr="00EE5C8E">
                <w:t>Two</w:t>
              </w:r>
              <w:proofErr w:type="spellEnd"/>
              <w:r w:rsidRPr="00EE5C8E">
                <w:t xml:space="preserve"> </w:t>
              </w:r>
              <w:proofErr w:type="spellStart"/>
              <w:r w:rsidRPr="00EE5C8E">
                <w:t>squares</w:t>
              </w:r>
              <w:proofErr w:type="spellEnd"/>
              <w:r w:rsidRPr="00EE5C8E">
                <w:t xml:space="preserve"> in a </w:t>
              </w:r>
              <w:proofErr w:type="spellStart"/>
              <w:r w:rsidRPr="00EE5C8E">
                <w:t>barrel</w:t>
              </w:r>
              <w:proofErr w:type="spellEnd"/>
              <w:r w:rsidRPr="00EE5C8E">
                <w:t xml:space="preserve">: </w:t>
              </w:r>
              <w:proofErr w:type="spellStart"/>
              <w:r w:rsidRPr="00EE5C8E">
                <w:t>Axially</w:t>
              </w:r>
              <w:proofErr w:type="spellEnd"/>
              <w:r w:rsidRPr="00EE5C8E">
                <w:t xml:space="preserve"> </w:t>
              </w:r>
              <w:proofErr w:type="spellStart"/>
              <w:r w:rsidRPr="00EE5C8E">
                <w:t>disubstituted</w:t>
              </w:r>
              <w:proofErr w:type="spellEnd"/>
              <w:r w:rsidRPr="00EE5C8E">
                <w:t xml:space="preserve"> </w:t>
              </w:r>
              <w:proofErr w:type="spellStart"/>
              <w:r w:rsidRPr="00EE5C8E">
                <w:t>conformationally</w:t>
              </w:r>
              <w:proofErr w:type="spellEnd"/>
              <w:r w:rsidRPr="00EE5C8E">
                <w:t xml:space="preserve"> </w:t>
              </w:r>
              <w:proofErr w:type="spellStart"/>
              <w:r w:rsidRPr="00EE5C8E">
                <w:t>rigid</w:t>
              </w:r>
              <w:proofErr w:type="spellEnd"/>
              <w:r w:rsidRPr="00EE5C8E">
                <w:t xml:space="preserve"> </w:t>
              </w:r>
              <w:proofErr w:type="spellStart"/>
              <w:r w:rsidRPr="00EE5C8E">
                <w:t>aliphatic</w:t>
              </w:r>
              <w:proofErr w:type="spellEnd"/>
              <w:r w:rsidRPr="00EE5C8E">
                <w:t xml:space="preserve"> </w:t>
              </w:r>
              <w:proofErr w:type="spellStart"/>
              <w:r w:rsidRPr="00EE5C8E">
                <w:t>binding</w:t>
              </w:r>
              <w:proofErr w:type="spellEnd"/>
              <w:r w:rsidRPr="00EE5C8E">
                <w:t xml:space="preserve"> </w:t>
              </w:r>
              <w:proofErr w:type="spellStart"/>
              <w:r w:rsidRPr="00EE5C8E">
                <w:t>motif</w:t>
              </w:r>
              <w:proofErr w:type="spellEnd"/>
              <w:r w:rsidRPr="00EE5C8E">
                <w:t xml:space="preserve"> </w:t>
              </w:r>
              <w:proofErr w:type="spellStart"/>
              <w:r w:rsidRPr="00EE5C8E">
                <w:t>for</w:t>
              </w:r>
              <w:proofErr w:type="spellEnd"/>
              <w:r w:rsidRPr="00EE5C8E">
                <w:t xml:space="preserve"> </w:t>
              </w:r>
              <w:proofErr w:type="spellStart"/>
              <w:proofErr w:type="gramStart"/>
              <w:r w:rsidRPr="00EE5C8E">
                <w:t>cucurbit</w:t>
              </w:r>
              <w:proofErr w:type="spellEnd"/>
              <w:r w:rsidRPr="00EE5C8E">
                <w:rPr>
                  <w:lang w:val="en-US"/>
                </w:rPr>
                <w:t>[</w:t>
              </w:r>
              <w:proofErr w:type="gramEnd"/>
              <w:r w:rsidRPr="00EE5C8E">
                <w:rPr>
                  <w:lang w:val="en-US"/>
                </w:rPr>
                <w:t>6]</w:t>
              </w:r>
              <w:proofErr w:type="spellStart"/>
              <w:r w:rsidRPr="00EE5C8E">
                <w:rPr>
                  <w:lang w:val="en-US"/>
                </w:rPr>
                <w:t>uril</w:t>
              </w:r>
              <w:proofErr w:type="spellEnd"/>
              <w:r w:rsidRPr="00EE5C8E">
                <w:rPr>
                  <w:lang w:val="en-US"/>
                </w:rPr>
                <w:t xml:space="preserve">. </w:t>
              </w:r>
              <w:r w:rsidRPr="00EE5C8E">
                <w:rPr>
                  <w:i/>
                  <w:lang w:val="en-US"/>
                </w:rPr>
                <w:t>Journal of Organic Chemistry</w:t>
              </w:r>
              <w:r w:rsidRPr="00EE5C8E">
                <w:rPr>
                  <w:lang w:val="en-US"/>
                </w:rPr>
                <w:t xml:space="preserve"> </w:t>
              </w:r>
              <w:r w:rsidRPr="00233212">
                <w:rPr>
                  <w:iCs/>
                  <w:lang w:val="en-US"/>
                </w:rPr>
                <w:t>88,</w:t>
              </w:r>
              <w:r w:rsidRPr="00EE5C8E">
                <w:rPr>
                  <w:iCs/>
                  <w:lang w:val="en-US"/>
                </w:rPr>
                <w:t xml:space="preserve"> 15615</w:t>
              </w:r>
              <w:r>
                <w:rPr>
                  <w:iCs/>
                  <w:lang w:val="en-US"/>
                </w:rPr>
                <w:t>-</w:t>
              </w:r>
              <w:r w:rsidRPr="00EE5C8E">
                <w:rPr>
                  <w:iCs/>
                  <w:lang w:val="en-US"/>
                </w:rPr>
                <w:t>15625</w:t>
              </w:r>
              <w:r>
                <w:rPr>
                  <w:iCs/>
                  <w:lang w:val="en-US"/>
                </w:rPr>
                <w:t xml:space="preserve">, </w:t>
              </w:r>
              <w:r w:rsidRPr="00233212">
                <w:rPr>
                  <w:b/>
                  <w:bCs/>
                  <w:lang w:val="en-US"/>
                </w:rPr>
                <w:t>2023</w:t>
              </w:r>
              <w:r w:rsidRPr="00EE5C8E">
                <w:rPr>
                  <w:iCs/>
                  <w:lang w:val="en-US"/>
                </w:rPr>
                <w:t>. Jimp (Q1)</w:t>
              </w:r>
            </w:ins>
          </w:p>
          <w:p w14:paraId="4B97DCAC" w14:textId="77777777" w:rsidR="00BA042C" w:rsidRDefault="00BA042C" w:rsidP="003A755D">
            <w:pPr>
              <w:spacing w:before="120" w:after="120"/>
              <w:jc w:val="both"/>
              <w:rPr>
                <w:ins w:id="414" w:author="Natálie Honková" w:date="2025-01-14T09:19:00Z"/>
              </w:rPr>
            </w:pPr>
            <w:ins w:id="415" w:author="Natálie Honková" w:date="2025-01-14T09:19:00Z">
              <w:r>
                <w:t>JURTÍK</w:t>
              </w:r>
              <w:r w:rsidRPr="00EE5C8E">
                <w:t>, M., G</w:t>
              </w:r>
              <w:r>
                <w:t>ŘEŠKOVÁ</w:t>
              </w:r>
              <w:r w:rsidRPr="00EE5C8E">
                <w:t>, B., P</w:t>
              </w:r>
              <w:r>
                <w:t>RUCKOVÁ</w:t>
              </w:r>
              <w:r w:rsidRPr="00EE5C8E">
                <w:t xml:space="preserve">, Z., </w:t>
              </w:r>
              <w:r w:rsidRPr="00EE5C8E">
                <w:rPr>
                  <w:b/>
                </w:rPr>
                <w:t>R</w:t>
              </w:r>
              <w:r>
                <w:rPr>
                  <w:b/>
                </w:rPr>
                <w:t>OUCHAL</w:t>
              </w:r>
              <w:r w:rsidRPr="00EE5C8E">
                <w:rPr>
                  <w:b/>
                </w:rPr>
                <w:t>, M.</w:t>
              </w:r>
              <w:r>
                <w:rPr>
                  <w:b/>
                </w:rPr>
                <w:t xml:space="preserve"> (</w:t>
              </w:r>
              <w:proofErr w:type="gramStart"/>
              <w:r>
                <w:rPr>
                  <w:b/>
                </w:rPr>
                <w:t>13%</w:t>
              </w:r>
              <w:proofErr w:type="gramEnd"/>
              <w:r>
                <w:rPr>
                  <w:b/>
                </w:rPr>
                <w:t>)</w:t>
              </w:r>
              <w:r w:rsidRPr="00EE5C8E">
                <w:t xml:space="preserve">, </w:t>
              </w:r>
              <w:r>
                <w:t>DASTYCHOVÁ</w:t>
              </w:r>
              <w:r w:rsidRPr="00EE5C8E">
                <w:t xml:space="preserve">, L., </w:t>
              </w:r>
              <w:r>
                <w:t>VÍTKOVÁ</w:t>
              </w:r>
              <w:r w:rsidRPr="00EE5C8E">
                <w:t>, L., V</w:t>
              </w:r>
              <w:r>
                <w:t>ALÁŠKOVÁ</w:t>
              </w:r>
              <w:r w:rsidRPr="00EE5C8E">
                <w:t xml:space="preserve">, K., </w:t>
              </w:r>
              <w:r>
                <w:t>ACHBERGEROVÁ</w:t>
              </w:r>
              <w:r w:rsidRPr="00EE5C8E">
                <w:t>, E., V</w:t>
              </w:r>
              <w:r>
                <w:t>ÍCHA</w:t>
              </w:r>
              <w:r w:rsidRPr="00EE5C8E">
                <w:t>, R.</w:t>
              </w:r>
              <w:r>
                <w:t>:</w:t>
              </w:r>
              <w:r w:rsidRPr="00EE5C8E">
                <w:t xml:space="preserve"> </w:t>
              </w:r>
              <w:proofErr w:type="spellStart"/>
              <w:r w:rsidRPr="00EE5C8E">
                <w:t>Assembling</w:t>
              </w:r>
              <w:proofErr w:type="spellEnd"/>
              <w:r w:rsidRPr="00EE5C8E">
                <w:t xml:space="preserve"> a </w:t>
              </w:r>
              <w:proofErr w:type="spellStart"/>
              <w:r w:rsidRPr="00EE5C8E">
                <w:t>supramolecular</w:t>
              </w:r>
              <w:proofErr w:type="spellEnd"/>
              <w:r w:rsidRPr="00EE5C8E">
                <w:t xml:space="preserve"> 3D network </w:t>
              </w:r>
              <w:proofErr w:type="spellStart"/>
              <w:r w:rsidRPr="00EE5C8E">
                <w:t>with</w:t>
              </w:r>
              <w:proofErr w:type="spellEnd"/>
              <w:r w:rsidRPr="00EE5C8E">
                <w:t xml:space="preserve"> </w:t>
              </w:r>
              <w:proofErr w:type="spellStart"/>
              <w:r w:rsidRPr="00EE5C8E">
                <w:t>tuneable</w:t>
              </w:r>
              <w:proofErr w:type="spellEnd"/>
              <w:r w:rsidRPr="00EE5C8E">
                <w:t xml:space="preserve"> </w:t>
              </w:r>
              <w:proofErr w:type="spellStart"/>
              <w:r w:rsidRPr="00EE5C8E">
                <w:t>mechanical</w:t>
              </w:r>
              <w:proofErr w:type="spellEnd"/>
              <w:r w:rsidRPr="00EE5C8E">
                <w:t xml:space="preserve"> </w:t>
              </w:r>
              <w:proofErr w:type="spellStart"/>
              <w:r w:rsidRPr="00EE5C8E">
                <w:t>properties</w:t>
              </w:r>
              <w:proofErr w:type="spellEnd"/>
              <w:r w:rsidRPr="00EE5C8E">
                <w:t xml:space="preserve"> </w:t>
              </w:r>
              <w:proofErr w:type="spellStart"/>
              <w:r w:rsidRPr="00EE5C8E">
                <w:t>using</w:t>
              </w:r>
              <w:proofErr w:type="spellEnd"/>
              <w:r w:rsidRPr="00EE5C8E">
                <w:t xml:space="preserve"> </w:t>
              </w:r>
              <w:proofErr w:type="spellStart"/>
              <w:r w:rsidRPr="00EE5C8E">
                <w:t>adamantylated</w:t>
              </w:r>
              <w:proofErr w:type="spellEnd"/>
              <w:r w:rsidRPr="00EE5C8E">
                <w:t xml:space="preserve"> </w:t>
              </w:r>
              <w:proofErr w:type="spellStart"/>
              <w:r w:rsidRPr="00EE5C8E">
                <w:t>cross-linking</w:t>
              </w:r>
              <w:proofErr w:type="spellEnd"/>
              <w:r w:rsidRPr="00EE5C8E">
                <w:t xml:space="preserve"> </w:t>
              </w:r>
              <w:proofErr w:type="spellStart"/>
              <w:r w:rsidRPr="00EE5C8E">
                <w:t>agents</w:t>
              </w:r>
              <w:proofErr w:type="spellEnd"/>
              <w:r w:rsidRPr="00EE5C8E">
                <w:t xml:space="preserve"> and </w:t>
              </w:r>
              <w:r w:rsidRPr="00EE5C8E">
                <w:rPr>
                  <w:rFonts w:ascii="Symbol" w:hAnsi="Symbol"/>
                </w:rPr>
                <w:t>b</w:t>
              </w:r>
              <w:r w:rsidRPr="00EE5C8E">
                <w:t>-</w:t>
              </w:r>
              <w:proofErr w:type="spellStart"/>
              <w:r w:rsidRPr="00EE5C8E">
                <w:t>cyclodextrin-modified</w:t>
              </w:r>
              <w:proofErr w:type="spellEnd"/>
              <w:r w:rsidRPr="00EE5C8E">
                <w:t xml:space="preserve"> </w:t>
              </w:r>
              <w:proofErr w:type="spellStart"/>
              <w:r w:rsidRPr="00EE5C8E">
                <w:t>hyaluronan</w:t>
              </w:r>
              <w:proofErr w:type="spellEnd"/>
              <w:r w:rsidRPr="00EE5C8E">
                <w:t xml:space="preserve">. </w:t>
              </w:r>
              <w:proofErr w:type="spellStart"/>
              <w:r w:rsidRPr="00EE5C8E">
                <w:rPr>
                  <w:i/>
                </w:rPr>
                <w:t>Carbohydrate</w:t>
              </w:r>
              <w:proofErr w:type="spellEnd"/>
              <w:r w:rsidRPr="00EE5C8E">
                <w:rPr>
                  <w:i/>
                </w:rPr>
                <w:t xml:space="preserve"> </w:t>
              </w:r>
              <w:proofErr w:type="spellStart"/>
              <w:r w:rsidRPr="00EE5C8E">
                <w:rPr>
                  <w:i/>
                </w:rPr>
                <w:t>Polymers</w:t>
              </w:r>
              <w:proofErr w:type="spellEnd"/>
              <w:r w:rsidRPr="00EE5C8E">
                <w:t xml:space="preserve"> </w:t>
              </w:r>
              <w:r w:rsidRPr="00233212">
                <w:rPr>
                  <w:iCs/>
                </w:rPr>
                <w:t>313</w:t>
              </w:r>
              <w:r w:rsidRPr="00EE5C8E">
                <w:t>, 120872</w:t>
              </w:r>
              <w:r>
                <w:t xml:space="preserve">, </w:t>
              </w:r>
              <w:r w:rsidRPr="00233212">
                <w:rPr>
                  <w:b/>
                  <w:bCs/>
                </w:rPr>
                <w:t>2023</w:t>
              </w:r>
              <w:r w:rsidRPr="00EE5C8E">
                <w:t>.</w:t>
              </w:r>
              <w:r>
                <w:t xml:space="preserve"> </w:t>
              </w:r>
              <w:proofErr w:type="spellStart"/>
              <w:r>
                <w:t>Jimp</w:t>
              </w:r>
              <w:proofErr w:type="spellEnd"/>
              <w:r>
                <w:t xml:space="preserve"> (Q1)</w:t>
              </w:r>
            </w:ins>
          </w:p>
          <w:p w14:paraId="1BF984C2" w14:textId="77777777" w:rsidR="00BA042C" w:rsidRDefault="00BA042C" w:rsidP="003A755D">
            <w:pPr>
              <w:spacing w:before="120" w:after="120"/>
              <w:jc w:val="both"/>
              <w:rPr>
                <w:ins w:id="416" w:author="Natálie Honková" w:date="2025-01-14T09:19:00Z"/>
              </w:rPr>
            </w:pPr>
            <w:ins w:id="417" w:author="Natálie Honková" w:date="2025-01-14T09:19:00Z">
              <w:r>
                <w:t>RUDOLFOVÁ</w:t>
              </w:r>
              <w:r w:rsidRPr="00EE5C8E">
                <w:t>, J., K</w:t>
              </w:r>
              <w:r>
                <w:t>RYŠTOF</w:t>
              </w:r>
              <w:r w:rsidRPr="00EE5C8E">
                <w:t>, V., N</w:t>
              </w:r>
              <w:r>
                <w:t>EČAS</w:t>
              </w:r>
              <w:r w:rsidRPr="00EE5C8E">
                <w:t>, M., V</w:t>
              </w:r>
              <w:r>
                <w:t>ÍCHA</w:t>
              </w:r>
              <w:r w:rsidRPr="00EE5C8E">
                <w:t xml:space="preserve">, R., </w:t>
              </w:r>
              <w:r w:rsidRPr="00EE5C8E">
                <w:rPr>
                  <w:b/>
                </w:rPr>
                <w:t>R</w:t>
              </w:r>
              <w:r>
                <w:rPr>
                  <w:b/>
                </w:rPr>
                <w:t>OUCHAL</w:t>
              </w:r>
              <w:r w:rsidRPr="00EE5C8E">
                <w:rPr>
                  <w:b/>
                </w:rPr>
                <w:t>, M.</w:t>
              </w:r>
              <w:r>
                <w:rPr>
                  <w:b/>
                </w:rPr>
                <w:t xml:space="preserve"> (</w:t>
              </w:r>
              <w:proofErr w:type="gramStart"/>
              <w:r>
                <w:rPr>
                  <w:b/>
                </w:rPr>
                <w:t>43%</w:t>
              </w:r>
              <w:proofErr w:type="gramEnd"/>
              <w:r>
                <w:rPr>
                  <w:b/>
                </w:rPr>
                <w:t>)</w:t>
              </w:r>
              <w:r>
                <w:rPr>
                  <w:bCs/>
                </w:rPr>
                <w:t>:</w:t>
              </w:r>
              <w:r w:rsidRPr="00EE5C8E">
                <w:t xml:space="preserve"> </w:t>
              </w:r>
              <w:proofErr w:type="spellStart"/>
              <w:r w:rsidRPr="00EE5C8E">
                <w:t>Adamantane-</w:t>
              </w:r>
              <w:r>
                <w:t>s</w:t>
              </w:r>
              <w:r w:rsidRPr="00EE5C8E">
                <w:t>ubstituted</w:t>
              </w:r>
              <w:proofErr w:type="spellEnd"/>
              <w:r w:rsidRPr="00EE5C8E">
                <w:t xml:space="preserve"> </w:t>
              </w:r>
              <w:r>
                <w:t>p</w:t>
              </w:r>
              <w:r w:rsidRPr="00EE5C8E">
                <w:t xml:space="preserve">urine </w:t>
              </w:r>
              <w:proofErr w:type="spellStart"/>
              <w:r>
                <w:t>n</w:t>
              </w:r>
              <w:r w:rsidRPr="00EE5C8E">
                <w:t>ucleosides</w:t>
              </w:r>
              <w:proofErr w:type="spellEnd"/>
              <w:r w:rsidRPr="00EE5C8E">
                <w:t xml:space="preserve">: </w:t>
              </w:r>
              <w:proofErr w:type="spellStart"/>
              <w:r w:rsidRPr="00EE5C8E">
                <w:t>Synthesis</w:t>
              </w:r>
              <w:proofErr w:type="spellEnd"/>
              <w:r w:rsidRPr="00EE5C8E">
                <w:t xml:space="preserve">, </w:t>
              </w:r>
              <w:r>
                <w:t>h</w:t>
              </w:r>
              <w:r w:rsidRPr="00EE5C8E">
                <w:t>ost</w:t>
              </w:r>
              <w:r>
                <w:t>-</w:t>
              </w:r>
              <w:proofErr w:type="spellStart"/>
              <w:r>
                <w:t>g</w:t>
              </w:r>
              <w:r w:rsidRPr="00EE5C8E">
                <w:t>uest</w:t>
              </w:r>
              <w:proofErr w:type="spellEnd"/>
              <w:r w:rsidRPr="00EE5C8E">
                <w:t xml:space="preserve"> </w:t>
              </w:r>
              <w:proofErr w:type="spellStart"/>
              <w:r>
                <w:t>c</w:t>
              </w:r>
              <w:r w:rsidRPr="00EE5C8E">
                <w:t>omplexes</w:t>
              </w:r>
              <w:proofErr w:type="spellEnd"/>
              <w:r w:rsidRPr="00EE5C8E">
                <w:t xml:space="preserve"> </w:t>
              </w:r>
              <w:proofErr w:type="spellStart"/>
              <w:r w:rsidRPr="00EE5C8E">
                <w:t>with</w:t>
              </w:r>
              <w:proofErr w:type="spellEnd"/>
              <w:r w:rsidRPr="00EE5C8E">
                <w:t xml:space="preserve"> </w:t>
              </w:r>
              <w:r w:rsidRPr="00B05053">
                <w:rPr>
                  <w:rFonts w:ascii="Symbol" w:hAnsi="Symbol"/>
                </w:rPr>
                <w:t>b</w:t>
              </w:r>
              <w:r w:rsidRPr="00EE5C8E">
                <w:t>-</w:t>
              </w:r>
              <w:proofErr w:type="spellStart"/>
              <w:r>
                <w:t>c</w:t>
              </w:r>
              <w:r w:rsidRPr="00EE5C8E">
                <w:t>yclodextrin</w:t>
              </w:r>
              <w:proofErr w:type="spellEnd"/>
              <w:r w:rsidRPr="00EE5C8E">
                <w:t xml:space="preserve"> and </w:t>
              </w:r>
              <w:proofErr w:type="spellStart"/>
              <w:r>
                <w:t>b</w:t>
              </w:r>
              <w:r w:rsidRPr="00EE5C8E">
                <w:t>iological</w:t>
              </w:r>
              <w:proofErr w:type="spellEnd"/>
              <w:r w:rsidRPr="00EE5C8E">
                <w:t xml:space="preserve"> </w:t>
              </w:r>
              <w:proofErr w:type="spellStart"/>
              <w:r>
                <w:t>a</w:t>
              </w:r>
              <w:r w:rsidRPr="00EE5C8E">
                <w:t>ctivity</w:t>
              </w:r>
              <w:proofErr w:type="spellEnd"/>
              <w:r w:rsidRPr="00EE5C8E">
                <w:t xml:space="preserve">. </w:t>
              </w:r>
              <w:r w:rsidRPr="00EE5C8E">
                <w:rPr>
                  <w:i/>
                </w:rPr>
                <w:t xml:space="preserve">International </w:t>
              </w:r>
              <w:proofErr w:type="spellStart"/>
              <w:r w:rsidRPr="00EE5C8E">
                <w:rPr>
                  <w:i/>
                </w:rPr>
                <w:t>Journal</w:t>
              </w:r>
              <w:proofErr w:type="spellEnd"/>
              <w:r w:rsidRPr="00EE5C8E">
                <w:rPr>
                  <w:i/>
                </w:rPr>
                <w:t xml:space="preserve"> </w:t>
              </w:r>
              <w:proofErr w:type="spellStart"/>
              <w:r w:rsidRPr="00EE5C8E">
                <w:rPr>
                  <w:i/>
                </w:rPr>
                <w:t>of</w:t>
              </w:r>
              <w:proofErr w:type="spellEnd"/>
              <w:r w:rsidRPr="00EE5C8E">
                <w:rPr>
                  <w:i/>
                </w:rPr>
                <w:t xml:space="preserve"> </w:t>
              </w:r>
              <w:proofErr w:type="spellStart"/>
              <w:r w:rsidRPr="00EE5C8E">
                <w:rPr>
                  <w:i/>
                </w:rPr>
                <w:t>Molecular</w:t>
              </w:r>
              <w:proofErr w:type="spellEnd"/>
              <w:r w:rsidRPr="00EE5C8E">
                <w:rPr>
                  <w:i/>
                </w:rPr>
                <w:t xml:space="preserve"> </w:t>
              </w:r>
              <w:proofErr w:type="spellStart"/>
              <w:r w:rsidRPr="00EE5C8E">
                <w:rPr>
                  <w:i/>
                </w:rPr>
                <w:t>Sciences</w:t>
              </w:r>
              <w:proofErr w:type="spellEnd"/>
              <w:r w:rsidRPr="00EE5C8E">
                <w:t xml:space="preserve"> </w:t>
              </w:r>
              <w:r w:rsidRPr="00233212">
                <w:rPr>
                  <w:iCs/>
                </w:rPr>
                <w:t>23</w:t>
              </w:r>
              <w:r w:rsidRPr="00EE5C8E">
                <w:t>, 15143</w:t>
              </w:r>
              <w:r>
                <w:t xml:space="preserve">, </w:t>
              </w:r>
              <w:r w:rsidRPr="00233212">
                <w:rPr>
                  <w:b/>
                  <w:bCs/>
                </w:rPr>
                <w:t>2022</w:t>
              </w:r>
              <w:r w:rsidRPr="00EE5C8E">
                <w:t>.</w:t>
              </w:r>
              <w:r>
                <w:t xml:space="preserve"> </w:t>
              </w:r>
              <w:proofErr w:type="spellStart"/>
              <w:r>
                <w:t>Jimp</w:t>
              </w:r>
              <w:proofErr w:type="spellEnd"/>
              <w:r>
                <w:t xml:space="preserve"> (Q1)</w:t>
              </w:r>
            </w:ins>
          </w:p>
          <w:p w14:paraId="4E66CAE3" w14:textId="77777777" w:rsidR="00BA042C" w:rsidRDefault="00BA042C" w:rsidP="003A755D">
            <w:pPr>
              <w:spacing w:before="120" w:after="120"/>
              <w:jc w:val="both"/>
              <w:rPr>
                <w:ins w:id="418" w:author="Natálie Honková" w:date="2025-01-14T09:19:00Z"/>
                <w:iCs/>
              </w:rPr>
            </w:pPr>
            <w:ins w:id="419" w:author="Natálie Honková" w:date="2025-01-14T09:19:00Z">
              <w:r>
                <w:rPr>
                  <w:b/>
                </w:rPr>
                <w:t>ROUCHAL</w:t>
              </w:r>
              <w:r w:rsidRPr="00EE5C8E">
                <w:rPr>
                  <w:b/>
                </w:rPr>
                <w:t>, M.</w:t>
              </w:r>
              <w:r>
                <w:rPr>
                  <w:b/>
                </w:rPr>
                <w:t xml:space="preserve"> (</w:t>
              </w:r>
              <w:proofErr w:type="gramStart"/>
              <w:r>
                <w:rPr>
                  <w:b/>
                </w:rPr>
                <w:t>40%</w:t>
              </w:r>
              <w:proofErr w:type="gramEnd"/>
              <w:r>
                <w:rPr>
                  <w:b/>
                </w:rPr>
                <w:t>)</w:t>
              </w:r>
              <w:r w:rsidRPr="00EE5C8E">
                <w:t xml:space="preserve">, </w:t>
              </w:r>
              <w:r>
                <w:t>RUDOLFOVÁ</w:t>
              </w:r>
              <w:r w:rsidRPr="00EE5C8E">
                <w:t>, J., K</w:t>
              </w:r>
              <w:r>
                <w:t>RYŠTOF</w:t>
              </w:r>
              <w:r w:rsidRPr="00EE5C8E">
                <w:t>, V., V</w:t>
              </w:r>
              <w:r>
                <w:t>OJÁČKOVÁ</w:t>
              </w:r>
              <w:r w:rsidRPr="00EE5C8E">
                <w:t xml:space="preserve">, V., </w:t>
              </w:r>
              <w:r>
                <w:t>ČMELÍK</w:t>
              </w:r>
              <w:r w:rsidRPr="00EE5C8E">
                <w:t xml:space="preserve">, R., </w:t>
              </w:r>
              <w:r>
                <w:t>VÍCHA</w:t>
              </w:r>
              <w:r w:rsidRPr="00EE5C8E">
                <w:t xml:space="preserve">, R.: </w:t>
              </w:r>
              <w:proofErr w:type="spellStart"/>
              <w:r w:rsidRPr="00EE5C8E">
                <w:t>Adamantane-substituted</w:t>
              </w:r>
              <w:proofErr w:type="spellEnd"/>
              <w:r w:rsidRPr="00EE5C8E">
                <w:t xml:space="preserve"> </w:t>
              </w:r>
              <w:proofErr w:type="spellStart"/>
              <w:r w:rsidRPr="00EE5C8E">
                <w:t>purines</w:t>
              </w:r>
              <w:proofErr w:type="spellEnd"/>
              <w:r w:rsidRPr="00EE5C8E">
                <w:t xml:space="preserve"> and </w:t>
              </w:r>
              <w:r w:rsidRPr="00EE5C8E">
                <w:rPr>
                  <w:rFonts w:ascii="Symbol" w:hAnsi="Symbol"/>
                </w:rPr>
                <w:t>b</w:t>
              </w:r>
              <w:r w:rsidRPr="00EE5C8E">
                <w:t>-</w:t>
              </w:r>
              <w:proofErr w:type="spellStart"/>
              <w:r w:rsidRPr="00EE5C8E">
                <w:t>cyclodextrin</w:t>
              </w:r>
              <w:proofErr w:type="spellEnd"/>
              <w:r w:rsidRPr="00EE5C8E">
                <w:t xml:space="preserve"> </w:t>
              </w:r>
              <w:proofErr w:type="spellStart"/>
              <w:r w:rsidRPr="00EE5C8E">
                <w:t>complexes</w:t>
              </w:r>
              <w:proofErr w:type="spellEnd"/>
              <w:r w:rsidRPr="00EE5C8E">
                <w:t xml:space="preserve">: </w:t>
              </w:r>
              <w:proofErr w:type="spellStart"/>
              <w:r w:rsidRPr="00EE5C8E">
                <w:t>Synthesis</w:t>
              </w:r>
              <w:proofErr w:type="spellEnd"/>
              <w:r w:rsidRPr="00EE5C8E">
                <w:t xml:space="preserve"> and </w:t>
              </w:r>
              <w:proofErr w:type="spellStart"/>
              <w:r w:rsidRPr="00EE5C8E">
                <w:t>biological</w:t>
              </w:r>
              <w:proofErr w:type="spellEnd"/>
              <w:r w:rsidRPr="00EE5C8E">
                <w:t xml:space="preserve"> </w:t>
              </w:r>
              <w:proofErr w:type="spellStart"/>
              <w:r w:rsidRPr="00EE5C8E">
                <w:t>activity</w:t>
              </w:r>
              <w:proofErr w:type="spellEnd"/>
              <w:r w:rsidRPr="00EE5C8E">
                <w:t xml:space="preserve">. </w:t>
              </w:r>
              <w:r w:rsidRPr="00EE5C8E">
                <w:rPr>
                  <w:i/>
                </w:rPr>
                <w:t xml:space="preserve">International </w:t>
              </w:r>
              <w:proofErr w:type="spellStart"/>
              <w:r w:rsidRPr="00EE5C8E">
                <w:rPr>
                  <w:i/>
                </w:rPr>
                <w:t>Journal</w:t>
              </w:r>
              <w:proofErr w:type="spellEnd"/>
              <w:r w:rsidRPr="00EE5C8E">
                <w:rPr>
                  <w:i/>
                </w:rPr>
                <w:t xml:space="preserve"> </w:t>
              </w:r>
              <w:proofErr w:type="spellStart"/>
              <w:r w:rsidRPr="00EE5C8E">
                <w:rPr>
                  <w:i/>
                </w:rPr>
                <w:t>of</w:t>
              </w:r>
              <w:proofErr w:type="spellEnd"/>
              <w:r w:rsidRPr="00EE5C8E">
                <w:rPr>
                  <w:i/>
                </w:rPr>
                <w:t xml:space="preserve"> </w:t>
              </w:r>
              <w:proofErr w:type="spellStart"/>
              <w:r w:rsidRPr="00EE5C8E">
                <w:rPr>
                  <w:i/>
                </w:rPr>
                <w:t>Molecular</w:t>
              </w:r>
              <w:proofErr w:type="spellEnd"/>
              <w:r w:rsidRPr="00EE5C8E">
                <w:rPr>
                  <w:i/>
                </w:rPr>
                <w:t xml:space="preserve"> </w:t>
              </w:r>
              <w:proofErr w:type="spellStart"/>
              <w:r w:rsidRPr="00EE5C8E">
                <w:rPr>
                  <w:i/>
                </w:rPr>
                <w:t>Sciences</w:t>
              </w:r>
              <w:proofErr w:type="spellEnd"/>
              <w:r>
                <w:t xml:space="preserve"> </w:t>
              </w:r>
              <w:r w:rsidRPr="00233212">
                <w:rPr>
                  <w:iCs/>
                </w:rPr>
                <w:t>22</w:t>
              </w:r>
              <w:r w:rsidRPr="00EE5C8E">
                <w:t>, 12675</w:t>
              </w:r>
              <w:r>
                <w:t xml:space="preserve">, </w:t>
              </w:r>
              <w:r w:rsidRPr="00233212">
                <w:rPr>
                  <w:b/>
                  <w:bCs/>
                </w:rPr>
                <w:t>2021</w:t>
              </w:r>
              <w:r w:rsidRPr="00D4308E">
                <w:rPr>
                  <w:iCs/>
                </w:rPr>
                <w:t>.</w:t>
              </w:r>
              <w:r>
                <w:rPr>
                  <w:iCs/>
                </w:rPr>
                <w:t xml:space="preserve"> </w:t>
              </w:r>
              <w:proofErr w:type="spellStart"/>
              <w:r>
                <w:rPr>
                  <w:iCs/>
                </w:rPr>
                <w:t>Jimp</w:t>
              </w:r>
              <w:proofErr w:type="spellEnd"/>
              <w:r>
                <w:rPr>
                  <w:iCs/>
                </w:rPr>
                <w:t xml:space="preserve"> (Q1)</w:t>
              </w:r>
            </w:ins>
          </w:p>
          <w:p w14:paraId="6B1F3C82" w14:textId="58823A15" w:rsidR="00DF6D97" w:rsidRDefault="00BA042C" w:rsidP="003A755D">
            <w:pPr>
              <w:pStyle w:val="KartaC-I"/>
              <w:rPr>
                <w:ins w:id="420" w:author="Natálie Honková" w:date="2025-01-14T09:11:00Z"/>
                <w:b/>
              </w:rPr>
            </w:pPr>
            <w:ins w:id="421" w:author="Natálie Honková" w:date="2025-01-14T09:19:00Z">
              <w:r>
                <w:t>ZATLOUKAL</w:t>
              </w:r>
              <w:r w:rsidRPr="00EE5C8E">
                <w:t xml:space="preserve">, F., </w:t>
              </w:r>
              <w:r>
                <w:t>ACHBERGEROVÁ</w:t>
              </w:r>
              <w:r w:rsidRPr="00EE5C8E">
                <w:t xml:space="preserve">, E., </w:t>
              </w:r>
              <w:r>
                <w:t>GERGELA</w:t>
              </w:r>
              <w:r w:rsidRPr="00EE5C8E">
                <w:t xml:space="preserve">, D., </w:t>
              </w:r>
              <w:r>
                <w:rPr>
                  <w:b/>
                </w:rPr>
                <w:t>ROUCHAL</w:t>
              </w:r>
              <w:r w:rsidRPr="00EE5C8E">
                <w:rPr>
                  <w:b/>
                </w:rPr>
                <w:t>, M.</w:t>
              </w:r>
              <w:r>
                <w:rPr>
                  <w:b/>
                </w:rPr>
                <w:t xml:space="preserve"> (</w:t>
              </w:r>
              <w:proofErr w:type="gramStart"/>
              <w:r>
                <w:rPr>
                  <w:b/>
                </w:rPr>
                <w:t>20%</w:t>
              </w:r>
              <w:proofErr w:type="gramEnd"/>
              <w:r>
                <w:rPr>
                  <w:b/>
                </w:rPr>
                <w:t>)</w:t>
              </w:r>
              <w:r w:rsidRPr="00EE5C8E">
                <w:t xml:space="preserve">, </w:t>
              </w:r>
              <w:r>
                <w:t>DASTYCHOVÁ</w:t>
              </w:r>
              <w:r w:rsidRPr="00EE5C8E">
                <w:t xml:space="preserve">, L., </w:t>
              </w:r>
              <w:r>
                <w:t>PRUCKOVÁ</w:t>
              </w:r>
              <w:r w:rsidRPr="00EE5C8E">
                <w:t xml:space="preserve">, Z., </w:t>
              </w:r>
              <w:r>
                <w:t>VÍCHA</w:t>
              </w:r>
              <w:r w:rsidRPr="00EE5C8E">
                <w:t xml:space="preserve">, R.: </w:t>
              </w:r>
              <w:proofErr w:type="spellStart"/>
              <w:r w:rsidRPr="00EE5C8E">
                <w:t>Supramolecular</w:t>
              </w:r>
              <w:proofErr w:type="spellEnd"/>
              <w:r w:rsidRPr="00EE5C8E">
                <w:t xml:space="preserve"> </w:t>
              </w:r>
              <w:proofErr w:type="spellStart"/>
              <w:r w:rsidRPr="00EE5C8E">
                <w:t>properties</w:t>
              </w:r>
              <w:proofErr w:type="spellEnd"/>
              <w:r w:rsidRPr="00EE5C8E">
                <w:t xml:space="preserve"> </w:t>
              </w:r>
              <w:proofErr w:type="spellStart"/>
              <w:r w:rsidRPr="00EE5C8E">
                <w:t>of</w:t>
              </w:r>
              <w:proofErr w:type="spellEnd"/>
              <w:r w:rsidRPr="00EE5C8E">
                <w:t xml:space="preserve"> </w:t>
              </w:r>
              <w:proofErr w:type="spellStart"/>
              <w:r w:rsidRPr="00EE5C8E">
                <w:t>amphiphilic</w:t>
              </w:r>
              <w:proofErr w:type="spellEnd"/>
              <w:r w:rsidRPr="00EE5C8E">
                <w:t xml:space="preserve"> </w:t>
              </w:r>
              <w:proofErr w:type="spellStart"/>
              <w:r w:rsidRPr="00EE5C8E">
                <w:t>adamantylated</w:t>
              </w:r>
              <w:proofErr w:type="spellEnd"/>
              <w:r w:rsidRPr="00EE5C8E">
                <w:t xml:space="preserve"> </w:t>
              </w:r>
              <w:proofErr w:type="spellStart"/>
              <w:r w:rsidRPr="00EE5C8E">
                <w:t>azo</w:t>
              </w:r>
              <w:proofErr w:type="spellEnd"/>
              <w:r w:rsidRPr="00EE5C8E">
                <w:t xml:space="preserve"> </w:t>
              </w:r>
              <w:proofErr w:type="spellStart"/>
              <w:r w:rsidRPr="00EE5C8E">
                <w:t>dyes</w:t>
              </w:r>
              <w:proofErr w:type="spellEnd"/>
              <w:r w:rsidRPr="00EE5C8E">
                <w:t xml:space="preserve">. </w:t>
              </w:r>
              <w:proofErr w:type="spellStart"/>
              <w:r w:rsidRPr="00EE5C8E">
                <w:rPr>
                  <w:i/>
                </w:rPr>
                <w:t>Dyes</w:t>
              </w:r>
              <w:proofErr w:type="spellEnd"/>
              <w:r w:rsidRPr="00EE5C8E">
                <w:rPr>
                  <w:i/>
                </w:rPr>
                <w:t xml:space="preserve"> and </w:t>
              </w:r>
              <w:proofErr w:type="spellStart"/>
              <w:r w:rsidRPr="00EE5C8E">
                <w:rPr>
                  <w:i/>
                </w:rPr>
                <w:t>Pigments</w:t>
              </w:r>
              <w:proofErr w:type="spellEnd"/>
              <w:r w:rsidRPr="00EE5C8E">
                <w:rPr>
                  <w:i/>
                </w:rPr>
                <w:t xml:space="preserve"> </w:t>
              </w:r>
              <w:r w:rsidRPr="00233212">
                <w:rPr>
                  <w:iCs/>
                </w:rPr>
                <w:t>192,</w:t>
              </w:r>
              <w:r w:rsidRPr="00EE5C8E">
                <w:t xml:space="preserve"> 109420</w:t>
              </w:r>
              <w:r>
                <w:t xml:space="preserve">, </w:t>
              </w:r>
              <w:r w:rsidRPr="00233212">
                <w:rPr>
                  <w:b/>
                  <w:bCs/>
                </w:rPr>
                <w:t>2021</w:t>
              </w:r>
              <w:r w:rsidRPr="00EE5C8E">
                <w:t>.</w:t>
              </w:r>
              <w:r>
                <w:t xml:space="preserve"> </w:t>
              </w:r>
              <w:proofErr w:type="spellStart"/>
              <w:r>
                <w:t>Jimp</w:t>
              </w:r>
              <w:proofErr w:type="spellEnd"/>
              <w:r>
                <w:t xml:space="preserve"> (Q1)</w:t>
              </w:r>
            </w:ins>
            <w:ins w:id="422" w:author="Natálie Honková" w:date="2025-01-14T09:11:00Z">
              <w:r w:rsidR="00DF6D97" w:rsidRPr="008B7F2F">
                <w:rPr>
                  <w:lang w:val="en"/>
                </w:rPr>
                <w:t xml:space="preserve"> </w:t>
              </w:r>
            </w:ins>
          </w:p>
        </w:tc>
      </w:tr>
      <w:tr w:rsidR="00DF6D97" w14:paraId="7E469534" w14:textId="77777777" w:rsidTr="003A755D">
        <w:trPr>
          <w:trHeight w:val="218"/>
          <w:ins w:id="423" w:author="Natálie Honková" w:date="2025-01-14T09:11:00Z"/>
        </w:trPr>
        <w:tc>
          <w:tcPr>
            <w:tcW w:w="10060" w:type="dxa"/>
            <w:gridSpan w:val="15"/>
            <w:shd w:val="clear" w:color="auto" w:fill="F7CAAC"/>
          </w:tcPr>
          <w:p w14:paraId="36E15A00" w14:textId="77777777" w:rsidR="00DF6D97" w:rsidRDefault="00DF6D97" w:rsidP="003A755D">
            <w:pPr>
              <w:rPr>
                <w:ins w:id="424" w:author="Natálie Honková" w:date="2025-01-14T09:11:00Z"/>
                <w:b/>
              </w:rPr>
            </w:pPr>
            <w:ins w:id="425" w:author="Natálie Honková" w:date="2025-01-14T09:11:00Z">
              <w:r>
                <w:rPr>
                  <w:b/>
                </w:rPr>
                <w:t>Působení v zahraničí</w:t>
              </w:r>
            </w:ins>
          </w:p>
        </w:tc>
      </w:tr>
      <w:tr w:rsidR="00DF6D97" w:rsidRPr="000D2AF2" w14:paraId="7140C816" w14:textId="77777777" w:rsidTr="003A755D">
        <w:trPr>
          <w:trHeight w:val="328"/>
          <w:ins w:id="426" w:author="Natálie Honková" w:date="2025-01-14T09:11:00Z"/>
        </w:trPr>
        <w:tc>
          <w:tcPr>
            <w:tcW w:w="10060" w:type="dxa"/>
            <w:gridSpan w:val="15"/>
          </w:tcPr>
          <w:p w14:paraId="74D6D89C" w14:textId="316007EE" w:rsidR="00DF6D97" w:rsidRPr="000D2AF2" w:rsidRDefault="00BA042C" w:rsidP="003A755D">
            <w:pPr>
              <w:spacing w:before="120" w:after="120"/>
              <w:rPr>
                <w:ins w:id="427" w:author="Natálie Honková" w:date="2025-01-14T09:11:00Z"/>
                <w:b/>
                <w:bCs/>
              </w:rPr>
            </w:pPr>
            <w:ins w:id="428" w:author="Natálie Honková" w:date="2025-01-14T09:14:00Z">
              <w:r>
                <w:t xml:space="preserve">2022: University </w:t>
              </w:r>
              <w:proofErr w:type="spellStart"/>
              <w:r>
                <w:t>of</w:t>
              </w:r>
              <w:proofErr w:type="spellEnd"/>
              <w:r>
                <w:t xml:space="preserve"> </w:t>
              </w:r>
              <w:proofErr w:type="spellStart"/>
              <w:r>
                <w:t>Huelva</w:t>
              </w:r>
              <w:proofErr w:type="spellEnd"/>
              <w:r>
                <w:t xml:space="preserve">, Department </w:t>
              </w:r>
              <w:proofErr w:type="spellStart"/>
              <w:r>
                <w:t>of</w:t>
              </w:r>
              <w:proofErr w:type="spellEnd"/>
              <w:r>
                <w:t xml:space="preserve"> </w:t>
              </w:r>
              <w:proofErr w:type="spellStart"/>
              <w:r>
                <w:t>Chemistry</w:t>
              </w:r>
              <w:proofErr w:type="spellEnd"/>
              <w:r>
                <w:t xml:space="preserve">, </w:t>
              </w:r>
              <w:proofErr w:type="spellStart"/>
              <w:r>
                <w:t>Huelva</w:t>
              </w:r>
              <w:proofErr w:type="spellEnd"/>
              <w:r>
                <w:t>, Španělsko, výzkumná stáž (1 měsíc)</w:t>
              </w:r>
            </w:ins>
          </w:p>
        </w:tc>
      </w:tr>
      <w:tr w:rsidR="00DF6D97" w14:paraId="4E5BD8E9" w14:textId="77777777" w:rsidTr="003A755D">
        <w:trPr>
          <w:cantSplit/>
          <w:trHeight w:val="470"/>
          <w:ins w:id="429" w:author="Natálie Honková" w:date="2025-01-14T09:11:00Z"/>
        </w:trPr>
        <w:tc>
          <w:tcPr>
            <w:tcW w:w="2518" w:type="dxa"/>
            <w:shd w:val="clear" w:color="auto" w:fill="F7CAAC"/>
          </w:tcPr>
          <w:p w14:paraId="5D48F817" w14:textId="77777777" w:rsidR="00DF6D97" w:rsidRDefault="00DF6D97" w:rsidP="003A755D">
            <w:pPr>
              <w:rPr>
                <w:ins w:id="430" w:author="Natálie Honková" w:date="2025-01-14T09:11:00Z"/>
                <w:b/>
              </w:rPr>
            </w:pPr>
            <w:ins w:id="431" w:author="Natálie Honková" w:date="2025-01-14T09:11:00Z">
              <w:r>
                <w:rPr>
                  <w:b/>
                </w:rPr>
                <w:t xml:space="preserve">Podpis </w:t>
              </w:r>
            </w:ins>
          </w:p>
        </w:tc>
        <w:tc>
          <w:tcPr>
            <w:tcW w:w="4536" w:type="dxa"/>
            <w:gridSpan w:val="8"/>
          </w:tcPr>
          <w:p w14:paraId="53626D2F" w14:textId="77777777" w:rsidR="00DF6D97" w:rsidRDefault="00DF6D97" w:rsidP="003A755D">
            <w:pPr>
              <w:rPr>
                <w:ins w:id="432" w:author="Natálie Honková" w:date="2025-01-14T09:11:00Z"/>
              </w:rPr>
            </w:pPr>
          </w:p>
        </w:tc>
        <w:tc>
          <w:tcPr>
            <w:tcW w:w="786" w:type="dxa"/>
            <w:gridSpan w:val="2"/>
            <w:shd w:val="clear" w:color="auto" w:fill="F7CAAC"/>
          </w:tcPr>
          <w:p w14:paraId="02039452" w14:textId="77777777" w:rsidR="00DF6D97" w:rsidRDefault="00DF6D97" w:rsidP="003A755D">
            <w:pPr>
              <w:rPr>
                <w:ins w:id="433" w:author="Natálie Honková" w:date="2025-01-14T09:11:00Z"/>
              </w:rPr>
            </w:pPr>
            <w:ins w:id="434" w:author="Natálie Honková" w:date="2025-01-14T09:11:00Z">
              <w:r>
                <w:rPr>
                  <w:b/>
                </w:rPr>
                <w:t>datum</w:t>
              </w:r>
            </w:ins>
          </w:p>
        </w:tc>
        <w:tc>
          <w:tcPr>
            <w:tcW w:w="2220" w:type="dxa"/>
            <w:gridSpan w:val="4"/>
          </w:tcPr>
          <w:p w14:paraId="5E5DC502" w14:textId="77777777" w:rsidR="00DF6D97" w:rsidRDefault="00DF6D97" w:rsidP="003A755D">
            <w:pPr>
              <w:rPr>
                <w:ins w:id="435" w:author="Natálie Honková" w:date="2025-01-14T09:11:00Z"/>
              </w:rPr>
            </w:pPr>
          </w:p>
        </w:tc>
      </w:tr>
    </w:tbl>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5"/>
        <w:gridCol w:w="67"/>
        <w:gridCol w:w="759"/>
        <w:gridCol w:w="1712"/>
        <w:gridCol w:w="142"/>
        <w:gridCol w:w="380"/>
        <w:gridCol w:w="185"/>
        <w:gridCol w:w="281"/>
        <w:gridCol w:w="989"/>
        <w:gridCol w:w="706"/>
        <w:gridCol w:w="123"/>
        <w:gridCol w:w="695"/>
        <w:gridCol w:w="706"/>
        <w:gridCol w:w="706"/>
      </w:tblGrid>
      <w:tr w:rsidR="006056FD" w14:paraId="48B06E06" w14:textId="77777777" w:rsidTr="00982FBC">
        <w:tc>
          <w:tcPr>
            <w:tcW w:w="9956" w:type="dxa"/>
            <w:gridSpan w:val="14"/>
            <w:tcBorders>
              <w:bottom w:val="double" w:sz="4" w:space="0" w:color="auto"/>
            </w:tcBorders>
            <w:shd w:val="clear" w:color="auto" w:fill="BDD6EE"/>
          </w:tcPr>
          <w:bookmarkEnd w:id="232"/>
          <w:p w14:paraId="6FC737B1" w14:textId="63F829B0" w:rsidR="006056FD" w:rsidRDefault="006056FD" w:rsidP="006056FD">
            <w:pPr>
              <w:jc w:val="both"/>
              <w:rPr>
                <w:b/>
                <w:sz w:val="28"/>
              </w:rPr>
            </w:pPr>
            <w:r>
              <w:rPr>
                <w:b/>
                <w:sz w:val="28"/>
              </w:rPr>
              <w:lastRenderedPageBreak/>
              <w:t>C-I – Personální zabezpečení</w:t>
            </w:r>
          </w:p>
        </w:tc>
      </w:tr>
      <w:tr w:rsidR="006056FD" w14:paraId="04E4804C" w14:textId="77777777" w:rsidTr="00A0296D">
        <w:tc>
          <w:tcPr>
            <w:tcW w:w="2505" w:type="dxa"/>
            <w:tcBorders>
              <w:top w:val="double" w:sz="4" w:space="0" w:color="auto"/>
            </w:tcBorders>
            <w:shd w:val="clear" w:color="auto" w:fill="F7CAAC"/>
          </w:tcPr>
          <w:p w14:paraId="3379A53C" w14:textId="77777777" w:rsidR="006056FD" w:rsidRDefault="006056FD" w:rsidP="006056FD">
            <w:pPr>
              <w:jc w:val="both"/>
              <w:rPr>
                <w:b/>
              </w:rPr>
            </w:pPr>
            <w:r>
              <w:rPr>
                <w:b/>
              </w:rPr>
              <w:t>Vysoká škola</w:t>
            </w:r>
          </w:p>
        </w:tc>
        <w:tc>
          <w:tcPr>
            <w:tcW w:w="7451" w:type="dxa"/>
            <w:gridSpan w:val="13"/>
          </w:tcPr>
          <w:p w14:paraId="5CC4CC75" w14:textId="77777777" w:rsidR="006056FD" w:rsidRDefault="006056FD" w:rsidP="006056FD">
            <w:pPr>
              <w:jc w:val="both"/>
            </w:pPr>
            <w:r>
              <w:t>Univerzita Tomáše Bati ve Zlíně</w:t>
            </w:r>
          </w:p>
        </w:tc>
      </w:tr>
      <w:tr w:rsidR="006056FD" w14:paraId="09A09898" w14:textId="77777777" w:rsidTr="00A0296D">
        <w:tc>
          <w:tcPr>
            <w:tcW w:w="2505" w:type="dxa"/>
            <w:shd w:val="clear" w:color="auto" w:fill="F7CAAC"/>
          </w:tcPr>
          <w:p w14:paraId="4D1A8447" w14:textId="77777777" w:rsidR="006056FD" w:rsidRDefault="006056FD" w:rsidP="006056FD">
            <w:pPr>
              <w:jc w:val="both"/>
              <w:rPr>
                <w:b/>
              </w:rPr>
            </w:pPr>
            <w:r>
              <w:rPr>
                <w:b/>
              </w:rPr>
              <w:t>Součást vysoké školy</w:t>
            </w:r>
          </w:p>
        </w:tc>
        <w:tc>
          <w:tcPr>
            <w:tcW w:w="7451" w:type="dxa"/>
            <w:gridSpan w:val="13"/>
          </w:tcPr>
          <w:p w14:paraId="0D517921" w14:textId="77777777" w:rsidR="006056FD" w:rsidRDefault="006056FD" w:rsidP="006056FD">
            <w:pPr>
              <w:jc w:val="both"/>
            </w:pPr>
            <w:r>
              <w:t>Fakulta technologická</w:t>
            </w:r>
          </w:p>
        </w:tc>
      </w:tr>
      <w:tr w:rsidR="006056FD" w14:paraId="109E62DC" w14:textId="77777777" w:rsidTr="00A0296D">
        <w:tc>
          <w:tcPr>
            <w:tcW w:w="2505" w:type="dxa"/>
            <w:shd w:val="clear" w:color="auto" w:fill="F7CAAC"/>
          </w:tcPr>
          <w:p w14:paraId="710ABC22" w14:textId="77777777" w:rsidR="006056FD" w:rsidRDefault="006056FD" w:rsidP="006056FD">
            <w:pPr>
              <w:jc w:val="both"/>
              <w:rPr>
                <w:b/>
              </w:rPr>
            </w:pPr>
            <w:r>
              <w:rPr>
                <w:b/>
              </w:rPr>
              <w:t>Název studijního programu</w:t>
            </w:r>
          </w:p>
        </w:tc>
        <w:tc>
          <w:tcPr>
            <w:tcW w:w="7451" w:type="dxa"/>
            <w:gridSpan w:val="13"/>
          </w:tcPr>
          <w:p w14:paraId="43E0580A" w14:textId="77777777" w:rsidR="006056FD" w:rsidRDefault="006056FD" w:rsidP="006056FD">
            <w:pPr>
              <w:jc w:val="both"/>
            </w:pPr>
            <w:r>
              <w:t>Potravinářské biotechnologie a aplikovaná mikrobiologie</w:t>
            </w:r>
          </w:p>
        </w:tc>
      </w:tr>
      <w:tr w:rsidR="006056FD" w14:paraId="39ACE052" w14:textId="77777777" w:rsidTr="00A0296D">
        <w:tc>
          <w:tcPr>
            <w:tcW w:w="2505" w:type="dxa"/>
            <w:shd w:val="clear" w:color="auto" w:fill="F7CAAC"/>
          </w:tcPr>
          <w:p w14:paraId="274342A1" w14:textId="77777777" w:rsidR="006056FD" w:rsidRDefault="006056FD" w:rsidP="006056FD">
            <w:pPr>
              <w:jc w:val="both"/>
              <w:rPr>
                <w:b/>
              </w:rPr>
            </w:pPr>
            <w:r>
              <w:rPr>
                <w:b/>
              </w:rPr>
              <w:t>Jméno a příjmení</w:t>
            </w:r>
          </w:p>
        </w:tc>
        <w:tc>
          <w:tcPr>
            <w:tcW w:w="4515" w:type="dxa"/>
            <w:gridSpan w:val="8"/>
          </w:tcPr>
          <w:p w14:paraId="5A5FD083" w14:textId="2718AD24" w:rsidR="006056FD" w:rsidRPr="008F0CA7" w:rsidRDefault="006056FD" w:rsidP="006056FD">
            <w:pPr>
              <w:jc w:val="both"/>
              <w:rPr>
                <w:b/>
                <w:bCs/>
              </w:rPr>
            </w:pPr>
            <w:bookmarkStart w:id="436" w:name="Salek"/>
            <w:bookmarkEnd w:id="436"/>
            <w:r w:rsidRPr="008F0CA7">
              <w:rPr>
                <w:b/>
                <w:bCs/>
              </w:rPr>
              <w:t>Richardos Nikolaos Salek</w:t>
            </w:r>
          </w:p>
        </w:tc>
        <w:tc>
          <w:tcPr>
            <w:tcW w:w="706" w:type="dxa"/>
            <w:shd w:val="clear" w:color="auto" w:fill="F7CAAC"/>
          </w:tcPr>
          <w:p w14:paraId="28CF0A02" w14:textId="77777777" w:rsidR="006056FD" w:rsidRDefault="006056FD" w:rsidP="006056FD">
            <w:pPr>
              <w:jc w:val="both"/>
              <w:rPr>
                <w:b/>
              </w:rPr>
            </w:pPr>
            <w:r>
              <w:rPr>
                <w:b/>
              </w:rPr>
              <w:t>Tituly</w:t>
            </w:r>
          </w:p>
        </w:tc>
        <w:tc>
          <w:tcPr>
            <w:tcW w:w="2230" w:type="dxa"/>
            <w:gridSpan w:val="4"/>
          </w:tcPr>
          <w:p w14:paraId="29BFAF17" w14:textId="0B6ED75E" w:rsidR="006056FD" w:rsidRDefault="006056FD" w:rsidP="006056FD">
            <w:pPr>
              <w:jc w:val="both"/>
            </w:pPr>
            <w:r>
              <w:t>doc. Ing., Ph.D.</w:t>
            </w:r>
          </w:p>
        </w:tc>
      </w:tr>
      <w:tr w:rsidR="006056FD" w:rsidRPr="005E742D" w14:paraId="3493FB5F" w14:textId="77777777" w:rsidTr="00A0296D">
        <w:tc>
          <w:tcPr>
            <w:tcW w:w="2505" w:type="dxa"/>
            <w:shd w:val="clear" w:color="auto" w:fill="F7CAAC"/>
          </w:tcPr>
          <w:p w14:paraId="382670E6" w14:textId="77777777" w:rsidR="006056FD" w:rsidRDefault="006056FD" w:rsidP="006056FD">
            <w:pPr>
              <w:jc w:val="both"/>
              <w:rPr>
                <w:b/>
              </w:rPr>
            </w:pPr>
            <w:r>
              <w:rPr>
                <w:b/>
              </w:rPr>
              <w:t>Rok narození</w:t>
            </w:r>
          </w:p>
        </w:tc>
        <w:tc>
          <w:tcPr>
            <w:tcW w:w="826" w:type="dxa"/>
            <w:gridSpan w:val="2"/>
          </w:tcPr>
          <w:p w14:paraId="35C5E97E" w14:textId="128D831C" w:rsidR="006056FD" w:rsidRDefault="00E37C6A" w:rsidP="006056FD">
            <w:pPr>
              <w:jc w:val="both"/>
            </w:pPr>
            <w:r>
              <w:t>1985</w:t>
            </w:r>
          </w:p>
        </w:tc>
        <w:tc>
          <w:tcPr>
            <w:tcW w:w="1712" w:type="dxa"/>
            <w:shd w:val="clear" w:color="auto" w:fill="F7CAAC"/>
          </w:tcPr>
          <w:p w14:paraId="049B5A9F" w14:textId="6337D14D" w:rsidR="006056FD" w:rsidRDefault="006056FD" w:rsidP="006056FD">
            <w:pPr>
              <w:jc w:val="both"/>
              <w:rPr>
                <w:b/>
              </w:rPr>
            </w:pPr>
            <w:r>
              <w:rPr>
                <w:b/>
              </w:rPr>
              <w:t>typ vztahu k V</w:t>
            </w:r>
            <w:r w:rsidR="00B00931">
              <w:rPr>
                <w:b/>
              </w:rPr>
              <w:t>Š</w:t>
            </w:r>
          </w:p>
        </w:tc>
        <w:tc>
          <w:tcPr>
            <w:tcW w:w="988" w:type="dxa"/>
            <w:gridSpan w:val="4"/>
          </w:tcPr>
          <w:p w14:paraId="56F0430D" w14:textId="77777777" w:rsidR="006056FD" w:rsidRPr="005E742D" w:rsidRDefault="006056FD" w:rsidP="006056FD">
            <w:pPr>
              <w:jc w:val="both"/>
            </w:pPr>
            <w:r w:rsidRPr="005E742D">
              <w:t>pp.</w:t>
            </w:r>
          </w:p>
        </w:tc>
        <w:tc>
          <w:tcPr>
            <w:tcW w:w="989" w:type="dxa"/>
            <w:shd w:val="clear" w:color="auto" w:fill="F7CAAC"/>
          </w:tcPr>
          <w:p w14:paraId="5A4939E4" w14:textId="77777777" w:rsidR="006056FD" w:rsidRPr="005E742D" w:rsidRDefault="006056FD" w:rsidP="006056FD">
            <w:pPr>
              <w:jc w:val="both"/>
              <w:rPr>
                <w:b/>
              </w:rPr>
            </w:pPr>
            <w:r w:rsidRPr="005E742D">
              <w:rPr>
                <w:b/>
              </w:rPr>
              <w:t>rozsah</w:t>
            </w:r>
          </w:p>
        </w:tc>
        <w:tc>
          <w:tcPr>
            <w:tcW w:w="706" w:type="dxa"/>
          </w:tcPr>
          <w:p w14:paraId="463EB672" w14:textId="77777777" w:rsidR="006056FD" w:rsidRPr="005E742D" w:rsidRDefault="006056FD" w:rsidP="006056FD">
            <w:pPr>
              <w:jc w:val="both"/>
            </w:pPr>
            <w:r w:rsidRPr="005E742D">
              <w:t>40</w:t>
            </w:r>
          </w:p>
        </w:tc>
        <w:tc>
          <w:tcPr>
            <w:tcW w:w="818" w:type="dxa"/>
            <w:gridSpan w:val="2"/>
            <w:shd w:val="clear" w:color="auto" w:fill="F7CAAC"/>
          </w:tcPr>
          <w:p w14:paraId="6EEA0C5A" w14:textId="77777777" w:rsidR="006056FD" w:rsidRPr="005E742D" w:rsidRDefault="006056FD" w:rsidP="006056FD">
            <w:pPr>
              <w:jc w:val="both"/>
              <w:rPr>
                <w:b/>
              </w:rPr>
            </w:pPr>
            <w:r w:rsidRPr="005E742D">
              <w:rPr>
                <w:b/>
              </w:rPr>
              <w:t>do kdy</w:t>
            </w:r>
          </w:p>
        </w:tc>
        <w:tc>
          <w:tcPr>
            <w:tcW w:w="1412" w:type="dxa"/>
            <w:gridSpan w:val="2"/>
          </w:tcPr>
          <w:p w14:paraId="23E8C9D7" w14:textId="77777777" w:rsidR="006056FD" w:rsidRPr="005E742D" w:rsidRDefault="006056FD" w:rsidP="006056FD">
            <w:pPr>
              <w:jc w:val="both"/>
            </w:pPr>
            <w:r w:rsidRPr="005E742D">
              <w:t>N</w:t>
            </w:r>
          </w:p>
        </w:tc>
      </w:tr>
      <w:tr w:rsidR="006056FD" w:rsidRPr="005E742D" w14:paraId="31A2298E" w14:textId="77777777" w:rsidTr="00A0296D">
        <w:tc>
          <w:tcPr>
            <w:tcW w:w="5043" w:type="dxa"/>
            <w:gridSpan w:val="4"/>
            <w:shd w:val="clear" w:color="auto" w:fill="F7CAAC"/>
          </w:tcPr>
          <w:p w14:paraId="2C1F432E" w14:textId="77777777" w:rsidR="006056FD" w:rsidRDefault="006056FD" w:rsidP="006056FD">
            <w:pPr>
              <w:jc w:val="both"/>
              <w:rPr>
                <w:b/>
              </w:rPr>
            </w:pPr>
            <w:r>
              <w:rPr>
                <w:b/>
              </w:rPr>
              <w:t>Typ vztahu na součásti VŠ, která uskutečňuje st. program</w:t>
            </w:r>
          </w:p>
        </w:tc>
        <w:tc>
          <w:tcPr>
            <w:tcW w:w="988" w:type="dxa"/>
            <w:gridSpan w:val="4"/>
          </w:tcPr>
          <w:p w14:paraId="4661031E" w14:textId="77777777" w:rsidR="006056FD" w:rsidRPr="00E37C6A" w:rsidRDefault="006056FD" w:rsidP="006056FD">
            <w:pPr>
              <w:jc w:val="both"/>
            </w:pPr>
            <w:r w:rsidRPr="00E37C6A">
              <w:t>pp.</w:t>
            </w:r>
          </w:p>
        </w:tc>
        <w:tc>
          <w:tcPr>
            <w:tcW w:w="989" w:type="dxa"/>
            <w:shd w:val="clear" w:color="auto" w:fill="F7CAAC"/>
          </w:tcPr>
          <w:p w14:paraId="12C173B6" w14:textId="77777777" w:rsidR="006056FD" w:rsidRPr="00E37C6A" w:rsidRDefault="006056FD" w:rsidP="006056FD">
            <w:pPr>
              <w:jc w:val="both"/>
              <w:rPr>
                <w:b/>
              </w:rPr>
            </w:pPr>
            <w:r w:rsidRPr="00E37C6A">
              <w:rPr>
                <w:b/>
              </w:rPr>
              <w:t>rozsah</w:t>
            </w:r>
          </w:p>
        </w:tc>
        <w:tc>
          <w:tcPr>
            <w:tcW w:w="706" w:type="dxa"/>
          </w:tcPr>
          <w:p w14:paraId="2280D07B" w14:textId="77777777" w:rsidR="006056FD" w:rsidRPr="00E37C6A" w:rsidRDefault="006056FD" w:rsidP="006056FD">
            <w:pPr>
              <w:jc w:val="both"/>
            </w:pPr>
            <w:r w:rsidRPr="00E37C6A">
              <w:t>40</w:t>
            </w:r>
          </w:p>
        </w:tc>
        <w:tc>
          <w:tcPr>
            <w:tcW w:w="818" w:type="dxa"/>
            <w:gridSpan w:val="2"/>
            <w:shd w:val="clear" w:color="auto" w:fill="F7CAAC"/>
          </w:tcPr>
          <w:p w14:paraId="42CABD79" w14:textId="77777777" w:rsidR="006056FD" w:rsidRPr="00E37C6A" w:rsidRDefault="006056FD" w:rsidP="006056FD">
            <w:pPr>
              <w:jc w:val="both"/>
              <w:rPr>
                <w:b/>
              </w:rPr>
            </w:pPr>
            <w:r w:rsidRPr="00E37C6A">
              <w:rPr>
                <w:b/>
              </w:rPr>
              <w:t>do kdy</w:t>
            </w:r>
          </w:p>
        </w:tc>
        <w:tc>
          <w:tcPr>
            <w:tcW w:w="1412" w:type="dxa"/>
            <w:gridSpan w:val="2"/>
          </w:tcPr>
          <w:p w14:paraId="76D3AD09" w14:textId="77777777" w:rsidR="006056FD" w:rsidRPr="00E37C6A" w:rsidRDefault="006056FD" w:rsidP="006056FD">
            <w:pPr>
              <w:jc w:val="both"/>
            </w:pPr>
            <w:r w:rsidRPr="00E37C6A">
              <w:t>N</w:t>
            </w:r>
          </w:p>
        </w:tc>
      </w:tr>
      <w:tr w:rsidR="006056FD" w14:paraId="36EA1593" w14:textId="77777777" w:rsidTr="00A0296D">
        <w:tc>
          <w:tcPr>
            <w:tcW w:w="6031" w:type="dxa"/>
            <w:gridSpan w:val="8"/>
            <w:shd w:val="clear" w:color="auto" w:fill="F7CAAC"/>
          </w:tcPr>
          <w:p w14:paraId="35210D05" w14:textId="696B04C5" w:rsidR="006056FD" w:rsidRDefault="00B00931" w:rsidP="006056FD">
            <w:pPr>
              <w:jc w:val="both"/>
            </w:pPr>
            <w:r>
              <w:rPr>
                <w:b/>
              </w:rPr>
              <w:t>Další</w:t>
            </w:r>
            <w:r w:rsidR="006056FD">
              <w:rPr>
                <w:b/>
              </w:rPr>
              <w:t xml:space="preserve"> současná působení jako akademický pracovník na jiných VŠ</w:t>
            </w:r>
          </w:p>
        </w:tc>
        <w:tc>
          <w:tcPr>
            <w:tcW w:w="1695" w:type="dxa"/>
            <w:gridSpan w:val="2"/>
            <w:shd w:val="clear" w:color="auto" w:fill="F7CAAC"/>
          </w:tcPr>
          <w:p w14:paraId="4FFD49E3" w14:textId="77777777" w:rsidR="006056FD" w:rsidRDefault="006056FD" w:rsidP="006056FD">
            <w:pPr>
              <w:jc w:val="both"/>
              <w:rPr>
                <w:b/>
              </w:rPr>
            </w:pPr>
            <w:r>
              <w:rPr>
                <w:b/>
              </w:rPr>
              <w:t xml:space="preserve">typ </w:t>
            </w:r>
            <w:proofErr w:type="spellStart"/>
            <w:r>
              <w:rPr>
                <w:b/>
              </w:rPr>
              <w:t>prac</w:t>
            </w:r>
            <w:proofErr w:type="spellEnd"/>
            <w:r>
              <w:rPr>
                <w:b/>
              </w:rPr>
              <w:t>. vztahu</w:t>
            </w:r>
          </w:p>
        </w:tc>
        <w:tc>
          <w:tcPr>
            <w:tcW w:w="2230" w:type="dxa"/>
            <w:gridSpan w:val="4"/>
            <w:shd w:val="clear" w:color="auto" w:fill="F7CAAC"/>
          </w:tcPr>
          <w:p w14:paraId="430877D6" w14:textId="77777777" w:rsidR="006056FD" w:rsidRDefault="006056FD" w:rsidP="006056FD">
            <w:pPr>
              <w:jc w:val="both"/>
              <w:rPr>
                <w:b/>
              </w:rPr>
            </w:pPr>
            <w:r>
              <w:rPr>
                <w:b/>
              </w:rPr>
              <w:t>rozsah</w:t>
            </w:r>
          </w:p>
        </w:tc>
      </w:tr>
      <w:tr w:rsidR="006056FD" w14:paraId="5F84C894" w14:textId="77777777" w:rsidTr="00A0296D">
        <w:tc>
          <w:tcPr>
            <w:tcW w:w="6031" w:type="dxa"/>
            <w:gridSpan w:val="8"/>
          </w:tcPr>
          <w:p w14:paraId="4D4A7128" w14:textId="77777777" w:rsidR="006056FD" w:rsidRDefault="006056FD" w:rsidP="006056FD">
            <w:pPr>
              <w:jc w:val="both"/>
            </w:pPr>
            <w:r>
              <w:t>---</w:t>
            </w:r>
          </w:p>
        </w:tc>
        <w:tc>
          <w:tcPr>
            <w:tcW w:w="1695" w:type="dxa"/>
            <w:gridSpan w:val="2"/>
          </w:tcPr>
          <w:p w14:paraId="3BE3F3AF" w14:textId="77777777" w:rsidR="006056FD" w:rsidRDefault="006056FD" w:rsidP="006056FD">
            <w:pPr>
              <w:jc w:val="both"/>
            </w:pPr>
            <w:r>
              <w:t>---</w:t>
            </w:r>
          </w:p>
        </w:tc>
        <w:tc>
          <w:tcPr>
            <w:tcW w:w="2230" w:type="dxa"/>
            <w:gridSpan w:val="4"/>
          </w:tcPr>
          <w:p w14:paraId="3308467C" w14:textId="77777777" w:rsidR="006056FD" w:rsidRDefault="006056FD" w:rsidP="006056FD">
            <w:pPr>
              <w:jc w:val="both"/>
            </w:pPr>
            <w:r>
              <w:t>---</w:t>
            </w:r>
          </w:p>
        </w:tc>
      </w:tr>
      <w:tr w:rsidR="006056FD" w14:paraId="6247FC19" w14:textId="77777777" w:rsidTr="00A0296D">
        <w:tc>
          <w:tcPr>
            <w:tcW w:w="6031" w:type="dxa"/>
            <w:gridSpan w:val="8"/>
          </w:tcPr>
          <w:p w14:paraId="040FC530" w14:textId="77777777" w:rsidR="006056FD" w:rsidRDefault="006056FD" w:rsidP="006056FD">
            <w:pPr>
              <w:jc w:val="both"/>
            </w:pPr>
          </w:p>
        </w:tc>
        <w:tc>
          <w:tcPr>
            <w:tcW w:w="1695" w:type="dxa"/>
            <w:gridSpan w:val="2"/>
          </w:tcPr>
          <w:p w14:paraId="6C0C79BB" w14:textId="77777777" w:rsidR="006056FD" w:rsidRDefault="006056FD" w:rsidP="006056FD">
            <w:pPr>
              <w:jc w:val="both"/>
            </w:pPr>
          </w:p>
        </w:tc>
        <w:tc>
          <w:tcPr>
            <w:tcW w:w="2230" w:type="dxa"/>
            <w:gridSpan w:val="4"/>
          </w:tcPr>
          <w:p w14:paraId="35A6FD16" w14:textId="77777777" w:rsidR="006056FD" w:rsidRDefault="006056FD" w:rsidP="006056FD">
            <w:pPr>
              <w:jc w:val="both"/>
            </w:pPr>
          </w:p>
        </w:tc>
      </w:tr>
      <w:tr w:rsidR="006056FD" w14:paraId="3C830A72" w14:textId="77777777" w:rsidTr="00982FBC">
        <w:tc>
          <w:tcPr>
            <w:tcW w:w="9956" w:type="dxa"/>
            <w:gridSpan w:val="14"/>
            <w:shd w:val="clear" w:color="auto" w:fill="F7CAAC"/>
          </w:tcPr>
          <w:p w14:paraId="7E9F3361" w14:textId="77777777" w:rsidR="006056FD" w:rsidRDefault="006056FD" w:rsidP="006056FD">
            <w:pPr>
              <w:jc w:val="both"/>
            </w:pPr>
            <w:r>
              <w:rPr>
                <w:b/>
              </w:rPr>
              <w:t>Předměty příslušného studijního programu a způsob zapojení do jejich výuky, příp. další zapojení do uskutečňování studijního programu</w:t>
            </w:r>
          </w:p>
        </w:tc>
      </w:tr>
      <w:tr w:rsidR="006056FD" w:rsidRPr="002827C6" w14:paraId="29252F7A" w14:textId="77777777" w:rsidTr="00982FBC">
        <w:trPr>
          <w:trHeight w:val="413"/>
        </w:trPr>
        <w:tc>
          <w:tcPr>
            <w:tcW w:w="9956" w:type="dxa"/>
            <w:gridSpan w:val="14"/>
            <w:tcBorders>
              <w:top w:val="nil"/>
            </w:tcBorders>
          </w:tcPr>
          <w:p w14:paraId="3DDBA9BC" w14:textId="5E00DB88" w:rsidR="006056FD" w:rsidRDefault="006056FD" w:rsidP="006056FD">
            <w:pPr>
              <w:spacing w:before="120" w:after="60"/>
              <w:jc w:val="both"/>
            </w:pPr>
            <w:r w:rsidRPr="003B7B98">
              <w:rPr>
                <w:b/>
                <w:bCs/>
              </w:rPr>
              <w:t>Biotechnologie ve výrobě nápojů</w:t>
            </w:r>
            <w:r>
              <w:t xml:space="preserve"> (</w:t>
            </w:r>
            <w:proofErr w:type="gramStart"/>
            <w:r>
              <w:t>100%</w:t>
            </w:r>
            <w:proofErr w:type="gramEnd"/>
            <w:r>
              <w:t xml:space="preserve"> p)</w:t>
            </w:r>
          </w:p>
          <w:p w14:paraId="1F30AB37" w14:textId="7E6C2C10" w:rsidR="006056FD" w:rsidRPr="003B7B98" w:rsidRDefault="006056FD" w:rsidP="006056FD">
            <w:pPr>
              <w:spacing w:before="60" w:after="120"/>
              <w:jc w:val="both"/>
              <w:rPr>
                <w:b/>
                <w:bCs/>
              </w:rPr>
            </w:pPr>
            <w:r w:rsidRPr="003B7B98">
              <w:rPr>
                <w:b/>
                <w:bCs/>
              </w:rPr>
              <w:t>Biotechnologie ve výrobě potravin rostlinného původu</w:t>
            </w:r>
            <w:r>
              <w:rPr>
                <w:b/>
                <w:bCs/>
              </w:rPr>
              <w:t xml:space="preserve"> </w:t>
            </w:r>
            <w:r>
              <w:t>(</w:t>
            </w:r>
            <w:proofErr w:type="gramStart"/>
            <w:r>
              <w:t>50%</w:t>
            </w:r>
            <w:proofErr w:type="gramEnd"/>
            <w:r>
              <w:t xml:space="preserve"> p)</w:t>
            </w:r>
          </w:p>
        </w:tc>
      </w:tr>
      <w:tr w:rsidR="006056FD" w:rsidRPr="002827C6" w14:paraId="673F1878" w14:textId="77777777" w:rsidTr="00982FBC">
        <w:trPr>
          <w:trHeight w:val="340"/>
        </w:trPr>
        <w:tc>
          <w:tcPr>
            <w:tcW w:w="9956" w:type="dxa"/>
            <w:gridSpan w:val="14"/>
            <w:tcBorders>
              <w:top w:val="nil"/>
            </w:tcBorders>
            <w:shd w:val="clear" w:color="auto" w:fill="FBD4B4"/>
          </w:tcPr>
          <w:p w14:paraId="129B34A3" w14:textId="5944E70B" w:rsidR="006056FD" w:rsidRPr="002827C6" w:rsidRDefault="00826E6E" w:rsidP="006056FD">
            <w:pPr>
              <w:jc w:val="both"/>
              <w:rPr>
                <w:b/>
              </w:rPr>
            </w:pPr>
            <w:r w:rsidRPr="002827C6">
              <w:rPr>
                <w:b/>
              </w:rPr>
              <w:t>Zapojení</w:t>
            </w:r>
            <w:r w:rsidR="006056FD" w:rsidRPr="002827C6">
              <w:rPr>
                <w:b/>
              </w:rPr>
              <w:t xml:space="preserve"> do výuky v dalších studijních programech na téže vysoké škole (pouze u garantů ZT a PZ předmětů)</w:t>
            </w:r>
          </w:p>
        </w:tc>
      </w:tr>
      <w:tr w:rsidR="006056FD" w:rsidRPr="002827C6" w14:paraId="64D95A24" w14:textId="77777777" w:rsidTr="00A0296D">
        <w:trPr>
          <w:trHeight w:val="340"/>
        </w:trPr>
        <w:tc>
          <w:tcPr>
            <w:tcW w:w="2572" w:type="dxa"/>
            <w:gridSpan w:val="2"/>
            <w:tcBorders>
              <w:top w:val="nil"/>
            </w:tcBorders>
          </w:tcPr>
          <w:p w14:paraId="7A9AA9D4" w14:textId="77777777" w:rsidR="006056FD" w:rsidRPr="002827C6" w:rsidRDefault="006056FD" w:rsidP="006056FD">
            <w:pPr>
              <w:jc w:val="both"/>
              <w:rPr>
                <w:b/>
              </w:rPr>
            </w:pPr>
            <w:r w:rsidRPr="002827C6">
              <w:rPr>
                <w:b/>
              </w:rPr>
              <w:t>Název studijního předmětu</w:t>
            </w:r>
          </w:p>
        </w:tc>
        <w:tc>
          <w:tcPr>
            <w:tcW w:w="2613" w:type="dxa"/>
            <w:gridSpan w:val="3"/>
            <w:tcBorders>
              <w:top w:val="nil"/>
            </w:tcBorders>
          </w:tcPr>
          <w:p w14:paraId="1A721BFC" w14:textId="77777777" w:rsidR="006056FD" w:rsidRPr="002827C6" w:rsidRDefault="006056FD" w:rsidP="006056FD">
            <w:pPr>
              <w:jc w:val="both"/>
              <w:rPr>
                <w:b/>
              </w:rPr>
            </w:pPr>
            <w:r w:rsidRPr="002827C6">
              <w:rPr>
                <w:b/>
              </w:rPr>
              <w:t>Název studijního programu</w:t>
            </w:r>
          </w:p>
        </w:tc>
        <w:tc>
          <w:tcPr>
            <w:tcW w:w="565" w:type="dxa"/>
            <w:gridSpan w:val="2"/>
            <w:tcBorders>
              <w:top w:val="nil"/>
            </w:tcBorders>
          </w:tcPr>
          <w:p w14:paraId="26A850AA" w14:textId="77777777" w:rsidR="006056FD" w:rsidRPr="002827C6" w:rsidRDefault="006056FD" w:rsidP="006056FD">
            <w:pPr>
              <w:jc w:val="both"/>
              <w:rPr>
                <w:b/>
              </w:rPr>
            </w:pPr>
            <w:r w:rsidRPr="002827C6">
              <w:rPr>
                <w:b/>
              </w:rPr>
              <w:t>Sem.</w:t>
            </w:r>
          </w:p>
        </w:tc>
        <w:tc>
          <w:tcPr>
            <w:tcW w:w="2099" w:type="dxa"/>
            <w:gridSpan w:val="4"/>
            <w:tcBorders>
              <w:top w:val="nil"/>
            </w:tcBorders>
          </w:tcPr>
          <w:p w14:paraId="222B537D" w14:textId="77777777" w:rsidR="006056FD" w:rsidRPr="002827C6" w:rsidRDefault="006056FD" w:rsidP="006056FD">
            <w:pPr>
              <w:jc w:val="both"/>
              <w:rPr>
                <w:b/>
              </w:rPr>
            </w:pPr>
            <w:r w:rsidRPr="002827C6">
              <w:rPr>
                <w:b/>
              </w:rPr>
              <w:t>Role ve výuce daného předmětu</w:t>
            </w:r>
          </w:p>
        </w:tc>
        <w:tc>
          <w:tcPr>
            <w:tcW w:w="2107" w:type="dxa"/>
            <w:gridSpan w:val="3"/>
            <w:tcBorders>
              <w:top w:val="nil"/>
            </w:tcBorders>
          </w:tcPr>
          <w:p w14:paraId="732EB20E" w14:textId="77777777" w:rsidR="006056FD" w:rsidRDefault="006056FD" w:rsidP="006056FD">
            <w:pPr>
              <w:jc w:val="both"/>
              <w:rPr>
                <w:b/>
              </w:rPr>
            </w:pPr>
            <w:r>
              <w:rPr>
                <w:b/>
              </w:rPr>
              <w:t>(</w:t>
            </w:r>
            <w:r w:rsidRPr="00F20AEF">
              <w:rPr>
                <w:b/>
                <w:i/>
                <w:iCs/>
              </w:rPr>
              <w:t>nepovinný údaj</w:t>
            </w:r>
            <w:r w:rsidRPr="00F20AEF">
              <w:rPr>
                <w:b/>
              </w:rPr>
              <w:t>)</w:t>
            </w:r>
            <w:r>
              <w:rPr>
                <w:b/>
              </w:rPr>
              <w:t xml:space="preserve"> </w:t>
            </w:r>
          </w:p>
          <w:p w14:paraId="6171C682" w14:textId="77777777" w:rsidR="006056FD" w:rsidRPr="002827C6" w:rsidRDefault="006056FD" w:rsidP="006056FD">
            <w:pPr>
              <w:jc w:val="both"/>
              <w:rPr>
                <w:b/>
              </w:rPr>
            </w:pPr>
            <w:r w:rsidRPr="002827C6">
              <w:rPr>
                <w:b/>
              </w:rPr>
              <w:t>Počet hodin za semestr</w:t>
            </w:r>
          </w:p>
        </w:tc>
      </w:tr>
      <w:tr w:rsidR="006056FD" w:rsidRPr="000F23DD" w14:paraId="5AB047A4" w14:textId="77777777" w:rsidTr="00A0296D">
        <w:trPr>
          <w:trHeight w:val="285"/>
        </w:trPr>
        <w:tc>
          <w:tcPr>
            <w:tcW w:w="2572" w:type="dxa"/>
            <w:gridSpan w:val="2"/>
            <w:tcBorders>
              <w:top w:val="nil"/>
            </w:tcBorders>
            <w:vAlign w:val="center"/>
          </w:tcPr>
          <w:p w14:paraId="01640D05" w14:textId="504C7E0F" w:rsidR="006056FD" w:rsidRPr="00775605" w:rsidRDefault="006C7ACD" w:rsidP="00775605">
            <w:r w:rsidRPr="00775605">
              <w:t>Oborový seminář I</w:t>
            </w:r>
          </w:p>
        </w:tc>
        <w:tc>
          <w:tcPr>
            <w:tcW w:w="2613" w:type="dxa"/>
            <w:gridSpan w:val="3"/>
            <w:tcBorders>
              <w:top w:val="nil"/>
            </w:tcBorders>
            <w:vAlign w:val="center"/>
          </w:tcPr>
          <w:p w14:paraId="2E233FE9" w14:textId="77777777" w:rsidR="006C7ACD" w:rsidRPr="00775605" w:rsidRDefault="006C7ACD" w:rsidP="00775605">
            <w:r w:rsidRPr="00775605">
              <w:t xml:space="preserve">Bc Technologie a hodnocení potravin </w:t>
            </w:r>
          </w:p>
          <w:p w14:paraId="7654288B" w14:textId="319124A3" w:rsidR="006056FD" w:rsidRPr="00775605" w:rsidRDefault="006C7ACD" w:rsidP="00775605">
            <w:r w:rsidRPr="00775605">
              <w:t>– Technologie potravin</w:t>
            </w:r>
          </w:p>
        </w:tc>
        <w:tc>
          <w:tcPr>
            <w:tcW w:w="565" w:type="dxa"/>
            <w:gridSpan w:val="2"/>
            <w:tcBorders>
              <w:top w:val="nil"/>
            </w:tcBorders>
            <w:vAlign w:val="center"/>
          </w:tcPr>
          <w:p w14:paraId="15A45163" w14:textId="63ED16F9" w:rsidR="006056FD" w:rsidRPr="00775605" w:rsidRDefault="006C7ACD" w:rsidP="00775605">
            <w:r w:rsidRPr="00775605">
              <w:t>1/ZS</w:t>
            </w:r>
          </w:p>
        </w:tc>
        <w:tc>
          <w:tcPr>
            <w:tcW w:w="2099" w:type="dxa"/>
            <w:gridSpan w:val="4"/>
            <w:tcBorders>
              <w:top w:val="nil"/>
            </w:tcBorders>
            <w:vAlign w:val="center"/>
          </w:tcPr>
          <w:p w14:paraId="5BD30FC4" w14:textId="6229949F" w:rsidR="006056FD" w:rsidRPr="00775605" w:rsidRDefault="006C7ACD" w:rsidP="00775605">
            <w:r w:rsidRPr="00775605">
              <w:t>Vede seminář</w:t>
            </w:r>
          </w:p>
        </w:tc>
        <w:tc>
          <w:tcPr>
            <w:tcW w:w="2107" w:type="dxa"/>
            <w:gridSpan w:val="3"/>
            <w:tcBorders>
              <w:top w:val="nil"/>
            </w:tcBorders>
            <w:vAlign w:val="center"/>
          </w:tcPr>
          <w:p w14:paraId="4B10B303" w14:textId="77777777" w:rsidR="006056FD" w:rsidRPr="00775605" w:rsidRDefault="006056FD" w:rsidP="00775605"/>
        </w:tc>
      </w:tr>
      <w:tr w:rsidR="006056FD" w:rsidRPr="000F23DD" w14:paraId="34978128" w14:textId="77777777" w:rsidTr="00A0296D">
        <w:trPr>
          <w:trHeight w:val="284"/>
        </w:trPr>
        <w:tc>
          <w:tcPr>
            <w:tcW w:w="2572" w:type="dxa"/>
            <w:gridSpan w:val="2"/>
            <w:tcBorders>
              <w:top w:val="nil"/>
            </w:tcBorders>
            <w:vAlign w:val="center"/>
          </w:tcPr>
          <w:p w14:paraId="37B93858" w14:textId="6A5F9E8E" w:rsidR="006056FD" w:rsidRPr="00775605" w:rsidRDefault="006C7ACD" w:rsidP="00775605">
            <w:r w:rsidRPr="00775605">
              <w:t>Podpora přípravy a realizace výroby potravin I</w:t>
            </w:r>
          </w:p>
        </w:tc>
        <w:tc>
          <w:tcPr>
            <w:tcW w:w="2613" w:type="dxa"/>
            <w:gridSpan w:val="3"/>
            <w:tcBorders>
              <w:top w:val="nil"/>
            </w:tcBorders>
            <w:vAlign w:val="center"/>
          </w:tcPr>
          <w:p w14:paraId="64CB3D72" w14:textId="77777777" w:rsidR="006C7ACD" w:rsidRPr="00775605" w:rsidRDefault="006C7ACD" w:rsidP="00775605">
            <w:r w:rsidRPr="00775605">
              <w:t xml:space="preserve">Bc Technologie a hodnocení potravin </w:t>
            </w:r>
          </w:p>
          <w:p w14:paraId="57B352AC" w14:textId="64013998" w:rsidR="006056FD" w:rsidRPr="00775605" w:rsidRDefault="006C7ACD" w:rsidP="00775605">
            <w:r w:rsidRPr="00775605">
              <w:t>– Technologie potravin</w:t>
            </w:r>
          </w:p>
        </w:tc>
        <w:tc>
          <w:tcPr>
            <w:tcW w:w="565" w:type="dxa"/>
            <w:gridSpan w:val="2"/>
            <w:tcBorders>
              <w:top w:val="nil"/>
            </w:tcBorders>
            <w:vAlign w:val="center"/>
          </w:tcPr>
          <w:p w14:paraId="15776DFF" w14:textId="7C31A1F7" w:rsidR="006056FD" w:rsidRPr="00775605" w:rsidRDefault="006C7ACD" w:rsidP="00775605">
            <w:r w:rsidRPr="00775605">
              <w:t>3/ZS</w:t>
            </w:r>
          </w:p>
        </w:tc>
        <w:tc>
          <w:tcPr>
            <w:tcW w:w="2099" w:type="dxa"/>
            <w:gridSpan w:val="4"/>
            <w:tcBorders>
              <w:top w:val="nil"/>
            </w:tcBorders>
            <w:vAlign w:val="center"/>
          </w:tcPr>
          <w:p w14:paraId="21C39D7D" w14:textId="1E89585F" w:rsidR="006056FD" w:rsidRPr="00775605" w:rsidRDefault="006C7ACD" w:rsidP="00775605">
            <w:r w:rsidRPr="00775605">
              <w:t>Garant</w:t>
            </w:r>
            <w:r w:rsidR="0083545D" w:rsidRPr="00775605">
              <w:t xml:space="preserve">, </w:t>
            </w:r>
            <w:r w:rsidRPr="00775605">
              <w:t>Cvičící </w:t>
            </w:r>
          </w:p>
        </w:tc>
        <w:tc>
          <w:tcPr>
            <w:tcW w:w="2107" w:type="dxa"/>
            <w:gridSpan w:val="3"/>
            <w:tcBorders>
              <w:top w:val="nil"/>
            </w:tcBorders>
            <w:vAlign w:val="center"/>
          </w:tcPr>
          <w:p w14:paraId="687D93AF" w14:textId="77777777" w:rsidR="006056FD" w:rsidRPr="00775605" w:rsidRDefault="006056FD" w:rsidP="00775605"/>
        </w:tc>
      </w:tr>
      <w:tr w:rsidR="006C7ACD" w:rsidRPr="000F23DD" w14:paraId="0EA0C964" w14:textId="77777777" w:rsidTr="00A0296D">
        <w:trPr>
          <w:trHeight w:val="284"/>
        </w:trPr>
        <w:tc>
          <w:tcPr>
            <w:tcW w:w="2572" w:type="dxa"/>
            <w:gridSpan w:val="2"/>
            <w:tcBorders>
              <w:top w:val="nil"/>
            </w:tcBorders>
            <w:vAlign w:val="center"/>
          </w:tcPr>
          <w:p w14:paraId="0220DC5E" w14:textId="274D9DED" w:rsidR="006C7ACD" w:rsidRPr="00775605" w:rsidRDefault="006C7ACD" w:rsidP="00775605">
            <w:r w:rsidRPr="00775605">
              <w:t>Podpora přípravy a realizace výroby potravin II</w:t>
            </w:r>
          </w:p>
        </w:tc>
        <w:tc>
          <w:tcPr>
            <w:tcW w:w="2613" w:type="dxa"/>
            <w:gridSpan w:val="3"/>
            <w:tcBorders>
              <w:top w:val="nil"/>
            </w:tcBorders>
            <w:vAlign w:val="center"/>
          </w:tcPr>
          <w:p w14:paraId="41B2A78A" w14:textId="66229114" w:rsidR="006C7ACD" w:rsidRPr="00775605" w:rsidRDefault="006C7ACD" w:rsidP="00775605">
            <w:proofErr w:type="spellStart"/>
            <w:r w:rsidRPr="00775605">
              <w:t>NMgr</w:t>
            </w:r>
            <w:proofErr w:type="spellEnd"/>
            <w:r w:rsidRPr="00775605">
              <w:t xml:space="preserve"> Technologie potravin</w:t>
            </w:r>
          </w:p>
        </w:tc>
        <w:tc>
          <w:tcPr>
            <w:tcW w:w="565" w:type="dxa"/>
            <w:gridSpan w:val="2"/>
            <w:tcBorders>
              <w:top w:val="nil"/>
            </w:tcBorders>
            <w:vAlign w:val="center"/>
          </w:tcPr>
          <w:p w14:paraId="7DD2251C" w14:textId="49915684" w:rsidR="006C7ACD" w:rsidRPr="00775605" w:rsidRDefault="006C7ACD" w:rsidP="00775605">
            <w:r w:rsidRPr="00775605">
              <w:t>1/LS</w:t>
            </w:r>
          </w:p>
        </w:tc>
        <w:tc>
          <w:tcPr>
            <w:tcW w:w="2099" w:type="dxa"/>
            <w:gridSpan w:val="4"/>
            <w:tcBorders>
              <w:top w:val="nil"/>
            </w:tcBorders>
            <w:vAlign w:val="center"/>
          </w:tcPr>
          <w:p w14:paraId="01E69B10" w14:textId="12722721" w:rsidR="006C7ACD" w:rsidRPr="00775605" w:rsidRDefault="006C7ACD" w:rsidP="00775605">
            <w:r w:rsidRPr="00775605">
              <w:t>Garant</w:t>
            </w:r>
            <w:r w:rsidR="0083545D" w:rsidRPr="00775605">
              <w:t xml:space="preserve">, </w:t>
            </w:r>
            <w:r w:rsidRPr="00775605">
              <w:t>Cvičící</w:t>
            </w:r>
            <w:r w:rsidR="0083545D" w:rsidRPr="00775605">
              <w:t xml:space="preserve">, </w:t>
            </w:r>
            <w:r w:rsidRPr="00775605">
              <w:t>Vede seminář</w:t>
            </w:r>
          </w:p>
        </w:tc>
        <w:tc>
          <w:tcPr>
            <w:tcW w:w="2107" w:type="dxa"/>
            <w:gridSpan w:val="3"/>
            <w:tcBorders>
              <w:top w:val="nil"/>
            </w:tcBorders>
            <w:vAlign w:val="center"/>
          </w:tcPr>
          <w:p w14:paraId="06D759E8" w14:textId="77777777" w:rsidR="006C7ACD" w:rsidRPr="00775605" w:rsidRDefault="006C7ACD" w:rsidP="00775605"/>
        </w:tc>
      </w:tr>
      <w:tr w:rsidR="006C7ACD" w:rsidRPr="000F23DD" w14:paraId="5ECC471F" w14:textId="77777777" w:rsidTr="00A0296D">
        <w:trPr>
          <w:trHeight w:val="284"/>
        </w:trPr>
        <w:tc>
          <w:tcPr>
            <w:tcW w:w="2572" w:type="dxa"/>
            <w:gridSpan w:val="2"/>
            <w:tcBorders>
              <w:top w:val="nil"/>
            </w:tcBorders>
            <w:vAlign w:val="center"/>
          </w:tcPr>
          <w:p w14:paraId="495ABCF6" w14:textId="6C7109E6" w:rsidR="006C7ACD" w:rsidRPr="00775605" w:rsidRDefault="006C7ACD" w:rsidP="00775605">
            <w:r w:rsidRPr="00775605">
              <w:t>Ročníkový projekt</w:t>
            </w:r>
          </w:p>
        </w:tc>
        <w:tc>
          <w:tcPr>
            <w:tcW w:w="2613" w:type="dxa"/>
            <w:gridSpan w:val="3"/>
            <w:tcBorders>
              <w:top w:val="nil"/>
            </w:tcBorders>
            <w:vAlign w:val="center"/>
          </w:tcPr>
          <w:p w14:paraId="39100A70" w14:textId="6B18CE63" w:rsidR="006C7ACD" w:rsidRPr="00775605" w:rsidRDefault="006C7ACD" w:rsidP="00775605">
            <w:proofErr w:type="spellStart"/>
            <w:r w:rsidRPr="00775605">
              <w:t>NMgr</w:t>
            </w:r>
            <w:proofErr w:type="spellEnd"/>
            <w:r w:rsidRPr="00775605">
              <w:t xml:space="preserve"> Technologie potravin</w:t>
            </w:r>
          </w:p>
        </w:tc>
        <w:tc>
          <w:tcPr>
            <w:tcW w:w="565" w:type="dxa"/>
            <w:gridSpan w:val="2"/>
            <w:tcBorders>
              <w:top w:val="nil"/>
            </w:tcBorders>
            <w:vAlign w:val="center"/>
          </w:tcPr>
          <w:p w14:paraId="376D3D69" w14:textId="7E84376A" w:rsidR="006C7ACD" w:rsidRPr="00775605" w:rsidRDefault="006C7ACD" w:rsidP="00775605">
            <w:r w:rsidRPr="00775605">
              <w:t>1/ZS</w:t>
            </w:r>
          </w:p>
        </w:tc>
        <w:tc>
          <w:tcPr>
            <w:tcW w:w="2099" w:type="dxa"/>
            <w:gridSpan w:val="4"/>
            <w:tcBorders>
              <w:top w:val="nil"/>
            </w:tcBorders>
            <w:vAlign w:val="center"/>
          </w:tcPr>
          <w:p w14:paraId="74D9ACFF" w14:textId="33807F46" w:rsidR="006C7ACD" w:rsidRPr="00775605" w:rsidRDefault="006C7ACD" w:rsidP="00775605">
            <w:r w:rsidRPr="00775605">
              <w:t>Garant </w:t>
            </w:r>
          </w:p>
        </w:tc>
        <w:tc>
          <w:tcPr>
            <w:tcW w:w="2107" w:type="dxa"/>
            <w:gridSpan w:val="3"/>
            <w:tcBorders>
              <w:top w:val="nil"/>
            </w:tcBorders>
            <w:vAlign w:val="center"/>
          </w:tcPr>
          <w:p w14:paraId="5DCEBA41" w14:textId="77777777" w:rsidR="006C7ACD" w:rsidRPr="00775605" w:rsidRDefault="006C7ACD" w:rsidP="00775605"/>
        </w:tc>
      </w:tr>
      <w:tr w:rsidR="006C7ACD" w:rsidRPr="000F23DD" w14:paraId="48E3B67F" w14:textId="77777777" w:rsidTr="00A0296D">
        <w:trPr>
          <w:trHeight w:val="284"/>
        </w:trPr>
        <w:tc>
          <w:tcPr>
            <w:tcW w:w="2572" w:type="dxa"/>
            <w:gridSpan w:val="2"/>
            <w:tcBorders>
              <w:top w:val="nil"/>
            </w:tcBorders>
            <w:vAlign w:val="center"/>
          </w:tcPr>
          <w:p w14:paraId="2CCE91BD" w14:textId="4E279AB9" w:rsidR="006C7ACD" w:rsidRPr="00775605" w:rsidRDefault="006C7ACD" w:rsidP="00775605">
            <w:r w:rsidRPr="00775605">
              <w:t>Technologie potravin II</w:t>
            </w:r>
          </w:p>
        </w:tc>
        <w:tc>
          <w:tcPr>
            <w:tcW w:w="2613" w:type="dxa"/>
            <w:gridSpan w:val="3"/>
            <w:tcBorders>
              <w:top w:val="nil"/>
            </w:tcBorders>
            <w:vAlign w:val="center"/>
          </w:tcPr>
          <w:p w14:paraId="5A260D4C" w14:textId="77777777" w:rsidR="006C7ACD" w:rsidRPr="00775605" w:rsidRDefault="006C7ACD" w:rsidP="00775605">
            <w:r w:rsidRPr="00775605">
              <w:t xml:space="preserve">Bc Technologie a hodnocení potravin </w:t>
            </w:r>
          </w:p>
          <w:p w14:paraId="0BB9DD79" w14:textId="00D9098F" w:rsidR="006C7ACD" w:rsidRPr="00775605" w:rsidRDefault="006C7ACD" w:rsidP="00775605">
            <w:r w:rsidRPr="00775605">
              <w:t>– Technologie potravin</w:t>
            </w:r>
          </w:p>
        </w:tc>
        <w:tc>
          <w:tcPr>
            <w:tcW w:w="565" w:type="dxa"/>
            <w:gridSpan w:val="2"/>
            <w:tcBorders>
              <w:top w:val="nil"/>
            </w:tcBorders>
            <w:vAlign w:val="center"/>
          </w:tcPr>
          <w:p w14:paraId="74722E51" w14:textId="086D8AD5" w:rsidR="006C7ACD" w:rsidRPr="00775605" w:rsidRDefault="006C7ACD" w:rsidP="00775605">
            <w:r w:rsidRPr="00775605">
              <w:t>2/LS</w:t>
            </w:r>
          </w:p>
        </w:tc>
        <w:tc>
          <w:tcPr>
            <w:tcW w:w="2099" w:type="dxa"/>
            <w:gridSpan w:val="4"/>
            <w:tcBorders>
              <w:top w:val="nil"/>
            </w:tcBorders>
            <w:vAlign w:val="center"/>
          </w:tcPr>
          <w:p w14:paraId="5B67BE94" w14:textId="313B7514" w:rsidR="006C7ACD" w:rsidRPr="00775605" w:rsidRDefault="006C7ACD" w:rsidP="00775605">
            <w:r w:rsidRPr="00775605">
              <w:t>Přednášející</w:t>
            </w:r>
            <w:r w:rsidR="0083545D" w:rsidRPr="00775605">
              <w:t xml:space="preserve">, </w:t>
            </w:r>
            <w:r w:rsidRPr="00775605">
              <w:t>Cvičící</w:t>
            </w:r>
            <w:r w:rsidR="0083545D" w:rsidRPr="00775605">
              <w:t xml:space="preserve">, </w:t>
            </w:r>
            <w:r w:rsidRPr="00775605">
              <w:t>Vede seminář</w:t>
            </w:r>
          </w:p>
        </w:tc>
        <w:tc>
          <w:tcPr>
            <w:tcW w:w="2107" w:type="dxa"/>
            <w:gridSpan w:val="3"/>
            <w:tcBorders>
              <w:top w:val="nil"/>
            </w:tcBorders>
            <w:vAlign w:val="center"/>
          </w:tcPr>
          <w:p w14:paraId="360715FF" w14:textId="77777777" w:rsidR="006C7ACD" w:rsidRPr="00775605" w:rsidRDefault="006C7ACD" w:rsidP="00775605"/>
        </w:tc>
      </w:tr>
      <w:tr w:rsidR="006C7ACD" w:rsidRPr="000F23DD" w14:paraId="6D12DE82" w14:textId="77777777" w:rsidTr="00A0296D">
        <w:trPr>
          <w:trHeight w:val="284"/>
        </w:trPr>
        <w:tc>
          <w:tcPr>
            <w:tcW w:w="2572" w:type="dxa"/>
            <w:gridSpan w:val="2"/>
            <w:tcBorders>
              <w:top w:val="nil"/>
            </w:tcBorders>
            <w:vAlign w:val="center"/>
          </w:tcPr>
          <w:p w14:paraId="62DCFE53" w14:textId="6C4D8044" w:rsidR="006C7ACD" w:rsidRPr="00775605" w:rsidRDefault="006C7ACD" w:rsidP="00775605">
            <w:r w:rsidRPr="00775605">
              <w:t>Technologie výroby potravin živočišného původu I</w:t>
            </w:r>
          </w:p>
        </w:tc>
        <w:tc>
          <w:tcPr>
            <w:tcW w:w="2613" w:type="dxa"/>
            <w:gridSpan w:val="3"/>
            <w:tcBorders>
              <w:top w:val="nil"/>
            </w:tcBorders>
            <w:vAlign w:val="center"/>
          </w:tcPr>
          <w:p w14:paraId="5315AE56" w14:textId="7A47AFAF" w:rsidR="006C7ACD" w:rsidRPr="00775605" w:rsidRDefault="006C7ACD" w:rsidP="00775605">
            <w:proofErr w:type="spellStart"/>
            <w:r w:rsidRPr="00775605">
              <w:t>NMgr</w:t>
            </w:r>
            <w:proofErr w:type="spellEnd"/>
            <w:r w:rsidRPr="00775605">
              <w:t xml:space="preserve"> Technologie potravin</w:t>
            </w:r>
          </w:p>
        </w:tc>
        <w:tc>
          <w:tcPr>
            <w:tcW w:w="565" w:type="dxa"/>
            <w:gridSpan w:val="2"/>
            <w:tcBorders>
              <w:top w:val="nil"/>
            </w:tcBorders>
            <w:vAlign w:val="center"/>
          </w:tcPr>
          <w:p w14:paraId="01CE0093" w14:textId="2B2BD924" w:rsidR="006C7ACD" w:rsidRPr="00775605" w:rsidRDefault="006C7ACD" w:rsidP="00775605">
            <w:r w:rsidRPr="00775605">
              <w:t>1/ZS</w:t>
            </w:r>
          </w:p>
        </w:tc>
        <w:tc>
          <w:tcPr>
            <w:tcW w:w="2099" w:type="dxa"/>
            <w:gridSpan w:val="4"/>
            <w:tcBorders>
              <w:top w:val="nil"/>
            </w:tcBorders>
            <w:vAlign w:val="center"/>
          </w:tcPr>
          <w:p w14:paraId="56F8A705" w14:textId="7767C086" w:rsidR="006C7ACD" w:rsidRPr="00775605" w:rsidRDefault="006C7ACD" w:rsidP="00775605">
            <w:r w:rsidRPr="00775605">
              <w:t>Přednášející </w:t>
            </w:r>
          </w:p>
        </w:tc>
        <w:tc>
          <w:tcPr>
            <w:tcW w:w="2107" w:type="dxa"/>
            <w:gridSpan w:val="3"/>
            <w:tcBorders>
              <w:top w:val="nil"/>
            </w:tcBorders>
            <w:vAlign w:val="center"/>
          </w:tcPr>
          <w:p w14:paraId="1C2C5DB0" w14:textId="77777777" w:rsidR="006C7ACD" w:rsidRPr="00775605" w:rsidRDefault="006C7ACD" w:rsidP="00775605"/>
        </w:tc>
      </w:tr>
      <w:tr w:rsidR="006C7ACD" w:rsidRPr="000F23DD" w14:paraId="00E63572" w14:textId="77777777" w:rsidTr="00A0296D">
        <w:trPr>
          <w:trHeight w:val="284"/>
        </w:trPr>
        <w:tc>
          <w:tcPr>
            <w:tcW w:w="2572" w:type="dxa"/>
            <w:gridSpan w:val="2"/>
            <w:tcBorders>
              <w:top w:val="nil"/>
            </w:tcBorders>
            <w:vAlign w:val="center"/>
          </w:tcPr>
          <w:p w14:paraId="07EF1C90" w14:textId="1C392522" w:rsidR="006C7ACD" w:rsidRPr="00775605" w:rsidRDefault="006C7ACD" w:rsidP="00775605">
            <w:r w:rsidRPr="00775605">
              <w:t>Tradiční a průmyslové biotechnologie</w:t>
            </w:r>
          </w:p>
        </w:tc>
        <w:tc>
          <w:tcPr>
            <w:tcW w:w="2613" w:type="dxa"/>
            <w:gridSpan w:val="3"/>
            <w:tcBorders>
              <w:top w:val="nil"/>
            </w:tcBorders>
            <w:vAlign w:val="center"/>
          </w:tcPr>
          <w:p w14:paraId="223864F2" w14:textId="77777777" w:rsidR="006C7ACD" w:rsidRPr="00775605" w:rsidRDefault="006C7ACD" w:rsidP="00775605">
            <w:r w:rsidRPr="00775605">
              <w:t xml:space="preserve">Bc Technologie a hodnocení potravin </w:t>
            </w:r>
          </w:p>
          <w:p w14:paraId="7B27732F" w14:textId="68855E0B" w:rsidR="006C7ACD" w:rsidRPr="00775605" w:rsidRDefault="006C7ACD" w:rsidP="00775605">
            <w:r w:rsidRPr="00775605">
              <w:t>– Potravinářské biotechnologie a aplikovaná mikrobiologie</w:t>
            </w:r>
          </w:p>
        </w:tc>
        <w:tc>
          <w:tcPr>
            <w:tcW w:w="565" w:type="dxa"/>
            <w:gridSpan w:val="2"/>
            <w:tcBorders>
              <w:top w:val="nil"/>
            </w:tcBorders>
            <w:vAlign w:val="center"/>
          </w:tcPr>
          <w:p w14:paraId="337ADF17" w14:textId="1CC07D94" w:rsidR="006C7ACD" w:rsidRPr="00775605" w:rsidRDefault="006C7ACD" w:rsidP="00775605">
            <w:r w:rsidRPr="00775605">
              <w:t>3/ZS</w:t>
            </w:r>
          </w:p>
        </w:tc>
        <w:tc>
          <w:tcPr>
            <w:tcW w:w="2099" w:type="dxa"/>
            <w:gridSpan w:val="4"/>
            <w:tcBorders>
              <w:top w:val="nil"/>
            </w:tcBorders>
            <w:vAlign w:val="center"/>
          </w:tcPr>
          <w:p w14:paraId="0BCD4981" w14:textId="57D66980" w:rsidR="006C7ACD" w:rsidRPr="00775605" w:rsidRDefault="006C7ACD" w:rsidP="00775605">
            <w:r w:rsidRPr="00775605">
              <w:t>Přednášející</w:t>
            </w:r>
            <w:r w:rsidR="0083545D" w:rsidRPr="00775605">
              <w:t xml:space="preserve">, </w:t>
            </w:r>
            <w:r w:rsidRPr="00775605">
              <w:t>Vede seminář</w:t>
            </w:r>
          </w:p>
        </w:tc>
        <w:tc>
          <w:tcPr>
            <w:tcW w:w="2107" w:type="dxa"/>
            <w:gridSpan w:val="3"/>
            <w:tcBorders>
              <w:top w:val="nil"/>
            </w:tcBorders>
            <w:vAlign w:val="center"/>
          </w:tcPr>
          <w:p w14:paraId="5D898CAA" w14:textId="77777777" w:rsidR="006C7ACD" w:rsidRPr="00775605" w:rsidRDefault="006C7ACD" w:rsidP="00775605"/>
        </w:tc>
      </w:tr>
      <w:tr w:rsidR="006C7ACD" w:rsidRPr="000F23DD" w14:paraId="2A0BA15C" w14:textId="77777777" w:rsidTr="00A0296D">
        <w:trPr>
          <w:trHeight w:val="284"/>
        </w:trPr>
        <w:tc>
          <w:tcPr>
            <w:tcW w:w="2572" w:type="dxa"/>
            <w:gridSpan w:val="2"/>
            <w:tcBorders>
              <w:top w:val="nil"/>
            </w:tcBorders>
            <w:vAlign w:val="center"/>
          </w:tcPr>
          <w:p w14:paraId="1A9D082B" w14:textId="77DA4E6F" w:rsidR="006C7ACD" w:rsidRPr="00775605" w:rsidRDefault="006C7ACD" w:rsidP="00775605">
            <w:r w:rsidRPr="00775605">
              <w:t>Výroba alkoholických a nealkoholických nápojů</w:t>
            </w:r>
          </w:p>
        </w:tc>
        <w:tc>
          <w:tcPr>
            <w:tcW w:w="2613" w:type="dxa"/>
            <w:gridSpan w:val="3"/>
            <w:tcBorders>
              <w:top w:val="nil"/>
            </w:tcBorders>
            <w:vAlign w:val="center"/>
          </w:tcPr>
          <w:p w14:paraId="154F247B" w14:textId="3BC35F22" w:rsidR="006C7ACD" w:rsidRPr="00775605" w:rsidRDefault="006C7ACD" w:rsidP="00775605">
            <w:proofErr w:type="spellStart"/>
            <w:r w:rsidRPr="00775605">
              <w:t>NMgr</w:t>
            </w:r>
            <w:proofErr w:type="spellEnd"/>
            <w:r w:rsidRPr="00775605">
              <w:t xml:space="preserve"> Technologie potravin</w:t>
            </w:r>
          </w:p>
        </w:tc>
        <w:tc>
          <w:tcPr>
            <w:tcW w:w="565" w:type="dxa"/>
            <w:gridSpan w:val="2"/>
            <w:tcBorders>
              <w:top w:val="nil"/>
            </w:tcBorders>
            <w:vAlign w:val="center"/>
          </w:tcPr>
          <w:p w14:paraId="18372CE9" w14:textId="5B75AA52" w:rsidR="006C7ACD" w:rsidRPr="00775605" w:rsidRDefault="006C7ACD" w:rsidP="00775605">
            <w:r w:rsidRPr="00775605">
              <w:t>2/ZS</w:t>
            </w:r>
          </w:p>
        </w:tc>
        <w:tc>
          <w:tcPr>
            <w:tcW w:w="2099" w:type="dxa"/>
            <w:gridSpan w:val="4"/>
            <w:tcBorders>
              <w:top w:val="nil"/>
            </w:tcBorders>
            <w:vAlign w:val="center"/>
          </w:tcPr>
          <w:p w14:paraId="17C2948A" w14:textId="7989EE9C" w:rsidR="006C7ACD" w:rsidRPr="00775605" w:rsidRDefault="006C7ACD" w:rsidP="00775605">
            <w:r w:rsidRPr="00775605">
              <w:t>Přednášející</w:t>
            </w:r>
            <w:r w:rsidR="0083545D" w:rsidRPr="00775605">
              <w:t xml:space="preserve">, </w:t>
            </w:r>
            <w:r w:rsidRPr="00775605">
              <w:t>Cvičící </w:t>
            </w:r>
          </w:p>
        </w:tc>
        <w:tc>
          <w:tcPr>
            <w:tcW w:w="2107" w:type="dxa"/>
            <w:gridSpan w:val="3"/>
            <w:tcBorders>
              <w:top w:val="nil"/>
            </w:tcBorders>
            <w:vAlign w:val="center"/>
          </w:tcPr>
          <w:p w14:paraId="1EC94292" w14:textId="77777777" w:rsidR="006C7ACD" w:rsidRPr="00775605" w:rsidRDefault="006C7ACD" w:rsidP="00775605"/>
        </w:tc>
      </w:tr>
      <w:tr w:rsidR="006C7ACD" w14:paraId="21FB2643" w14:textId="77777777" w:rsidTr="00982FBC">
        <w:tc>
          <w:tcPr>
            <w:tcW w:w="9956" w:type="dxa"/>
            <w:gridSpan w:val="14"/>
            <w:shd w:val="clear" w:color="auto" w:fill="F7CAAC"/>
          </w:tcPr>
          <w:p w14:paraId="3342BA8B" w14:textId="77777777" w:rsidR="006C7ACD" w:rsidRDefault="006C7ACD" w:rsidP="006C7ACD">
            <w:pPr>
              <w:jc w:val="both"/>
            </w:pPr>
            <w:r>
              <w:rPr>
                <w:b/>
              </w:rPr>
              <w:t xml:space="preserve">Údaje o vzdělání na VŠ </w:t>
            </w:r>
          </w:p>
        </w:tc>
      </w:tr>
      <w:tr w:rsidR="006C7ACD" w:rsidRPr="00570399" w14:paraId="490B9C72" w14:textId="77777777" w:rsidTr="00982FBC">
        <w:trPr>
          <w:trHeight w:val="329"/>
        </w:trPr>
        <w:tc>
          <w:tcPr>
            <w:tcW w:w="9956" w:type="dxa"/>
            <w:gridSpan w:val="14"/>
          </w:tcPr>
          <w:p w14:paraId="3AF7A1EC" w14:textId="749C27B7" w:rsidR="006C7ACD" w:rsidRPr="00570399" w:rsidRDefault="006C7ACD" w:rsidP="006C7ACD">
            <w:pPr>
              <w:spacing w:before="120" w:after="120"/>
              <w:jc w:val="both"/>
              <w:rPr>
                <w:b/>
              </w:rPr>
            </w:pPr>
            <w:r w:rsidRPr="00A81AEA">
              <w:t xml:space="preserve">2015: UTB Zlín, FT, </w:t>
            </w:r>
            <w:r w:rsidRPr="00A81AEA">
              <w:rPr>
                <w:rFonts w:eastAsia="Calibri"/>
              </w:rPr>
              <w:t xml:space="preserve">SP Chemie a technologie potravin, </w:t>
            </w:r>
            <w:r w:rsidRPr="00A81AEA">
              <w:t>obor Technologie potravin, Ph.D.</w:t>
            </w:r>
          </w:p>
        </w:tc>
      </w:tr>
      <w:tr w:rsidR="006C7ACD" w14:paraId="3871AA80" w14:textId="77777777" w:rsidTr="00982FBC">
        <w:tc>
          <w:tcPr>
            <w:tcW w:w="9956" w:type="dxa"/>
            <w:gridSpan w:val="14"/>
            <w:shd w:val="clear" w:color="auto" w:fill="F7CAAC"/>
          </w:tcPr>
          <w:p w14:paraId="5D7DA6B7" w14:textId="623A05A8" w:rsidR="006C7ACD" w:rsidRDefault="0092097A" w:rsidP="006C7ACD">
            <w:pPr>
              <w:jc w:val="both"/>
              <w:rPr>
                <w:b/>
              </w:rPr>
            </w:pPr>
            <w:r>
              <w:rPr>
                <w:b/>
              </w:rPr>
              <w:t>Údaje</w:t>
            </w:r>
            <w:r w:rsidR="006C7ACD">
              <w:rPr>
                <w:b/>
              </w:rPr>
              <w:t xml:space="preserve"> o odborném působení od absolvování VŠ</w:t>
            </w:r>
          </w:p>
        </w:tc>
      </w:tr>
      <w:tr w:rsidR="006C7ACD" w:rsidRPr="00B55CF6" w14:paraId="1417ED4C" w14:textId="77777777" w:rsidTr="00982FBC">
        <w:trPr>
          <w:trHeight w:val="288"/>
        </w:trPr>
        <w:tc>
          <w:tcPr>
            <w:tcW w:w="9956" w:type="dxa"/>
            <w:gridSpan w:val="14"/>
          </w:tcPr>
          <w:p w14:paraId="461AFAE5" w14:textId="7C626134" w:rsidR="006C7ACD" w:rsidRPr="00B55CF6" w:rsidRDefault="006C7ACD" w:rsidP="00494C21">
            <w:pPr>
              <w:spacing w:before="120" w:after="120"/>
              <w:ind w:left="2829" w:hanging="2829"/>
              <w:jc w:val="both"/>
            </w:pPr>
            <w:r w:rsidRPr="00A81AEA">
              <w:t>2014 – dosud: UTB Zlín, FT, asistent, od r. 2017 odborný asistent</w:t>
            </w:r>
            <w:r>
              <w:t xml:space="preserve">, </w:t>
            </w:r>
            <w:r w:rsidRPr="00A81AEA">
              <w:t xml:space="preserve">od r. </w:t>
            </w:r>
            <w:r>
              <w:t>2021</w:t>
            </w:r>
            <w:r w:rsidRPr="00A81AEA">
              <w:t xml:space="preserve"> </w:t>
            </w:r>
            <w:r w:rsidRPr="00475DE7">
              <w:t>docent</w:t>
            </w:r>
            <w:r w:rsidRPr="00475DE7">
              <w:rPr>
                <w:rFonts w:eastAsia="Arial Unicode MS"/>
              </w:rPr>
              <w:t xml:space="preserve"> </w:t>
            </w:r>
            <w:r w:rsidR="006A39A5" w:rsidRPr="00475DE7">
              <w:t>(pp.)</w:t>
            </w:r>
          </w:p>
        </w:tc>
      </w:tr>
      <w:tr w:rsidR="006C7ACD" w14:paraId="4DAE431E" w14:textId="77777777" w:rsidTr="00982FBC">
        <w:trPr>
          <w:trHeight w:val="250"/>
        </w:trPr>
        <w:tc>
          <w:tcPr>
            <w:tcW w:w="9956" w:type="dxa"/>
            <w:gridSpan w:val="14"/>
            <w:shd w:val="clear" w:color="auto" w:fill="F7CAAC"/>
          </w:tcPr>
          <w:p w14:paraId="74F748BC" w14:textId="12212A1A" w:rsidR="006C7ACD" w:rsidRDefault="00BC0238" w:rsidP="006C7ACD">
            <w:pPr>
              <w:jc w:val="both"/>
            </w:pPr>
            <w:r>
              <w:rPr>
                <w:b/>
              </w:rPr>
              <w:t>Zkušenosti</w:t>
            </w:r>
            <w:r w:rsidR="006C7ACD">
              <w:rPr>
                <w:b/>
              </w:rPr>
              <w:t xml:space="preserve"> s vedením kvalifikačních a rigorózních prací</w:t>
            </w:r>
          </w:p>
        </w:tc>
      </w:tr>
      <w:tr w:rsidR="006C7ACD" w14:paraId="23CA4E9D" w14:textId="77777777" w:rsidTr="00982FBC">
        <w:trPr>
          <w:trHeight w:val="371"/>
        </w:trPr>
        <w:tc>
          <w:tcPr>
            <w:tcW w:w="9956" w:type="dxa"/>
            <w:gridSpan w:val="14"/>
          </w:tcPr>
          <w:p w14:paraId="3151A240" w14:textId="56A97633" w:rsidR="006C7ACD" w:rsidRDefault="006C7ACD" w:rsidP="006C7ACD">
            <w:pPr>
              <w:spacing w:before="120" w:after="120"/>
              <w:jc w:val="both"/>
            </w:pPr>
            <w:r>
              <w:t xml:space="preserve">Počet obhájených prací, které vyučující vedl v období </w:t>
            </w:r>
            <w:proofErr w:type="gramStart"/>
            <w:r w:rsidR="00282AE5">
              <w:t>2015 – 2024</w:t>
            </w:r>
            <w:proofErr w:type="gramEnd"/>
            <w:r w:rsidRPr="00475DE7">
              <w:t xml:space="preserve">: </w:t>
            </w:r>
            <w:r w:rsidRPr="00475DE7">
              <w:rPr>
                <w:b/>
              </w:rPr>
              <w:t>14</w:t>
            </w:r>
            <w:r w:rsidRPr="00475DE7">
              <w:t xml:space="preserve"> BP, </w:t>
            </w:r>
            <w:r w:rsidRPr="00475DE7">
              <w:rPr>
                <w:b/>
                <w:bCs/>
              </w:rPr>
              <w:t>36</w:t>
            </w:r>
            <w:r w:rsidRPr="00475DE7">
              <w:t xml:space="preserve"> DP.</w:t>
            </w:r>
          </w:p>
        </w:tc>
      </w:tr>
      <w:tr w:rsidR="006C7ACD" w14:paraId="3A30B167" w14:textId="77777777" w:rsidTr="00A0296D">
        <w:trPr>
          <w:cantSplit/>
        </w:trPr>
        <w:tc>
          <w:tcPr>
            <w:tcW w:w="3331" w:type="dxa"/>
            <w:gridSpan w:val="3"/>
            <w:tcBorders>
              <w:top w:val="single" w:sz="12" w:space="0" w:color="auto"/>
            </w:tcBorders>
            <w:shd w:val="clear" w:color="auto" w:fill="F7CAAC"/>
          </w:tcPr>
          <w:p w14:paraId="23369CF3" w14:textId="77777777" w:rsidR="006C7ACD" w:rsidRDefault="006C7ACD" w:rsidP="006C7ACD">
            <w:pPr>
              <w:jc w:val="both"/>
            </w:pPr>
            <w:r>
              <w:rPr>
                <w:b/>
              </w:rPr>
              <w:t xml:space="preserve">Obor habilitačního řízení </w:t>
            </w:r>
          </w:p>
        </w:tc>
        <w:tc>
          <w:tcPr>
            <w:tcW w:w="2234" w:type="dxa"/>
            <w:gridSpan w:val="3"/>
            <w:tcBorders>
              <w:top w:val="single" w:sz="12" w:space="0" w:color="auto"/>
            </w:tcBorders>
            <w:shd w:val="clear" w:color="auto" w:fill="F7CAAC"/>
          </w:tcPr>
          <w:p w14:paraId="012FEDCC" w14:textId="77777777" w:rsidR="006C7ACD" w:rsidRDefault="006C7ACD" w:rsidP="006C7ACD">
            <w:pPr>
              <w:jc w:val="both"/>
            </w:pPr>
            <w:r>
              <w:rPr>
                <w:b/>
              </w:rPr>
              <w:t>Rok udělení hodnosti</w:t>
            </w:r>
          </w:p>
        </w:tc>
        <w:tc>
          <w:tcPr>
            <w:tcW w:w="2284" w:type="dxa"/>
            <w:gridSpan w:val="5"/>
            <w:tcBorders>
              <w:top w:val="single" w:sz="12" w:space="0" w:color="auto"/>
              <w:right w:val="single" w:sz="12" w:space="0" w:color="auto"/>
            </w:tcBorders>
            <w:shd w:val="clear" w:color="auto" w:fill="F7CAAC"/>
          </w:tcPr>
          <w:p w14:paraId="26C26495" w14:textId="77777777" w:rsidR="006C7ACD" w:rsidRDefault="006C7ACD" w:rsidP="006C7ACD">
            <w:pPr>
              <w:jc w:val="both"/>
            </w:pPr>
            <w:r>
              <w:rPr>
                <w:b/>
              </w:rPr>
              <w:t>Řízení konáno na VŠ</w:t>
            </w:r>
          </w:p>
        </w:tc>
        <w:tc>
          <w:tcPr>
            <w:tcW w:w="2107" w:type="dxa"/>
            <w:gridSpan w:val="3"/>
            <w:tcBorders>
              <w:top w:val="single" w:sz="12" w:space="0" w:color="auto"/>
              <w:left w:val="single" w:sz="12" w:space="0" w:color="auto"/>
            </w:tcBorders>
            <w:shd w:val="clear" w:color="auto" w:fill="F7CAAC"/>
          </w:tcPr>
          <w:p w14:paraId="0A9967D3" w14:textId="1685296E" w:rsidR="006C7ACD" w:rsidRDefault="00BC0238" w:rsidP="006C7ACD">
            <w:pPr>
              <w:jc w:val="both"/>
              <w:rPr>
                <w:b/>
              </w:rPr>
            </w:pPr>
            <w:r>
              <w:rPr>
                <w:b/>
              </w:rPr>
              <w:t>Ohlasy</w:t>
            </w:r>
            <w:r w:rsidR="006C7ACD">
              <w:rPr>
                <w:b/>
              </w:rPr>
              <w:t xml:space="preserve"> publikací</w:t>
            </w:r>
          </w:p>
        </w:tc>
      </w:tr>
      <w:tr w:rsidR="006C7ACD" w14:paraId="3C848832" w14:textId="77777777" w:rsidTr="00A0296D">
        <w:trPr>
          <w:cantSplit/>
        </w:trPr>
        <w:tc>
          <w:tcPr>
            <w:tcW w:w="3331" w:type="dxa"/>
            <w:gridSpan w:val="3"/>
            <w:vAlign w:val="center"/>
          </w:tcPr>
          <w:p w14:paraId="791290E5" w14:textId="514D3D0D" w:rsidR="006C7ACD" w:rsidRDefault="006C7ACD" w:rsidP="006C7ACD">
            <w:pPr>
              <w:spacing w:before="60" w:after="60"/>
            </w:pPr>
            <w:r w:rsidRPr="000802CB">
              <w:t>Technologie potravin</w:t>
            </w:r>
          </w:p>
        </w:tc>
        <w:tc>
          <w:tcPr>
            <w:tcW w:w="2234" w:type="dxa"/>
            <w:gridSpan w:val="3"/>
            <w:vAlign w:val="center"/>
          </w:tcPr>
          <w:p w14:paraId="584DACDB" w14:textId="02ABCDA4" w:rsidR="006C7ACD" w:rsidRDefault="006C7ACD" w:rsidP="006C7ACD">
            <w:pPr>
              <w:spacing w:before="60" w:after="60"/>
            </w:pPr>
            <w:r w:rsidRPr="000802CB">
              <w:t>2021</w:t>
            </w:r>
          </w:p>
        </w:tc>
        <w:tc>
          <w:tcPr>
            <w:tcW w:w="2284" w:type="dxa"/>
            <w:gridSpan w:val="5"/>
            <w:tcBorders>
              <w:right w:val="single" w:sz="12" w:space="0" w:color="auto"/>
            </w:tcBorders>
            <w:vAlign w:val="center"/>
          </w:tcPr>
          <w:p w14:paraId="36ED3D94" w14:textId="61FEEF28" w:rsidR="006C7ACD" w:rsidRDefault="006C7ACD" w:rsidP="006C7ACD">
            <w:pPr>
              <w:spacing w:before="60" w:after="60"/>
            </w:pPr>
            <w:r w:rsidRPr="000802CB">
              <w:t>UTB Zlín</w:t>
            </w:r>
          </w:p>
        </w:tc>
        <w:tc>
          <w:tcPr>
            <w:tcW w:w="695" w:type="dxa"/>
            <w:tcBorders>
              <w:left w:val="single" w:sz="12" w:space="0" w:color="auto"/>
            </w:tcBorders>
            <w:shd w:val="clear" w:color="auto" w:fill="F7CAAC"/>
            <w:vAlign w:val="center"/>
          </w:tcPr>
          <w:p w14:paraId="46601F72" w14:textId="77777777" w:rsidR="006C7ACD" w:rsidRPr="00F20AEF" w:rsidRDefault="006C7ACD" w:rsidP="006C7ACD">
            <w:proofErr w:type="spellStart"/>
            <w:r w:rsidRPr="00F20AEF">
              <w:rPr>
                <w:b/>
              </w:rPr>
              <w:t>WoS</w:t>
            </w:r>
            <w:proofErr w:type="spellEnd"/>
          </w:p>
        </w:tc>
        <w:tc>
          <w:tcPr>
            <w:tcW w:w="706" w:type="dxa"/>
            <w:shd w:val="clear" w:color="auto" w:fill="F7CAAC"/>
            <w:vAlign w:val="center"/>
          </w:tcPr>
          <w:p w14:paraId="70A33998" w14:textId="77777777" w:rsidR="006C7ACD" w:rsidRPr="00F20AEF" w:rsidRDefault="006C7ACD" w:rsidP="006C7ACD">
            <w:pPr>
              <w:rPr>
                <w:sz w:val="18"/>
              </w:rPr>
            </w:pPr>
            <w:proofErr w:type="spellStart"/>
            <w:r w:rsidRPr="00F20AEF">
              <w:rPr>
                <w:b/>
                <w:sz w:val="18"/>
              </w:rPr>
              <w:t>Scopus</w:t>
            </w:r>
            <w:proofErr w:type="spellEnd"/>
          </w:p>
        </w:tc>
        <w:tc>
          <w:tcPr>
            <w:tcW w:w="706" w:type="dxa"/>
            <w:shd w:val="clear" w:color="auto" w:fill="F7CAAC"/>
            <w:vAlign w:val="center"/>
          </w:tcPr>
          <w:p w14:paraId="40E56C9D" w14:textId="77777777" w:rsidR="006C7ACD" w:rsidRDefault="006C7ACD" w:rsidP="006C7ACD">
            <w:r>
              <w:rPr>
                <w:b/>
                <w:sz w:val="18"/>
              </w:rPr>
              <w:t>ostatní</w:t>
            </w:r>
          </w:p>
        </w:tc>
      </w:tr>
      <w:tr w:rsidR="006C7ACD" w:rsidRPr="00E03179" w14:paraId="2053BD02" w14:textId="77777777" w:rsidTr="00A0296D">
        <w:trPr>
          <w:cantSplit/>
          <w:trHeight w:val="70"/>
        </w:trPr>
        <w:tc>
          <w:tcPr>
            <w:tcW w:w="3331" w:type="dxa"/>
            <w:gridSpan w:val="3"/>
            <w:shd w:val="clear" w:color="auto" w:fill="F7CAAC"/>
          </w:tcPr>
          <w:p w14:paraId="4369B2BE" w14:textId="77777777" w:rsidR="006C7ACD" w:rsidRDefault="006C7ACD" w:rsidP="006C7ACD">
            <w:pPr>
              <w:jc w:val="both"/>
            </w:pPr>
            <w:r>
              <w:rPr>
                <w:b/>
              </w:rPr>
              <w:t>Obor jmenovacího řízení</w:t>
            </w:r>
          </w:p>
        </w:tc>
        <w:tc>
          <w:tcPr>
            <w:tcW w:w="2234" w:type="dxa"/>
            <w:gridSpan w:val="3"/>
            <w:shd w:val="clear" w:color="auto" w:fill="F7CAAC"/>
          </w:tcPr>
          <w:p w14:paraId="48FAEEED" w14:textId="77777777" w:rsidR="006C7ACD" w:rsidRDefault="006C7ACD" w:rsidP="006C7ACD">
            <w:pPr>
              <w:jc w:val="both"/>
            </w:pPr>
            <w:r>
              <w:rPr>
                <w:b/>
              </w:rPr>
              <w:t>Rok udělení hodnosti</w:t>
            </w:r>
          </w:p>
        </w:tc>
        <w:tc>
          <w:tcPr>
            <w:tcW w:w="2284" w:type="dxa"/>
            <w:gridSpan w:val="5"/>
            <w:tcBorders>
              <w:right w:val="single" w:sz="12" w:space="0" w:color="auto"/>
            </w:tcBorders>
            <w:shd w:val="clear" w:color="auto" w:fill="F7CAAC"/>
          </w:tcPr>
          <w:p w14:paraId="5DACD403" w14:textId="77777777" w:rsidR="006C7ACD" w:rsidRDefault="006C7ACD" w:rsidP="006C7ACD">
            <w:pPr>
              <w:jc w:val="both"/>
            </w:pPr>
            <w:r>
              <w:rPr>
                <w:b/>
              </w:rPr>
              <w:t>Řízení konáno na VŠ</w:t>
            </w:r>
          </w:p>
        </w:tc>
        <w:tc>
          <w:tcPr>
            <w:tcW w:w="695" w:type="dxa"/>
            <w:tcBorders>
              <w:left w:val="single" w:sz="12" w:space="0" w:color="auto"/>
            </w:tcBorders>
          </w:tcPr>
          <w:p w14:paraId="4A4E4FBB" w14:textId="2AE74915" w:rsidR="006C7ACD" w:rsidRPr="004247A6" w:rsidRDefault="004247A6" w:rsidP="006C7ACD">
            <w:pPr>
              <w:jc w:val="center"/>
              <w:rPr>
                <w:b/>
              </w:rPr>
            </w:pPr>
            <w:r w:rsidRPr="004247A6">
              <w:rPr>
                <w:b/>
              </w:rPr>
              <w:t>274</w:t>
            </w:r>
          </w:p>
        </w:tc>
        <w:tc>
          <w:tcPr>
            <w:tcW w:w="706" w:type="dxa"/>
          </w:tcPr>
          <w:p w14:paraId="39558E34" w14:textId="278577C5" w:rsidR="006C7ACD" w:rsidRPr="004247A6" w:rsidRDefault="004247A6" w:rsidP="006C7ACD">
            <w:pPr>
              <w:jc w:val="center"/>
              <w:rPr>
                <w:b/>
              </w:rPr>
            </w:pPr>
            <w:r w:rsidRPr="004247A6">
              <w:rPr>
                <w:b/>
                <w:bCs/>
              </w:rPr>
              <w:t>352</w:t>
            </w:r>
          </w:p>
        </w:tc>
        <w:tc>
          <w:tcPr>
            <w:tcW w:w="706" w:type="dxa"/>
          </w:tcPr>
          <w:p w14:paraId="223D2F7E" w14:textId="1DA37C85" w:rsidR="006C7ACD" w:rsidRPr="004247A6" w:rsidRDefault="006C7ACD" w:rsidP="006C7ACD">
            <w:pPr>
              <w:jc w:val="center"/>
              <w:rPr>
                <w:b/>
              </w:rPr>
            </w:pPr>
            <w:r w:rsidRPr="004247A6">
              <w:rPr>
                <w:b/>
              </w:rPr>
              <w:t>15</w:t>
            </w:r>
          </w:p>
        </w:tc>
      </w:tr>
      <w:tr w:rsidR="006C7ACD" w14:paraId="63666148" w14:textId="77777777" w:rsidTr="00A0296D">
        <w:trPr>
          <w:trHeight w:val="205"/>
        </w:trPr>
        <w:tc>
          <w:tcPr>
            <w:tcW w:w="3331" w:type="dxa"/>
            <w:gridSpan w:val="3"/>
            <w:vAlign w:val="center"/>
          </w:tcPr>
          <w:p w14:paraId="4786AD19" w14:textId="77777777" w:rsidR="006C7ACD" w:rsidRDefault="006C7ACD" w:rsidP="006C7ACD">
            <w:r>
              <w:t>---</w:t>
            </w:r>
          </w:p>
        </w:tc>
        <w:tc>
          <w:tcPr>
            <w:tcW w:w="2234" w:type="dxa"/>
            <w:gridSpan w:val="3"/>
            <w:vAlign w:val="center"/>
          </w:tcPr>
          <w:p w14:paraId="14AB7AD7" w14:textId="77777777" w:rsidR="006C7ACD" w:rsidRDefault="006C7ACD" w:rsidP="006C7ACD">
            <w:r>
              <w:t>---</w:t>
            </w:r>
          </w:p>
        </w:tc>
        <w:tc>
          <w:tcPr>
            <w:tcW w:w="2284" w:type="dxa"/>
            <w:gridSpan w:val="5"/>
            <w:tcBorders>
              <w:right w:val="single" w:sz="12" w:space="0" w:color="auto"/>
            </w:tcBorders>
            <w:vAlign w:val="center"/>
          </w:tcPr>
          <w:p w14:paraId="11944D05" w14:textId="77777777" w:rsidR="006C7ACD" w:rsidRDefault="006C7ACD" w:rsidP="006C7ACD">
            <w:r>
              <w:t>---</w:t>
            </w:r>
          </w:p>
        </w:tc>
        <w:tc>
          <w:tcPr>
            <w:tcW w:w="1401" w:type="dxa"/>
            <w:gridSpan w:val="2"/>
            <w:tcBorders>
              <w:left w:val="single" w:sz="12" w:space="0" w:color="auto"/>
            </w:tcBorders>
            <w:shd w:val="clear" w:color="auto" w:fill="FBD4B4"/>
            <w:vAlign w:val="center"/>
          </w:tcPr>
          <w:p w14:paraId="015B742A" w14:textId="77777777" w:rsidR="006C7ACD" w:rsidRPr="004247A6" w:rsidRDefault="006C7ACD" w:rsidP="006C7ACD">
            <w:pPr>
              <w:jc w:val="both"/>
              <w:rPr>
                <w:b/>
                <w:sz w:val="18"/>
              </w:rPr>
            </w:pPr>
            <w:r w:rsidRPr="004247A6">
              <w:rPr>
                <w:b/>
                <w:sz w:val="18"/>
              </w:rPr>
              <w:t xml:space="preserve">H-index </w:t>
            </w:r>
            <w:proofErr w:type="spellStart"/>
            <w:r w:rsidRPr="004247A6">
              <w:rPr>
                <w:b/>
                <w:sz w:val="18"/>
              </w:rPr>
              <w:t>WoS</w:t>
            </w:r>
            <w:proofErr w:type="spellEnd"/>
            <w:r w:rsidRPr="004247A6">
              <w:rPr>
                <w:b/>
                <w:sz w:val="18"/>
              </w:rPr>
              <w:t>/</w:t>
            </w:r>
            <w:proofErr w:type="spellStart"/>
            <w:r w:rsidRPr="004247A6">
              <w:rPr>
                <w:b/>
                <w:sz w:val="18"/>
              </w:rPr>
              <w:t>Scopus</w:t>
            </w:r>
            <w:proofErr w:type="spellEnd"/>
          </w:p>
        </w:tc>
        <w:tc>
          <w:tcPr>
            <w:tcW w:w="706" w:type="dxa"/>
            <w:vAlign w:val="center"/>
          </w:tcPr>
          <w:p w14:paraId="2C841D57" w14:textId="2970860C" w:rsidR="006C7ACD" w:rsidRPr="004247A6" w:rsidRDefault="006C7ACD" w:rsidP="006C7ACD">
            <w:pPr>
              <w:jc w:val="center"/>
              <w:rPr>
                <w:b/>
              </w:rPr>
            </w:pPr>
            <w:r w:rsidRPr="004247A6">
              <w:rPr>
                <w:b/>
              </w:rPr>
              <w:t>1</w:t>
            </w:r>
            <w:r w:rsidR="004247A6" w:rsidRPr="004247A6">
              <w:rPr>
                <w:b/>
              </w:rPr>
              <w:t>1</w:t>
            </w:r>
            <w:r w:rsidRPr="004247A6">
              <w:rPr>
                <w:b/>
              </w:rPr>
              <w:t>/1</w:t>
            </w:r>
            <w:r w:rsidR="004247A6" w:rsidRPr="004247A6">
              <w:rPr>
                <w:b/>
              </w:rPr>
              <w:t>3</w:t>
            </w:r>
          </w:p>
        </w:tc>
      </w:tr>
      <w:tr w:rsidR="006C7ACD" w14:paraId="751B76DB" w14:textId="77777777" w:rsidTr="00982FBC">
        <w:tc>
          <w:tcPr>
            <w:tcW w:w="9956" w:type="dxa"/>
            <w:gridSpan w:val="14"/>
            <w:shd w:val="clear" w:color="auto" w:fill="F7CAAC"/>
          </w:tcPr>
          <w:p w14:paraId="69AEE1DB" w14:textId="558F643F" w:rsidR="006C7ACD" w:rsidRDefault="00802340" w:rsidP="006C7ACD">
            <w:pPr>
              <w:jc w:val="both"/>
              <w:rPr>
                <w:b/>
              </w:rPr>
            </w:pPr>
            <w:r>
              <w:rPr>
                <w:b/>
              </w:rPr>
              <w:t>Přehled</w:t>
            </w:r>
            <w:r w:rsidR="006C7ACD">
              <w:rPr>
                <w:b/>
              </w:rPr>
              <w:t xml:space="preserve"> o nejvýznamnější publikační a další tvůrčí činnosti nebo další profesní činnosti u odborníků z praxe vztahující se k zabezpečovaným předmětům </w:t>
            </w:r>
          </w:p>
        </w:tc>
      </w:tr>
      <w:tr w:rsidR="006C7ACD" w:rsidRPr="00641DD1" w14:paraId="3696CF63" w14:textId="77777777" w:rsidTr="00982FBC">
        <w:trPr>
          <w:trHeight w:val="708"/>
        </w:trPr>
        <w:tc>
          <w:tcPr>
            <w:tcW w:w="9956" w:type="dxa"/>
            <w:gridSpan w:val="14"/>
          </w:tcPr>
          <w:p w14:paraId="7105B522" w14:textId="63200710" w:rsidR="00475DE7" w:rsidRPr="009C0B0E" w:rsidRDefault="00475DE7" w:rsidP="00475DE7">
            <w:pPr>
              <w:spacing w:before="120" w:after="120"/>
              <w:jc w:val="both"/>
              <w:rPr>
                <w:rFonts w:eastAsia="Calibri"/>
              </w:rPr>
            </w:pPr>
            <w:r w:rsidRPr="00EC380F">
              <w:rPr>
                <w:b/>
                <w:color w:val="212529"/>
                <w:shd w:val="clear" w:color="auto" w:fill="FFFFFF"/>
              </w:rPr>
              <w:t>SALEK, R.N. (</w:t>
            </w:r>
            <w:proofErr w:type="gramStart"/>
            <w:r w:rsidRPr="00EC380F">
              <w:rPr>
                <w:b/>
                <w:color w:val="212529"/>
                <w:shd w:val="clear" w:color="auto" w:fill="FFFFFF"/>
              </w:rPr>
              <w:t>25</w:t>
            </w:r>
            <w:r w:rsidRPr="00EC380F">
              <w:rPr>
                <w:b/>
                <w:color w:val="212529"/>
                <w:shd w:val="clear" w:color="auto" w:fill="FFFFFF"/>
                <w:lang w:val="en-US"/>
              </w:rPr>
              <w:t>%</w:t>
            </w:r>
            <w:proofErr w:type="gramEnd"/>
            <w:r w:rsidRPr="00EC380F">
              <w:rPr>
                <w:b/>
                <w:color w:val="212529"/>
                <w:shd w:val="clear" w:color="auto" w:fill="FFFFFF"/>
                <w:lang w:val="en-US"/>
              </w:rPr>
              <w:t>)</w:t>
            </w:r>
            <w:r w:rsidRPr="009C0B0E">
              <w:rPr>
                <w:color w:val="212529"/>
                <w:shd w:val="clear" w:color="auto" w:fill="FFFFFF"/>
              </w:rPr>
              <w:t xml:space="preserve">, </w:t>
            </w:r>
            <w:r w:rsidRPr="00EC380F">
              <w:rPr>
                <w:color w:val="212529"/>
                <w:shd w:val="clear" w:color="auto" w:fill="FFFFFF"/>
              </w:rPr>
              <w:t>LORENCOVÁ, E.,</w:t>
            </w:r>
            <w:r w:rsidRPr="009C0B0E">
              <w:rPr>
                <w:color w:val="212529"/>
                <w:shd w:val="clear" w:color="auto" w:fill="FFFFFF"/>
              </w:rPr>
              <w:t xml:space="preserve"> GÁL, R., KŮROVÁ, V., OPUSTILOVÁ, K., BUŇKA, F.: </w:t>
            </w:r>
            <w:proofErr w:type="spellStart"/>
            <w:r w:rsidRPr="009C0B0E">
              <w:rPr>
                <w:color w:val="212529"/>
                <w:shd w:val="clear" w:color="auto" w:fill="FFFFFF"/>
              </w:rPr>
              <w:t>Physicochemical</w:t>
            </w:r>
            <w:proofErr w:type="spellEnd"/>
            <w:r w:rsidRPr="009C0B0E">
              <w:rPr>
                <w:color w:val="212529"/>
                <w:shd w:val="clear" w:color="auto" w:fill="FFFFFF"/>
              </w:rPr>
              <w:t xml:space="preserve"> and </w:t>
            </w:r>
            <w:r w:rsidR="00A071FF">
              <w:rPr>
                <w:color w:val="212529"/>
                <w:shd w:val="clear" w:color="auto" w:fill="FFFFFF"/>
              </w:rPr>
              <w:t>s</w:t>
            </w:r>
            <w:r w:rsidRPr="009C0B0E">
              <w:rPr>
                <w:color w:val="212529"/>
                <w:shd w:val="clear" w:color="auto" w:fill="FFFFFF"/>
              </w:rPr>
              <w:t xml:space="preserve">ensory </w:t>
            </w:r>
            <w:proofErr w:type="spellStart"/>
            <w:r w:rsidR="00A071FF">
              <w:rPr>
                <w:color w:val="212529"/>
                <w:shd w:val="clear" w:color="auto" w:fill="FFFFFF"/>
              </w:rPr>
              <w:t>p</w:t>
            </w:r>
            <w:r w:rsidRPr="009C0B0E">
              <w:rPr>
                <w:color w:val="212529"/>
                <w:shd w:val="clear" w:color="auto" w:fill="FFFFFF"/>
              </w:rPr>
              <w:t>roperties</w:t>
            </w:r>
            <w:proofErr w:type="spellEnd"/>
            <w:r w:rsidRPr="009C0B0E">
              <w:rPr>
                <w:color w:val="212529"/>
                <w:shd w:val="clear" w:color="auto" w:fill="FFFFFF"/>
              </w:rPr>
              <w:t xml:space="preserve"> </w:t>
            </w:r>
            <w:proofErr w:type="spellStart"/>
            <w:r w:rsidRPr="009C0B0E">
              <w:rPr>
                <w:color w:val="212529"/>
                <w:shd w:val="clear" w:color="auto" w:fill="FFFFFF"/>
              </w:rPr>
              <w:t>of</w:t>
            </w:r>
            <w:proofErr w:type="spellEnd"/>
            <w:r w:rsidRPr="009C0B0E">
              <w:rPr>
                <w:color w:val="212529"/>
                <w:shd w:val="clear" w:color="auto" w:fill="FFFFFF"/>
              </w:rPr>
              <w:t xml:space="preserve"> Czech </w:t>
            </w:r>
            <w:proofErr w:type="spellStart"/>
            <w:r w:rsidR="00A071FF">
              <w:rPr>
                <w:color w:val="212529"/>
                <w:shd w:val="clear" w:color="auto" w:fill="FFFFFF"/>
              </w:rPr>
              <w:t>l</w:t>
            </w:r>
            <w:r w:rsidRPr="009C0B0E">
              <w:rPr>
                <w:color w:val="212529"/>
                <w:shd w:val="clear" w:color="auto" w:fill="FFFFFF"/>
              </w:rPr>
              <w:t>ager</w:t>
            </w:r>
            <w:proofErr w:type="spellEnd"/>
            <w:r w:rsidRPr="009C0B0E">
              <w:rPr>
                <w:color w:val="212529"/>
                <w:shd w:val="clear" w:color="auto" w:fill="FFFFFF"/>
              </w:rPr>
              <w:t xml:space="preserve"> </w:t>
            </w:r>
            <w:proofErr w:type="spellStart"/>
            <w:r w:rsidR="00A071FF">
              <w:rPr>
                <w:color w:val="212529"/>
                <w:shd w:val="clear" w:color="auto" w:fill="FFFFFF"/>
              </w:rPr>
              <w:t>b</w:t>
            </w:r>
            <w:r w:rsidRPr="009C0B0E">
              <w:rPr>
                <w:color w:val="212529"/>
                <w:shd w:val="clear" w:color="auto" w:fill="FFFFFF"/>
              </w:rPr>
              <w:t>eers</w:t>
            </w:r>
            <w:proofErr w:type="spellEnd"/>
            <w:r w:rsidRPr="009C0B0E">
              <w:rPr>
                <w:color w:val="212529"/>
                <w:shd w:val="clear" w:color="auto" w:fill="FFFFFF"/>
              </w:rPr>
              <w:t xml:space="preserve"> </w:t>
            </w:r>
            <w:proofErr w:type="spellStart"/>
            <w:r w:rsidRPr="009C0B0E">
              <w:rPr>
                <w:color w:val="212529"/>
                <w:shd w:val="clear" w:color="auto" w:fill="FFFFFF"/>
              </w:rPr>
              <w:t>with</w:t>
            </w:r>
            <w:proofErr w:type="spellEnd"/>
            <w:r w:rsidRPr="009C0B0E">
              <w:rPr>
                <w:color w:val="212529"/>
                <w:shd w:val="clear" w:color="auto" w:fill="FFFFFF"/>
              </w:rPr>
              <w:t xml:space="preserve"> </w:t>
            </w:r>
            <w:proofErr w:type="spellStart"/>
            <w:r w:rsidR="00A071FF">
              <w:rPr>
                <w:color w:val="212529"/>
                <w:shd w:val="clear" w:color="auto" w:fill="FFFFFF"/>
              </w:rPr>
              <w:t>i</w:t>
            </w:r>
            <w:r w:rsidRPr="009C0B0E">
              <w:rPr>
                <w:color w:val="212529"/>
                <w:shd w:val="clear" w:color="auto" w:fill="FFFFFF"/>
              </w:rPr>
              <w:t>ncreasing</w:t>
            </w:r>
            <w:proofErr w:type="spellEnd"/>
            <w:r w:rsidRPr="009C0B0E">
              <w:rPr>
                <w:color w:val="212529"/>
                <w:shd w:val="clear" w:color="auto" w:fill="FFFFFF"/>
              </w:rPr>
              <w:t xml:space="preserve"> </w:t>
            </w:r>
            <w:proofErr w:type="spellStart"/>
            <w:r w:rsidR="00A071FF">
              <w:rPr>
                <w:color w:val="212529"/>
                <w:shd w:val="clear" w:color="auto" w:fill="FFFFFF"/>
              </w:rPr>
              <w:t>o</w:t>
            </w:r>
            <w:r w:rsidRPr="009C0B0E">
              <w:rPr>
                <w:color w:val="212529"/>
                <w:shd w:val="clear" w:color="auto" w:fill="FFFFFF"/>
              </w:rPr>
              <w:t>riginal</w:t>
            </w:r>
            <w:proofErr w:type="spellEnd"/>
            <w:r w:rsidRPr="009C0B0E">
              <w:rPr>
                <w:color w:val="212529"/>
                <w:shd w:val="clear" w:color="auto" w:fill="FFFFFF"/>
              </w:rPr>
              <w:t xml:space="preserve"> </w:t>
            </w:r>
            <w:proofErr w:type="spellStart"/>
            <w:r w:rsidR="00A071FF">
              <w:rPr>
                <w:color w:val="212529"/>
                <w:shd w:val="clear" w:color="auto" w:fill="FFFFFF"/>
              </w:rPr>
              <w:t>w</w:t>
            </w:r>
            <w:r w:rsidRPr="009C0B0E">
              <w:rPr>
                <w:color w:val="212529"/>
                <w:shd w:val="clear" w:color="auto" w:fill="FFFFFF"/>
              </w:rPr>
              <w:t>ort</w:t>
            </w:r>
            <w:proofErr w:type="spellEnd"/>
            <w:r w:rsidRPr="009C0B0E">
              <w:rPr>
                <w:color w:val="212529"/>
                <w:shd w:val="clear" w:color="auto" w:fill="FFFFFF"/>
              </w:rPr>
              <w:t xml:space="preserve"> </w:t>
            </w:r>
            <w:proofErr w:type="spellStart"/>
            <w:r w:rsidR="00A071FF">
              <w:rPr>
                <w:color w:val="212529"/>
                <w:shd w:val="clear" w:color="auto" w:fill="FFFFFF"/>
              </w:rPr>
              <w:t>e</w:t>
            </w:r>
            <w:r w:rsidRPr="009C0B0E">
              <w:rPr>
                <w:color w:val="212529"/>
                <w:shd w:val="clear" w:color="auto" w:fill="FFFFFF"/>
              </w:rPr>
              <w:t>xtract</w:t>
            </w:r>
            <w:proofErr w:type="spellEnd"/>
            <w:r w:rsidRPr="009C0B0E">
              <w:rPr>
                <w:color w:val="212529"/>
                <w:shd w:val="clear" w:color="auto" w:fill="FFFFFF"/>
              </w:rPr>
              <w:t xml:space="preserve"> </w:t>
            </w:r>
            <w:proofErr w:type="spellStart"/>
            <w:r w:rsidR="00A071FF">
              <w:rPr>
                <w:color w:val="212529"/>
                <w:shd w:val="clear" w:color="auto" w:fill="FFFFFF"/>
              </w:rPr>
              <w:t>v</w:t>
            </w:r>
            <w:r w:rsidRPr="009C0B0E">
              <w:rPr>
                <w:color w:val="212529"/>
                <w:shd w:val="clear" w:color="auto" w:fill="FFFFFF"/>
              </w:rPr>
              <w:t>alues</w:t>
            </w:r>
            <w:proofErr w:type="spellEnd"/>
            <w:r w:rsidRPr="009C0B0E">
              <w:rPr>
                <w:color w:val="212529"/>
                <w:shd w:val="clear" w:color="auto" w:fill="FFFFFF"/>
              </w:rPr>
              <w:t xml:space="preserve"> </w:t>
            </w:r>
            <w:proofErr w:type="spellStart"/>
            <w:r w:rsidRPr="009C0B0E">
              <w:rPr>
                <w:color w:val="212529"/>
                <w:shd w:val="clear" w:color="auto" w:fill="FFFFFF"/>
              </w:rPr>
              <w:t>during</w:t>
            </w:r>
            <w:proofErr w:type="spellEnd"/>
            <w:r w:rsidRPr="009C0B0E">
              <w:rPr>
                <w:color w:val="212529"/>
                <w:shd w:val="clear" w:color="auto" w:fill="FFFFFF"/>
              </w:rPr>
              <w:t xml:space="preserve"> </w:t>
            </w:r>
            <w:proofErr w:type="spellStart"/>
            <w:r w:rsidR="00A071FF">
              <w:rPr>
                <w:color w:val="212529"/>
                <w:shd w:val="clear" w:color="auto" w:fill="FFFFFF"/>
              </w:rPr>
              <w:t>c</w:t>
            </w:r>
            <w:r w:rsidRPr="009C0B0E">
              <w:rPr>
                <w:color w:val="212529"/>
                <w:shd w:val="clear" w:color="auto" w:fill="FFFFFF"/>
              </w:rPr>
              <w:t>old</w:t>
            </w:r>
            <w:proofErr w:type="spellEnd"/>
            <w:r w:rsidRPr="009C0B0E">
              <w:rPr>
                <w:color w:val="212529"/>
                <w:shd w:val="clear" w:color="auto" w:fill="FFFFFF"/>
              </w:rPr>
              <w:t xml:space="preserve"> </w:t>
            </w:r>
            <w:proofErr w:type="spellStart"/>
            <w:r w:rsidR="00A071FF">
              <w:rPr>
                <w:color w:val="212529"/>
                <w:shd w:val="clear" w:color="auto" w:fill="FFFFFF"/>
              </w:rPr>
              <w:t>s</w:t>
            </w:r>
            <w:r w:rsidRPr="009C0B0E">
              <w:rPr>
                <w:color w:val="212529"/>
                <w:shd w:val="clear" w:color="auto" w:fill="FFFFFF"/>
              </w:rPr>
              <w:t>torage</w:t>
            </w:r>
            <w:proofErr w:type="spellEnd"/>
            <w:r w:rsidRPr="009C0B0E">
              <w:rPr>
                <w:color w:val="212529"/>
                <w:shd w:val="clear" w:color="auto" w:fill="FFFFFF"/>
              </w:rPr>
              <w:t>. </w:t>
            </w:r>
            <w:proofErr w:type="spellStart"/>
            <w:r w:rsidRPr="009C0B0E">
              <w:rPr>
                <w:i/>
                <w:iCs/>
                <w:color w:val="212529"/>
                <w:shd w:val="clear" w:color="auto" w:fill="FFFFFF"/>
              </w:rPr>
              <w:t>Foods</w:t>
            </w:r>
            <w:proofErr w:type="spellEnd"/>
            <w:r w:rsidRPr="009C0B0E">
              <w:rPr>
                <w:color w:val="212529"/>
                <w:shd w:val="clear" w:color="auto" w:fill="FFFFFF"/>
              </w:rPr>
              <w:t> </w:t>
            </w:r>
            <w:r w:rsidRPr="009C0B0E">
              <w:rPr>
                <w:bCs/>
                <w:color w:val="212529"/>
                <w:shd w:val="clear" w:color="auto" w:fill="FFFFFF"/>
              </w:rPr>
              <w:t>11</w:t>
            </w:r>
            <w:r w:rsidRPr="009C0B0E">
              <w:rPr>
                <w:color w:val="212529"/>
                <w:shd w:val="clear" w:color="auto" w:fill="FFFFFF"/>
              </w:rPr>
              <w:t xml:space="preserve">(21), </w:t>
            </w:r>
            <w:r w:rsidRPr="00EC380F">
              <w:rPr>
                <w:b/>
                <w:color w:val="212529"/>
                <w:shd w:val="clear" w:color="auto" w:fill="FFFFFF"/>
              </w:rPr>
              <w:t>2022</w:t>
            </w:r>
            <w:r w:rsidRPr="009C0B0E">
              <w:rPr>
                <w:color w:val="212529"/>
                <w:shd w:val="clear" w:color="auto" w:fill="FFFFFF"/>
              </w:rPr>
              <w:t xml:space="preserve">. </w:t>
            </w:r>
            <w:proofErr w:type="spellStart"/>
            <w:r w:rsidRPr="009C0B0E">
              <w:rPr>
                <w:color w:val="212529"/>
                <w:shd w:val="clear" w:color="auto" w:fill="FFFFFF"/>
              </w:rPr>
              <w:t>Jimp</w:t>
            </w:r>
            <w:proofErr w:type="spellEnd"/>
            <w:r w:rsidRPr="009C0B0E">
              <w:rPr>
                <w:color w:val="212529"/>
                <w:shd w:val="clear" w:color="auto" w:fill="FFFFFF"/>
              </w:rPr>
              <w:t xml:space="preserve"> (Q2)</w:t>
            </w:r>
          </w:p>
          <w:p w14:paraId="0302D1B1" w14:textId="0059799A" w:rsidR="00475DE7" w:rsidRPr="009C0B0E" w:rsidRDefault="00475DE7" w:rsidP="00475DE7">
            <w:pPr>
              <w:spacing w:before="120" w:after="120"/>
              <w:jc w:val="both"/>
              <w:rPr>
                <w:color w:val="212529"/>
                <w:shd w:val="clear" w:color="auto" w:fill="FFFFFF"/>
              </w:rPr>
            </w:pPr>
            <w:r w:rsidRPr="00EC380F">
              <w:rPr>
                <w:color w:val="212529"/>
                <w:shd w:val="clear" w:color="auto" w:fill="FFFFFF"/>
              </w:rPr>
              <w:lastRenderedPageBreak/>
              <w:t>LORENCOVÁ, E.,</w:t>
            </w:r>
            <w:r w:rsidRPr="009C0B0E">
              <w:rPr>
                <w:color w:val="212529"/>
                <w:shd w:val="clear" w:color="auto" w:fill="FFFFFF"/>
              </w:rPr>
              <w:t xml:space="preserve"> </w:t>
            </w:r>
            <w:r w:rsidRPr="00EC380F">
              <w:rPr>
                <w:b/>
                <w:color w:val="212529"/>
                <w:shd w:val="clear" w:color="auto" w:fill="FFFFFF"/>
              </w:rPr>
              <w:t>SALEK, R.N. (</w:t>
            </w:r>
            <w:proofErr w:type="gramStart"/>
            <w:r w:rsidRPr="00EC380F">
              <w:rPr>
                <w:b/>
                <w:color w:val="212529"/>
                <w:shd w:val="clear" w:color="auto" w:fill="FFFFFF"/>
              </w:rPr>
              <w:t>25%</w:t>
            </w:r>
            <w:proofErr w:type="gramEnd"/>
            <w:r w:rsidRPr="00EC380F">
              <w:rPr>
                <w:b/>
                <w:color w:val="212529"/>
                <w:shd w:val="clear" w:color="auto" w:fill="FFFFFF"/>
              </w:rPr>
              <w:t>)</w:t>
            </w:r>
            <w:r w:rsidRPr="009C0B0E">
              <w:rPr>
                <w:color w:val="212529"/>
                <w:shd w:val="clear" w:color="auto" w:fill="FFFFFF"/>
              </w:rPr>
              <w:t>, BUŇKOVÁ, L., SZCZYBROCHOVÁ, M., ČERNÍKOVÁ, M., BUŇKA, F.</w:t>
            </w:r>
            <w:r w:rsidR="00A071FF">
              <w:rPr>
                <w:color w:val="212529"/>
                <w:shd w:val="clear" w:color="auto" w:fill="FFFFFF"/>
              </w:rPr>
              <w:t xml:space="preserve">: </w:t>
            </w:r>
            <w:proofErr w:type="spellStart"/>
            <w:r w:rsidRPr="009C0B0E">
              <w:rPr>
                <w:color w:val="212529"/>
                <w:shd w:val="clear" w:color="auto" w:fill="FFFFFF"/>
              </w:rPr>
              <w:t>Assessment</w:t>
            </w:r>
            <w:proofErr w:type="spellEnd"/>
            <w:r w:rsidRPr="009C0B0E">
              <w:rPr>
                <w:color w:val="212529"/>
                <w:shd w:val="clear" w:color="auto" w:fill="FFFFFF"/>
              </w:rPr>
              <w:t xml:space="preserve"> </w:t>
            </w:r>
            <w:proofErr w:type="spellStart"/>
            <w:r w:rsidRPr="009C0B0E">
              <w:rPr>
                <w:color w:val="212529"/>
                <w:shd w:val="clear" w:color="auto" w:fill="FFFFFF"/>
              </w:rPr>
              <w:t>of</w:t>
            </w:r>
            <w:proofErr w:type="spellEnd"/>
            <w:r w:rsidRPr="009C0B0E">
              <w:rPr>
                <w:color w:val="212529"/>
                <w:shd w:val="clear" w:color="auto" w:fill="FFFFFF"/>
              </w:rPr>
              <w:t xml:space="preserve"> </w:t>
            </w:r>
            <w:proofErr w:type="spellStart"/>
            <w:r w:rsidRPr="009C0B0E">
              <w:rPr>
                <w:color w:val="212529"/>
                <w:shd w:val="clear" w:color="auto" w:fill="FFFFFF"/>
              </w:rPr>
              <w:t>biogenic</w:t>
            </w:r>
            <w:proofErr w:type="spellEnd"/>
            <w:r w:rsidRPr="009C0B0E">
              <w:rPr>
                <w:color w:val="212529"/>
                <w:shd w:val="clear" w:color="auto" w:fill="FFFFFF"/>
              </w:rPr>
              <w:t xml:space="preserve"> </w:t>
            </w:r>
            <w:proofErr w:type="spellStart"/>
            <w:r w:rsidRPr="009C0B0E">
              <w:rPr>
                <w:color w:val="212529"/>
                <w:shd w:val="clear" w:color="auto" w:fill="FFFFFF"/>
              </w:rPr>
              <w:t>amines</w:t>
            </w:r>
            <w:proofErr w:type="spellEnd"/>
            <w:r w:rsidRPr="009C0B0E">
              <w:rPr>
                <w:color w:val="212529"/>
                <w:shd w:val="clear" w:color="auto" w:fill="FFFFFF"/>
              </w:rPr>
              <w:t xml:space="preserve"> profile in </w:t>
            </w:r>
            <w:proofErr w:type="spellStart"/>
            <w:r w:rsidRPr="009C0B0E">
              <w:rPr>
                <w:color w:val="212529"/>
                <w:shd w:val="clear" w:color="auto" w:fill="FFFFFF"/>
              </w:rPr>
              <w:t>ciders</w:t>
            </w:r>
            <w:proofErr w:type="spellEnd"/>
            <w:r w:rsidRPr="009C0B0E">
              <w:rPr>
                <w:color w:val="212529"/>
                <w:shd w:val="clear" w:color="auto" w:fill="FFFFFF"/>
              </w:rPr>
              <w:t xml:space="preserve"> </w:t>
            </w:r>
            <w:proofErr w:type="spellStart"/>
            <w:r w:rsidRPr="009C0B0E">
              <w:rPr>
                <w:color w:val="212529"/>
                <w:shd w:val="clear" w:color="auto" w:fill="FFFFFF"/>
              </w:rPr>
              <w:t>from</w:t>
            </w:r>
            <w:proofErr w:type="spellEnd"/>
            <w:r w:rsidRPr="009C0B0E">
              <w:rPr>
                <w:color w:val="212529"/>
                <w:shd w:val="clear" w:color="auto" w:fill="FFFFFF"/>
              </w:rPr>
              <w:t xml:space="preserve"> </w:t>
            </w:r>
            <w:proofErr w:type="spellStart"/>
            <w:r w:rsidRPr="009C0B0E">
              <w:rPr>
                <w:color w:val="212529"/>
                <w:shd w:val="clear" w:color="auto" w:fill="FFFFFF"/>
              </w:rPr>
              <w:t>the</w:t>
            </w:r>
            <w:proofErr w:type="spellEnd"/>
            <w:r w:rsidRPr="009C0B0E">
              <w:rPr>
                <w:color w:val="212529"/>
                <w:shd w:val="clear" w:color="auto" w:fill="FFFFFF"/>
              </w:rPr>
              <w:t xml:space="preserve"> </w:t>
            </w:r>
            <w:proofErr w:type="spellStart"/>
            <w:r w:rsidRPr="009C0B0E">
              <w:rPr>
                <w:color w:val="212529"/>
                <w:shd w:val="clear" w:color="auto" w:fill="FFFFFF"/>
              </w:rPr>
              <w:t>Central</w:t>
            </w:r>
            <w:proofErr w:type="spellEnd"/>
            <w:r w:rsidRPr="009C0B0E">
              <w:rPr>
                <w:color w:val="212529"/>
                <w:shd w:val="clear" w:color="auto" w:fill="FFFFFF"/>
              </w:rPr>
              <w:t xml:space="preserve"> </w:t>
            </w:r>
            <w:proofErr w:type="spellStart"/>
            <w:r w:rsidRPr="009C0B0E">
              <w:rPr>
                <w:color w:val="212529"/>
                <w:shd w:val="clear" w:color="auto" w:fill="FFFFFF"/>
              </w:rPr>
              <w:t>Europe</w:t>
            </w:r>
            <w:proofErr w:type="spellEnd"/>
            <w:r w:rsidRPr="009C0B0E">
              <w:rPr>
                <w:color w:val="212529"/>
                <w:shd w:val="clear" w:color="auto" w:fill="FFFFFF"/>
              </w:rPr>
              <w:t xml:space="preserve"> region as </w:t>
            </w:r>
            <w:proofErr w:type="spellStart"/>
            <w:r w:rsidRPr="009C0B0E">
              <w:rPr>
                <w:color w:val="212529"/>
                <w:shd w:val="clear" w:color="auto" w:fill="FFFFFF"/>
              </w:rPr>
              <w:t>affected</w:t>
            </w:r>
            <w:proofErr w:type="spellEnd"/>
            <w:r w:rsidRPr="009C0B0E">
              <w:rPr>
                <w:color w:val="212529"/>
                <w:shd w:val="clear" w:color="auto" w:fill="FFFFFF"/>
              </w:rPr>
              <w:t xml:space="preserve"> by </w:t>
            </w:r>
            <w:proofErr w:type="spellStart"/>
            <w:r w:rsidRPr="009C0B0E">
              <w:rPr>
                <w:color w:val="212529"/>
                <w:shd w:val="clear" w:color="auto" w:fill="FFFFFF"/>
              </w:rPr>
              <w:t>storage</w:t>
            </w:r>
            <w:proofErr w:type="spellEnd"/>
            <w:r w:rsidRPr="009C0B0E">
              <w:rPr>
                <w:color w:val="212529"/>
                <w:shd w:val="clear" w:color="auto" w:fill="FFFFFF"/>
              </w:rPr>
              <w:t xml:space="preserve"> </w:t>
            </w:r>
            <w:proofErr w:type="spellStart"/>
            <w:r w:rsidRPr="009C0B0E">
              <w:rPr>
                <w:color w:val="212529"/>
                <w:shd w:val="clear" w:color="auto" w:fill="FFFFFF"/>
              </w:rPr>
              <w:t>time</w:t>
            </w:r>
            <w:proofErr w:type="spellEnd"/>
            <w:r w:rsidRPr="009C0B0E">
              <w:rPr>
                <w:color w:val="212529"/>
                <w:shd w:val="clear" w:color="auto" w:fill="FFFFFF"/>
              </w:rPr>
              <w:t>. </w:t>
            </w:r>
            <w:r w:rsidRPr="009C0B0E">
              <w:rPr>
                <w:i/>
                <w:iCs/>
                <w:color w:val="212529"/>
                <w:shd w:val="clear" w:color="auto" w:fill="FFFFFF"/>
              </w:rPr>
              <w:t xml:space="preserve">Food </w:t>
            </w:r>
            <w:proofErr w:type="spellStart"/>
            <w:r w:rsidRPr="009C0B0E">
              <w:rPr>
                <w:i/>
                <w:iCs/>
                <w:color w:val="212529"/>
                <w:shd w:val="clear" w:color="auto" w:fill="FFFFFF"/>
              </w:rPr>
              <w:t>Bioscience</w:t>
            </w:r>
            <w:proofErr w:type="spellEnd"/>
            <w:r w:rsidR="00A071FF">
              <w:rPr>
                <w:color w:val="212529"/>
                <w:shd w:val="clear" w:color="auto" w:fill="FFFFFF"/>
              </w:rPr>
              <w:t xml:space="preserve"> </w:t>
            </w:r>
            <w:r w:rsidRPr="009C0B0E">
              <w:rPr>
                <w:bCs/>
                <w:color w:val="212529"/>
                <w:shd w:val="clear" w:color="auto" w:fill="FFFFFF"/>
              </w:rPr>
              <w:t xml:space="preserve">41, </w:t>
            </w:r>
            <w:r w:rsidRPr="00EC380F">
              <w:rPr>
                <w:b/>
                <w:bCs/>
                <w:color w:val="212529"/>
                <w:shd w:val="clear" w:color="auto" w:fill="FFFFFF"/>
              </w:rPr>
              <w:t>2021</w:t>
            </w:r>
            <w:r w:rsidRPr="009C0B0E">
              <w:rPr>
                <w:bCs/>
                <w:color w:val="212529"/>
                <w:shd w:val="clear" w:color="auto" w:fill="FFFFFF"/>
              </w:rPr>
              <w:t>.</w:t>
            </w:r>
            <w:r w:rsidRPr="009C0B0E">
              <w:rPr>
                <w:color w:val="212529"/>
                <w:shd w:val="clear" w:color="auto" w:fill="FFFFFF"/>
              </w:rPr>
              <w:t> </w:t>
            </w:r>
            <w:proofErr w:type="spellStart"/>
            <w:r w:rsidRPr="009C0B0E">
              <w:rPr>
                <w:color w:val="212529"/>
                <w:shd w:val="clear" w:color="auto" w:fill="FFFFFF"/>
              </w:rPr>
              <w:t>Jimp</w:t>
            </w:r>
            <w:proofErr w:type="spellEnd"/>
            <w:r>
              <w:rPr>
                <w:color w:val="212529"/>
                <w:shd w:val="clear" w:color="auto" w:fill="FFFFFF"/>
              </w:rPr>
              <w:t xml:space="preserve"> </w:t>
            </w:r>
            <w:r w:rsidRPr="009C0B0E">
              <w:rPr>
                <w:color w:val="212529"/>
                <w:shd w:val="clear" w:color="auto" w:fill="FFFFFF"/>
              </w:rPr>
              <w:t>(Q2)</w:t>
            </w:r>
          </w:p>
          <w:p w14:paraId="1E331BFD" w14:textId="1EA6F1EC" w:rsidR="00475DE7" w:rsidRPr="00A9203A" w:rsidRDefault="00475DE7" w:rsidP="00A071FF">
            <w:pPr>
              <w:shd w:val="clear" w:color="auto" w:fill="FFFFFF"/>
              <w:spacing w:before="120" w:after="120"/>
              <w:jc w:val="both"/>
              <w:rPr>
                <w:color w:val="212529"/>
              </w:rPr>
            </w:pPr>
            <w:r w:rsidRPr="00EC380F">
              <w:rPr>
                <w:color w:val="212529"/>
              </w:rPr>
              <w:t>LORENCOVÁ, E.,</w:t>
            </w:r>
            <w:r w:rsidRPr="00A9203A">
              <w:rPr>
                <w:color w:val="212529"/>
              </w:rPr>
              <w:t xml:space="preserve"> </w:t>
            </w:r>
            <w:r w:rsidRPr="00EC380F">
              <w:rPr>
                <w:b/>
                <w:color w:val="212529"/>
              </w:rPr>
              <w:t>SALEK, R.N.</w:t>
            </w:r>
            <w:r>
              <w:rPr>
                <w:color w:val="212529"/>
              </w:rPr>
              <w:t xml:space="preserve"> </w:t>
            </w:r>
            <w:r w:rsidRPr="00577DC5">
              <w:rPr>
                <w:b/>
                <w:color w:val="212529"/>
              </w:rPr>
              <w:t>(</w:t>
            </w:r>
            <w:proofErr w:type="gramStart"/>
            <w:r w:rsidRPr="00577DC5">
              <w:rPr>
                <w:b/>
                <w:color w:val="212529"/>
              </w:rPr>
              <w:t>25%</w:t>
            </w:r>
            <w:proofErr w:type="gramEnd"/>
            <w:r w:rsidRPr="00577DC5">
              <w:rPr>
                <w:b/>
                <w:color w:val="212529"/>
              </w:rPr>
              <w:t>)</w:t>
            </w:r>
            <w:r w:rsidRPr="00A9203A">
              <w:rPr>
                <w:color w:val="212529"/>
              </w:rPr>
              <w:t>, ČERNÍKOVÁ,</w:t>
            </w:r>
            <w:r>
              <w:rPr>
                <w:color w:val="212529"/>
              </w:rPr>
              <w:t xml:space="preserve"> M.,</w:t>
            </w:r>
            <w:r w:rsidRPr="00A9203A">
              <w:rPr>
                <w:color w:val="212529"/>
              </w:rPr>
              <w:t xml:space="preserve"> BUŇKOVÁ</w:t>
            </w:r>
            <w:r>
              <w:rPr>
                <w:color w:val="212529"/>
              </w:rPr>
              <w:t>, L.</w:t>
            </w:r>
            <w:r w:rsidRPr="00A9203A">
              <w:rPr>
                <w:color w:val="212529"/>
              </w:rPr>
              <w:t>, HÝLKOVÁ</w:t>
            </w:r>
            <w:r>
              <w:rPr>
                <w:color w:val="212529"/>
              </w:rPr>
              <w:t>, A.,</w:t>
            </w:r>
            <w:r w:rsidRPr="00A9203A">
              <w:rPr>
                <w:color w:val="212529"/>
              </w:rPr>
              <w:t xml:space="preserve"> BUŇKA</w:t>
            </w:r>
            <w:r>
              <w:rPr>
                <w:color w:val="212529"/>
              </w:rPr>
              <w:t>, F</w:t>
            </w:r>
            <w:r w:rsidRPr="00A9203A">
              <w:rPr>
                <w:color w:val="212529"/>
              </w:rPr>
              <w:t>.</w:t>
            </w:r>
            <w:r>
              <w:rPr>
                <w:color w:val="212529"/>
              </w:rPr>
              <w:t>:</w:t>
            </w:r>
            <w:r w:rsidRPr="00A9203A">
              <w:rPr>
                <w:color w:val="212529"/>
              </w:rPr>
              <w:t xml:space="preserve"> </w:t>
            </w:r>
            <w:proofErr w:type="spellStart"/>
            <w:r w:rsidRPr="00A9203A">
              <w:rPr>
                <w:color w:val="212529"/>
              </w:rPr>
              <w:t>Biogenic</w:t>
            </w:r>
            <w:proofErr w:type="spellEnd"/>
            <w:r w:rsidRPr="00A9203A">
              <w:rPr>
                <w:color w:val="212529"/>
              </w:rPr>
              <w:t xml:space="preserve"> </w:t>
            </w:r>
            <w:proofErr w:type="spellStart"/>
            <w:r w:rsidRPr="00A9203A">
              <w:rPr>
                <w:color w:val="212529"/>
              </w:rPr>
              <w:t>amines</w:t>
            </w:r>
            <w:proofErr w:type="spellEnd"/>
            <w:r w:rsidRPr="00A9203A">
              <w:rPr>
                <w:color w:val="212529"/>
              </w:rPr>
              <w:t xml:space="preserve"> </w:t>
            </w:r>
            <w:proofErr w:type="spellStart"/>
            <w:r w:rsidRPr="00A9203A">
              <w:rPr>
                <w:color w:val="212529"/>
              </w:rPr>
              <w:t>occurrence</w:t>
            </w:r>
            <w:proofErr w:type="spellEnd"/>
            <w:r w:rsidRPr="00A9203A">
              <w:rPr>
                <w:color w:val="212529"/>
              </w:rPr>
              <w:t xml:space="preserve"> in </w:t>
            </w:r>
            <w:proofErr w:type="spellStart"/>
            <w:r w:rsidRPr="00A9203A">
              <w:rPr>
                <w:color w:val="212529"/>
              </w:rPr>
              <w:t>beers</w:t>
            </w:r>
            <w:proofErr w:type="spellEnd"/>
            <w:r w:rsidRPr="00A9203A">
              <w:rPr>
                <w:color w:val="212529"/>
              </w:rPr>
              <w:t xml:space="preserve"> </w:t>
            </w:r>
            <w:proofErr w:type="spellStart"/>
            <w:r w:rsidRPr="00A9203A">
              <w:rPr>
                <w:color w:val="212529"/>
              </w:rPr>
              <w:t>produced</w:t>
            </w:r>
            <w:proofErr w:type="spellEnd"/>
            <w:r w:rsidRPr="00A9203A">
              <w:rPr>
                <w:color w:val="212529"/>
              </w:rPr>
              <w:t xml:space="preserve"> in Czech </w:t>
            </w:r>
            <w:proofErr w:type="spellStart"/>
            <w:r w:rsidRPr="00A9203A">
              <w:rPr>
                <w:color w:val="212529"/>
              </w:rPr>
              <w:t>microbreweries</w:t>
            </w:r>
            <w:proofErr w:type="spellEnd"/>
            <w:r w:rsidRPr="00A9203A">
              <w:rPr>
                <w:color w:val="212529"/>
              </w:rPr>
              <w:t>. </w:t>
            </w:r>
            <w:r w:rsidRPr="00A9203A">
              <w:rPr>
                <w:i/>
                <w:iCs/>
                <w:color w:val="212529"/>
              </w:rPr>
              <w:t xml:space="preserve">Food </w:t>
            </w:r>
            <w:proofErr w:type="spellStart"/>
            <w:r w:rsidRPr="00A9203A">
              <w:rPr>
                <w:i/>
                <w:iCs/>
                <w:color w:val="212529"/>
              </w:rPr>
              <w:t>Control</w:t>
            </w:r>
            <w:proofErr w:type="spellEnd"/>
            <w:r w:rsidRPr="00A9203A">
              <w:rPr>
                <w:color w:val="212529"/>
              </w:rPr>
              <w:t> </w:t>
            </w:r>
            <w:r w:rsidRPr="00A9203A">
              <w:rPr>
                <w:bCs/>
                <w:color w:val="212529"/>
              </w:rPr>
              <w:t>117</w:t>
            </w:r>
            <w:r w:rsidRPr="009D01A5">
              <w:rPr>
                <w:bCs/>
                <w:color w:val="212529"/>
              </w:rPr>
              <w:t xml:space="preserve">, </w:t>
            </w:r>
            <w:r w:rsidRPr="00EC380F">
              <w:rPr>
                <w:b/>
                <w:bCs/>
                <w:color w:val="212529"/>
              </w:rPr>
              <w:t>2020</w:t>
            </w:r>
            <w:r w:rsidRPr="009D01A5">
              <w:rPr>
                <w:bCs/>
                <w:color w:val="212529"/>
              </w:rPr>
              <w:t>.</w:t>
            </w:r>
            <w:r w:rsidRPr="00A9203A">
              <w:rPr>
                <w:color w:val="212529"/>
              </w:rPr>
              <w:t> </w:t>
            </w:r>
            <w:proofErr w:type="spellStart"/>
            <w:r>
              <w:rPr>
                <w:color w:val="212529"/>
              </w:rPr>
              <w:t>Jimp</w:t>
            </w:r>
            <w:proofErr w:type="spellEnd"/>
            <w:r>
              <w:rPr>
                <w:color w:val="212529"/>
              </w:rPr>
              <w:t xml:space="preserve"> (Q1)</w:t>
            </w:r>
          </w:p>
          <w:p w14:paraId="29C58497" w14:textId="240731F6" w:rsidR="00475DE7" w:rsidRPr="009C0B0E" w:rsidRDefault="00475DE7" w:rsidP="00475DE7">
            <w:pPr>
              <w:spacing w:before="120" w:after="120"/>
              <w:jc w:val="both"/>
              <w:rPr>
                <w:rFonts w:eastAsia="Calibri"/>
              </w:rPr>
            </w:pPr>
            <w:r w:rsidRPr="00577DC5">
              <w:rPr>
                <w:color w:val="212529"/>
                <w:shd w:val="clear" w:color="auto" w:fill="FFFFFF"/>
              </w:rPr>
              <w:t>LORENCOVÁ, E.,</w:t>
            </w:r>
            <w:r>
              <w:rPr>
                <w:color w:val="212529"/>
                <w:shd w:val="clear" w:color="auto" w:fill="FFFFFF"/>
              </w:rPr>
              <w:t xml:space="preserve"> </w:t>
            </w:r>
            <w:r w:rsidRPr="00577DC5">
              <w:rPr>
                <w:b/>
                <w:color w:val="212529"/>
                <w:shd w:val="clear" w:color="auto" w:fill="FFFFFF"/>
              </w:rPr>
              <w:t>SALEK, R.N. (</w:t>
            </w:r>
            <w:proofErr w:type="gramStart"/>
            <w:r w:rsidRPr="00577DC5">
              <w:rPr>
                <w:b/>
                <w:color w:val="212529"/>
                <w:shd w:val="clear" w:color="auto" w:fill="FFFFFF"/>
              </w:rPr>
              <w:t>30%</w:t>
            </w:r>
            <w:proofErr w:type="gramEnd"/>
            <w:r w:rsidRPr="00577DC5">
              <w:rPr>
                <w:b/>
                <w:color w:val="212529"/>
                <w:shd w:val="clear" w:color="auto" w:fill="FFFFFF"/>
              </w:rPr>
              <w:t>)</w:t>
            </w:r>
            <w:r>
              <w:rPr>
                <w:color w:val="212529"/>
                <w:shd w:val="clear" w:color="auto" w:fill="FFFFFF"/>
              </w:rPr>
              <w:t xml:space="preserve">, </w:t>
            </w:r>
            <w:r w:rsidRPr="009C0B0E">
              <w:rPr>
                <w:color w:val="212529"/>
                <w:shd w:val="clear" w:color="auto" w:fill="FFFFFF"/>
              </w:rPr>
              <w:t>ČERNOŠKOVÁ</w:t>
            </w:r>
            <w:r>
              <w:rPr>
                <w:color w:val="212529"/>
                <w:shd w:val="clear" w:color="auto" w:fill="FFFFFF"/>
              </w:rPr>
              <w:t xml:space="preserve">, I., </w:t>
            </w:r>
            <w:r w:rsidRPr="009C0B0E">
              <w:rPr>
                <w:color w:val="212529"/>
                <w:shd w:val="clear" w:color="auto" w:fill="FFFFFF"/>
              </w:rPr>
              <w:t>BUŇKA</w:t>
            </w:r>
            <w:r>
              <w:rPr>
                <w:color w:val="212529"/>
                <w:shd w:val="clear" w:color="auto" w:fill="FFFFFF"/>
              </w:rPr>
              <w:t xml:space="preserve"> F.:</w:t>
            </w:r>
            <w:r w:rsidRPr="009C0B0E">
              <w:rPr>
                <w:color w:val="212529"/>
                <w:shd w:val="clear" w:color="auto" w:fill="FFFFFF"/>
              </w:rPr>
              <w:t xml:space="preserve"> </w:t>
            </w:r>
            <w:proofErr w:type="spellStart"/>
            <w:r w:rsidRPr="009C0B0E">
              <w:rPr>
                <w:color w:val="212529"/>
                <w:shd w:val="clear" w:color="auto" w:fill="FFFFFF"/>
              </w:rPr>
              <w:t>Evaluation</w:t>
            </w:r>
            <w:proofErr w:type="spellEnd"/>
            <w:r w:rsidRPr="009C0B0E">
              <w:rPr>
                <w:color w:val="212529"/>
                <w:shd w:val="clear" w:color="auto" w:fill="FFFFFF"/>
              </w:rPr>
              <w:t xml:space="preserve"> </w:t>
            </w:r>
            <w:proofErr w:type="spellStart"/>
            <w:r w:rsidRPr="009C0B0E">
              <w:rPr>
                <w:color w:val="212529"/>
                <w:shd w:val="clear" w:color="auto" w:fill="FFFFFF"/>
              </w:rPr>
              <w:t>of</w:t>
            </w:r>
            <w:proofErr w:type="spellEnd"/>
            <w:r w:rsidRPr="009C0B0E">
              <w:rPr>
                <w:color w:val="212529"/>
                <w:shd w:val="clear" w:color="auto" w:fill="FFFFFF"/>
              </w:rPr>
              <w:t xml:space="preserve"> </w:t>
            </w:r>
            <w:proofErr w:type="spellStart"/>
            <w:r w:rsidRPr="009C0B0E">
              <w:rPr>
                <w:color w:val="212529"/>
                <w:shd w:val="clear" w:color="auto" w:fill="FFFFFF"/>
              </w:rPr>
              <w:t>force-carbonated</w:t>
            </w:r>
            <w:proofErr w:type="spellEnd"/>
            <w:r w:rsidRPr="009C0B0E">
              <w:rPr>
                <w:color w:val="212529"/>
                <w:shd w:val="clear" w:color="auto" w:fill="FFFFFF"/>
              </w:rPr>
              <w:t xml:space="preserve"> Czech-type </w:t>
            </w:r>
            <w:proofErr w:type="spellStart"/>
            <w:r w:rsidRPr="009C0B0E">
              <w:rPr>
                <w:color w:val="212529"/>
                <w:shd w:val="clear" w:color="auto" w:fill="FFFFFF"/>
              </w:rPr>
              <w:t>lager</w:t>
            </w:r>
            <w:proofErr w:type="spellEnd"/>
            <w:r w:rsidRPr="009C0B0E">
              <w:rPr>
                <w:color w:val="212529"/>
                <w:shd w:val="clear" w:color="auto" w:fill="FFFFFF"/>
              </w:rPr>
              <w:t xml:space="preserve"> </w:t>
            </w:r>
            <w:proofErr w:type="spellStart"/>
            <w:r w:rsidRPr="009C0B0E">
              <w:rPr>
                <w:color w:val="212529"/>
                <w:shd w:val="clear" w:color="auto" w:fill="FFFFFF"/>
              </w:rPr>
              <w:t>beer</w:t>
            </w:r>
            <w:proofErr w:type="spellEnd"/>
            <w:r w:rsidRPr="009C0B0E">
              <w:rPr>
                <w:color w:val="212529"/>
                <w:shd w:val="clear" w:color="auto" w:fill="FFFFFF"/>
              </w:rPr>
              <w:t xml:space="preserve"> </w:t>
            </w:r>
            <w:proofErr w:type="spellStart"/>
            <w:r w:rsidRPr="009C0B0E">
              <w:rPr>
                <w:color w:val="212529"/>
                <w:shd w:val="clear" w:color="auto" w:fill="FFFFFF"/>
              </w:rPr>
              <w:t>quality</w:t>
            </w:r>
            <w:proofErr w:type="spellEnd"/>
            <w:r w:rsidRPr="009C0B0E">
              <w:rPr>
                <w:color w:val="212529"/>
                <w:shd w:val="clear" w:color="auto" w:fill="FFFFFF"/>
              </w:rPr>
              <w:t xml:space="preserve"> </w:t>
            </w:r>
            <w:proofErr w:type="spellStart"/>
            <w:r w:rsidRPr="009C0B0E">
              <w:rPr>
                <w:color w:val="212529"/>
                <w:shd w:val="clear" w:color="auto" w:fill="FFFFFF"/>
              </w:rPr>
              <w:t>during</w:t>
            </w:r>
            <w:proofErr w:type="spellEnd"/>
            <w:r w:rsidRPr="009C0B0E">
              <w:rPr>
                <w:color w:val="212529"/>
                <w:shd w:val="clear" w:color="auto" w:fill="FFFFFF"/>
              </w:rPr>
              <w:t xml:space="preserve"> </w:t>
            </w:r>
            <w:proofErr w:type="spellStart"/>
            <w:r w:rsidRPr="009C0B0E">
              <w:rPr>
                <w:color w:val="212529"/>
                <w:shd w:val="clear" w:color="auto" w:fill="FFFFFF"/>
              </w:rPr>
              <w:t>storage</w:t>
            </w:r>
            <w:proofErr w:type="spellEnd"/>
            <w:r w:rsidRPr="009C0B0E">
              <w:rPr>
                <w:color w:val="212529"/>
                <w:shd w:val="clear" w:color="auto" w:fill="FFFFFF"/>
              </w:rPr>
              <w:t xml:space="preserve"> in </w:t>
            </w:r>
            <w:proofErr w:type="spellStart"/>
            <w:r w:rsidRPr="009C0B0E">
              <w:rPr>
                <w:color w:val="212529"/>
                <w:shd w:val="clear" w:color="auto" w:fill="FFFFFF"/>
              </w:rPr>
              <w:t>relation</w:t>
            </w:r>
            <w:proofErr w:type="spellEnd"/>
            <w:r w:rsidRPr="009C0B0E">
              <w:rPr>
                <w:color w:val="212529"/>
                <w:shd w:val="clear" w:color="auto" w:fill="FFFFFF"/>
              </w:rPr>
              <w:t xml:space="preserve"> to </w:t>
            </w:r>
            <w:proofErr w:type="spellStart"/>
            <w:r w:rsidRPr="009C0B0E">
              <w:rPr>
                <w:color w:val="212529"/>
                <w:shd w:val="clear" w:color="auto" w:fill="FFFFFF"/>
              </w:rPr>
              <w:t>the</w:t>
            </w:r>
            <w:proofErr w:type="spellEnd"/>
            <w:r w:rsidRPr="009C0B0E">
              <w:rPr>
                <w:color w:val="212529"/>
                <w:shd w:val="clear" w:color="auto" w:fill="FFFFFF"/>
              </w:rPr>
              <w:t xml:space="preserve"> </w:t>
            </w:r>
            <w:proofErr w:type="spellStart"/>
            <w:r w:rsidRPr="009C0B0E">
              <w:rPr>
                <w:color w:val="212529"/>
                <w:shd w:val="clear" w:color="auto" w:fill="FFFFFF"/>
              </w:rPr>
              <w:t>applied</w:t>
            </w:r>
            <w:proofErr w:type="spellEnd"/>
            <w:r w:rsidRPr="009C0B0E">
              <w:rPr>
                <w:color w:val="212529"/>
                <w:shd w:val="clear" w:color="auto" w:fill="FFFFFF"/>
              </w:rPr>
              <w:t xml:space="preserve"> type </w:t>
            </w:r>
            <w:proofErr w:type="spellStart"/>
            <w:r w:rsidRPr="009C0B0E">
              <w:rPr>
                <w:color w:val="212529"/>
                <w:shd w:val="clear" w:color="auto" w:fill="FFFFFF"/>
              </w:rPr>
              <w:t>of</w:t>
            </w:r>
            <w:proofErr w:type="spellEnd"/>
            <w:r w:rsidRPr="009C0B0E">
              <w:rPr>
                <w:color w:val="212529"/>
                <w:shd w:val="clear" w:color="auto" w:fill="FFFFFF"/>
              </w:rPr>
              <w:t xml:space="preserve"> </w:t>
            </w:r>
            <w:proofErr w:type="spellStart"/>
            <w:r w:rsidRPr="009C0B0E">
              <w:rPr>
                <w:color w:val="212529"/>
                <w:shd w:val="clear" w:color="auto" w:fill="FFFFFF"/>
              </w:rPr>
              <w:t>packaging</w:t>
            </w:r>
            <w:proofErr w:type="spellEnd"/>
            <w:r w:rsidRPr="009C0B0E">
              <w:rPr>
                <w:color w:val="212529"/>
                <w:shd w:val="clear" w:color="auto" w:fill="FFFFFF"/>
              </w:rPr>
              <w:t>. </w:t>
            </w:r>
            <w:r w:rsidRPr="009C0B0E">
              <w:rPr>
                <w:i/>
                <w:iCs/>
                <w:color w:val="212529"/>
                <w:shd w:val="clear" w:color="auto" w:fill="FFFFFF"/>
              </w:rPr>
              <w:t xml:space="preserve">Food </w:t>
            </w:r>
            <w:proofErr w:type="spellStart"/>
            <w:r w:rsidRPr="009C0B0E">
              <w:rPr>
                <w:i/>
                <w:iCs/>
                <w:color w:val="212529"/>
                <w:shd w:val="clear" w:color="auto" w:fill="FFFFFF"/>
              </w:rPr>
              <w:t>Control</w:t>
            </w:r>
            <w:proofErr w:type="spellEnd"/>
            <w:r w:rsidR="00A071FF">
              <w:rPr>
                <w:color w:val="212529"/>
                <w:shd w:val="clear" w:color="auto" w:fill="FFFFFF"/>
              </w:rPr>
              <w:t xml:space="preserve"> </w:t>
            </w:r>
            <w:r w:rsidRPr="009D01A5">
              <w:rPr>
                <w:bCs/>
                <w:color w:val="212529"/>
                <w:shd w:val="clear" w:color="auto" w:fill="FFFFFF"/>
              </w:rPr>
              <w:t xml:space="preserve">106, </w:t>
            </w:r>
            <w:r w:rsidRPr="00EC380F">
              <w:rPr>
                <w:b/>
                <w:bCs/>
                <w:color w:val="212529"/>
                <w:shd w:val="clear" w:color="auto" w:fill="FFFFFF"/>
              </w:rPr>
              <w:t>2019</w:t>
            </w:r>
            <w:r w:rsidRPr="009D01A5">
              <w:rPr>
                <w:bCs/>
                <w:color w:val="212529"/>
                <w:shd w:val="clear" w:color="auto" w:fill="FFFFFF"/>
              </w:rPr>
              <w:t>.</w:t>
            </w:r>
            <w:r w:rsidRPr="009C0B0E">
              <w:rPr>
                <w:color w:val="212529"/>
                <w:shd w:val="clear" w:color="auto" w:fill="FFFFFF"/>
              </w:rPr>
              <w:t> </w:t>
            </w:r>
            <w:proofErr w:type="spellStart"/>
            <w:r>
              <w:rPr>
                <w:color w:val="212529"/>
                <w:shd w:val="clear" w:color="auto" w:fill="FFFFFF"/>
              </w:rPr>
              <w:t>Jimp</w:t>
            </w:r>
            <w:proofErr w:type="spellEnd"/>
            <w:r>
              <w:rPr>
                <w:color w:val="212529"/>
                <w:shd w:val="clear" w:color="auto" w:fill="FFFFFF"/>
              </w:rPr>
              <w:t xml:space="preserve"> (Q1)</w:t>
            </w:r>
          </w:p>
          <w:p w14:paraId="5C1F4494" w14:textId="41A0864B" w:rsidR="006C7ACD" w:rsidRPr="00641DD1" w:rsidRDefault="00475DE7" w:rsidP="00475DE7">
            <w:pPr>
              <w:tabs>
                <w:tab w:val="left" w:pos="567"/>
              </w:tabs>
              <w:spacing w:before="120" w:after="120"/>
              <w:jc w:val="both"/>
              <w:rPr>
                <w:b/>
                <w:sz w:val="16"/>
                <w:szCs w:val="16"/>
              </w:rPr>
            </w:pPr>
            <w:r w:rsidRPr="006C35CA">
              <w:rPr>
                <w:b/>
              </w:rPr>
              <w:t>S</w:t>
            </w:r>
            <w:r w:rsidRPr="004417AC">
              <w:rPr>
                <w:b/>
              </w:rPr>
              <w:t>ALEK</w:t>
            </w:r>
            <w:r w:rsidRPr="006C35CA">
              <w:rPr>
                <w:b/>
              </w:rPr>
              <w:t>, R.N.</w:t>
            </w:r>
            <w:r w:rsidRPr="004417AC">
              <w:rPr>
                <w:b/>
              </w:rPr>
              <w:t xml:space="preserve"> (</w:t>
            </w:r>
            <w:proofErr w:type="gramStart"/>
            <w:r w:rsidRPr="004417AC">
              <w:rPr>
                <w:b/>
              </w:rPr>
              <w:t>35</w:t>
            </w:r>
            <w:r w:rsidRPr="004417AC">
              <w:rPr>
                <w:b/>
                <w:lang w:val="en-US"/>
              </w:rPr>
              <w:t>%</w:t>
            </w:r>
            <w:proofErr w:type="gramEnd"/>
            <w:r w:rsidRPr="004417AC">
              <w:rPr>
                <w:b/>
                <w:lang w:val="en-US"/>
              </w:rPr>
              <w:t>)</w:t>
            </w:r>
            <w:r>
              <w:t>,</w:t>
            </w:r>
            <w:r w:rsidRPr="004417AC">
              <w:t xml:space="preserve"> V</w:t>
            </w:r>
            <w:r>
              <w:t>AŠINA</w:t>
            </w:r>
            <w:r w:rsidRPr="004417AC">
              <w:t>, M.</w:t>
            </w:r>
            <w:r>
              <w:t>,</w:t>
            </w:r>
            <w:r w:rsidRPr="004417AC">
              <w:t xml:space="preserve"> L</w:t>
            </w:r>
            <w:r>
              <w:t>APČÍK</w:t>
            </w:r>
            <w:r w:rsidRPr="004417AC">
              <w:t>, L.</w:t>
            </w:r>
            <w:r>
              <w:t xml:space="preserve">, </w:t>
            </w:r>
            <w:r w:rsidRPr="004417AC">
              <w:t>Č</w:t>
            </w:r>
            <w:r>
              <w:t>ERNÍKOVÁ</w:t>
            </w:r>
            <w:r w:rsidRPr="004417AC">
              <w:t>, M.</w:t>
            </w:r>
            <w:r>
              <w:t xml:space="preserve">, </w:t>
            </w:r>
            <w:r w:rsidRPr="004417AC">
              <w:t>L</w:t>
            </w:r>
            <w:r>
              <w:t>ORENCOVÁ</w:t>
            </w:r>
            <w:r w:rsidRPr="004417AC">
              <w:t>, E.</w:t>
            </w:r>
            <w:r>
              <w:t xml:space="preserve">, </w:t>
            </w:r>
            <w:r w:rsidRPr="004417AC">
              <w:t>L</w:t>
            </w:r>
            <w:r>
              <w:t>I</w:t>
            </w:r>
            <w:r w:rsidRPr="004417AC">
              <w:t>, P.</w:t>
            </w:r>
            <w:r>
              <w:t>,</w:t>
            </w:r>
            <w:r w:rsidRPr="004417AC">
              <w:t xml:space="preserve"> B</w:t>
            </w:r>
            <w:r>
              <w:t>UŇKA</w:t>
            </w:r>
            <w:r w:rsidRPr="004417AC">
              <w:t>, F.</w:t>
            </w:r>
            <w:r>
              <w:t>:</w:t>
            </w:r>
            <w:r w:rsidRPr="004417AC">
              <w:t xml:space="preserve"> </w:t>
            </w:r>
            <w:proofErr w:type="spellStart"/>
            <w:r w:rsidRPr="004417AC">
              <w:t>Evaluation</w:t>
            </w:r>
            <w:proofErr w:type="spellEnd"/>
            <w:r w:rsidRPr="004417AC">
              <w:t xml:space="preserve"> </w:t>
            </w:r>
            <w:proofErr w:type="spellStart"/>
            <w:r w:rsidRPr="004417AC">
              <w:t>of</w:t>
            </w:r>
            <w:proofErr w:type="spellEnd"/>
            <w:r w:rsidRPr="004417AC">
              <w:t xml:space="preserve"> </w:t>
            </w:r>
            <w:proofErr w:type="spellStart"/>
            <w:r w:rsidRPr="004417AC">
              <w:t>various</w:t>
            </w:r>
            <w:proofErr w:type="spellEnd"/>
            <w:r w:rsidRPr="004417AC">
              <w:t xml:space="preserve"> </w:t>
            </w:r>
            <w:proofErr w:type="spellStart"/>
            <w:r w:rsidRPr="004417AC">
              <w:t>emulsifying</w:t>
            </w:r>
            <w:proofErr w:type="spellEnd"/>
            <w:r w:rsidRPr="004417AC">
              <w:t xml:space="preserve"> </w:t>
            </w:r>
            <w:proofErr w:type="spellStart"/>
            <w:r w:rsidRPr="004417AC">
              <w:t>salts</w:t>
            </w:r>
            <w:proofErr w:type="spellEnd"/>
            <w:r w:rsidRPr="004417AC">
              <w:t xml:space="preserve"> </w:t>
            </w:r>
            <w:proofErr w:type="spellStart"/>
            <w:r w:rsidRPr="004417AC">
              <w:t>addition</w:t>
            </w:r>
            <w:proofErr w:type="spellEnd"/>
            <w:r w:rsidRPr="004417AC">
              <w:t xml:space="preserve"> on </w:t>
            </w:r>
            <w:proofErr w:type="spellStart"/>
            <w:r w:rsidRPr="004417AC">
              <w:t>selected</w:t>
            </w:r>
            <w:proofErr w:type="spellEnd"/>
            <w:r w:rsidRPr="004417AC">
              <w:t xml:space="preserve"> </w:t>
            </w:r>
            <w:proofErr w:type="spellStart"/>
            <w:r w:rsidRPr="004417AC">
              <w:t>properties</w:t>
            </w:r>
            <w:proofErr w:type="spellEnd"/>
            <w:r w:rsidRPr="004417AC">
              <w:t xml:space="preserve"> </w:t>
            </w:r>
            <w:proofErr w:type="spellStart"/>
            <w:r w:rsidRPr="004417AC">
              <w:t>of</w:t>
            </w:r>
            <w:proofErr w:type="spellEnd"/>
            <w:r w:rsidRPr="004417AC">
              <w:t xml:space="preserve"> </w:t>
            </w:r>
            <w:proofErr w:type="spellStart"/>
            <w:r w:rsidRPr="004417AC">
              <w:t>processed</w:t>
            </w:r>
            <w:proofErr w:type="spellEnd"/>
            <w:r w:rsidRPr="004417AC">
              <w:t xml:space="preserve"> cheese </w:t>
            </w:r>
            <w:proofErr w:type="spellStart"/>
            <w:r w:rsidRPr="004417AC">
              <w:t>sauce</w:t>
            </w:r>
            <w:proofErr w:type="spellEnd"/>
            <w:r w:rsidRPr="004417AC">
              <w:t xml:space="preserve"> </w:t>
            </w:r>
            <w:proofErr w:type="spellStart"/>
            <w:r w:rsidRPr="004417AC">
              <w:t>with</w:t>
            </w:r>
            <w:proofErr w:type="spellEnd"/>
            <w:r w:rsidRPr="004417AC">
              <w:t xml:space="preserve"> </w:t>
            </w:r>
            <w:proofErr w:type="spellStart"/>
            <w:r w:rsidRPr="004417AC">
              <w:t>the</w:t>
            </w:r>
            <w:proofErr w:type="spellEnd"/>
            <w:r w:rsidRPr="004417AC">
              <w:t xml:space="preserve"> use </w:t>
            </w:r>
            <w:proofErr w:type="spellStart"/>
            <w:r w:rsidRPr="004417AC">
              <w:t>of</w:t>
            </w:r>
            <w:proofErr w:type="spellEnd"/>
            <w:r w:rsidRPr="004417AC">
              <w:t xml:space="preserve"> </w:t>
            </w:r>
            <w:proofErr w:type="spellStart"/>
            <w:r w:rsidRPr="004417AC">
              <w:t>mechanical</w:t>
            </w:r>
            <w:proofErr w:type="spellEnd"/>
            <w:r w:rsidRPr="004417AC">
              <w:t xml:space="preserve"> </w:t>
            </w:r>
            <w:proofErr w:type="spellStart"/>
            <w:r w:rsidRPr="004417AC">
              <w:t>vibration</w:t>
            </w:r>
            <w:proofErr w:type="spellEnd"/>
            <w:r w:rsidRPr="004417AC">
              <w:t xml:space="preserve"> damping and </w:t>
            </w:r>
            <w:proofErr w:type="spellStart"/>
            <w:r w:rsidRPr="004417AC">
              <w:t>rheological</w:t>
            </w:r>
            <w:proofErr w:type="spellEnd"/>
            <w:r w:rsidRPr="004417AC">
              <w:t xml:space="preserve"> </w:t>
            </w:r>
            <w:proofErr w:type="spellStart"/>
            <w:r w:rsidRPr="004417AC">
              <w:t>methods</w:t>
            </w:r>
            <w:proofErr w:type="spellEnd"/>
            <w:r w:rsidRPr="004417AC">
              <w:t xml:space="preserve">. </w:t>
            </w:r>
            <w:r w:rsidRPr="004417AC">
              <w:rPr>
                <w:i/>
              </w:rPr>
              <w:t>LWT – Food Science and Technology</w:t>
            </w:r>
            <w:r>
              <w:t xml:space="preserve"> </w:t>
            </w:r>
            <w:r w:rsidRPr="004417AC">
              <w:t>107</w:t>
            </w:r>
            <w:r>
              <w:t xml:space="preserve">, </w:t>
            </w:r>
            <w:r w:rsidRPr="006C35CA">
              <w:rPr>
                <w:b/>
              </w:rPr>
              <w:t>2019</w:t>
            </w:r>
            <w:r w:rsidRPr="004417AC">
              <w:t>. ISSN 0023-6438.</w:t>
            </w:r>
            <w:r>
              <w:t xml:space="preserve"> </w:t>
            </w:r>
            <w:proofErr w:type="spellStart"/>
            <w:r w:rsidRPr="00EC380F">
              <w:rPr>
                <w:rFonts w:eastAsiaTheme="minorHAnsi"/>
              </w:rPr>
              <w:t>Jimp</w:t>
            </w:r>
            <w:proofErr w:type="spellEnd"/>
            <w:r w:rsidRPr="00EC380F">
              <w:rPr>
                <w:rFonts w:eastAsiaTheme="minorHAnsi"/>
              </w:rPr>
              <w:t xml:space="preserve"> (Q1)</w:t>
            </w:r>
          </w:p>
        </w:tc>
      </w:tr>
      <w:tr w:rsidR="006C7ACD" w14:paraId="32F17BB6" w14:textId="77777777" w:rsidTr="00982FBC">
        <w:trPr>
          <w:trHeight w:val="218"/>
        </w:trPr>
        <w:tc>
          <w:tcPr>
            <w:tcW w:w="9956" w:type="dxa"/>
            <w:gridSpan w:val="14"/>
            <w:shd w:val="clear" w:color="auto" w:fill="F7CAAC"/>
          </w:tcPr>
          <w:p w14:paraId="529ED8D6" w14:textId="5850C7C4" w:rsidR="006C7ACD" w:rsidRDefault="00336343" w:rsidP="006C7ACD">
            <w:pPr>
              <w:rPr>
                <w:b/>
              </w:rPr>
            </w:pPr>
            <w:r>
              <w:rPr>
                <w:b/>
              </w:rPr>
              <w:lastRenderedPageBreak/>
              <w:t>Působení v zahraničí</w:t>
            </w:r>
          </w:p>
        </w:tc>
      </w:tr>
      <w:tr w:rsidR="006C7ACD" w14:paraId="759CEEA7" w14:textId="77777777" w:rsidTr="00982FBC">
        <w:trPr>
          <w:trHeight w:val="328"/>
        </w:trPr>
        <w:tc>
          <w:tcPr>
            <w:tcW w:w="9956" w:type="dxa"/>
            <w:gridSpan w:val="14"/>
          </w:tcPr>
          <w:p w14:paraId="7523B328" w14:textId="7D1F37BD" w:rsidR="006C7ACD" w:rsidRPr="006729C9" w:rsidRDefault="006C7ACD" w:rsidP="006729C9">
            <w:pPr>
              <w:spacing w:before="60" w:after="60"/>
            </w:pPr>
            <w:r w:rsidRPr="006729C9">
              <w:t>---</w:t>
            </w:r>
          </w:p>
        </w:tc>
      </w:tr>
      <w:tr w:rsidR="006C7ACD" w14:paraId="209CFC71" w14:textId="77777777" w:rsidTr="00A0296D">
        <w:trPr>
          <w:cantSplit/>
          <w:trHeight w:val="470"/>
        </w:trPr>
        <w:tc>
          <w:tcPr>
            <w:tcW w:w="2505" w:type="dxa"/>
            <w:shd w:val="clear" w:color="auto" w:fill="F7CAAC"/>
          </w:tcPr>
          <w:p w14:paraId="207C76E1" w14:textId="77777777" w:rsidR="006C7ACD" w:rsidRDefault="006C7ACD" w:rsidP="006C7ACD">
            <w:pPr>
              <w:jc w:val="both"/>
              <w:rPr>
                <w:b/>
              </w:rPr>
            </w:pPr>
            <w:r>
              <w:rPr>
                <w:b/>
              </w:rPr>
              <w:t xml:space="preserve">Podpis </w:t>
            </w:r>
          </w:p>
        </w:tc>
        <w:tc>
          <w:tcPr>
            <w:tcW w:w="4515" w:type="dxa"/>
            <w:gridSpan w:val="8"/>
          </w:tcPr>
          <w:p w14:paraId="61E9531A" w14:textId="77777777" w:rsidR="006C7ACD" w:rsidRDefault="006C7ACD" w:rsidP="006C7ACD">
            <w:pPr>
              <w:jc w:val="both"/>
            </w:pPr>
          </w:p>
        </w:tc>
        <w:tc>
          <w:tcPr>
            <w:tcW w:w="829" w:type="dxa"/>
            <w:gridSpan w:val="2"/>
            <w:shd w:val="clear" w:color="auto" w:fill="F7CAAC"/>
          </w:tcPr>
          <w:p w14:paraId="4F260395" w14:textId="77777777" w:rsidR="006C7ACD" w:rsidRDefault="006C7ACD" w:rsidP="006C7ACD">
            <w:pPr>
              <w:jc w:val="both"/>
            </w:pPr>
            <w:r>
              <w:rPr>
                <w:b/>
              </w:rPr>
              <w:t>datum</w:t>
            </w:r>
          </w:p>
        </w:tc>
        <w:tc>
          <w:tcPr>
            <w:tcW w:w="2107" w:type="dxa"/>
            <w:gridSpan w:val="3"/>
          </w:tcPr>
          <w:p w14:paraId="00643DA1" w14:textId="77777777" w:rsidR="006C7ACD" w:rsidRDefault="006C7ACD" w:rsidP="006C7ACD">
            <w:pPr>
              <w:jc w:val="both"/>
            </w:pPr>
          </w:p>
        </w:tc>
      </w:tr>
      <w:bookmarkEnd w:id="233"/>
    </w:tbl>
    <w:p w14:paraId="617FC115" w14:textId="77777777" w:rsidR="00F84A41" w:rsidRDefault="00F84A41">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5"/>
        <w:gridCol w:w="67"/>
        <w:gridCol w:w="759"/>
        <w:gridCol w:w="1712"/>
        <w:gridCol w:w="142"/>
        <w:gridCol w:w="380"/>
        <w:gridCol w:w="185"/>
        <w:gridCol w:w="281"/>
        <w:gridCol w:w="989"/>
        <w:gridCol w:w="706"/>
        <w:gridCol w:w="123"/>
        <w:gridCol w:w="695"/>
        <w:gridCol w:w="706"/>
        <w:gridCol w:w="706"/>
      </w:tblGrid>
      <w:tr w:rsidR="006C7ACD" w14:paraId="43E7B978" w14:textId="77777777" w:rsidTr="00982FBC">
        <w:tc>
          <w:tcPr>
            <w:tcW w:w="9956" w:type="dxa"/>
            <w:gridSpan w:val="14"/>
            <w:tcBorders>
              <w:bottom w:val="double" w:sz="4" w:space="0" w:color="auto"/>
            </w:tcBorders>
            <w:shd w:val="clear" w:color="auto" w:fill="BDD6EE"/>
          </w:tcPr>
          <w:p w14:paraId="13CD3E9D" w14:textId="6D93FDE2" w:rsidR="006C7ACD" w:rsidRDefault="006C7ACD" w:rsidP="006C7ACD">
            <w:pPr>
              <w:jc w:val="both"/>
              <w:rPr>
                <w:b/>
                <w:sz w:val="28"/>
              </w:rPr>
            </w:pPr>
            <w:bookmarkStart w:id="437" w:name="_Hlk172555134"/>
            <w:r>
              <w:rPr>
                <w:b/>
                <w:sz w:val="28"/>
              </w:rPr>
              <w:lastRenderedPageBreak/>
              <w:t>C-I – Personální zabezpečení</w:t>
            </w:r>
          </w:p>
        </w:tc>
      </w:tr>
      <w:tr w:rsidR="006C7ACD" w14:paraId="520DE319" w14:textId="77777777" w:rsidTr="00982FBC">
        <w:tc>
          <w:tcPr>
            <w:tcW w:w="2518" w:type="dxa"/>
            <w:tcBorders>
              <w:top w:val="double" w:sz="4" w:space="0" w:color="auto"/>
            </w:tcBorders>
            <w:shd w:val="clear" w:color="auto" w:fill="F7CAAC"/>
          </w:tcPr>
          <w:p w14:paraId="2BC2FF6B" w14:textId="77777777" w:rsidR="006C7ACD" w:rsidRDefault="006C7ACD" w:rsidP="006C7ACD">
            <w:pPr>
              <w:jc w:val="both"/>
              <w:rPr>
                <w:b/>
              </w:rPr>
            </w:pPr>
            <w:r>
              <w:rPr>
                <w:b/>
              </w:rPr>
              <w:t>Vysoká škola</w:t>
            </w:r>
          </w:p>
        </w:tc>
        <w:tc>
          <w:tcPr>
            <w:tcW w:w="7438" w:type="dxa"/>
            <w:gridSpan w:val="13"/>
          </w:tcPr>
          <w:p w14:paraId="72CD8901" w14:textId="77777777" w:rsidR="006C7ACD" w:rsidRDefault="006C7ACD" w:rsidP="006C7ACD">
            <w:pPr>
              <w:jc w:val="both"/>
            </w:pPr>
            <w:r>
              <w:t>Univerzita Tomáše Bati ve Zlíně</w:t>
            </w:r>
          </w:p>
        </w:tc>
      </w:tr>
      <w:tr w:rsidR="006C7ACD" w14:paraId="2CDC8A74" w14:textId="77777777" w:rsidTr="00982FBC">
        <w:tc>
          <w:tcPr>
            <w:tcW w:w="2518" w:type="dxa"/>
            <w:shd w:val="clear" w:color="auto" w:fill="F7CAAC"/>
          </w:tcPr>
          <w:p w14:paraId="79CE1A1C" w14:textId="77777777" w:rsidR="006C7ACD" w:rsidRDefault="006C7ACD" w:rsidP="006C7ACD">
            <w:pPr>
              <w:jc w:val="both"/>
              <w:rPr>
                <w:b/>
              </w:rPr>
            </w:pPr>
            <w:r>
              <w:rPr>
                <w:b/>
              </w:rPr>
              <w:t>Součást vysoké školy</w:t>
            </w:r>
          </w:p>
        </w:tc>
        <w:tc>
          <w:tcPr>
            <w:tcW w:w="7438" w:type="dxa"/>
            <w:gridSpan w:val="13"/>
          </w:tcPr>
          <w:p w14:paraId="72CC90D1" w14:textId="77777777" w:rsidR="006C7ACD" w:rsidRDefault="006C7ACD" w:rsidP="006C7ACD">
            <w:pPr>
              <w:jc w:val="both"/>
            </w:pPr>
            <w:r>
              <w:t>Fakulta technologická</w:t>
            </w:r>
          </w:p>
        </w:tc>
      </w:tr>
      <w:tr w:rsidR="006C7ACD" w14:paraId="1E6C9810" w14:textId="77777777" w:rsidTr="00982FBC">
        <w:tc>
          <w:tcPr>
            <w:tcW w:w="2518" w:type="dxa"/>
            <w:shd w:val="clear" w:color="auto" w:fill="F7CAAC"/>
          </w:tcPr>
          <w:p w14:paraId="23B8469B" w14:textId="77777777" w:rsidR="006C7ACD" w:rsidRDefault="006C7ACD" w:rsidP="006C7ACD">
            <w:pPr>
              <w:jc w:val="both"/>
              <w:rPr>
                <w:b/>
              </w:rPr>
            </w:pPr>
            <w:r>
              <w:rPr>
                <w:b/>
              </w:rPr>
              <w:t>Název studijního programu</w:t>
            </w:r>
          </w:p>
        </w:tc>
        <w:tc>
          <w:tcPr>
            <w:tcW w:w="7438" w:type="dxa"/>
            <w:gridSpan w:val="13"/>
          </w:tcPr>
          <w:p w14:paraId="6F796034" w14:textId="79C0E3BC" w:rsidR="006C7ACD" w:rsidRDefault="006C7ACD" w:rsidP="006C7ACD">
            <w:pPr>
              <w:jc w:val="both"/>
            </w:pPr>
            <w:r>
              <w:t>Potravinářské biotechnologie a aplikovaná mikrobiologie</w:t>
            </w:r>
          </w:p>
        </w:tc>
      </w:tr>
      <w:tr w:rsidR="006C7ACD" w14:paraId="69166F5B" w14:textId="77777777" w:rsidTr="00982FBC">
        <w:tc>
          <w:tcPr>
            <w:tcW w:w="2518" w:type="dxa"/>
            <w:shd w:val="clear" w:color="auto" w:fill="F7CAAC"/>
          </w:tcPr>
          <w:p w14:paraId="47126A50" w14:textId="77777777" w:rsidR="006C7ACD" w:rsidRDefault="006C7ACD" w:rsidP="006C7ACD">
            <w:pPr>
              <w:jc w:val="both"/>
              <w:rPr>
                <w:b/>
              </w:rPr>
            </w:pPr>
            <w:r>
              <w:rPr>
                <w:b/>
              </w:rPr>
              <w:t>Jméno a příjmení</w:t>
            </w:r>
          </w:p>
        </w:tc>
        <w:tc>
          <w:tcPr>
            <w:tcW w:w="4536" w:type="dxa"/>
            <w:gridSpan w:val="8"/>
          </w:tcPr>
          <w:p w14:paraId="28856A5D" w14:textId="77777777" w:rsidR="006C7ACD" w:rsidRPr="002005AC" w:rsidRDefault="006C7ACD" w:rsidP="006C7ACD">
            <w:pPr>
              <w:jc w:val="both"/>
              <w:rPr>
                <w:b/>
                <w:bCs/>
              </w:rPr>
            </w:pPr>
            <w:bookmarkStart w:id="438" w:name="Sumczynski"/>
            <w:bookmarkEnd w:id="438"/>
            <w:r>
              <w:rPr>
                <w:b/>
                <w:bCs/>
              </w:rPr>
              <w:t>Daniela Sumczynski</w:t>
            </w:r>
          </w:p>
        </w:tc>
        <w:tc>
          <w:tcPr>
            <w:tcW w:w="709" w:type="dxa"/>
            <w:shd w:val="clear" w:color="auto" w:fill="F7CAAC"/>
          </w:tcPr>
          <w:p w14:paraId="214E2976" w14:textId="77777777" w:rsidR="006C7ACD" w:rsidRDefault="006C7ACD" w:rsidP="006C7ACD">
            <w:pPr>
              <w:jc w:val="both"/>
              <w:rPr>
                <w:b/>
              </w:rPr>
            </w:pPr>
            <w:r>
              <w:rPr>
                <w:b/>
              </w:rPr>
              <w:t>Tituly</w:t>
            </w:r>
          </w:p>
        </w:tc>
        <w:tc>
          <w:tcPr>
            <w:tcW w:w="2193" w:type="dxa"/>
            <w:gridSpan w:val="4"/>
          </w:tcPr>
          <w:p w14:paraId="4E9945C5" w14:textId="77777777" w:rsidR="006C7ACD" w:rsidRDefault="006C7ACD" w:rsidP="006C7ACD">
            <w:pPr>
              <w:jc w:val="both"/>
            </w:pPr>
            <w:r w:rsidRPr="006B6DBC">
              <w:t>doc. Ing., Ph.D.</w:t>
            </w:r>
          </w:p>
        </w:tc>
      </w:tr>
      <w:tr w:rsidR="006C7ACD" w14:paraId="138A32B2" w14:textId="77777777" w:rsidTr="00982FBC">
        <w:tc>
          <w:tcPr>
            <w:tcW w:w="2518" w:type="dxa"/>
            <w:shd w:val="clear" w:color="auto" w:fill="F7CAAC"/>
          </w:tcPr>
          <w:p w14:paraId="1CBAD944" w14:textId="77777777" w:rsidR="006C7ACD" w:rsidRDefault="006C7ACD" w:rsidP="006C7ACD">
            <w:pPr>
              <w:jc w:val="both"/>
              <w:rPr>
                <w:b/>
              </w:rPr>
            </w:pPr>
            <w:r>
              <w:rPr>
                <w:b/>
              </w:rPr>
              <w:t>Rok narození</w:t>
            </w:r>
          </w:p>
        </w:tc>
        <w:tc>
          <w:tcPr>
            <w:tcW w:w="829" w:type="dxa"/>
            <w:gridSpan w:val="2"/>
          </w:tcPr>
          <w:p w14:paraId="472DCC10" w14:textId="77777777" w:rsidR="006C7ACD" w:rsidRDefault="006C7ACD" w:rsidP="006C7ACD">
            <w:pPr>
              <w:jc w:val="both"/>
            </w:pPr>
            <w:r>
              <w:t>1976</w:t>
            </w:r>
          </w:p>
        </w:tc>
        <w:tc>
          <w:tcPr>
            <w:tcW w:w="1721" w:type="dxa"/>
            <w:shd w:val="clear" w:color="auto" w:fill="F7CAAC"/>
          </w:tcPr>
          <w:p w14:paraId="42FA4ACB" w14:textId="4E9F29C4" w:rsidR="006C7ACD" w:rsidRDefault="006C7ACD" w:rsidP="006C7ACD">
            <w:pPr>
              <w:jc w:val="both"/>
              <w:rPr>
                <w:b/>
              </w:rPr>
            </w:pPr>
            <w:r>
              <w:rPr>
                <w:b/>
              </w:rPr>
              <w:t>typ vztahu k V</w:t>
            </w:r>
            <w:r w:rsidR="00B00931">
              <w:rPr>
                <w:b/>
              </w:rPr>
              <w:t>Š</w:t>
            </w:r>
          </w:p>
        </w:tc>
        <w:tc>
          <w:tcPr>
            <w:tcW w:w="992" w:type="dxa"/>
            <w:gridSpan w:val="4"/>
          </w:tcPr>
          <w:p w14:paraId="17142471" w14:textId="77777777" w:rsidR="006C7ACD" w:rsidRDefault="006C7ACD" w:rsidP="006C7ACD">
            <w:pPr>
              <w:jc w:val="both"/>
            </w:pPr>
            <w:r>
              <w:t>pp.</w:t>
            </w:r>
          </w:p>
        </w:tc>
        <w:tc>
          <w:tcPr>
            <w:tcW w:w="994" w:type="dxa"/>
            <w:shd w:val="clear" w:color="auto" w:fill="F7CAAC"/>
          </w:tcPr>
          <w:p w14:paraId="7AC6BC98" w14:textId="77777777" w:rsidR="006C7ACD" w:rsidRDefault="006C7ACD" w:rsidP="006C7ACD">
            <w:pPr>
              <w:jc w:val="both"/>
              <w:rPr>
                <w:b/>
              </w:rPr>
            </w:pPr>
            <w:r>
              <w:rPr>
                <w:b/>
              </w:rPr>
              <w:t>rozsah</w:t>
            </w:r>
          </w:p>
        </w:tc>
        <w:tc>
          <w:tcPr>
            <w:tcW w:w="709" w:type="dxa"/>
          </w:tcPr>
          <w:p w14:paraId="353E003E" w14:textId="77777777" w:rsidR="006C7ACD" w:rsidRDefault="006C7ACD" w:rsidP="006C7ACD">
            <w:pPr>
              <w:jc w:val="both"/>
            </w:pPr>
            <w:r>
              <w:t>40</w:t>
            </w:r>
          </w:p>
        </w:tc>
        <w:tc>
          <w:tcPr>
            <w:tcW w:w="775" w:type="dxa"/>
            <w:gridSpan w:val="2"/>
            <w:shd w:val="clear" w:color="auto" w:fill="F7CAAC"/>
          </w:tcPr>
          <w:p w14:paraId="269C0917" w14:textId="77777777" w:rsidR="006C7ACD" w:rsidRDefault="006C7ACD" w:rsidP="006C7ACD">
            <w:pPr>
              <w:jc w:val="both"/>
              <w:rPr>
                <w:b/>
              </w:rPr>
            </w:pPr>
            <w:r>
              <w:rPr>
                <w:b/>
              </w:rPr>
              <w:t>do kdy</w:t>
            </w:r>
          </w:p>
        </w:tc>
        <w:tc>
          <w:tcPr>
            <w:tcW w:w="1418" w:type="dxa"/>
            <w:gridSpan w:val="2"/>
          </w:tcPr>
          <w:p w14:paraId="4B158488" w14:textId="77777777" w:rsidR="006C7ACD" w:rsidRDefault="006C7ACD" w:rsidP="006C7ACD">
            <w:pPr>
              <w:jc w:val="both"/>
            </w:pPr>
            <w:r>
              <w:t>N</w:t>
            </w:r>
          </w:p>
        </w:tc>
      </w:tr>
      <w:tr w:rsidR="006C7ACD" w14:paraId="52C43171" w14:textId="77777777" w:rsidTr="00982FBC">
        <w:tc>
          <w:tcPr>
            <w:tcW w:w="5068" w:type="dxa"/>
            <w:gridSpan w:val="4"/>
            <w:shd w:val="clear" w:color="auto" w:fill="F7CAAC"/>
          </w:tcPr>
          <w:p w14:paraId="37C78F9C" w14:textId="77777777" w:rsidR="006C7ACD" w:rsidRDefault="006C7ACD" w:rsidP="006C7ACD">
            <w:pPr>
              <w:jc w:val="both"/>
              <w:rPr>
                <w:b/>
              </w:rPr>
            </w:pPr>
            <w:r>
              <w:rPr>
                <w:b/>
              </w:rPr>
              <w:t>Typ vztahu na součásti VŠ, která uskutečňuje st. program</w:t>
            </w:r>
          </w:p>
        </w:tc>
        <w:tc>
          <w:tcPr>
            <w:tcW w:w="992" w:type="dxa"/>
            <w:gridSpan w:val="4"/>
          </w:tcPr>
          <w:p w14:paraId="7DDD2F4E" w14:textId="77777777" w:rsidR="006C7ACD" w:rsidRDefault="006C7ACD" w:rsidP="006C7ACD">
            <w:pPr>
              <w:jc w:val="both"/>
            </w:pPr>
            <w:r>
              <w:t>pp.</w:t>
            </w:r>
          </w:p>
        </w:tc>
        <w:tc>
          <w:tcPr>
            <w:tcW w:w="994" w:type="dxa"/>
            <w:shd w:val="clear" w:color="auto" w:fill="F7CAAC"/>
          </w:tcPr>
          <w:p w14:paraId="296CC929" w14:textId="77777777" w:rsidR="006C7ACD" w:rsidRDefault="006C7ACD" w:rsidP="006C7ACD">
            <w:pPr>
              <w:jc w:val="both"/>
              <w:rPr>
                <w:b/>
              </w:rPr>
            </w:pPr>
            <w:r>
              <w:rPr>
                <w:b/>
              </w:rPr>
              <w:t>rozsah</w:t>
            </w:r>
          </w:p>
        </w:tc>
        <w:tc>
          <w:tcPr>
            <w:tcW w:w="709" w:type="dxa"/>
          </w:tcPr>
          <w:p w14:paraId="4D6DED41" w14:textId="77777777" w:rsidR="006C7ACD" w:rsidRDefault="006C7ACD" w:rsidP="006C7ACD">
            <w:pPr>
              <w:jc w:val="both"/>
            </w:pPr>
            <w:r>
              <w:t>40</w:t>
            </w:r>
          </w:p>
        </w:tc>
        <w:tc>
          <w:tcPr>
            <w:tcW w:w="775" w:type="dxa"/>
            <w:gridSpan w:val="2"/>
            <w:shd w:val="clear" w:color="auto" w:fill="F7CAAC"/>
          </w:tcPr>
          <w:p w14:paraId="0D33BBC5" w14:textId="77777777" w:rsidR="006C7ACD" w:rsidRDefault="006C7ACD" w:rsidP="006C7ACD">
            <w:pPr>
              <w:jc w:val="both"/>
              <w:rPr>
                <w:b/>
              </w:rPr>
            </w:pPr>
            <w:r>
              <w:rPr>
                <w:b/>
              </w:rPr>
              <w:t>do kdy</w:t>
            </w:r>
          </w:p>
        </w:tc>
        <w:tc>
          <w:tcPr>
            <w:tcW w:w="1418" w:type="dxa"/>
            <w:gridSpan w:val="2"/>
          </w:tcPr>
          <w:p w14:paraId="14B7304A" w14:textId="77777777" w:rsidR="006C7ACD" w:rsidRDefault="006C7ACD" w:rsidP="006C7ACD">
            <w:pPr>
              <w:jc w:val="both"/>
            </w:pPr>
            <w:r>
              <w:t>N</w:t>
            </w:r>
          </w:p>
        </w:tc>
      </w:tr>
      <w:tr w:rsidR="006C7ACD" w14:paraId="2ABEDAE6" w14:textId="77777777" w:rsidTr="00982FBC">
        <w:tc>
          <w:tcPr>
            <w:tcW w:w="6060" w:type="dxa"/>
            <w:gridSpan w:val="8"/>
            <w:shd w:val="clear" w:color="auto" w:fill="F7CAAC"/>
          </w:tcPr>
          <w:p w14:paraId="4BA99C7C" w14:textId="2CFE4F0B" w:rsidR="006C7ACD" w:rsidRDefault="00B00931" w:rsidP="006C7ACD">
            <w:pPr>
              <w:jc w:val="both"/>
            </w:pPr>
            <w:r>
              <w:rPr>
                <w:b/>
              </w:rPr>
              <w:t>Další</w:t>
            </w:r>
            <w:r w:rsidR="006C7ACD">
              <w:rPr>
                <w:b/>
              </w:rPr>
              <w:t xml:space="preserve"> současná působení jako akademický pracovník na jiných VŠ</w:t>
            </w:r>
          </w:p>
        </w:tc>
        <w:tc>
          <w:tcPr>
            <w:tcW w:w="1703" w:type="dxa"/>
            <w:gridSpan w:val="2"/>
            <w:shd w:val="clear" w:color="auto" w:fill="F7CAAC"/>
          </w:tcPr>
          <w:p w14:paraId="44E5121F" w14:textId="77777777" w:rsidR="006C7ACD" w:rsidRDefault="006C7ACD" w:rsidP="006C7ACD">
            <w:pPr>
              <w:jc w:val="both"/>
              <w:rPr>
                <w:b/>
              </w:rPr>
            </w:pPr>
            <w:r>
              <w:rPr>
                <w:b/>
              </w:rPr>
              <w:t xml:space="preserve">typ </w:t>
            </w:r>
            <w:proofErr w:type="spellStart"/>
            <w:r>
              <w:rPr>
                <w:b/>
              </w:rPr>
              <w:t>prac</w:t>
            </w:r>
            <w:proofErr w:type="spellEnd"/>
            <w:r>
              <w:rPr>
                <w:b/>
              </w:rPr>
              <w:t>. vztahu</w:t>
            </w:r>
          </w:p>
        </w:tc>
        <w:tc>
          <w:tcPr>
            <w:tcW w:w="2193" w:type="dxa"/>
            <w:gridSpan w:val="4"/>
            <w:shd w:val="clear" w:color="auto" w:fill="F7CAAC"/>
          </w:tcPr>
          <w:p w14:paraId="22F4F745" w14:textId="77777777" w:rsidR="006C7ACD" w:rsidRDefault="006C7ACD" w:rsidP="006C7ACD">
            <w:pPr>
              <w:jc w:val="both"/>
              <w:rPr>
                <w:b/>
              </w:rPr>
            </w:pPr>
            <w:r>
              <w:rPr>
                <w:b/>
              </w:rPr>
              <w:t>rozsah</w:t>
            </w:r>
          </w:p>
        </w:tc>
      </w:tr>
      <w:tr w:rsidR="006C7ACD" w14:paraId="27840616" w14:textId="77777777" w:rsidTr="00982FBC">
        <w:tc>
          <w:tcPr>
            <w:tcW w:w="6060" w:type="dxa"/>
            <w:gridSpan w:val="8"/>
          </w:tcPr>
          <w:p w14:paraId="76E0724F" w14:textId="77777777" w:rsidR="006C7ACD" w:rsidRDefault="006C7ACD" w:rsidP="006C7ACD">
            <w:pPr>
              <w:jc w:val="both"/>
            </w:pPr>
            <w:r>
              <w:t>---</w:t>
            </w:r>
          </w:p>
        </w:tc>
        <w:tc>
          <w:tcPr>
            <w:tcW w:w="1703" w:type="dxa"/>
            <w:gridSpan w:val="2"/>
          </w:tcPr>
          <w:p w14:paraId="1B8E28DA" w14:textId="77777777" w:rsidR="006C7ACD" w:rsidRDefault="006C7ACD" w:rsidP="006C7ACD">
            <w:pPr>
              <w:jc w:val="both"/>
            </w:pPr>
            <w:r>
              <w:t>---</w:t>
            </w:r>
          </w:p>
        </w:tc>
        <w:tc>
          <w:tcPr>
            <w:tcW w:w="2193" w:type="dxa"/>
            <w:gridSpan w:val="4"/>
          </w:tcPr>
          <w:p w14:paraId="37C1F941" w14:textId="77777777" w:rsidR="006C7ACD" w:rsidRDefault="006C7ACD" w:rsidP="006C7ACD">
            <w:pPr>
              <w:jc w:val="both"/>
            </w:pPr>
            <w:r>
              <w:t>---</w:t>
            </w:r>
          </w:p>
        </w:tc>
      </w:tr>
      <w:tr w:rsidR="006C7ACD" w14:paraId="793DA308" w14:textId="77777777" w:rsidTr="00982FBC">
        <w:tc>
          <w:tcPr>
            <w:tcW w:w="6060" w:type="dxa"/>
            <w:gridSpan w:val="8"/>
          </w:tcPr>
          <w:p w14:paraId="0EEA3ACF" w14:textId="77777777" w:rsidR="006C7ACD" w:rsidRDefault="006C7ACD" w:rsidP="006C7ACD">
            <w:pPr>
              <w:jc w:val="both"/>
            </w:pPr>
          </w:p>
        </w:tc>
        <w:tc>
          <w:tcPr>
            <w:tcW w:w="1703" w:type="dxa"/>
            <w:gridSpan w:val="2"/>
          </w:tcPr>
          <w:p w14:paraId="4ADECF3F" w14:textId="77777777" w:rsidR="006C7ACD" w:rsidRDefault="006C7ACD" w:rsidP="006C7ACD">
            <w:pPr>
              <w:jc w:val="both"/>
            </w:pPr>
          </w:p>
        </w:tc>
        <w:tc>
          <w:tcPr>
            <w:tcW w:w="2193" w:type="dxa"/>
            <w:gridSpan w:val="4"/>
          </w:tcPr>
          <w:p w14:paraId="60C178A1" w14:textId="77777777" w:rsidR="006C7ACD" w:rsidRDefault="006C7ACD" w:rsidP="006C7ACD">
            <w:pPr>
              <w:jc w:val="both"/>
            </w:pPr>
          </w:p>
        </w:tc>
      </w:tr>
      <w:tr w:rsidR="006C7ACD" w14:paraId="5C36B285" w14:textId="77777777" w:rsidTr="00982FBC">
        <w:tc>
          <w:tcPr>
            <w:tcW w:w="9956" w:type="dxa"/>
            <w:gridSpan w:val="14"/>
            <w:shd w:val="clear" w:color="auto" w:fill="F7CAAC"/>
          </w:tcPr>
          <w:p w14:paraId="4CA47559" w14:textId="77777777" w:rsidR="006C7ACD" w:rsidRDefault="006C7ACD" w:rsidP="006C7ACD">
            <w:pPr>
              <w:jc w:val="both"/>
            </w:pPr>
            <w:r>
              <w:rPr>
                <w:b/>
              </w:rPr>
              <w:t>Předměty příslušného studijního programu a způsob zapojení do jejich výuky, příp. další zapojení do uskutečňování studijního programu</w:t>
            </w:r>
          </w:p>
        </w:tc>
      </w:tr>
      <w:tr w:rsidR="006C7ACD" w:rsidRPr="002827C6" w14:paraId="6A5A9673" w14:textId="77777777" w:rsidTr="00982FBC">
        <w:trPr>
          <w:trHeight w:val="414"/>
        </w:trPr>
        <w:tc>
          <w:tcPr>
            <w:tcW w:w="9956" w:type="dxa"/>
            <w:gridSpan w:val="14"/>
            <w:tcBorders>
              <w:top w:val="nil"/>
            </w:tcBorders>
          </w:tcPr>
          <w:p w14:paraId="58B37BBB" w14:textId="0FFEF74B" w:rsidR="006C7ACD" w:rsidRPr="003B7B98" w:rsidRDefault="006C7ACD" w:rsidP="00AC387B">
            <w:pPr>
              <w:spacing w:before="120" w:after="60"/>
              <w:jc w:val="both"/>
              <w:rPr>
                <w:b/>
                <w:bCs/>
              </w:rPr>
            </w:pPr>
            <w:r w:rsidRPr="003B7B98">
              <w:rPr>
                <w:b/>
                <w:bCs/>
              </w:rPr>
              <w:t xml:space="preserve">Funkční potraviny a </w:t>
            </w:r>
            <w:proofErr w:type="spellStart"/>
            <w:r w:rsidRPr="003B7B98">
              <w:rPr>
                <w:b/>
                <w:bCs/>
              </w:rPr>
              <w:t>nutraceutika</w:t>
            </w:r>
            <w:proofErr w:type="spellEnd"/>
            <w:r>
              <w:rPr>
                <w:b/>
                <w:bCs/>
              </w:rPr>
              <w:t xml:space="preserve"> </w:t>
            </w:r>
            <w:r>
              <w:t>(</w:t>
            </w:r>
            <w:proofErr w:type="gramStart"/>
            <w:r>
              <w:t>100%</w:t>
            </w:r>
            <w:proofErr w:type="gramEnd"/>
            <w:r>
              <w:t xml:space="preserve"> p)</w:t>
            </w:r>
          </w:p>
          <w:p w14:paraId="396B7454" w14:textId="3CD44ED3" w:rsidR="006C7ACD" w:rsidRPr="002827C6" w:rsidRDefault="006C7ACD" w:rsidP="0095128E">
            <w:pPr>
              <w:spacing w:before="60" w:after="120"/>
              <w:jc w:val="both"/>
            </w:pPr>
            <w:r>
              <w:t>Principy úchovy potravin (</w:t>
            </w:r>
            <w:proofErr w:type="gramStart"/>
            <w:r>
              <w:t>100%</w:t>
            </w:r>
            <w:proofErr w:type="gramEnd"/>
            <w:r>
              <w:t xml:space="preserve"> p)</w:t>
            </w:r>
          </w:p>
        </w:tc>
      </w:tr>
      <w:tr w:rsidR="006C7ACD" w:rsidRPr="002827C6" w14:paraId="3D12CC43" w14:textId="77777777" w:rsidTr="00982FBC">
        <w:trPr>
          <w:trHeight w:val="340"/>
        </w:trPr>
        <w:tc>
          <w:tcPr>
            <w:tcW w:w="9956" w:type="dxa"/>
            <w:gridSpan w:val="14"/>
            <w:tcBorders>
              <w:top w:val="nil"/>
            </w:tcBorders>
            <w:shd w:val="clear" w:color="auto" w:fill="FBD4B4"/>
          </w:tcPr>
          <w:p w14:paraId="304AB51C" w14:textId="0A0EBE75" w:rsidR="006C7ACD" w:rsidRPr="002827C6" w:rsidRDefault="00826E6E" w:rsidP="006C7ACD">
            <w:pPr>
              <w:jc w:val="both"/>
              <w:rPr>
                <w:b/>
              </w:rPr>
            </w:pPr>
            <w:r w:rsidRPr="002827C6">
              <w:rPr>
                <w:b/>
              </w:rPr>
              <w:t>Zapojení</w:t>
            </w:r>
            <w:r w:rsidR="006C7ACD" w:rsidRPr="002827C6">
              <w:rPr>
                <w:b/>
              </w:rPr>
              <w:t xml:space="preserve"> do výuky v dalších studijních programech na téže vysoké škole (pouze u garantů ZT a PZ předmětů)</w:t>
            </w:r>
          </w:p>
        </w:tc>
      </w:tr>
      <w:tr w:rsidR="006C7ACD" w:rsidRPr="002827C6" w14:paraId="37A22A7F" w14:textId="77777777" w:rsidTr="00982FBC">
        <w:trPr>
          <w:trHeight w:val="340"/>
        </w:trPr>
        <w:tc>
          <w:tcPr>
            <w:tcW w:w="2585" w:type="dxa"/>
            <w:gridSpan w:val="2"/>
            <w:tcBorders>
              <w:top w:val="nil"/>
            </w:tcBorders>
          </w:tcPr>
          <w:p w14:paraId="1532FF0F" w14:textId="77777777" w:rsidR="006C7ACD" w:rsidRPr="002827C6" w:rsidRDefault="006C7ACD" w:rsidP="006C7ACD">
            <w:pPr>
              <w:jc w:val="both"/>
              <w:rPr>
                <w:b/>
              </w:rPr>
            </w:pPr>
            <w:r w:rsidRPr="002827C6">
              <w:rPr>
                <w:b/>
              </w:rPr>
              <w:t>Název studijního předmětu</w:t>
            </w:r>
          </w:p>
        </w:tc>
        <w:tc>
          <w:tcPr>
            <w:tcW w:w="2626" w:type="dxa"/>
            <w:gridSpan w:val="3"/>
            <w:tcBorders>
              <w:top w:val="nil"/>
            </w:tcBorders>
          </w:tcPr>
          <w:p w14:paraId="606F9852" w14:textId="77777777" w:rsidR="006C7ACD" w:rsidRPr="002827C6" w:rsidRDefault="006C7ACD" w:rsidP="006C7ACD">
            <w:pPr>
              <w:jc w:val="both"/>
              <w:rPr>
                <w:b/>
              </w:rPr>
            </w:pPr>
            <w:r w:rsidRPr="002827C6">
              <w:rPr>
                <w:b/>
              </w:rPr>
              <w:t>Název studijního programu</w:t>
            </w:r>
          </w:p>
        </w:tc>
        <w:tc>
          <w:tcPr>
            <w:tcW w:w="567" w:type="dxa"/>
            <w:gridSpan w:val="2"/>
            <w:tcBorders>
              <w:top w:val="nil"/>
            </w:tcBorders>
          </w:tcPr>
          <w:p w14:paraId="343372A2" w14:textId="77777777" w:rsidR="006C7ACD" w:rsidRPr="002827C6" w:rsidRDefault="006C7ACD" w:rsidP="006C7ACD">
            <w:pPr>
              <w:jc w:val="both"/>
              <w:rPr>
                <w:b/>
              </w:rPr>
            </w:pPr>
            <w:r w:rsidRPr="002827C6">
              <w:rPr>
                <w:b/>
              </w:rPr>
              <w:t>Sem.</w:t>
            </w:r>
          </w:p>
        </w:tc>
        <w:tc>
          <w:tcPr>
            <w:tcW w:w="2109" w:type="dxa"/>
            <w:gridSpan w:val="4"/>
            <w:tcBorders>
              <w:top w:val="nil"/>
            </w:tcBorders>
          </w:tcPr>
          <w:p w14:paraId="34C17975" w14:textId="77777777" w:rsidR="006C7ACD" w:rsidRPr="002827C6" w:rsidRDefault="006C7ACD" w:rsidP="006C7ACD">
            <w:pPr>
              <w:jc w:val="both"/>
              <w:rPr>
                <w:b/>
              </w:rPr>
            </w:pPr>
            <w:r w:rsidRPr="002827C6">
              <w:rPr>
                <w:b/>
              </w:rPr>
              <w:t>Role ve výuce daného předmětu</w:t>
            </w:r>
          </w:p>
        </w:tc>
        <w:tc>
          <w:tcPr>
            <w:tcW w:w="2069" w:type="dxa"/>
            <w:gridSpan w:val="3"/>
            <w:tcBorders>
              <w:top w:val="nil"/>
            </w:tcBorders>
          </w:tcPr>
          <w:p w14:paraId="7D5D57B7" w14:textId="77777777" w:rsidR="006C7ACD" w:rsidRDefault="006C7ACD" w:rsidP="006C7ACD">
            <w:pPr>
              <w:jc w:val="both"/>
              <w:rPr>
                <w:b/>
              </w:rPr>
            </w:pPr>
            <w:r>
              <w:rPr>
                <w:b/>
              </w:rPr>
              <w:t>(</w:t>
            </w:r>
            <w:r w:rsidRPr="00F20AEF">
              <w:rPr>
                <w:b/>
                <w:i/>
                <w:iCs/>
              </w:rPr>
              <w:t>nepovinný údaj</w:t>
            </w:r>
            <w:r w:rsidRPr="00F20AEF">
              <w:rPr>
                <w:b/>
              </w:rPr>
              <w:t>)</w:t>
            </w:r>
            <w:r>
              <w:rPr>
                <w:b/>
              </w:rPr>
              <w:t xml:space="preserve"> </w:t>
            </w:r>
          </w:p>
          <w:p w14:paraId="00FAFC00" w14:textId="77777777" w:rsidR="006C7ACD" w:rsidRPr="002827C6" w:rsidRDefault="006C7ACD" w:rsidP="006C7ACD">
            <w:pPr>
              <w:jc w:val="both"/>
              <w:rPr>
                <w:b/>
              </w:rPr>
            </w:pPr>
            <w:r w:rsidRPr="002827C6">
              <w:rPr>
                <w:b/>
              </w:rPr>
              <w:t>Počet hodin za semestr</w:t>
            </w:r>
          </w:p>
        </w:tc>
      </w:tr>
      <w:tr w:rsidR="006C7ACD" w:rsidRPr="00844F1A" w14:paraId="721B32E8" w14:textId="77777777" w:rsidTr="00982FBC">
        <w:trPr>
          <w:trHeight w:val="285"/>
        </w:trPr>
        <w:tc>
          <w:tcPr>
            <w:tcW w:w="2585" w:type="dxa"/>
            <w:gridSpan w:val="2"/>
            <w:tcBorders>
              <w:top w:val="nil"/>
            </w:tcBorders>
            <w:vAlign w:val="center"/>
          </w:tcPr>
          <w:p w14:paraId="63452134" w14:textId="77777777" w:rsidR="006C7ACD" w:rsidRPr="00775605" w:rsidRDefault="006C7ACD" w:rsidP="00775605">
            <w:r w:rsidRPr="00775605">
              <w:t>Analýza a hodnocení potravin</w:t>
            </w:r>
          </w:p>
        </w:tc>
        <w:tc>
          <w:tcPr>
            <w:tcW w:w="2626" w:type="dxa"/>
            <w:gridSpan w:val="3"/>
            <w:tcBorders>
              <w:top w:val="nil"/>
            </w:tcBorders>
            <w:vAlign w:val="center"/>
          </w:tcPr>
          <w:p w14:paraId="6E17AFBD" w14:textId="77777777" w:rsidR="006C7ACD" w:rsidRPr="00775605" w:rsidRDefault="006C7ACD" w:rsidP="00775605">
            <w:proofErr w:type="spellStart"/>
            <w:r w:rsidRPr="00775605">
              <w:t>NMgr</w:t>
            </w:r>
            <w:proofErr w:type="spellEnd"/>
            <w:r w:rsidRPr="00775605">
              <w:t xml:space="preserve"> Chemie potravin a bioaktivních látek</w:t>
            </w:r>
          </w:p>
          <w:p w14:paraId="1DBDDC6D" w14:textId="77777777" w:rsidR="006C7ACD" w:rsidRPr="00775605" w:rsidRDefault="006C7ACD" w:rsidP="00775605">
            <w:proofErr w:type="spellStart"/>
            <w:r w:rsidRPr="00775605">
              <w:t>NMgr</w:t>
            </w:r>
            <w:proofErr w:type="spellEnd"/>
            <w:r w:rsidRPr="00775605">
              <w:t xml:space="preserve"> Technologie potravin</w:t>
            </w:r>
          </w:p>
        </w:tc>
        <w:tc>
          <w:tcPr>
            <w:tcW w:w="567" w:type="dxa"/>
            <w:gridSpan w:val="2"/>
            <w:tcBorders>
              <w:top w:val="nil"/>
            </w:tcBorders>
            <w:vAlign w:val="center"/>
          </w:tcPr>
          <w:p w14:paraId="17BDF154" w14:textId="77777777" w:rsidR="006C7ACD" w:rsidRPr="00775605" w:rsidRDefault="006C7ACD" w:rsidP="00775605">
            <w:r w:rsidRPr="00775605">
              <w:t>1/ZS</w:t>
            </w:r>
          </w:p>
        </w:tc>
        <w:tc>
          <w:tcPr>
            <w:tcW w:w="2109" w:type="dxa"/>
            <w:gridSpan w:val="4"/>
            <w:tcBorders>
              <w:top w:val="nil"/>
            </w:tcBorders>
            <w:vAlign w:val="center"/>
          </w:tcPr>
          <w:p w14:paraId="5E12B967" w14:textId="77777777" w:rsidR="00AF3956" w:rsidRPr="00C85F57" w:rsidRDefault="006C7ACD" w:rsidP="00775605">
            <w:r w:rsidRPr="00C85F57">
              <w:t xml:space="preserve">Garant, </w:t>
            </w:r>
            <w:r w:rsidR="00AF3956" w:rsidRPr="00C85F57">
              <w:t>Přednášející,</w:t>
            </w:r>
          </w:p>
          <w:p w14:paraId="6CDFF20A" w14:textId="52D204E5" w:rsidR="006C7ACD" w:rsidRPr="00775605" w:rsidRDefault="006C7ACD" w:rsidP="00775605">
            <w:r w:rsidRPr="00C85F57">
              <w:t>Vede seminář</w:t>
            </w:r>
          </w:p>
        </w:tc>
        <w:tc>
          <w:tcPr>
            <w:tcW w:w="2069" w:type="dxa"/>
            <w:gridSpan w:val="3"/>
            <w:tcBorders>
              <w:top w:val="nil"/>
            </w:tcBorders>
            <w:vAlign w:val="center"/>
          </w:tcPr>
          <w:p w14:paraId="66555142" w14:textId="77777777" w:rsidR="006C7ACD" w:rsidRPr="00775605" w:rsidRDefault="006C7ACD" w:rsidP="00775605"/>
        </w:tc>
      </w:tr>
      <w:tr w:rsidR="006C7ACD" w:rsidRPr="00844F1A" w14:paraId="27DBC614" w14:textId="77777777" w:rsidTr="00982FBC">
        <w:trPr>
          <w:trHeight w:val="284"/>
        </w:trPr>
        <w:tc>
          <w:tcPr>
            <w:tcW w:w="2585" w:type="dxa"/>
            <w:gridSpan w:val="2"/>
            <w:tcBorders>
              <w:top w:val="nil"/>
            </w:tcBorders>
            <w:vAlign w:val="center"/>
          </w:tcPr>
          <w:p w14:paraId="187CD7A2" w14:textId="77777777" w:rsidR="006C7ACD" w:rsidRPr="00775605" w:rsidRDefault="006C7ACD" w:rsidP="00775605">
            <w:r w:rsidRPr="00775605">
              <w:t>Analýza potravin</w:t>
            </w:r>
          </w:p>
        </w:tc>
        <w:tc>
          <w:tcPr>
            <w:tcW w:w="2626" w:type="dxa"/>
            <w:gridSpan w:val="3"/>
            <w:tcBorders>
              <w:top w:val="nil"/>
            </w:tcBorders>
            <w:vAlign w:val="center"/>
          </w:tcPr>
          <w:p w14:paraId="08692451" w14:textId="77777777" w:rsidR="006C7ACD" w:rsidRPr="00775605" w:rsidRDefault="006C7ACD" w:rsidP="00775605">
            <w:r w:rsidRPr="00775605">
              <w:t xml:space="preserve">Bc Technologie a hodnocení potravin </w:t>
            </w:r>
          </w:p>
        </w:tc>
        <w:tc>
          <w:tcPr>
            <w:tcW w:w="567" w:type="dxa"/>
            <w:gridSpan w:val="2"/>
            <w:tcBorders>
              <w:top w:val="nil"/>
            </w:tcBorders>
            <w:vAlign w:val="center"/>
          </w:tcPr>
          <w:p w14:paraId="44A2EF53" w14:textId="77777777" w:rsidR="006C7ACD" w:rsidRPr="00775605" w:rsidRDefault="006C7ACD" w:rsidP="00775605">
            <w:r w:rsidRPr="00775605">
              <w:t>3/LS</w:t>
            </w:r>
          </w:p>
        </w:tc>
        <w:tc>
          <w:tcPr>
            <w:tcW w:w="2109" w:type="dxa"/>
            <w:gridSpan w:val="4"/>
            <w:tcBorders>
              <w:top w:val="nil"/>
            </w:tcBorders>
            <w:vAlign w:val="center"/>
          </w:tcPr>
          <w:p w14:paraId="39C409F6" w14:textId="77777777" w:rsidR="006C7ACD" w:rsidRPr="00775605" w:rsidRDefault="006C7ACD" w:rsidP="00775605">
            <w:r w:rsidRPr="00775605">
              <w:t>Přednášející, Vede seminář</w:t>
            </w:r>
          </w:p>
        </w:tc>
        <w:tc>
          <w:tcPr>
            <w:tcW w:w="2069" w:type="dxa"/>
            <w:gridSpan w:val="3"/>
            <w:tcBorders>
              <w:top w:val="nil"/>
            </w:tcBorders>
            <w:vAlign w:val="center"/>
          </w:tcPr>
          <w:p w14:paraId="30BEEECC" w14:textId="77777777" w:rsidR="006C7ACD" w:rsidRPr="00775605" w:rsidRDefault="006C7ACD" w:rsidP="00775605"/>
        </w:tc>
      </w:tr>
      <w:tr w:rsidR="006C7ACD" w:rsidRPr="00844F1A" w14:paraId="64F94F84" w14:textId="77777777" w:rsidTr="00982FBC">
        <w:trPr>
          <w:trHeight w:val="284"/>
        </w:trPr>
        <w:tc>
          <w:tcPr>
            <w:tcW w:w="2585" w:type="dxa"/>
            <w:gridSpan w:val="2"/>
            <w:tcBorders>
              <w:top w:val="nil"/>
            </w:tcBorders>
            <w:vAlign w:val="center"/>
          </w:tcPr>
          <w:p w14:paraId="354AA90F" w14:textId="77777777" w:rsidR="006C7ACD" w:rsidRPr="00775605" w:rsidRDefault="006C7ACD" w:rsidP="00775605">
            <w:r w:rsidRPr="00775605">
              <w:t>Funkční potraviny</w:t>
            </w:r>
          </w:p>
        </w:tc>
        <w:tc>
          <w:tcPr>
            <w:tcW w:w="2626" w:type="dxa"/>
            <w:gridSpan w:val="3"/>
            <w:tcBorders>
              <w:top w:val="nil"/>
            </w:tcBorders>
            <w:vAlign w:val="center"/>
          </w:tcPr>
          <w:p w14:paraId="0C447C58" w14:textId="77777777" w:rsidR="006C7ACD" w:rsidRPr="00775605" w:rsidRDefault="006C7ACD" w:rsidP="00775605">
            <w:proofErr w:type="spellStart"/>
            <w:r w:rsidRPr="00775605">
              <w:t>NMgr</w:t>
            </w:r>
            <w:proofErr w:type="spellEnd"/>
            <w:r w:rsidRPr="00775605">
              <w:t xml:space="preserve"> Chemie potravin a bioaktivních látek</w:t>
            </w:r>
          </w:p>
        </w:tc>
        <w:tc>
          <w:tcPr>
            <w:tcW w:w="567" w:type="dxa"/>
            <w:gridSpan w:val="2"/>
            <w:tcBorders>
              <w:top w:val="nil"/>
            </w:tcBorders>
            <w:vAlign w:val="center"/>
          </w:tcPr>
          <w:p w14:paraId="3A62F1EB" w14:textId="77777777" w:rsidR="006C7ACD" w:rsidRPr="00775605" w:rsidRDefault="006C7ACD" w:rsidP="00775605">
            <w:r w:rsidRPr="00775605">
              <w:t>1/ZS</w:t>
            </w:r>
          </w:p>
        </w:tc>
        <w:tc>
          <w:tcPr>
            <w:tcW w:w="2109" w:type="dxa"/>
            <w:gridSpan w:val="4"/>
            <w:tcBorders>
              <w:top w:val="nil"/>
            </w:tcBorders>
            <w:vAlign w:val="center"/>
          </w:tcPr>
          <w:p w14:paraId="00E795D3" w14:textId="43F9DDF3" w:rsidR="006C7ACD" w:rsidRPr="00775605" w:rsidRDefault="006C7ACD" w:rsidP="00775605">
            <w:r w:rsidRPr="00775605">
              <w:t>Garant</w:t>
            </w:r>
          </w:p>
        </w:tc>
        <w:tc>
          <w:tcPr>
            <w:tcW w:w="2069" w:type="dxa"/>
            <w:gridSpan w:val="3"/>
            <w:tcBorders>
              <w:top w:val="nil"/>
            </w:tcBorders>
            <w:vAlign w:val="center"/>
          </w:tcPr>
          <w:p w14:paraId="4F6B5DC6" w14:textId="77777777" w:rsidR="006C7ACD" w:rsidRPr="00775605" w:rsidRDefault="006C7ACD" w:rsidP="00775605"/>
        </w:tc>
      </w:tr>
      <w:tr w:rsidR="006C7ACD" w:rsidRPr="00844F1A" w14:paraId="147247B8" w14:textId="77777777" w:rsidTr="00982FBC">
        <w:trPr>
          <w:trHeight w:val="284"/>
        </w:trPr>
        <w:tc>
          <w:tcPr>
            <w:tcW w:w="2585" w:type="dxa"/>
            <w:gridSpan w:val="2"/>
            <w:tcBorders>
              <w:top w:val="nil"/>
            </w:tcBorders>
            <w:vAlign w:val="center"/>
          </w:tcPr>
          <w:p w14:paraId="4B6C7769" w14:textId="77777777" w:rsidR="006C7ACD" w:rsidRPr="00775605" w:rsidRDefault="006C7ACD" w:rsidP="00775605">
            <w:r w:rsidRPr="00775605">
              <w:t xml:space="preserve">Chemie </w:t>
            </w:r>
            <w:proofErr w:type="spellStart"/>
            <w:r w:rsidRPr="00775605">
              <w:t>nutraceutik</w:t>
            </w:r>
            <w:proofErr w:type="spellEnd"/>
          </w:p>
        </w:tc>
        <w:tc>
          <w:tcPr>
            <w:tcW w:w="2626" w:type="dxa"/>
            <w:gridSpan w:val="3"/>
            <w:tcBorders>
              <w:top w:val="nil"/>
            </w:tcBorders>
            <w:vAlign w:val="center"/>
          </w:tcPr>
          <w:p w14:paraId="1B2DC5AC" w14:textId="77777777" w:rsidR="006C7ACD" w:rsidRPr="00775605" w:rsidRDefault="006C7ACD" w:rsidP="00775605">
            <w:proofErr w:type="spellStart"/>
            <w:r w:rsidRPr="00775605">
              <w:t>NMgr</w:t>
            </w:r>
            <w:proofErr w:type="spellEnd"/>
            <w:r w:rsidRPr="00775605">
              <w:t xml:space="preserve"> Chemie potravin a bioaktivních látek</w:t>
            </w:r>
          </w:p>
        </w:tc>
        <w:tc>
          <w:tcPr>
            <w:tcW w:w="567" w:type="dxa"/>
            <w:gridSpan w:val="2"/>
            <w:tcBorders>
              <w:top w:val="nil"/>
            </w:tcBorders>
            <w:vAlign w:val="center"/>
          </w:tcPr>
          <w:p w14:paraId="460518BF" w14:textId="77777777" w:rsidR="006C7ACD" w:rsidRPr="00775605" w:rsidRDefault="006C7ACD" w:rsidP="00775605">
            <w:r w:rsidRPr="00775605">
              <w:t>1/LS</w:t>
            </w:r>
          </w:p>
        </w:tc>
        <w:tc>
          <w:tcPr>
            <w:tcW w:w="2109" w:type="dxa"/>
            <w:gridSpan w:val="4"/>
            <w:tcBorders>
              <w:top w:val="nil"/>
            </w:tcBorders>
            <w:vAlign w:val="center"/>
          </w:tcPr>
          <w:p w14:paraId="4C93393E" w14:textId="77777777" w:rsidR="006C7ACD" w:rsidRPr="00775605" w:rsidRDefault="006C7ACD" w:rsidP="00775605">
            <w:r w:rsidRPr="00775605">
              <w:t>Garant, Přednášející, Vede seminář</w:t>
            </w:r>
          </w:p>
        </w:tc>
        <w:tc>
          <w:tcPr>
            <w:tcW w:w="2069" w:type="dxa"/>
            <w:gridSpan w:val="3"/>
            <w:tcBorders>
              <w:top w:val="nil"/>
            </w:tcBorders>
            <w:vAlign w:val="center"/>
          </w:tcPr>
          <w:p w14:paraId="4707E1E7" w14:textId="77777777" w:rsidR="006C7ACD" w:rsidRPr="00775605" w:rsidRDefault="006C7ACD" w:rsidP="00775605"/>
        </w:tc>
      </w:tr>
      <w:tr w:rsidR="006C7ACD" w:rsidRPr="00844F1A" w14:paraId="20BC56C0" w14:textId="77777777" w:rsidTr="00982FBC">
        <w:trPr>
          <w:trHeight w:val="284"/>
        </w:trPr>
        <w:tc>
          <w:tcPr>
            <w:tcW w:w="2585" w:type="dxa"/>
            <w:gridSpan w:val="2"/>
            <w:tcBorders>
              <w:top w:val="nil"/>
            </w:tcBorders>
            <w:vAlign w:val="center"/>
          </w:tcPr>
          <w:p w14:paraId="7F36076D" w14:textId="77777777" w:rsidR="006C7ACD" w:rsidRPr="00775605" w:rsidRDefault="006C7ACD" w:rsidP="00775605">
            <w:r w:rsidRPr="00775605">
              <w:t>Chemie potravin</w:t>
            </w:r>
          </w:p>
        </w:tc>
        <w:tc>
          <w:tcPr>
            <w:tcW w:w="2626" w:type="dxa"/>
            <w:gridSpan w:val="3"/>
            <w:tcBorders>
              <w:top w:val="nil"/>
            </w:tcBorders>
            <w:vAlign w:val="center"/>
          </w:tcPr>
          <w:p w14:paraId="56C7D988" w14:textId="77777777" w:rsidR="006C7ACD" w:rsidRPr="00775605" w:rsidRDefault="006C7ACD" w:rsidP="00775605">
            <w:r w:rsidRPr="00775605">
              <w:t xml:space="preserve">Bc Technologie a hodnocení potravin </w:t>
            </w:r>
          </w:p>
        </w:tc>
        <w:tc>
          <w:tcPr>
            <w:tcW w:w="567" w:type="dxa"/>
            <w:gridSpan w:val="2"/>
            <w:tcBorders>
              <w:top w:val="nil"/>
            </w:tcBorders>
            <w:vAlign w:val="center"/>
          </w:tcPr>
          <w:p w14:paraId="4BF116D7" w14:textId="64052F18" w:rsidR="006C7ACD" w:rsidRPr="00775605" w:rsidRDefault="006C7ACD" w:rsidP="00775605">
            <w:r w:rsidRPr="00775605">
              <w:t>2/ZS</w:t>
            </w:r>
          </w:p>
        </w:tc>
        <w:tc>
          <w:tcPr>
            <w:tcW w:w="2109" w:type="dxa"/>
            <w:gridSpan w:val="4"/>
            <w:tcBorders>
              <w:top w:val="nil"/>
            </w:tcBorders>
            <w:vAlign w:val="center"/>
          </w:tcPr>
          <w:p w14:paraId="7B06072D" w14:textId="77777777" w:rsidR="006C7ACD" w:rsidRPr="00775605" w:rsidRDefault="006C7ACD" w:rsidP="00775605">
            <w:r w:rsidRPr="00775605">
              <w:t>Přednášející, Vede seminář</w:t>
            </w:r>
          </w:p>
        </w:tc>
        <w:tc>
          <w:tcPr>
            <w:tcW w:w="2069" w:type="dxa"/>
            <w:gridSpan w:val="3"/>
            <w:tcBorders>
              <w:top w:val="nil"/>
            </w:tcBorders>
            <w:vAlign w:val="center"/>
          </w:tcPr>
          <w:p w14:paraId="314E37B8" w14:textId="77777777" w:rsidR="006C7ACD" w:rsidRPr="00775605" w:rsidRDefault="006C7ACD" w:rsidP="00775605"/>
        </w:tc>
      </w:tr>
      <w:tr w:rsidR="006C7ACD" w:rsidRPr="00844F1A" w14:paraId="1F5D05A3" w14:textId="77777777" w:rsidTr="00982FBC">
        <w:trPr>
          <w:trHeight w:val="284"/>
        </w:trPr>
        <w:tc>
          <w:tcPr>
            <w:tcW w:w="2585" w:type="dxa"/>
            <w:gridSpan w:val="2"/>
            <w:tcBorders>
              <w:top w:val="nil"/>
            </w:tcBorders>
            <w:vAlign w:val="center"/>
          </w:tcPr>
          <w:p w14:paraId="7458D379" w14:textId="77777777" w:rsidR="006C7ACD" w:rsidRPr="00FD2ECF" w:rsidRDefault="006C7ACD" w:rsidP="00775605">
            <w:r w:rsidRPr="00FD2ECF">
              <w:t>Chemie přídatných látek a doplňků potravin</w:t>
            </w:r>
          </w:p>
        </w:tc>
        <w:tc>
          <w:tcPr>
            <w:tcW w:w="2626" w:type="dxa"/>
            <w:gridSpan w:val="3"/>
            <w:tcBorders>
              <w:top w:val="nil"/>
            </w:tcBorders>
            <w:vAlign w:val="center"/>
          </w:tcPr>
          <w:p w14:paraId="0EB5ACFD" w14:textId="77777777" w:rsidR="006C7ACD" w:rsidRPr="00FD2ECF" w:rsidRDefault="006C7ACD" w:rsidP="00775605">
            <w:proofErr w:type="spellStart"/>
            <w:r w:rsidRPr="00FD2ECF">
              <w:t>NMgr</w:t>
            </w:r>
            <w:proofErr w:type="spellEnd"/>
            <w:r w:rsidRPr="00FD2ECF">
              <w:t xml:space="preserve"> Chemie potravin a bioaktivních látek</w:t>
            </w:r>
          </w:p>
        </w:tc>
        <w:tc>
          <w:tcPr>
            <w:tcW w:w="567" w:type="dxa"/>
            <w:gridSpan w:val="2"/>
            <w:tcBorders>
              <w:top w:val="nil"/>
            </w:tcBorders>
            <w:vAlign w:val="center"/>
          </w:tcPr>
          <w:p w14:paraId="6ABA2C44" w14:textId="77777777" w:rsidR="006C7ACD" w:rsidRPr="00FD2ECF" w:rsidRDefault="006C7ACD" w:rsidP="00775605">
            <w:r w:rsidRPr="00FD2ECF">
              <w:t>1/ZS</w:t>
            </w:r>
          </w:p>
        </w:tc>
        <w:tc>
          <w:tcPr>
            <w:tcW w:w="2109" w:type="dxa"/>
            <w:gridSpan w:val="4"/>
            <w:tcBorders>
              <w:top w:val="nil"/>
            </w:tcBorders>
            <w:vAlign w:val="center"/>
          </w:tcPr>
          <w:p w14:paraId="03411C0D" w14:textId="77777777" w:rsidR="006C7ACD" w:rsidRPr="00FD2ECF" w:rsidRDefault="006C7ACD" w:rsidP="00775605">
            <w:r w:rsidRPr="00FD2ECF">
              <w:t>Přednášející, Vede seminář</w:t>
            </w:r>
          </w:p>
        </w:tc>
        <w:tc>
          <w:tcPr>
            <w:tcW w:w="2069" w:type="dxa"/>
            <w:gridSpan w:val="3"/>
            <w:tcBorders>
              <w:top w:val="nil"/>
            </w:tcBorders>
            <w:vAlign w:val="center"/>
          </w:tcPr>
          <w:p w14:paraId="73DDCF0C" w14:textId="77777777" w:rsidR="006C7ACD" w:rsidRPr="00775605" w:rsidRDefault="006C7ACD" w:rsidP="00775605"/>
        </w:tc>
      </w:tr>
      <w:tr w:rsidR="006C7ACD" w:rsidRPr="00844F1A" w14:paraId="527D3922" w14:textId="77777777" w:rsidTr="00982FBC">
        <w:trPr>
          <w:trHeight w:val="284"/>
        </w:trPr>
        <w:tc>
          <w:tcPr>
            <w:tcW w:w="2585" w:type="dxa"/>
            <w:gridSpan w:val="2"/>
            <w:tcBorders>
              <w:top w:val="nil"/>
            </w:tcBorders>
            <w:vAlign w:val="center"/>
          </w:tcPr>
          <w:p w14:paraId="0AD236BE" w14:textId="77777777" w:rsidR="006C7ACD" w:rsidRPr="00775605" w:rsidRDefault="006C7ACD" w:rsidP="00775605">
            <w:r w:rsidRPr="00775605">
              <w:t>Semestrální projekt II</w:t>
            </w:r>
          </w:p>
        </w:tc>
        <w:tc>
          <w:tcPr>
            <w:tcW w:w="2626" w:type="dxa"/>
            <w:gridSpan w:val="3"/>
            <w:tcBorders>
              <w:top w:val="nil"/>
            </w:tcBorders>
            <w:vAlign w:val="center"/>
          </w:tcPr>
          <w:p w14:paraId="3D8AC1F5" w14:textId="77777777" w:rsidR="006C7ACD" w:rsidRPr="00775605" w:rsidRDefault="006C7ACD" w:rsidP="00775605">
            <w:proofErr w:type="spellStart"/>
            <w:r w:rsidRPr="00775605">
              <w:t>NMgr</w:t>
            </w:r>
            <w:proofErr w:type="spellEnd"/>
            <w:r w:rsidRPr="00775605">
              <w:t xml:space="preserve"> Chemie potravin a bioaktivních látek</w:t>
            </w:r>
          </w:p>
        </w:tc>
        <w:tc>
          <w:tcPr>
            <w:tcW w:w="567" w:type="dxa"/>
            <w:gridSpan w:val="2"/>
            <w:tcBorders>
              <w:top w:val="nil"/>
            </w:tcBorders>
            <w:vAlign w:val="center"/>
          </w:tcPr>
          <w:p w14:paraId="0F3FB0EB" w14:textId="77777777" w:rsidR="006C7ACD" w:rsidRPr="00775605" w:rsidRDefault="006C7ACD" w:rsidP="00775605">
            <w:r w:rsidRPr="00775605">
              <w:t>2/ZS</w:t>
            </w:r>
          </w:p>
        </w:tc>
        <w:tc>
          <w:tcPr>
            <w:tcW w:w="2109" w:type="dxa"/>
            <w:gridSpan w:val="4"/>
            <w:tcBorders>
              <w:top w:val="nil"/>
            </w:tcBorders>
            <w:vAlign w:val="center"/>
          </w:tcPr>
          <w:p w14:paraId="1972E3D7" w14:textId="77777777" w:rsidR="006C7ACD" w:rsidRPr="00775605" w:rsidRDefault="006C7ACD" w:rsidP="00775605">
            <w:r w:rsidRPr="00775605">
              <w:t>Cvičící</w:t>
            </w:r>
          </w:p>
        </w:tc>
        <w:tc>
          <w:tcPr>
            <w:tcW w:w="2069" w:type="dxa"/>
            <w:gridSpan w:val="3"/>
            <w:tcBorders>
              <w:top w:val="nil"/>
            </w:tcBorders>
            <w:vAlign w:val="center"/>
          </w:tcPr>
          <w:p w14:paraId="679B78FC" w14:textId="77777777" w:rsidR="006C7ACD" w:rsidRPr="00775605" w:rsidRDefault="006C7ACD" w:rsidP="00775605"/>
        </w:tc>
      </w:tr>
      <w:tr w:rsidR="006C7ACD" w:rsidRPr="00844F1A" w14:paraId="773EE1AE" w14:textId="77777777" w:rsidTr="00982FBC">
        <w:trPr>
          <w:trHeight w:val="284"/>
        </w:trPr>
        <w:tc>
          <w:tcPr>
            <w:tcW w:w="2585" w:type="dxa"/>
            <w:gridSpan w:val="2"/>
            <w:tcBorders>
              <w:top w:val="nil"/>
            </w:tcBorders>
            <w:vAlign w:val="center"/>
          </w:tcPr>
          <w:p w14:paraId="2905A22C" w14:textId="77777777" w:rsidR="006C7ACD" w:rsidRPr="00775605" w:rsidRDefault="006C7ACD" w:rsidP="00775605">
            <w:r w:rsidRPr="00775605">
              <w:t>Základy úchovy a skladování pokrmů</w:t>
            </w:r>
          </w:p>
        </w:tc>
        <w:tc>
          <w:tcPr>
            <w:tcW w:w="2626" w:type="dxa"/>
            <w:gridSpan w:val="3"/>
            <w:tcBorders>
              <w:top w:val="nil"/>
            </w:tcBorders>
            <w:vAlign w:val="center"/>
          </w:tcPr>
          <w:p w14:paraId="582B3D23" w14:textId="77777777" w:rsidR="006C7ACD" w:rsidRPr="00775605" w:rsidRDefault="006C7ACD" w:rsidP="00775605">
            <w:r w:rsidRPr="00775605">
              <w:t xml:space="preserve">Bc Technologie a hodnocení potravin </w:t>
            </w:r>
          </w:p>
          <w:p w14:paraId="527E1A90" w14:textId="77777777" w:rsidR="006C7ACD" w:rsidRPr="00775605" w:rsidRDefault="006C7ACD" w:rsidP="00775605">
            <w:r w:rsidRPr="00775605">
              <w:t xml:space="preserve">– Gastronomické technologie </w:t>
            </w:r>
          </w:p>
          <w:p w14:paraId="0DD548AD" w14:textId="31F27406" w:rsidR="006C7ACD" w:rsidRPr="00775605" w:rsidRDefault="006C7ACD" w:rsidP="00775605">
            <w:r w:rsidRPr="00775605">
              <w:t>– Technologie potravin</w:t>
            </w:r>
          </w:p>
        </w:tc>
        <w:tc>
          <w:tcPr>
            <w:tcW w:w="567" w:type="dxa"/>
            <w:gridSpan w:val="2"/>
            <w:tcBorders>
              <w:top w:val="nil"/>
            </w:tcBorders>
            <w:vAlign w:val="center"/>
          </w:tcPr>
          <w:p w14:paraId="4A51C9F9" w14:textId="77777777" w:rsidR="006C7ACD" w:rsidRPr="00775605" w:rsidRDefault="006C7ACD" w:rsidP="00775605">
            <w:r w:rsidRPr="00775605">
              <w:t>2/LS</w:t>
            </w:r>
          </w:p>
        </w:tc>
        <w:tc>
          <w:tcPr>
            <w:tcW w:w="2109" w:type="dxa"/>
            <w:gridSpan w:val="4"/>
            <w:tcBorders>
              <w:top w:val="nil"/>
            </w:tcBorders>
            <w:vAlign w:val="center"/>
          </w:tcPr>
          <w:p w14:paraId="3EBE26FB" w14:textId="77777777" w:rsidR="006C7ACD" w:rsidRPr="00775605" w:rsidRDefault="006C7ACD" w:rsidP="00775605">
            <w:r w:rsidRPr="00775605">
              <w:t>Garant, Přednášející, Vede seminář</w:t>
            </w:r>
          </w:p>
        </w:tc>
        <w:tc>
          <w:tcPr>
            <w:tcW w:w="2069" w:type="dxa"/>
            <w:gridSpan w:val="3"/>
            <w:tcBorders>
              <w:top w:val="nil"/>
            </w:tcBorders>
            <w:vAlign w:val="center"/>
          </w:tcPr>
          <w:p w14:paraId="1FEA36A3" w14:textId="77777777" w:rsidR="006C7ACD" w:rsidRPr="00775605" w:rsidRDefault="006C7ACD" w:rsidP="00775605"/>
        </w:tc>
      </w:tr>
      <w:tr w:rsidR="006C7ACD" w:rsidRPr="00844F1A" w14:paraId="7753D707" w14:textId="77777777" w:rsidTr="00982FBC">
        <w:trPr>
          <w:trHeight w:val="284"/>
        </w:trPr>
        <w:tc>
          <w:tcPr>
            <w:tcW w:w="2585" w:type="dxa"/>
            <w:gridSpan w:val="2"/>
            <w:tcBorders>
              <w:top w:val="nil"/>
            </w:tcBorders>
            <w:vAlign w:val="center"/>
          </w:tcPr>
          <w:p w14:paraId="4264C194" w14:textId="77777777" w:rsidR="006C7ACD" w:rsidRPr="00775605" w:rsidRDefault="006C7ACD" w:rsidP="00775605">
            <w:r w:rsidRPr="00775605">
              <w:t>Zpracování ovoce, zeleniny a minoritních rostlinných surovin</w:t>
            </w:r>
          </w:p>
        </w:tc>
        <w:tc>
          <w:tcPr>
            <w:tcW w:w="2626" w:type="dxa"/>
            <w:gridSpan w:val="3"/>
            <w:tcBorders>
              <w:top w:val="nil"/>
            </w:tcBorders>
            <w:vAlign w:val="center"/>
          </w:tcPr>
          <w:p w14:paraId="2E631DDD" w14:textId="77777777" w:rsidR="006C7ACD" w:rsidRPr="00775605" w:rsidRDefault="006C7ACD" w:rsidP="00775605">
            <w:proofErr w:type="spellStart"/>
            <w:r w:rsidRPr="00775605">
              <w:t>NMgr</w:t>
            </w:r>
            <w:proofErr w:type="spellEnd"/>
            <w:r w:rsidRPr="00775605">
              <w:t xml:space="preserve"> Technologie potravin</w:t>
            </w:r>
          </w:p>
        </w:tc>
        <w:tc>
          <w:tcPr>
            <w:tcW w:w="567" w:type="dxa"/>
            <w:gridSpan w:val="2"/>
            <w:tcBorders>
              <w:top w:val="nil"/>
            </w:tcBorders>
            <w:vAlign w:val="center"/>
          </w:tcPr>
          <w:p w14:paraId="2B7D6B9F" w14:textId="3B2CE0BE" w:rsidR="006C7ACD" w:rsidRPr="00775605" w:rsidRDefault="006C7ACD" w:rsidP="00775605">
            <w:r w:rsidRPr="00775605">
              <w:t>2/ZS</w:t>
            </w:r>
          </w:p>
        </w:tc>
        <w:tc>
          <w:tcPr>
            <w:tcW w:w="2109" w:type="dxa"/>
            <w:gridSpan w:val="4"/>
            <w:tcBorders>
              <w:top w:val="nil"/>
            </w:tcBorders>
            <w:vAlign w:val="center"/>
          </w:tcPr>
          <w:p w14:paraId="05967F6B" w14:textId="06392BC6" w:rsidR="006C7ACD" w:rsidRPr="00775605" w:rsidRDefault="006C7ACD" w:rsidP="00775605">
            <w:r w:rsidRPr="00775605">
              <w:t>Garant, Přednášející, Vede seminář</w:t>
            </w:r>
          </w:p>
        </w:tc>
        <w:tc>
          <w:tcPr>
            <w:tcW w:w="2069" w:type="dxa"/>
            <w:gridSpan w:val="3"/>
            <w:tcBorders>
              <w:top w:val="nil"/>
            </w:tcBorders>
            <w:vAlign w:val="center"/>
          </w:tcPr>
          <w:p w14:paraId="79A2D860" w14:textId="77777777" w:rsidR="006C7ACD" w:rsidRPr="00775605" w:rsidRDefault="006C7ACD" w:rsidP="00775605"/>
        </w:tc>
      </w:tr>
      <w:tr w:rsidR="006C7ACD" w14:paraId="047DDD6E" w14:textId="77777777" w:rsidTr="00982FBC">
        <w:tc>
          <w:tcPr>
            <w:tcW w:w="9956" w:type="dxa"/>
            <w:gridSpan w:val="14"/>
            <w:shd w:val="clear" w:color="auto" w:fill="F7CAAC"/>
          </w:tcPr>
          <w:p w14:paraId="666D26FE" w14:textId="77777777" w:rsidR="006C7ACD" w:rsidRDefault="006C7ACD" w:rsidP="006C7ACD">
            <w:pPr>
              <w:jc w:val="both"/>
            </w:pPr>
            <w:r>
              <w:rPr>
                <w:b/>
              </w:rPr>
              <w:t xml:space="preserve">Údaje o vzdělání na VŠ </w:t>
            </w:r>
          </w:p>
        </w:tc>
      </w:tr>
      <w:tr w:rsidR="006C7ACD" w14:paraId="21148232" w14:textId="77777777" w:rsidTr="00982FBC">
        <w:trPr>
          <w:trHeight w:val="329"/>
        </w:trPr>
        <w:tc>
          <w:tcPr>
            <w:tcW w:w="9956" w:type="dxa"/>
            <w:gridSpan w:val="14"/>
          </w:tcPr>
          <w:p w14:paraId="6BA481CD" w14:textId="77777777" w:rsidR="006C7ACD" w:rsidRDefault="006C7ACD" w:rsidP="006C7ACD">
            <w:pPr>
              <w:spacing w:before="120" w:after="120"/>
              <w:jc w:val="both"/>
              <w:rPr>
                <w:b/>
              </w:rPr>
            </w:pPr>
            <w:r w:rsidRPr="00395667">
              <w:t xml:space="preserve">2003: VUT Brno, FCH, </w:t>
            </w:r>
            <w:r w:rsidRPr="00395667">
              <w:rPr>
                <w:rFonts w:eastAsia="Calibri"/>
              </w:rPr>
              <w:t>SP Ma</w:t>
            </w:r>
            <w:r w:rsidRPr="00395667">
              <w:t xml:space="preserve">teriálové vědy, </w:t>
            </w:r>
            <w:r w:rsidRPr="00395667">
              <w:rPr>
                <w:color w:val="000000"/>
              </w:rPr>
              <w:t xml:space="preserve">obor Materiálové inženýrství, </w:t>
            </w:r>
            <w:r w:rsidRPr="00395667">
              <w:t>Ph.D.</w:t>
            </w:r>
          </w:p>
        </w:tc>
      </w:tr>
      <w:tr w:rsidR="006C7ACD" w14:paraId="0F111F02" w14:textId="77777777" w:rsidTr="00982FBC">
        <w:tc>
          <w:tcPr>
            <w:tcW w:w="9956" w:type="dxa"/>
            <w:gridSpan w:val="14"/>
            <w:shd w:val="clear" w:color="auto" w:fill="F7CAAC"/>
          </w:tcPr>
          <w:p w14:paraId="2AD38139" w14:textId="53DF6D28" w:rsidR="006C7ACD" w:rsidRDefault="0092097A" w:rsidP="006C7ACD">
            <w:pPr>
              <w:jc w:val="both"/>
              <w:rPr>
                <w:b/>
              </w:rPr>
            </w:pPr>
            <w:r>
              <w:rPr>
                <w:b/>
              </w:rPr>
              <w:t>Údaje</w:t>
            </w:r>
            <w:r w:rsidR="006C7ACD">
              <w:rPr>
                <w:b/>
              </w:rPr>
              <w:t xml:space="preserve"> o odborném působení od absolvování VŠ</w:t>
            </w:r>
          </w:p>
        </w:tc>
      </w:tr>
      <w:tr w:rsidR="006C7ACD" w:rsidRPr="009B6AE3" w14:paraId="766CB032" w14:textId="77777777" w:rsidTr="00982FBC">
        <w:trPr>
          <w:trHeight w:val="288"/>
        </w:trPr>
        <w:tc>
          <w:tcPr>
            <w:tcW w:w="9956" w:type="dxa"/>
            <w:gridSpan w:val="14"/>
          </w:tcPr>
          <w:p w14:paraId="1EDF4527" w14:textId="77777777" w:rsidR="006C7ACD" w:rsidRPr="009B6AE3" w:rsidRDefault="006C7ACD" w:rsidP="006C7ACD">
            <w:pPr>
              <w:spacing w:before="120" w:after="120"/>
              <w:jc w:val="both"/>
              <w:rPr>
                <w:color w:val="FF0000"/>
              </w:rPr>
            </w:pPr>
            <w:r w:rsidRPr="00395667">
              <w:t>2003 – dosud: UTB Zlín, FT, odborný asistent, od r. 2017 docent</w:t>
            </w:r>
            <w:r>
              <w:t xml:space="preserve"> </w:t>
            </w:r>
            <w:r w:rsidRPr="00387B33">
              <w:t>(pp.)</w:t>
            </w:r>
          </w:p>
        </w:tc>
      </w:tr>
      <w:tr w:rsidR="006C7ACD" w14:paraId="06A650F7" w14:textId="77777777" w:rsidTr="00982FBC">
        <w:trPr>
          <w:trHeight w:val="250"/>
        </w:trPr>
        <w:tc>
          <w:tcPr>
            <w:tcW w:w="9956" w:type="dxa"/>
            <w:gridSpan w:val="14"/>
            <w:shd w:val="clear" w:color="auto" w:fill="F7CAAC"/>
          </w:tcPr>
          <w:p w14:paraId="42B075DC" w14:textId="61E8CDD0" w:rsidR="006C7ACD" w:rsidRDefault="00BC0238" w:rsidP="006C7ACD">
            <w:pPr>
              <w:jc w:val="both"/>
            </w:pPr>
            <w:r>
              <w:rPr>
                <w:b/>
              </w:rPr>
              <w:t>Zkušenosti</w:t>
            </w:r>
            <w:r w:rsidR="006C7ACD">
              <w:rPr>
                <w:b/>
              </w:rPr>
              <w:t xml:space="preserve"> s vedením kvalifikačních a rigorózních prací</w:t>
            </w:r>
          </w:p>
        </w:tc>
      </w:tr>
      <w:tr w:rsidR="006C7ACD" w14:paraId="1168919B" w14:textId="77777777" w:rsidTr="00982FBC">
        <w:trPr>
          <w:trHeight w:val="371"/>
        </w:trPr>
        <w:tc>
          <w:tcPr>
            <w:tcW w:w="9956" w:type="dxa"/>
            <w:gridSpan w:val="14"/>
          </w:tcPr>
          <w:p w14:paraId="357CD79E" w14:textId="31BC2229" w:rsidR="006C7ACD" w:rsidRDefault="006C7ACD" w:rsidP="006C7ACD">
            <w:pPr>
              <w:spacing w:before="120" w:after="120"/>
              <w:jc w:val="both"/>
            </w:pPr>
            <w:r>
              <w:t xml:space="preserve">Počet obhájených prací, které vyučující vedl v období </w:t>
            </w:r>
            <w:proofErr w:type="gramStart"/>
            <w:r w:rsidR="00282AE5">
              <w:t>2015 – 2024</w:t>
            </w:r>
            <w:proofErr w:type="gramEnd"/>
            <w:r w:rsidRPr="00FB4AAD">
              <w:t xml:space="preserve">: </w:t>
            </w:r>
            <w:r w:rsidRPr="00FB4AAD">
              <w:rPr>
                <w:b/>
              </w:rPr>
              <w:t xml:space="preserve">10 </w:t>
            </w:r>
            <w:r w:rsidRPr="00FB4AAD">
              <w:t xml:space="preserve">BP, </w:t>
            </w:r>
            <w:r w:rsidRPr="00FB4AAD">
              <w:rPr>
                <w:b/>
              </w:rPr>
              <w:t>29</w:t>
            </w:r>
            <w:r w:rsidRPr="00FB4AAD">
              <w:t xml:space="preserve"> DP, </w:t>
            </w:r>
            <w:r w:rsidRPr="00FB4AAD">
              <w:rPr>
                <w:b/>
                <w:bCs/>
              </w:rPr>
              <w:t>2</w:t>
            </w:r>
            <w:r w:rsidRPr="00FB4AAD">
              <w:t xml:space="preserve"> </w:t>
            </w:r>
            <w:proofErr w:type="spellStart"/>
            <w:r w:rsidRPr="00FB4AAD">
              <w:t>DisP</w:t>
            </w:r>
            <w:proofErr w:type="spellEnd"/>
            <w:r w:rsidRPr="00FB4AAD">
              <w:t>.</w:t>
            </w:r>
          </w:p>
        </w:tc>
      </w:tr>
      <w:tr w:rsidR="006C7ACD" w14:paraId="3A6D5824" w14:textId="77777777" w:rsidTr="00982FBC">
        <w:trPr>
          <w:cantSplit/>
        </w:trPr>
        <w:tc>
          <w:tcPr>
            <w:tcW w:w="3347" w:type="dxa"/>
            <w:gridSpan w:val="3"/>
            <w:tcBorders>
              <w:top w:val="single" w:sz="12" w:space="0" w:color="auto"/>
            </w:tcBorders>
            <w:shd w:val="clear" w:color="auto" w:fill="F7CAAC"/>
          </w:tcPr>
          <w:p w14:paraId="73A6AC8A" w14:textId="77777777" w:rsidR="006C7ACD" w:rsidRDefault="006C7ACD" w:rsidP="006C7ACD">
            <w:pPr>
              <w:jc w:val="both"/>
            </w:pPr>
            <w:r>
              <w:rPr>
                <w:b/>
              </w:rPr>
              <w:t xml:space="preserve">Obor habilitačního řízení </w:t>
            </w:r>
          </w:p>
        </w:tc>
        <w:tc>
          <w:tcPr>
            <w:tcW w:w="2245" w:type="dxa"/>
            <w:gridSpan w:val="3"/>
            <w:tcBorders>
              <w:top w:val="single" w:sz="12" w:space="0" w:color="auto"/>
            </w:tcBorders>
            <w:shd w:val="clear" w:color="auto" w:fill="F7CAAC"/>
          </w:tcPr>
          <w:p w14:paraId="5C36240A" w14:textId="77777777" w:rsidR="006C7ACD" w:rsidRDefault="006C7ACD" w:rsidP="006C7ACD">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241181DB" w14:textId="77777777" w:rsidR="006C7ACD" w:rsidRDefault="006C7ACD" w:rsidP="006C7ACD">
            <w:pPr>
              <w:jc w:val="both"/>
            </w:pPr>
            <w:r>
              <w:rPr>
                <w:b/>
              </w:rPr>
              <w:t>Řízení konáno na VŠ</w:t>
            </w:r>
          </w:p>
        </w:tc>
        <w:tc>
          <w:tcPr>
            <w:tcW w:w="2116" w:type="dxa"/>
            <w:gridSpan w:val="3"/>
            <w:tcBorders>
              <w:top w:val="single" w:sz="12" w:space="0" w:color="auto"/>
              <w:left w:val="single" w:sz="12" w:space="0" w:color="auto"/>
            </w:tcBorders>
            <w:shd w:val="clear" w:color="auto" w:fill="F7CAAC"/>
          </w:tcPr>
          <w:p w14:paraId="4EAF6974" w14:textId="7C3F225D" w:rsidR="006C7ACD" w:rsidRDefault="00BC0238" w:rsidP="006C7ACD">
            <w:pPr>
              <w:jc w:val="both"/>
              <w:rPr>
                <w:b/>
              </w:rPr>
            </w:pPr>
            <w:r>
              <w:rPr>
                <w:b/>
              </w:rPr>
              <w:t>Ohlasy</w:t>
            </w:r>
            <w:r w:rsidR="006C7ACD">
              <w:rPr>
                <w:b/>
              </w:rPr>
              <w:t xml:space="preserve"> publikací</w:t>
            </w:r>
          </w:p>
        </w:tc>
      </w:tr>
      <w:tr w:rsidR="006C7ACD" w14:paraId="7D1CE211" w14:textId="77777777" w:rsidTr="009E40D6">
        <w:trPr>
          <w:cantSplit/>
        </w:trPr>
        <w:tc>
          <w:tcPr>
            <w:tcW w:w="3347" w:type="dxa"/>
            <w:gridSpan w:val="3"/>
            <w:vAlign w:val="center"/>
          </w:tcPr>
          <w:p w14:paraId="0FDB1E1F" w14:textId="77777777" w:rsidR="006C7ACD" w:rsidRDefault="006C7ACD" w:rsidP="006C7ACD">
            <w:pPr>
              <w:spacing w:before="60" w:after="60"/>
            </w:pPr>
            <w:r w:rsidRPr="00395667">
              <w:t>Technologie potravin</w:t>
            </w:r>
          </w:p>
        </w:tc>
        <w:tc>
          <w:tcPr>
            <w:tcW w:w="2245" w:type="dxa"/>
            <w:gridSpan w:val="3"/>
            <w:vAlign w:val="center"/>
          </w:tcPr>
          <w:p w14:paraId="641F31D9" w14:textId="77777777" w:rsidR="006C7ACD" w:rsidRDefault="006C7ACD" w:rsidP="006C7ACD">
            <w:pPr>
              <w:spacing w:before="60" w:after="60"/>
            </w:pPr>
            <w:r w:rsidRPr="00395667">
              <w:t>2017</w:t>
            </w:r>
          </w:p>
        </w:tc>
        <w:tc>
          <w:tcPr>
            <w:tcW w:w="2248" w:type="dxa"/>
            <w:gridSpan w:val="5"/>
            <w:tcBorders>
              <w:right w:val="single" w:sz="12" w:space="0" w:color="auto"/>
            </w:tcBorders>
            <w:vAlign w:val="center"/>
          </w:tcPr>
          <w:p w14:paraId="1BC84094" w14:textId="77777777" w:rsidR="006C7ACD" w:rsidRDefault="006C7ACD" w:rsidP="006C7ACD">
            <w:pPr>
              <w:spacing w:before="60" w:after="60"/>
            </w:pPr>
            <w:r w:rsidRPr="00395667">
              <w:t>UTB Zlín</w:t>
            </w:r>
          </w:p>
        </w:tc>
        <w:tc>
          <w:tcPr>
            <w:tcW w:w="698" w:type="dxa"/>
            <w:tcBorders>
              <w:left w:val="single" w:sz="12" w:space="0" w:color="auto"/>
            </w:tcBorders>
            <w:shd w:val="clear" w:color="auto" w:fill="F7CAAC"/>
            <w:vAlign w:val="center"/>
          </w:tcPr>
          <w:p w14:paraId="6C623312" w14:textId="77777777" w:rsidR="006C7ACD" w:rsidRPr="00F20AEF" w:rsidRDefault="006C7ACD" w:rsidP="006C7ACD">
            <w:proofErr w:type="spellStart"/>
            <w:r w:rsidRPr="00F20AEF">
              <w:rPr>
                <w:b/>
              </w:rPr>
              <w:t>WoS</w:t>
            </w:r>
            <w:proofErr w:type="spellEnd"/>
          </w:p>
        </w:tc>
        <w:tc>
          <w:tcPr>
            <w:tcW w:w="709" w:type="dxa"/>
            <w:shd w:val="clear" w:color="auto" w:fill="F7CAAC"/>
            <w:vAlign w:val="center"/>
          </w:tcPr>
          <w:p w14:paraId="0E4E3A6B" w14:textId="77777777" w:rsidR="006C7ACD" w:rsidRPr="00F20AEF" w:rsidRDefault="006C7ACD" w:rsidP="006C7ACD">
            <w:pPr>
              <w:rPr>
                <w:sz w:val="18"/>
              </w:rPr>
            </w:pPr>
            <w:proofErr w:type="spellStart"/>
            <w:r w:rsidRPr="00F20AEF">
              <w:rPr>
                <w:b/>
                <w:sz w:val="18"/>
              </w:rPr>
              <w:t>Scopus</w:t>
            </w:r>
            <w:proofErr w:type="spellEnd"/>
          </w:p>
        </w:tc>
        <w:tc>
          <w:tcPr>
            <w:tcW w:w="709" w:type="dxa"/>
            <w:shd w:val="clear" w:color="auto" w:fill="F7CAAC"/>
            <w:vAlign w:val="center"/>
          </w:tcPr>
          <w:p w14:paraId="6A23DE87" w14:textId="77777777" w:rsidR="006C7ACD" w:rsidRDefault="006C7ACD" w:rsidP="006C7ACD">
            <w:r>
              <w:rPr>
                <w:b/>
                <w:sz w:val="18"/>
              </w:rPr>
              <w:t>ostatní</w:t>
            </w:r>
          </w:p>
        </w:tc>
      </w:tr>
      <w:tr w:rsidR="006C7ACD" w:rsidRPr="00387B33" w14:paraId="3F63C9A2" w14:textId="77777777" w:rsidTr="003F31CD">
        <w:trPr>
          <w:cantSplit/>
          <w:trHeight w:val="70"/>
        </w:trPr>
        <w:tc>
          <w:tcPr>
            <w:tcW w:w="3347" w:type="dxa"/>
            <w:gridSpan w:val="3"/>
            <w:shd w:val="clear" w:color="auto" w:fill="F7CAAC"/>
          </w:tcPr>
          <w:p w14:paraId="58199E23" w14:textId="77777777" w:rsidR="006C7ACD" w:rsidRDefault="006C7ACD" w:rsidP="006C7ACD">
            <w:pPr>
              <w:jc w:val="both"/>
            </w:pPr>
            <w:r>
              <w:rPr>
                <w:b/>
              </w:rPr>
              <w:t>Obor jmenovacího řízení</w:t>
            </w:r>
          </w:p>
        </w:tc>
        <w:tc>
          <w:tcPr>
            <w:tcW w:w="2245" w:type="dxa"/>
            <w:gridSpan w:val="3"/>
            <w:shd w:val="clear" w:color="auto" w:fill="F7CAAC"/>
          </w:tcPr>
          <w:p w14:paraId="69D47735" w14:textId="77777777" w:rsidR="006C7ACD" w:rsidRDefault="006C7ACD" w:rsidP="006C7ACD">
            <w:pPr>
              <w:jc w:val="both"/>
            </w:pPr>
            <w:r>
              <w:rPr>
                <w:b/>
              </w:rPr>
              <w:t>Rok udělení hodnosti</w:t>
            </w:r>
          </w:p>
        </w:tc>
        <w:tc>
          <w:tcPr>
            <w:tcW w:w="2248" w:type="dxa"/>
            <w:gridSpan w:val="5"/>
            <w:tcBorders>
              <w:right w:val="single" w:sz="12" w:space="0" w:color="auto"/>
            </w:tcBorders>
            <w:shd w:val="clear" w:color="auto" w:fill="F7CAAC"/>
          </w:tcPr>
          <w:p w14:paraId="16EE2BEF" w14:textId="77777777" w:rsidR="006C7ACD" w:rsidRDefault="006C7ACD" w:rsidP="006C7ACD">
            <w:pPr>
              <w:jc w:val="both"/>
            </w:pPr>
            <w:r>
              <w:rPr>
                <w:b/>
              </w:rPr>
              <w:t>Řízení konáno na VŠ</w:t>
            </w:r>
          </w:p>
        </w:tc>
        <w:tc>
          <w:tcPr>
            <w:tcW w:w="698" w:type="dxa"/>
            <w:tcBorders>
              <w:left w:val="single" w:sz="12" w:space="0" w:color="auto"/>
            </w:tcBorders>
            <w:shd w:val="clear" w:color="auto" w:fill="auto"/>
          </w:tcPr>
          <w:p w14:paraId="4A183715" w14:textId="0C522BEC" w:rsidR="006C7ACD" w:rsidRPr="003F31CD" w:rsidRDefault="00FB4AAD" w:rsidP="006C7ACD">
            <w:pPr>
              <w:jc w:val="center"/>
              <w:rPr>
                <w:b/>
              </w:rPr>
            </w:pPr>
            <w:r w:rsidRPr="003F31CD">
              <w:rPr>
                <w:b/>
              </w:rPr>
              <w:t>1</w:t>
            </w:r>
            <w:r w:rsidR="003F31CD" w:rsidRPr="003F31CD">
              <w:rPr>
                <w:b/>
              </w:rPr>
              <w:t>568</w:t>
            </w:r>
          </w:p>
        </w:tc>
        <w:tc>
          <w:tcPr>
            <w:tcW w:w="709" w:type="dxa"/>
            <w:shd w:val="clear" w:color="auto" w:fill="auto"/>
          </w:tcPr>
          <w:p w14:paraId="1E05F081" w14:textId="76841D5E" w:rsidR="006C7ACD" w:rsidRPr="003F31CD" w:rsidRDefault="00FB4AAD" w:rsidP="006C7ACD">
            <w:pPr>
              <w:jc w:val="center"/>
              <w:rPr>
                <w:b/>
              </w:rPr>
            </w:pPr>
            <w:r w:rsidRPr="003F31CD">
              <w:rPr>
                <w:b/>
              </w:rPr>
              <w:t>1</w:t>
            </w:r>
            <w:r w:rsidR="003F31CD" w:rsidRPr="003F31CD">
              <w:rPr>
                <w:b/>
              </w:rPr>
              <w:t>710</w:t>
            </w:r>
          </w:p>
        </w:tc>
        <w:tc>
          <w:tcPr>
            <w:tcW w:w="709" w:type="dxa"/>
            <w:shd w:val="clear" w:color="auto" w:fill="auto"/>
          </w:tcPr>
          <w:p w14:paraId="64E85077" w14:textId="77777777" w:rsidR="006C7ACD" w:rsidRPr="003F31CD" w:rsidRDefault="006C7ACD" w:rsidP="006C7ACD">
            <w:pPr>
              <w:jc w:val="both"/>
              <w:rPr>
                <w:b/>
              </w:rPr>
            </w:pPr>
            <w:proofErr w:type="spellStart"/>
            <w:r w:rsidRPr="003F31CD">
              <w:rPr>
                <w:b/>
                <w:sz w:val="18"/>
                <w:szCs w:val="18"/>
              </w:rPr>
              <w:t>neevid</w:t>
            </w:r>
            <w:proofErr w:type="spellEnd"/>
            <w:r w:rsidRPr="003F31CD">
              <w:rPr>
                <w:b/>
                <w:sz w:val="18"/>
                <w:szCs w:val="18"/>
              </w:rPr>
              <w:t>.</w:t>
            </w:r>
          </w:p>
        </w:tc>
      </w:tr>
      <w:tr w:rsidR="006C7ACD" w:rsidRPr="00387B33" w14:paraId="552FC730" w14:textId="77777777" w:rsidTr="003F31CD">
        <w:trPr>
          <w:trHeight w:val="205"/>
        </w:trPr>
        <w:tc>
          <w:tcPr>
            <w:tcW w:w="3347" w:type="dxa"/>
            <w:gridSpan w:val="3"/>
            <w:vAlign w:val="center"/>
          </w:tcPr>
          <w:p w14:paraId="723B34F9" w14:textId="77777777" w:rsidR="006C7ACD" w:rsidRDefault="006C7ACD" w:rsidP="006C7ACD">
            <w:r>
              <w:t>---</w:t>
            </w:r>
          </w:p>
        </w:tc>
        <w:tc>
          <w:tcPr>
            <w:tcW w:w="2245" w:type="dxa"/>
            <w:gridSpan w:val="3"/>
            <w:vAlign w:val="center"/>
          </w:tcPr>
          <w:p w14:paraId="646C2E97" w14:textId="77777777" w:rsidR="006C7ACD" w:rsidRDefault="006C7ACD" w:rsidP="006C7ACD">
            <w:r>
              <w:t>---</w:t>
            </w:r>
          </w:p>
        </w:tc>
        <w:tc>
          <w:tcPr>
            <w:tcW w:w="2248" w:type="dxa"/>
            <w:gridSpan w:val="5"/>
            <w:tcBorders>
              <w:right w:val="single" w:sz="12" w:space="0" w:color="auto"/>
            </w:tcBorders>
            <w:vAlign w:val="center"/>
          </w:tcPr>
          <w:p w14:paraId="254433B2" w14:textId="77777777" w:rsidR="006C7ACD" w:rsidRDefault="006C7ACD" w:rsidP="006C7ACD">
            <w:r>
              <w:t>---</w:t>
            </w:r>
          </w:p>
        </w:tc>
        <w:tc>
          <w:tcPr>
            <w:tcW w:w="1407" w:type="dxa"/>
            <w:gridSpan w:val="2"/>
            <w:tcBorders>
              <w:left w:val="single" w:sz="12" w:space="0" w:color="auto"/>
            </w:tcBorders>
            <w:shd w:val="clear" w:color="auto" w:fill="auto"/>
            <w:vAlign w:val="center"/>
          </w:tcPr>
          <w:p w14:paraId="447FE92A" w14:textId="77777777" w:rsidR="006C7ACD" w:rsidRPr="003F31CD" w:rsidRDefault="006C7ACD" w:rsidP="006C7ACD">
            <w:pPr>
              <w:jc w:val="both"/>
              <w:rPr>
                <w:b/>
                <w:sz w:val="18"/>
              </w:rPr>
            </w:pPr>
            <w:r w:rsidRPr="003F31CD">
              <w:rPr>
                <w:b/>
                <w:sz w:val="18"/>
              </w:rPr>
              <w:t xml:space="preserve">H-index </w:t>
            </w:r>
            <w:proofErr w:type="spellStart"/>
            <w:r w:rsidRPr="003F31CD">
              <w:rPr>
                <w:b/>
                <w:sz w:val="18"/>
              </w:rPr>
              <w:t>WoS</w:t>
            </w:r>
            <w:proofErr w:type="spellEnd"/>
            <w:r w:rsidRPr="003F31CD">
              <w:rPr>
                <w:b/>
                <w:sz w:val="18"/>
              </w:rPr>
              <w:t>/</w:t>
            </w:r>
            <w:proofErr w:type="spellStart"/>
            <w:r w:rsidRPr="003F31CD">
              <w:rPr>
                <w:b/>
                <w:sz w:val="18"/>
              </w:rPr>
              <w:t>Scopus</w:t>
            </w:r>
            <w:proofErr w:type="spellEnd"/>
          </w:p>
        </w:tc>
        <w:tc>
          <w:tcPr>
            <w:tcW w:w="709" w:type="dxa"/>
            <w:shd w:val="clear" w:color="auto" w:fill="auto"/>
            <w:vAlign w:val="center"/>
          </w:tcPr>
          <w:p w14:paraId="7A20BE41" w14:textId="554D19C1" w:rsidR="006C7ACD" w:rsidRPr="003F31CD" w:rsidRDefault="006C7ACD" w:rsidP="006C7ACD">
            <w:pPr>
              <w:jc w:val="center"/>
              <w:rPr>
                <w:b/>
              </w:rPr>
            </w:pPr>
            <w:r w:rsidRPr="003F31CD">
              <w:rPr>
                <w:b/>
              </w:rPr>
              <w:t>1</w:t>
            </w:r>
            <w:r w:rsidR="00FB4AAD" w:rsidRPr="003F31CD">
              <w:rPr>
                <w:b/>
              </w:rPr>
              <w:t>8</w:t>
            </w:r>
            <w:r w:rsidRPr="003F31CD">
              <w:rPr>
                <w:b/>
              </w:rPr>
              <w:t>/</w:t>
            </w:r>
            <w:r w:rsidR="00FB4AAD" w:rsidRPr="003F31CD">
              <w:rPr>
                <w:b/>
              </w:rPr>
              <w:t>19</w:t>
            </w:r>
          </w:p>
        </w:tc>
      </w:tr>
      <w:tr w:rsidR="006C7ACD" w14:paraId="0C36360E" w14:textId="77777777" w:rsidTr="00982FBC">
        <w:tc>
          <w:tcPr>
            <w:tcW w:w="9956" w:type="dxa"/>
            <w:gridSpan w:val="14"/>
            <w:shd w:val="clear" w:color="auto" w:fill="F7CAAC"/>
          </w:tcPr>
          <w:p w14:paraId="24F954C8" w14:textId="0E2A8D4D" w:rsidR="006C7ACD" w:rsidRDefault="00802340" w:rsidP="006C7ACD">
            <w:pPr>
              <w:jc w:val="both"/>
              <w:rPr>
                <w:b/>
              </w:rPr>
            </w:pPr>
            <w:r>
              <w:rPr>
                <w:b/>
              </w:rPr>
              <w:t>Přehled</w:t>
            </w:r>
            <w:r w:rsidR="006C7ACD">
              <w:rPr>
                <w:b/>
              </w:rPr>
              <w:t xml:space="preserve"> o nejvýznamnější publikační a další tvůrčí činnosti nebo další profesní činnosti u odborníků z praxe vztahující se k zabezpečovaným předmětům </w:t>
            </w:r>
          </w:p>
        </w:tc>
      </w:tr>
      <w:tr w:rsidR="006C7ACD" w:rsidRPr="00C450CC" w14:paraId="794AA7C4" w14:textId="77777777" w:rsidTr="00982FBC">
        <w:trPr>
          <w:trHeight w:val="2347"/>
        </w:trPr>
        <w:tc>
          <w:tcPr>
            <w:tcW w:w="9956" w:type="dxa"/>
            <w:gridSpan w:val="14"/>
          </w:tcPr>
          <w:p w14:paraId="04388238" w14:textId="65AE118F" w:rsidR="00FB4AAD" w:rsidRDefault="00FB4AAD" w:rsidP="00FB4AAD">
            <w:pPr>
              <w:spacing w:before="120" w:after="120"/>
              <w:jc w:val="both"/>
              <w:rPr>
                <w:lang w:val="en-GB"/>
              </w:rPr>
            </w:pPr>
            <w:bookmarkStart w:id="439" w:name="_Hlk490581377"/>
            <w:r w:rsidRPr="0082723E">
              <w:rPr>
                <w:b/>
                <w:lang w:val="en-GB"/>
              </w:rPr>
              <w:lastRenderedPageBreak/>
              <w:t xml:space="preserve">SUMCZYNSKI, </w:t>
            </w:r>
            <w:r w:rsidRPr="00FA33B9">
              <w:rPr>
                <w:b/>
                <w:lang w:val="en-GB"/>
              </w:rPr>
              <w:t>D.</w:t>
            </w:r>
            <w:r>
              <w:rPr>
                <w:b/>
                <w:lang w:val="en-GB"/>
              </w:rPr>
              <w:t xml:space="preserve"> </w:t>
            </w:r>
            <w:r w:rsidRPr="00FB4AAD">
              <w:rPr>
                <w:b/>
                <w:bCs/>
                <w:lang w:val="en-GB"/>
              </w:rPr>
              <w:t>(60%)</w:t>
            </w:r>
            <w:r w:rsidRPr="00FA33B9">
              <w:rPr>
                <w:lang w:val="en-GB"/>
              </w:rPr>
              <w:t>,</w:t>
            </w:r>
            <w:r w:rsidRPr="005349ED">
              <w:rPr>
                <w:lang w:val="en-GB"/>
              </w:rPr>
              <w:t xml:space="preserve"> F</w:t>
            </w:r>
            <w:r>
              <w:rPr>
                <w:lang w:val="en-GB"/>
              </w:rPr>
              <w:t xml:space="preserve">IŠERA, </w:t>
            </w:r>
            <w:r w:rsidRPr="005349ED">
              <w:rPr>
                <w:lang w:val="en-GB"/>
              </w:rPr>
              <w:t xml:space="preserve">M., </w:t>
            </w:r>
            <w:r>
              <w:rPr>
                <w:lang w:val="en-GB"/>
              </w:rPr>
              <w:t>SALEK</w:t>
            </w:r>
            <w:r w:rsidRPr="005349ED">
              <w:rPr>
                <w:lang w:val="en-GB"/>
              </w:rPr>
              <w:t>, R.N., O</w:t>
            </w:r>
            <w:r>
              <w:rPr>
                <w:lang w:val="en-GB"/>
              </w:rPr>
              <w:t>RSAVOVÁ,</w:t>
            </w:r>
            <w:r w:rsidRPr="005349ED">
              <w:rPr>
                <w:lang w:val="en-GB"/>
              </w:rPr>
              <w:t xml:space="preserve"> J.</w:t>
            </w:r>
            <w:r>
              <w:rPr>
                <w:lang w:val="en-GB"/>
              </w:rPr>
              <w:t xml:space="preserve">: </w:t>
            </w:r>
            <w:r w:rsidRPr="005349ED">
              <w:rPr>
                <w:lang w:val="en-GB"/>
              </w:rPr>
              <w:t xml:space="preserve">The effect of flake production and </w:t>
            </w:r>
            <w:r w:rsidRPr="005349ED">
              <w:rPr>
                <w:i/>
                <w:lang w:val="en-GB"/>
              </w:rPr>
              <w:t>in vitro</w:t>
            </w:r>
            <w:r w:rsidRPr="005349ED">
              <w:rPr>
                <w:lang w:val="en-GB"/>
              </w:rPr>
              <w:t xml:space="preserve"> digestion on releasing minerals and trace elements from wheat flakes: The extended study of dietary intakes for individual life stage groups. </w:t>
            </w:r>
            <w:r w:rsidRPr="005349ED">
              <w:rPr>
                <w:i/>
                <w:lang w:val="en-GB"/>
              </w:rPr>
              <w:t>Nutrients</w:t>
            </w:r>
            <w:r w:rsidRPr="005349ED">
              <w:rPr>
                <w:lang w:val="en-GB"/>
              </w:rPr>
              <w:t xml:space="preserve"> 15</w:t>
            </w:r>
            <w:r>
              <w:rPr>
                <w:lang w:val="en-GB"/>
              </w:rPr>
              <w:t>(11)</w:t>
            </w:r>
            <w:r w:rsidRPr="005349ED">
              <w:rPr>
                <w:lang w:val="en-GB"/>
              </w:rPr>
              <w:t>, 2509</w:t>
            </w:r>
            <w:r>
              <w:rPr>
                <w:lang w:val="en-GB"/>
              </w:rPr>
              <w:t xml:space="preserve">, </w:t>
            </w:r>
            <w:r w:rsidRPr="00FB4AAD">
              <w:rPr>
                <w:b/>
                <w:bCs/>
                <w:lang w:val="en-GB"/>
              </w:rPr>
              <w:t>2023</w:t>
            </w:r>
            <w:r w:rsidRPr="005349ED">
              <w:rPr>
                <w:lang w:val="en-GB"/>
              </w:rPr>
              <w:t>.</w:t>
            </w:r>
            <w:r>
              <w:rPr>
                <w:lang w:val="en-GB"/>
              </w:rPr>
              <w:t xml:space="preserve"> Jimp (Q1)</w:t>
            </w:r>
          </w:p>
          <w:p w14:paraId="06E84B28" w14:textId="2693D4E2" w:rsidR="00FB4AAD" w:rsidRDefault="00FB4AAD" w:rsidP="00FB4AAD">
            <w:pPr>
              <w:spacing w:before="120" w:after="120"/>
              <w:jc w:val="both"/>
              <w:rPr>
                <w:lang w:val="en-GB"/>
              </w:rPr>
            </w:pPr>
            <w:r>
              <w:t xml:space="preserve">MRÁZKOVÁ, M., </w:t>
            </w:r>
            <w:r w:rsidRPr="00867A05">
              <w:rPr>
                <w:b/>
              </w:rPr>
              <w:t>S</w:t>
            </w:r>
            <w:r>
              <w:rPr>
                <w:b/>
              </w:rPr>
              <w:t>UMCZYNSKI</w:t>
            </w:r>
            <w:r w:rsidRPr="00867A05">
              <w:rPr>
                <w:b/>
              </w:rPr>
              <w:t>, D.</w:t>
            </w:r>
            <w:r>
              <w:rPr>
                <w:b/>
              </w:rPr>
              <w:t xml:space="preserve"> (</w:t>
            </w:r>
            <w:proofErr w:type="gramStart"/>
            <w:r>
              <w:rPr>
                <w:b/>
              </w:rPr>
              <w:t>45%</w:t>
            </w:r>
            <w:proofErr w:type="gramEnd"/>
            <w:r>
              <w:rPr>
                <w:b/>
              </w:rPr>
              <w:t>)</w:t>
            </w:r>
            <w:r>
              <w:t xml:space="preserve">, ORSAVOVÁ, J.: Influence </w:t>
            </w:r>
            <w:proofErr w:type="spellStart"/>
            <w:r>
              <w:t>of</w:t>
            </w:r>
            <w:proofErr w:type="spellEnd"/>
            <w:r>
              <w:t xml:space="preserve"> </w:t>
            </w:r>
            <w:proofErr w:type="spellStart"/>
            <w:r>
              <w:t>storage</w:t>
            </w:r>
            <w:proofErr w:type="spellEnd"/>
            <w:r>
              <w:t xml:space="preserve"> </w:t>
            </w:r>
            <w:proofErr w:type="spellStart"/>
            <w:r>
              <w:t>conditions</w:t>
            </w:r>
            <w:proofErr w:type="spellEnd"/>
            <w:r>
              <w:t xml:space="preserve"> on stability </w:t>
            </w:r>
            <w:proofErr w:type="spellStart"/>
            <w:r>
              <w:t>of</w:t>
            </w:r>
            <w:proofErr w:type="spellEnd"/>
            <w:r>
              <w:t xml:space="preserve"> </w:t>
            </w:r>
            <w:proofErr w:type="spellStart"/>
            <w:r>
              <w:t>phenolic</w:t>
            </w:r>
            <w:proofErr w:type="spellEnd"/>
            <w:r>
              <w:t xml:space="preserve"> </w:t>
            </w:r>
            <w:proofErr w:type="spellStart"/>
            <w:r>
              <w:t>compounds</w:t>
            </w:r>
            <w:proofErr w:type="spellEnd"/>
            <w:r>
              <w:t xml:space="preserve"> and antioxidant </w:t>
            </w:r>
            <w:proofErr w:type="spellStart"/>
            <w:r>
              <w:t>activity</w:t>
            </w:r>
            <w:proofErr w:type="spellEnd"/>
            <w:r>
              <w:t xml:space="preserve"> </w:t>
            </w:r>
            <w:proofErr w:type="spellStart"/>
            <w:r>
              <w:t>values</w:t>
            </w:r>
            <w:proofErr w:type="spellEnd"/>
            <w:r>
              <w:t xml:space="preserve"> in </w:t>
            </w:r>
            <w:proofErr w:type="spellStart"/>
            <w:r>
              <w:t>nutraceutical</w:t>
            </w:r>
            <w:proofErr w:type="spellEnd"/>
            <w:r>
              <w:t xml:space="preserve"> </w:t>
            </w:r>
            <w:proofErr w:type="spellStart"/>
            <w:r>
              <w:t>mixtures</w:t>
            </w:r>
            <w:proofErr w:type="spellEnd"/>
            <w:r>
              <w:t xml:space="preserve"> </w:t>
            </w:r>
            <w:proofErr w:type="spellStart"/>
            <w:r>
              <w:t>with</w:t>
            </w:r>
            <w:proofErr w:type="spellEnd"/>
            <w:r>
              <w:t xml:space="preserve"> </w:t>
            </w:r>
            <w:proofErr w:type="spellStart"/>
            <w:r>
              <w:t>edible</w:t>
            </w:r>
            <w:proofErr w:type="spellEnd"/>
            <w:r>
              <w:t xml:space="preserve"> </w:t>
            </w:r>
            <w:proofErr w:type="spellStart"/>
            <w:r>
              <w:t>flowers</w:t>
            </w:r>
            <w:proofErr w:type="spellEnd"/>
            <w:r>
              <w:t xml:space="preserve"> as </w:t>
            </w:r>
            <w:proofErr w:type="spellStart"/>
            <w:r>
              <w:t>new</w:t>
            </w:r>
            <w:proofErr w:type="spellEnd"/>
            <w:r>
              <w:t xml:space="preserve"> </w:t>
            </w:r>
            <w:proofErr w:type="spellStart"/>
            <w:r>
              <w:t>dietary</w:t>
            </w:r>
            <w:proofErr w:type="spellEnd"/>
            <w:r>
              <w:t xml:space="preserve"> </w:t>
            </w:r>
            <w:proofErr w:type="spellStart"/>
            <w:r>
              <w:t>supplements</w:t>
            </w:r>
            <w:proofErr w:type="spellEnd"/>
            <w:r>
              <w:t xml:space="preserve">. </w:t>
            </w:r>
            <w:proofErr w:type="spellStart"/>
            <w:r w:rsidRPr="00867A05">
              <w:rPr>
                <w:i/>
              </w:rPr>
              <w:t>Antioxidants</w:t>
            </w:r>
            <w:proofErr w:type="spellEnd"/>
            <w:r>
              <w:rPr>
                <w:i/>
              </w:rPr>
              <w:t xml:space="preserve"> </w:t>
            </w:r>
            <w:r>
              <w:t xml:space="preserve">12(4), 962, </w:t>
            </w:r>
            <w:r w:rsidRPr="00FB4AAD">
              <w:rPr>
                <w:b/>
                <w:bCs/>
              </w:rPr>
              <w:t>2023</w:t>
            </w:r>
            <w:r>
              <w:t xml:space="preserve">. </w:t>
            </w:r>
            <w:r>
              <w:rPr>
                <w:lang w:val="en-GB"/>
              </w:rPr>
              <w:t>Jimp (Q1)</w:t>
            </w:r>
          </w:p>
          <w:p w14:paraId="16C46FCF" w14:textId="68EBA29A" w:rsidR="006C7ACD" w:rsidRPr="00472561" w:rsidRDefault="006C7ACD" w:rsidP="00FB4AAD">
            <w:pPr>
              <w:spacing w:before="120" w:after="120"/>
              <w:jc w:val="both"/>
              <w:rPr>
                <w:lang w:val="en-GB"/>
              </w:rPr>
            </w:pPr>
            <w:r w:rsidRPr="00472561">
              <w:rPr>
                <w:lang w:val="en-GB"/>
              </w:rPr>
              <w:t xml:space="preserve">KOLÁČKOVÁ, T., </w:t>
            </w:r>
            <w:r w:rsidRPr="00472561">
              <w:rPr>
                <w:b/>
                <w:lang w:val="en-GB"/>
              </w:rPr>
              <w:t>SUMCZYNSKI</w:t>
            </w:r>
            <w:r w:rsidRPr="000608A8">
              <w:rPr>
                <w:b/>
                <w:bCs/>
                <w:lang w:val="en-GB"/>
              </w:rPr>
              <w:t>, D.</w:t>
            </w:r>
            <w:r w:rsidRPr="00472561">
              <w:rPr>
                <w:lang w:val="en-GB"/>
              </w:rPr>
              <w:t xml:space="preserve"> </w:t>
            </w:r>
            <w:r w:rsidRPr="00472561">
              <w:rPr>
                <w:b/>
                <w:lang w:val="en-GB"/>
              </w:rPr>
              <w:t>(35%)</w:t>
            </w:r>
            <w:r w:rsidRPr="00472561">
              <w:rPr>
                <w:lang w:val="en-GB"/>
              </w:rPr>
              <w:t>, BEDNAŘÍK, V., VINTER, Š., ORSAVOVÁ, J., KOLOFIKOVÁ, K.: Mineral and trace element composition after digestion and leaching into matcha ice tea infusions (</w:t>
            </w:r>
            <w:r w:rsidRPr="00472561">
              <w:rPr>
                <w:i/>
                <w:lang w:val="en-GB"/>
              </w:rPr>
              <w:t>Camellia sinensis</w:t>
            </w:r>
            <w:r w:rsidRPr="00472561">
              <w:rPr>
                <w:lang w:val="en-GB"/>
              </w:rPr>
              <w:t xml:space="preserve"> L.). </w:t>
            </w:r>
            <w:r w:rsidRPr="00472561">
              <w:rPr>
                <w:i/>
                <w:lang w:val="en-GB"/>
              </w:rPr>
              <w:t xml:space="preserve">Journal of Food Composition and Analysis </w:t>
            </w:r>
            <w:r w:rsidRPr="000608A8">
              <w:rPr>
                <w:iCs/>
                <w:lang w:val="en-GB"/>
              </w:rPr>
              <w:t>97, 103792,</w:t>
            </w:r>
            <w:r w:rsidRPr="00472561">
              <w:rPr>
                <w:lang w:val="en-GB"/>
              </w:rPr>
              <w:t xml:space="preserve"> </w:t>
            </w:r>
            <w:r w:rsidRPr="00472561">
              <w:rPr>
                <w:b/>
                <w:lang w:val="en-GB"/>
              </w:rPr>
              <w:t>2021</w:t>
            </w:r>
            <w:r w:rsidRPr="00472561">
              <w:rPr>
                <w:lang w:val="en-GB"/>
              </w:rPr>
              <w:t xml:space="preserve">. </w:t>
            </w:r>
            <w:proofErr w:type="spellStart"/>
            <w:r>
              <w:rPr>
                <w:rFonts w:eastAsiaTheme="minorHAnsi"/>
                <w:lang w:eastAsia="en-US"/>
              </w:rPr>
              <w:t>Jimp</w:t>
            </w:r>
            <w:proofErr w:type="spellEnd"/>
            <w:r>
              <w:rPr>
                <w:rFonts w:eastAsiaTheme="minorHAnsi"/>
                <w:lang w:eastAsia="en-US"/>
              </w:rPr>
              <w:t xml:space="preserve"> (Q1)</w:t>
            </w:r>
          </w:p>
          <w:p w14:paraId="09021EEF" w14:textId="77777777" w:rsidR="006C7ACD" w:rsidRPr="00472561" w:rsidRDefault="006C7ACD" w:rsidP="00FB4AAD">
            <w:pPr>
              <w:spacing w:before="120" w:after="120"/>
              <w:jc w:val="both"/>
              <w:rPr>
                <w:lang w:val="en-GB"/>
              </w:rPr>
            </w:pPr>
            <w:r w:rsidRPr="00472561">
              <w:rPr>
                <w:lang w:val="en-GB"/>
              </w:rPr>
              <w:t xml:space="preserve">MRÁZKOVÁ, M., </w:t>
            </w:r>
            <w:r w:rsidRPr="000608A8">
              <w:rPr>
                <w:b/>
                <w:bCs/>
                <w:lang w:val="en-GB"/>
              </w:rPr>
              <w:t>SUMCZYNSKI, D.</w:t>
            </w:r>
            <w:r w:rsidRPr="00472561">
              <w:rPr>
                <w:lang w:val="en-GB"/>
              </w:rPr>
              <w:t xml:space="preserve"> </w:t>
            </w:r>
            <w:r w:rsidRPr="00472561">
              <w:rPr>
                <w:b/>
                <w:lang w:val="en-GB"/>
              </w:rPr>
              <w:t>(45%)</w:t>
            </w:r>
            <w:r w:rsidRPr="00472561">
              <w:rPr>
                <w:lang w:val="en-GB"/>
              </w:rPr>
              <w:t xml:space="preserve">, ORSAVOVÁ, J.: Non-traditional muesli mixtures supplemented by edible flowers: Analysis of nutritional composition, phenolic acids, flavonoids and anthocyanins. </w:t>
            </w:r>
            <w:r w:rsidRPr="00472561">
              <w:rPr>
                <w:i/>
                <w:lang w:val="en-GB"/>
              </w:rPr>
              <w:t xml:space="preserve">Plant Foods for Human Nutrition </w:t>
            </w:r>
            <w:r w:rsidRPr="000608A8">
              <w:rPr>
                <w:iCs/>
                <w:lang w:val="en-GB"/>
              </w:rPr>
              <w:t>76(3), 371-376,</w:t>
            </w:r>
            <w:r w:rsidRPr="00472561">
              <w:rPr>
                <w:i/>
                <w:lang w:val="en-GB"/>
              </w:rPr>
              <w:t xml:space="preserve"> </w:t>
            </w:r>
            <w:r w:rsidRPr="00472561">
              <w:rPr>
                <w:b/>
                <w:lang w:val="en-GB"/>
              </w:rPr>
              <w:t>2021</w:t>
            </w:r>
            <w:r w:rsidRPr="00472561">
              <w:rPr>
                <w:lang w:val="en-GB"/>
              </w:rPr>
              <w:t>.</w:t>
            </w:r>
            <w:r>
              <w:rPr>
                <w:lang w:val="en-GB"/>
              </w:rPr>
              <w:t xml:space="preserve"> </w:t>
            </w:r>
            <w:proofErr w:type="spellStart"/>
            <w:r>
              <w:rPr>
                <w:rFonts w:eastAsiaTheme="minorHAnsi"/>
                <w:lang w:eastAsia="en-US"/>
              </w:rPr>
              <w:t>Jimp</w:t>
            </w:r>
            <w:proofErr w:type="spellEnd"/>
            <w:r>
              <w:rPr>
                <w:rFonts w:eastAsiaTheme="minorHAnsi"/>
                <w:lang w:eastAsia="en-US"/>
              </w:rPr>
              <w:t xml:space="preserve"> (Q2)</w:t>
            </w:r>
          </w:p>
          <w:p w14:paraId="278A2218" w14:textId="77777777" w:rsidR="006C7ACD" w:rsidRPr="00C450CC" w:rsidRDefault="006C7ACD" w:rsidP="00FB4AAD">
            <w:pPr>
              <w:spacing w:before="120" w:after="120"/>
              <w:jc w:val="both"/>
            </w:pPr>
            <w:r w:rsidRPr="00395667">
              <w:t>ŠŤASTNÁ, K., MRÁZKOVÁ, M.,</w:t>
            </w:r>
            <w:r w:rsidRPr="00395667">
              <w:rPr>
                <w:b/>
                <w:bCs/>
              </w:rPr>
              <w:t xml:space="preserve"> SUMCZYNSKI, D. (</w:t>
            </w:r>
            <w:proofErr w:type="gramStart"/>
            <w:r w:rsidRPr="00395667">
              <w:rPr>
                <w:b/>
                <w:bCs/>
              </w:rPr>
              <w:t>55%</w:t>
            </w:r>
            <w:proofErr w:type="gramEnd"/>
            <w:r w:rsidRPr="00395667">
              <w:rPr>
                <w:b/>
                <w:bCs/>
              </w:rPr>
              <w:t>)</w:t>
            </w:r>
            <w:r w:rsidRPr="00395667">
              <w:t xml:space="preserve">, CINDIK, B., YALCIN, E.: </w:t>
            </w:r>
            <w:proofErr w:type="spellStart"/>
            <w:r w:rsidRPr="00395667">
              <w:t>The</w:t>
            </w:r>
            <w:proofErr w:type="spellEnd"/>
            <w:r w:rsidRPr="00395667">
              <w:t xml:space="preserve"> </w:t>
            </w:r>
            <w:proofErr w:type="spellStart"/>
            <w:r w:rsidRPr="00395667">
              <w:t>nutritional</w:t>
            </w:r>
            <w:proofErr w:type="spellEnd"/>
            <w:r w:rsidRPr="00395667">
              <w:t xml:space="preserve"> </w:t>
            </w:r>
            <w:proofErr w:type="spellStart"/>
            <w:r w:rsidRPr="00395667">
              <w:t>value</w:t>
            </w:r>
            <w:proofErr w:type="spellEnd"/>
            <w:r w:rsidRPr="00395667">
              <w:t xml:space="preserve"> </w:t>
            </w:r>
            <w:proofErr w:type="spellStart"/>
            <w:r w:rsidRPr="00395667">
              <w:t>of</w:t>
            </w:r>
            <w:proofErr w:type="spellEnd"/>
            <w:r w:rsidRPr="00395667">
              <w:t xml:space="preserve"> non-</w:t>
            </w:r>
            <w:proofErr w:type="spellStart"/>
            <w:r w:rsidRPr="00395667">
              <w:t>traditional</w:t>
            </w:r>
            <w:proofErr w:type="spellEnd"/>
            <w:r w:rsidRPr="00395667">
              <w:t xml:space="preserve"> </w:t>
            </w:r>
            <w:proofErr w:type="spellStart"/>
            <w:r w:rsidRPr="00395667">
              <w:t>glute</w:t>
            </w:r>
            <w:proofErr w:type="spellEnd"/>
            <w:r w:rsidRPr="00395667">
              <w:t xml:space="preserve">-free </w:t>
            </w:r>
            <w:proofErr w:type="spellStart"/>
            <w:r w:rsidRPr="00395667">
              <w:t>flakes</w:t>
            </w:r>
            <w:proofErr w:type="spellEnd"/>
            <w:r w:rsidRPr="00395667">
              <w:t xml:space="preserve"> and </w:t>
            </w:r>
            <w:proofErr w:type="spellStart"/>
            <w:r w:rsidRPr="00395667">
              <w:t>their</w:t>
            </w:r>
            <w:proofErr w:type="spellEnd"/>
            <w:r w:rsidRPr="00395667">
              <w:t xml:space="preserve"> antioxidant </w:t>
            </w:r>
            <w:proofErr w:type="spellStart"/>
            <w:r w:rsidRPr="00395667">
              <w:t>activity</w:t>
            </w:r>
            <w:proofErr w:type="spellEnd"/>
            <w:r w:rsidRPr="00395667">
              <w:t xml:space="preserve">. </w:t>
            </w:r>
            <w:proofErr w:type="spellStart"/>
            <w:r w:rsidRPr="00395667">
              <w:rPr>
                <w:i/>
              </w:rPr>
              <w:t>Antioxidants</w:t>
            </w:r>
            <w:proofErr w:type="spellEnd"/>
            <w:r w:rsidRPr="00395667">
              <w:t xml:space="preserve"> 8, 565, </w:t>
            </w:r>
            <w:r w:rsidRPr="00395667">
              <w:rPr>
                <w:b/>
                <w:bCs/>
              </w:rPr>
              <w:t>2019</w:t>
            </w:r>
            <w:r w:rsidRPr="00395667">
              <w:t>.</w:t>
            </w:r>
            <w:bookmarkEnd w:id="439"/>
            <w:r>
              <w:t xml:space="preserve"> </w:t>
            </w:r>
            <w:proofErr w:type="spellStart"/>
            <w:r>
              <w:rPr>
                <w:rFonts w:eastAsiaTheme="minorHAnsi"/>
                <w:lang w:eastAsia="en-US"/>
              </w:rPr>
              <w:t>Jimp</w:t>
            </w:r>
            <w:proofErr w:type="spellEnd"/>
            <w:r>
              <w:rPr>
                <w:rFonts w:eastAsiaTheme="minorHAnsi"/>
                <w:lang w:eastAsia="en-US"/>
              </w:rPr>
              <w:t xml:space="preserve"> (Q1)</w:t>
            </w:r>
          </w:p>
        </w:tc>
      </w:tr>
      <w:tr w:rsidR="006C7ACD" w14:paraId="3338A3E9" w14:textId="77777777" w:rsidTr="00982FBC">
        <w:trPr>
          <w:trHeight w:val="218"/>
        </w:trPr>
        <w:tc>
          <w:tcPr>
            <w:tcW w:w="9956" w:type="dxa"/>
            <w:gridSpan w:val="14"/>
            <w:shd w:val="clear" w:color="auto" w:fill="F7CAAC"/>
          </w:tcPr>
          <w:p w14:paraId="4012FB1F" w14:textId="604CA5D5" w:rsidR="006C7ACD" w:rsidRDefault="00336343" w:rsidP="006C7ACD">
            <w:pPr>
              <w:rPr>
                <w:b/>
              </w:rPr>
            </w:pPr>
            <w:r>
              <w:rPr>
                <w:b/>
              </w:rPr>
              <w:t>Působení v zahraničí</w:t>
            </w:r>
          </w:p>
        </w:tc>
      </w:tr>
      <w:tr w:rsidR="006C7ACD" w14:paraId="6208AFCC" w14:textId="77777777" w:rsidTr="00982FBC">
        <w:trPr>
          <w:trHeight w:val="328"/>
        </w:trPr>
        <w:tc>
          <w:tcPr>
            <w:tcW w:w="9956" w:type="dxa"/>
            <w:gridSpan w:val="14"/>
          </w:tcPr>
          <w:p w14:paraId="7A747DBD" w14:textId="105ABC8B" w:rsidR="006C7ACD" w:rsidRDefault="006C7ACD" w:rsidP="006729C9">
            <w:pPr>
              <w:spacing w:before="60" w:after="60"/>
              <w:rPr>
                <w:b/>
              </w:rPr>
            </w:pPr>
            <w:r>
              <w:t>---</w:t>
            </w:r>
          </w:p>
        </w:tc>
      </w:tr>
      <w:tr w:rsidR="006C7ACD" w14:paraId="5F023FB3" w14:textId="77777777" w:rsidTr="00982FBC">
        <w:trPr>
          <w:cantSplit/>
          <w:trHeight w:val="470"/>
        </w:trPr>
        <w:tc>
          <w:tcPr>
            <w:tcW w:w="2518" w:type="dxa"/>
            <w:shd w:val="clear" w:color="auto" w:fill="F7CAAC"/>
          </w:tcPr>
          <w:p w14:paraId="024D13EF" w14:textId="77777777" w:rsidR="006C7ACD" w:rsidRDefault="006C7ACD" w:rsidP="006C7ACD">
            <w:pPr>
              <w:jc w:val="both"/>
              <w:rPr>
                <w:b/>
              </w:rPr>
            </w:pPr>
            <w:r>
              <w:rPr>
                <w:b/>
              </w:rPr>
              <w:t xml:space="preserve">Podpis </w:t>
            </w:r>
          </w:p>
        </w:tc>
        <w:tc>
          <w:tcPr>
            <w:tcW w:w="4536" w:type="dxa"/>
            <w:gridSpan w:val="8"/>
          </w:tcPr>
          <w:p w14:paraId="62025DBC" w14:textId="77777777" w:rsidR="006C7ACD" w:rsidRDefault="006C7ACD" w:rsidP="006C7ACD">
            <w:pPr>
              <w:jc w:val="both"/>
            </w:pPr>
          </w:p>
        </w:tc>
        <w:tc>
          <w:tcPr>
            <w:tcW w:w="786" w:type="dxa"/>
            <w:gridSpan w:val="2"/>
            <w:shd w:val="clear" w:color="auto" w:fill="F7CAAC"/>
          </w:tcPr>
          <w:p w14:paraId="0FD2F20F" w14:textId="77777777" w:rsidR="006C7ACD" w:rsidRDefault="006C7ACD" w:rsidP="006C7ACD">
            <w:pPr>
              <w:jc w:val="both"/>
            </w:pPr>
            <w:r>
              <w:rPr>
                <w:b/>
              </w:rPr>
              <w:t>datum</w:t>
            </w:r>
          </w:p>
        </w:tc>
        <w:tc>
          <w:tcPr>
            <w:tcW w:w="2116" w:type="dxa"/>
            <w:gridSpan w:val="3"/>
          </w:tcPr>
          <w:p w14:paraId="2A9CDE20" w14:textId="77777777" w:rsidR="006C7ACD" w:rsidRDefault="006C7ACD" w:rsidP="006C7ACD">
            <w:pPr>
              <w:jc w:val="both"/>
            </w:pPr>
          </w:p>
        </w:tc>
      </w:tr>
      <w:bookmarkEnd w:id="437"/>
    </w:tbl>
    <w:p w14:paraId="6474BFBA" w14:textId="77777777" w:rsidR="00425215" w:rsidRDefault="00425215" w:rsidP="00C50458">
      <w:pPr>
        <w:spacing w:after="240"/>
        <w:rPr>
          <w:b/>
          <w:sz w:val="28"/>
        </w:rPr>
      </w:pPr>
    </w:p>
    <w:p w14:paraId="2023C8B7" w14:textId="77777777" w:rsidR="00EC195B" w:rsidRDefault="00EC195B">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61"/>
        <w:gridCol w:w="568"/>
        <w:gridCol w:w="23"/>
        <w:gridCol w:w="241"/>
        <w:gridCol w:w="1228"/>
        <w:gridCol w:w="519"/>
        <w:gridCol w:w="323"/>
        <w:gridCol w:w="227"/>
        <w:gridCol w:w="284"/>
        <w:gridCol w:w="1010"/>
        <w:gridCol w:w="773"/>
        <w:gridCol w:w="40"/>
        <w:gridCol w:w="720"/>
        <w:gridCol w:w="49"/>
        <w:gridCol w:w="681"/>
        <w:gridCol w:w="578"/>
        <w:gridCol w:w="75"/>
        <w:gridCol w:w="56"/>
      </w:tblGrid>
      <w:tr w:rsidR="008F0CA7" w14:paraId="7DC9DC41" w14:textId="77777777" w:rsidTr="00CF63DB">
        <w:tc>
          <w:tcPr>
            <w:tcW w:w="9956" w:type="dxa"/>
            <w:gridSpan w:val="18"/>
            <w:tcBorders>
              <w:bottom w:val="double" w:sz="4" w:space="0" w:color="auto"/>
            </w:tcBorders>
            <w:shd w:val="clear" w:color="auto" w:fill="BDD6EE"/>
          </w:tcPr>
          <w:p w14:paraId="330FBCC7" w14:textId="6B0437A3" w:rsidR="008F0CA7" w:rsidRDefault="008F0CA7" w:rsidP="00982FBC">
            <w:pPr>
              <w:jc w:val="both"/>
              <w:rPr>
                <w:b/>
                <w:sz w:val="28"/>
              </w:rPr>
            </w:pPr>
            <w:bookmarkStart w:id="440" w:name="_Hlk172555179"/>
            <w:bookmarkStart w:id="441" w:name="_Hlk138921962"/>
            <w:r>
              <w:rPr>
                <w:b/>
                <w:sz w:val="28"/>
              </w:rPr>
              <w:lastRenderedPageBreak/>
              <w:t>C-I – Personální zabezpečení</w:t>
            </w:r>
          </w:p>
        </w:tc>
      </w:tr>
      <w:tr w:rsidR="008F0CA7" w14:paraId="6620D893" w14:textId="77777777" w:rsidTr="00CF63DB">
        <w:tc>
          <w:tcPr>
            <w:tcW w:w="2561" w:type="dxa"/>
            <w:tcBorders>
              <w:top w:val="double" w:sz="4" w:space="0" w:color="auto"/>
            </w:tcBorders>
            <w:shd w:val="clear" w:color="auto" w:fill="F7CAAC"/>
          </w:tcPr>
          <w:p w14:paraId="4413B222" w14:textId="77777777" w:rsidR="008F0CA7" w:rsidRDefault="008F0CA7" w:rsidP="00982FBC">
            <w:pPr>
              <w:jc w:val="both"/>
              <w:rPr>
                <w:b/>
              </w:rPr>
            </w:pPr>
            <w:r>
              <w:rPr>
                <w:b/>
              </w:rPr>
              <w:t>Vysoká škola</w:t>
            </w:r>
          </w:p>
        </w:tc>
        <w:tc>
          <w:tcPr>
            <w:tcW w:w="7395" w:type="dxa"/>
            <w:gridSpan w:val="17"/>
          </w:tcPr>
          <w:p w14:paraId="42A59A64" w14:textId="77777777" w:rsidR="008F0CA7" w:rsidRDefault="008F0CA7" w:rsidP="00982FBC">
            <w:pPr>
              <w:jc w:val="both"/>
            </w:pPr>
            <w:r>
              <w:t>Univerzita Tomáše Bati ve Zlíně</w:t>
            </w:r>
          </w:p>
        </w:tc>
      </w:tr>
      <w:tr w:rsidR="008F0CA7" w14:paraId="42EC58D9" w14:textId="77777777" w:rsidTr="00CF63DB">
        <w:tc>
          <w:tcPr>
            <w:tcW w:w="2561" w:type="dxa"/>
            <w:shd w:val="clear" w:color="auto" w:fill="F7CAAC"/>
          </w:tcPr>
          <w:p w14:paraId="15216EF9" w14:textId="77777777" w:rsidR="008F0CA7" w:rsidRDefault="008F0CA7" w:rsidP="00982FBC">
            <w:pPr>
              <w:jc w:val="both"/>
              <w:rPr>
                <w:b/>
              </w:rPr>
            </w:pPr>
            <w:r>
              <w:rPr>
                <w:b/>
              </w:rPr>
              <w:t>Součást vysoké školy</w:t>
            </w:r>
          </w:p>
        </w:tc>
        <w:tc>
          <w:tcPr>
            <w:tcW w:w="7395" w:type="dxa"/>
            <w:gridSpan w:val="17"/>
          </w:tcPr>
          <w:p w14:paraId="3EAB0BB1" w14:textId="77777777" w:rsidR="008F0CA7" w:rsidRDefault="008F0CA7" w:rsidP="00982FBC">
            <w:pPr>
              <w:jc w:val="both"/>
            </w:pPr>
            <w:r>
              <w:t>Fakulta technologická</w:t>
            </w:r>
          </w:p>
        </w:tc>
      </w:tr>
      <w:tr w:rsidR="008F0CA7" w14:paraId="54C0E645" w14:textId="77777777" w:rsidTr="00CF63DB">
        <w:tc>
          <w:tcPr>
            <w:tcW w:w="2561" w:type="dxa"/>
            <w:shd w:val="clear" w:color="auto" w:fill="F7CAAC"/>
          </w:tcPr>
          <w:p w14:paraId="0019449E" w14:textId="77777777" w:rsidR="008F0CA7" w:rsidRDefault="008F0CA7" w:rsidP="00982FBC">
            <w:pPr>
              <w:jc w:val="both"/>
              <w:rPr>
                <w:b/>
              </w:rPr>
            </w:pPr>
            <w:r>
              <w:rPr>
                <w:b/>
              </w:rPr>
              <w:t>Název studijního programu</w:t>
            </w:r>
          </w:p>
        </w:tc>
        <w:tc>
          <w:tcPr>
            <w:tcW w:w="7395" w:type="dxa"/>
            <w:gridSpan w:val="17"/>
          </w:tcPr>
          <w:p w14:paraId="646A1552" w14:textId="77777777" w:rsidR="008F0CA7" w:rsidRDefault="008F0CA7" w:rsidP="00982FBC">
            <w:pPr>
              <w:jc w:val="both"/>
            </w:pPr>
            <w:r>
              <w:t>Potravinářské biotechnologie a aplikovaná mikrobiologie</w:t>
            </w:r>
          </w:p>
        </w:tc>
      </w:tr>
      <w:tr w:rsidR="008F0CA7" w14:paraId="1C5D9014" w14:textId="77777777" w:rsidTr="00CF63DB">
        <w:tc>
          <w:tcPr>
            <w:tcW w:w="2561" w:type="dxa"/>
            <w:shd w:val="clear" w:color="auto" w:fill="F7CAAC"/>
          </w:tcPr>
          <w:p w14:paraId="074ED9BC" w14:textId="77777777" w:rsidR="008F0CA7" w:rsidRDefault="008F0CA7" w:rsidP="00982FBC">
            <w:pPr>
              <w:jc w:val="both"/>
              <w:rPr>
                <w:b/>
              </w:rPr>
            </w:pPr>
            <w:r>
              <w:rPr>
                <w:b/>
              </w:rPr>
              <w:t>Jméno a příjmení</w:t>
            </w:r>
          </w:p>
        </w:tc>
        <w:tc>
          <w:tcPr>
            <w:tcW w:w="4423" w:type="dxa"/>
            <w:gridSpan w:val="9"/>
          </w:tcPr>
          <w:p w14:paraId="7703ADA7" w14:textId="31B1E1AE" w:rsidR="008F0CA7" w:rsidRPr="002005AC" w:rsidRDefault="008F0CA7" w:rsidP="00982FBC">
            <w:pPr>
              <w:jc w:val="both"/>
              <w:rPr>
                <w:b/>
                <w:bCs/>
              </w:rPr>
            </w:pPr>
            <w:bookmarkStart w:id="442" w:name="Šerá"/>
            <w:bookmarkEnd w:id="442"/>
            <w:r>
              <w:rPr>
                <w:b/>
                <w:bCs/>
              </w:rPr>
              <w:t>Jana Šerá</w:t>
            </w:r>
          </w:p>
        </w:tc>
        <w:tc>
          <w:tcPr>
            <w:tcW w:w="813" w:type="dxa"/>
            <w:gridSpan w:val="2"/>
            <w:shd w:val="clear" w:color="auto" w:fill="F7CAAC"/>
          </w:tcPr>
          <w:p w14:paraId="6329CDE3" w14:textId="77777777" w:rsidR="008F0CA7" w:rsidRDefault="008F0CA7" w:rsidP="00982FBC">
            <w:pPr>
              <w:jc w:val="both"/>
              <w:rPr>
                <w:b/>
              </w:rPr>
            </w:pPr>
            <w:r>
              <w:rPr>
                <w:b/>
              </w:rPr>
              <w:t>Tituly</w:t>
            </w:r>
          </w:p>
        </w:tc>
        <w:tc>
          <w:tcPr>
            <w:tcW w:w="2159" w:type="dxa"/>
            <w:gridSpan w:val="6"/>
          </w:tcPr>
          <w:p w14:paraId="55CC5ECC" w14:textId="01C7505A" w:rsidR="008F0CA7" w:rsidRDefault="008F0CA7" w:rsidP="00982FBC">
            <w:pPr>
              <w:jc w:val="both"/>
            </w:pPr>
            <w:r>
              <w:t>Ing., Ph.D.</w:t>
            </w:r>
          </w:p>
        </w:tc>
      </w:tr>
      <w:tr w:rsidR="00196A90" w:rsidRPr="005E742D" w14:paraId="6CB0E871" w14:textId="77777777" w:rsidTr="00CF63DB">
        <w:tc>
          <w:tcPr>
            <w:tcW w:w="2561" w:type="dxa"/>
            <w:shd w:val="clear" w:color="auto" w:fill="F7CAAC"/>
          </w:tcPr>
          <w:p w14:paraId="4C6D0C2F" w14:textId="77777777" w:rsidR="008F0CA7" w:rsidRDefault="008F0CA7" w:rsidP="00982FBC">
            <w:pPr>
              <w:jc w:val="both"/>
              <w:rPr>
                <w:b/>
              </w:rPr>
            </w:pPr>
            <w:r>
              <w:rPr>
                <w:b/>
              </w:rPr>
              <w:t>Rok narození</w:t>
            </w:r>
          </w:p>
        </w:tc>
        <w:tc>
          <w:tcPr>
            <w:tcW w:w="832" w:type="dxa"/>
            <w:gridSpan w:val="3"/>
          </w:tcPr>
          <w:p w14:paraId="0E793467" w14:textId="5AE9AAAB" w:rsidR="008F0CA7" w:rsidRDefault="008306FF" w:rsidP="00982FBC">
            <w:pPr>
              <w:jc w:val="both"/>
            </w:pPr>
            <w:r>
              <w:t>1988</w:t>
            </w:r>
          </w:p>
        </w:tc>
        <w:tc>
          <w:tcPr>
            <w:tcW w:w="1747" w:type="dxa"/>
            <w:gridSpan w:val="2"/>
            <w:shd w:val="clear" w:color="auto" w:fill="F7CAAC"/>
          </w:tcPr>
          <w:p w14:paraId="5ADC1847" w14:textId="4510D5FC" w:rsidR="008F0CA7" w:rsidRDefault="008F0CA7" w:rsidP="00982FBC">
            <w:pPr>
              <w:jc w:val="both"/>
              <w:rPr>
                <w:b/>
              </w:rPr>
            </w:pPr>
            <w:r>
              <w:rPr>
                <w:b/>
              </w:rPr>
              <w:t>typ vztahu k V</w:t>
            </w:r>
            <w:r w:rsidR="00B00931">
              <w:rPr>
                <w:b/>
              </w:rPr>
              <w:t>Š</w:t>
            </w:r>
          </w:p>
        </w:tc>
        <w:tc>
          <w:tcPr>
            <w:tcW w:w="834" w:type="dxa"/>
            <w:gridSpan w:val="3"/>
          </w:tcPr>
          <w:p w14:paraId="489C32DC" w14:textId="77777777" w:rsidR="008F0CA7" w:rsidRPr="008306FF" w:rsidRDefault="008F0CA7" w:rsidP="00982FBC">
            <w:pPr>
              <w:jc w:val="both"/>
            </w:pPr>
            <w:r w:rsidRPr="008306FF">
              <w:t>pp.</w:t>
            </w:r>
          </w:p>
        </w:tc>
        <w:tc>
          <w:tcPr>
            <w:tcW w:w="1010" w:type="dxa"/>
            <w:shd w:val="clear" w:color="auto" w:fill="F7CAAC"/>
          </w:tcPr>
          <w:p w14:paraId="2B57FE4F" w14:textId="77777777" w:rsidR="008F0CA7" w:rsidRPr="008306FF" w:rsidRDefault="008F0CA7" w:rsidP="00982FBC">
            <w:pPr>
              <w:jc w:val="both"/>
              <w:rPr>
                <w:b/>
              </w:rPr>
            </w:pPr>
            <w:r w:rsidRPr="008306FF">
              <w:rPr>
                <w:b/>
              </w:rPr>
              <w:t>rozsah</w:t>
            </w:r>
          </w:p>
        </w:tc>
        <w:tc>
          <w:tcPr>
            <w:tcW w:w="813" w:type="dxa"/>
            <w:gridSpan w:val="2"/>
          </w:tcPr>
          <w:p w14:paraId="69C3F51D" w14:textId="743A80FE" w:rsidR="008F0CA7" w:rsidRPr="008306FF" w:rsidRDefault="004E4D28" w:rsidP="00982FBC">
            <w:pPr>
              <w:jc w:val="both"/>
            </w:pPr>
            <w:r>
              <w:t>40</w:t>
            </w:r>
          </w:p>
        </w:tc>
        <w:tc>
          <w:tcPr>
            <w:tcW w:w="769" w:type="dxa"/>
            <w:gridSpan w:val="2"/>
            <w:shd w:val="clear" w:color="auto" w:fill="F7CAAC"/>
          </w:tcPr>
          <w:p w14:paraId="1D9F4044" w14:textId="77777777" w:rsidR="008F0CA7" w:rsidRPr="008306FF" w:rsidRDefault="008F0CA7" w:rsidP="00982FBC">
            <w:pPr>
              <w:jc w:val="both"/>
              <w:rPr>
                <w:b/>
              </w:rPr>
            </w:pPr>
            <w:r w:rsidRPr="008306FF">
              <w:rPr>
                <w:b/>
              </w:rPr>
              <w:t>do kdy</w:t>
            </w:r>
          </w:p>
        </w:tc>
        <w:tc>
          <w:tcPr>
            <w:tcW w:w="1390" w:type="dxa"/>
            <w:gridSpan w:val="4"/>
          </w:tcPr>
          <w:p w14:paraId="0171254F" w14:textId="6E1339D8" w:rsidR="008F0CA7" w:rsidRPr="008306FF" w:rsidRDefault="008306FF" w:rsidP="00982FBC">
            <w:pPr>
              <w:jc w:val="both"/>
            </w:pPr>
            <w:r w:rsidRPr="008306FF">
              <w:t>N</w:t>
            </w:r>
          </w:p>
        </w:tc>
      </w:tr>
      <w:tr w:rsidR="00CB1EE1" w:rsidRPr="005E742D" w14:paraId="6DAD0BE9" w14:textId="77777777" w:rsidTr="00CF63DB">
        <w:tc>
          <w:tcPr>
            <w:tcW w:w="5140" w:type="dxa"/>
            <w:gridSpan w:val="6"/>
            <w:shd w:val="clear" w:color="auto" w:fill="F7CAAC"/>
          </w:tcPr>
          <w:p w14:paraId="59D21F5A" w14:textId="77777777" w:rsidR="008F0CA7" w:rsidRDefault="008F0CA7" w:rsidP="00982FBC">
            <w:pPr>
              <w:jc w:val="both"/>
              <w:rPr>
                <w:b/>
              </w:rPr>
            </w:pPr>
            <w:r>
              <w:rPr>
                <w:b/>
              </w:rPr>
              <w:t>Typ vztahu na součásti VŠ, která uskutečňuje st. program</w:t>
            </w:r>
          </w:p>
        </w:tc>
        <w:tc>
          <w:tcPr>
            <w:tcW w:w="834" w:type="dxa"/>
            <w:gridSpan w:val="3"/>
          </w:tcPr>
          <w:p w14:paraId="6D099F14" w14:textId="77777777" w:rsidR="008F0CA7" w:rsidRPr="008306FF" w:rsidRDefault="008F0CA7" w:rsidP="00982FBC">
            <w:pPr>
              <w:jc w:val="both"/>
            </w:pPr>
            <w:r w:rsidRPr="008306FF">
              <w:t>pp.</w:t>
            </w:r>
          </w:p>
        </w:tc>
        <w:tc>
          <w:tcPr>
            <w:tcW w:w="1010" w:type="dxa"/>
            <w:shd w:val="clear" w:color="auto" w:fill="F7CAAC"/>
          </w:tcPr>
          <w:p w14:paraId="2528A4E0" w14:textId="77777777" w:rsidR="008F0CA7" w:rsidRPr="008306FF" w:rsidRDefault="008F0CA7" w:rsidP="00982FBC">
            <w:pPr>
              <w:jc w:val="both"/>
              <w:rPr>
                <w:b/>
              </w:rPr>
            </w:pPr>
            <w:r w:rsidRPr="008306FF">
              <w:rPr>
                <w:b/>
              </w:rPr>
              <w:t>rozsah</w:t>
            </w:r>
          </w:p>
        </w:tc>
        <w:tc>
          <w:tcPr>
            <w:tcW w:w="813" w:type="dxa"/>
            <w:gridSpan w:val="2"/>
          </w:tcPr>
          <w:p w14:paraId="2349DA5A" w14:textId="0028AE31" w:rsidR="008F0CA7" w:rsidRPr="008306FF" w:rsidRDefault="004E4D28" w:rsidP="00982FBC">
            <w:pPr>
              <w:jc w:val="both"/>
            </w:pPr>
            <w:r>
              <w:t>40</w:t>
            </w:r>
          </w:p>
        </w:tc>
        <w:tc>
          <w:tcPr>
            <w:tcW w:w="769" w:type="dxa"/>
            <w:gridSpan w:val="2"/>
            <w:shd w:val="clear" w:color="auto" w:fill="F7CAAC"/>
          </w:tcPr>
          <w:p w14:paraId="634A7247" w14:textId="77777777" w:rsidR="008F0CA7" w:rsidRPr="008306FF" w:rsidRDefault="008F0CA7" w:rsidP="00982FBC">
            <w:pPr>
              <w:jc w:val="both"/>
              <w:rPr>
                <w:b/>
              </w:rPr>
            </w:pPr>
            <w:r w:rsidRPr="008306FF">
              <w:rPr>
                <w:b/>
              </w:rPr>
              <w:t>do kdy</w:t>
            </w:r>
          </w:p>
        </w:tc>
        <w:tc>
          <w:tcPr>
            <w:tcW w:w="1390" w:type="dxa"/>
            <w:gridSpan w:val="4"/>
          </w:tcPr>
          <w:p w14:paraId="3A0F07DA" w14:textId="5A04F333" w:rsidR="008F0CA7" w:rsidRPr="008306FF" w:rsidRDefault="008306FF" w:rsidP="00982FBC">
            <w:pPr>
              <w:jc w:val="both"/>
            </w:pPr>
            <w:r w:rsidRPr="008306FF">
              <w:t>N</w:t>
            </w:r>
          </w:p>
        </w:tc>
      </w:tr>
      <w:tr w:rsidR="008F0CA7" w14:paraId="2B6A29A5" w14:textId="77777777" w:rsidTr="00CF63DB">
        <w:tc>
          <w:tcPr>
            <w:tcW w:w="5974" w:type="dxa"/>
            <w:gridSpan w:val="9"/>
            <w:shd w:val="clear" w:color="auto" w:fill="F7CAAC"/>
          </w:tcPr>
          <w:p w14:paraId="22AEE20E" w14:textId="254F3D4F" w:rsidR="008F0CA7" w:rsidRDefault="00B00931" w:rsidP="00982FBC">
            <w:pPr>
              <w:jc w:val="both"/>
            </w:pPr>
            <w:r>
              <w:rPr>
                <w:b/>
              </w:rPr>
              <w:t>Další</w:t>
            </w:r>
            <w:r w:rsidR="008F0CA7">
              <w:rPr>
                <w:b/>
              </w:rPr>
              <w:t xml:space="preserve"> současná působení jako akademický pracovník na jiných VŠ</w:t>
            </w:r>
          </w:p>
        </w:tc>
        <w:tc>
          <w:tcPr>
            <w:tcW w:w="1823" w:type="dxa"/>
            <w:gridSpan w:val="3"/>
            <w:shd w:val="clear" w:color="auto" w:fill="F7CAAC"/>
          </w:tcPr>
          <w:p w14:paraId="2A230908" w14:textId="77777777" w:rsidR="008F0CA7" w:rsidRDefault="008F0CA7" w:rsidP="00982FBC">
            <w:pPr>
              <w:jc w:val="both"/>
              <w:rPr>
                <w:b/>
              </w:rPr>
            </w:pPr>
            <w:r>
              <w:rPr>
                <w:b/>
              </w:rPr>
              <w:t xml:space="preserve">typ </w:t>
            </w:r>
            <w:proofErr w:type="spellStart"/>
            <w:r>
              <w:rPr>
                <w:b/>
              </w:rPr>
              <w:t>prac</w:t>
            </w:r>
            <w:proofErr w:type="spellEnd"/>
            <w:r>
              <w:rPr>
                <w:b/>
              </w:rPr>
              <w:t>. vztahu</w:t>
            </w:r>
          </w:p>
        </w:tc>
        <w:tc>
          <w:tcPr>
            <w:tcW w:w="2159" w:type="dxa"/>
            <w:gridSpan w:val="6"/>
            <w:shd w:val="clear" w:color="auto" w:fill="F7CAAC"/>
          </w:tcPr>
          <w:p w14:paraId="1D1E387F" w14:textId="77777777" w:rsidR="008F0CA7" w:rsidRDefault="008F0CA7" w:rsidP="00982FBC">
            <w:pPr>
              <w:jc w:val="both"/>
              <w:rPr>
                <w:b/>
              </w:rPr>
            </w:pPr>
            <w:r>
              <w:rPr>
                <w:b/>
              </w:rPr>
              <w:t>rozsah</w:t>
            </w:r>
          </w:p>
        </w:tc>
      </w:tr>
      <w:tr w:rsidR="008F0CA7" w14:paraId="56A9D35B" w14:textId="77777777" w:rsidTr="00CF63DB">
        <w:tc>
          <w:tcPr>
            <w:tcW w:w="5974" w:type="dxa"/>
            <w:gridSpan w:val="9"/>
          </w:tcPr>
          <w:p w14:paraId="22CC59B0" w14:textId="77777777" w:rsidR="008F0CA7" w:rsidRDefault="008F0CA7" w:rsidP="00982FBC">
            <w:pPr>
              <w:jc w:val="both"/>
            </w:pPr>
            <w:r>
              <w:t>---</w:t>
            </w:r>
          </w:p>
        </w:tc>
        <w:tc>
          <w:tcPr>
            <w:tcW w:w="1823" w:type="dxa"/>
            <w:gridSpan w:val="3"/>
          </w:tcPr>
          <w:p w14:paraId="14997800" w14:textId="77777777" w:rsidR="008F0CA7" w:rsidRDefault="008F0CA7" w:rsidP="00982FBC">
            <w:pPr>
              <w:jc w:val="both"/>
            </w:pPr>
            <w:r>
              <w:t>---</w:t>
            </w:r>
          </w:p>
        </w:tc>
        <w:tc>
          <w:tcPr>
            <w:tcW w:w="2159" w:type="dxa"/>
            <w:gridSpan w:val="6"/>
          </w:tcPr>
          <w:p w14:paraId="5E9D6147" w14:textId="77777777" w:rsidR="008F0CA7" w:rsidRDefault="008F0CA7" w:rsidP="00982FBC">
            <w:pPr>
              <w:jc w:val="both"/>
            </w:pPr>
            <w:r>
              <w:t>---</w:t>
            </w:r>
          </w:p>
        </w:tc>
      </w:tr>
      <w:tr w:rsidR="008F0CA7" w14:paraId="0B927ABA" w14:textId="77777777" w:rsidTr="00CF63DB">
        <w:tc>
          <w:tcPr>
            <w:tcW w:w="5974" w:type="dxa"/>
            <w:gridSpan w:val="9"/>
          </w:tcPr>
          <w:p w14:paraId="4C1E3FD8" w14:textId="77777777" w:rsidR="008F0CA7" w:rsidRDefault="008F0CA7" w:rsidP="00982FBC">
            <w:pPr>
              <w:jc w:val="both"/>
            </w:pPr>
          </w:p>
        </w:tc>
        <w:tc>
          <w:tcPr>
            <w:tcW w:w="1823" w:type="dxa"/>
            <w:gridSpan w:val="3"/>
          </w:tcPr>
          <w:p w14:paraId="3F842FFD" w14:textId="77777777" w:rsidR="008F0CA7" w:rsidRDefault="008F0CA7" w:rsidP="00982FBC">
            <w:pPr>
              <w:jc w:val="both"/>
            </w:pPr>
          </w:p>
        </w:tc>
        <w:tc>
          <w:tcPr>
            <w:tcW w:w="2159" w:type="dxa"/>
            <w:gridSpan w:val="6"/>
          </w:tcPr>
          <w:p w14:paraId="4D31D3AD" w14:textId="77777777" w:rsidR="008F0CA7" w:rsidRDefault="008F0CA7" w:rsidP="00982FBC">
            <w:pPr>
              <w:jc w:val="both"/>
            </w:pPr>
          </w:p>
        </w:tc>
      </w:tr>
      <w:tr w:rsidR="008F0CA7" w14:paraId="40F39509" w14:textId="77777777" w:rsidTr="00CF63DB">
        <w:tc>
          <w:tcPr>
            <w:tcW w:w="9956" w:type="dxa"/>
            <w:gridSpan w:val="18"/>
            <w:shd w:val="clear" w:color="auto" w:fill="F7CAAC"/>
          </w:tcPr>
          <w:p w14:paraId="0D7AF41C" w14:textId="77777777" w:rsidR="008F0CA7" w:rsidRDefault="008F0CA7" w:rsidP="00982FBC">
            <w:pPr>
              <w:jc w:val="both"/>
            </w:pPr>
            <w:r>
              <w:rPr>
                <w:b/>
              </w:rPr>
              <w:t>Předměty příslušného studijního programu a způsob zapojení do jejich výuky, příp. další zapojení do uskutečňování studijního programu</w:t>
            </w:r>
          </w:p>
        </w:tc>
      </w:tr>
      <w:tr w:rsidR="008F0CA7" w:rsidRPr="002827C6" w14:paraId="0F9A3AAB" w14:textId="77777777" w:rsidTr="00CF63DB">
        <w:trPr>
          <w:trHeight w:val="413"/>
        </w:trPr>
        <w:tc>
          <w:tcPr>
            <w:tcW w:w="9956" w:type="dxa"/>
            <w:gridSpan w:val="18"/>
            <w:tcBorders>
              <w:top w:val="nil"/>
            </w:tcBorders>
          </w:tcPr>
          <w:p w14:paraId="0C540D98" w14:textId="441CC371" w:rsidR="008F0CA7" w:rsidRPr="002827C6" w:rsidRDefault="00E63FD5" w:rsidP="00823780">
            <w:pPr>
              <w:spacing w:before="120" w:after="120"/>
              <w:jc w:val="both"/>
            </w:pPr>
            <w:r>
              <w:t>Ekologie mikroorganizmů využívaných v biotechnologiích a při produkci potravin</w:t>
            </w:r>
            <w:r w:rsidR="003B7B98">
              <w:t xml:space="preserve"> (</w:t>
            </w:r>
            <w:proofErr w:type="gramStart"/>
            <w:r w:rsidR="003B7B98">
              <w:t>100%</w:t>
            </w:r>
            <w:proofErr w:type="gramEnd"/>
            <w:r w:rsidR="003B7B98">
              <w:t xml:space="preserve"> p)</w:t>
            </w:r>
          </w:p>
        </w:tc>
      </w:tr>
      <w:tr w:rsidR="008F0CA7" w:rsidRPr="002827C6" w14:paraId="09740578" w14:textId="77777777" w:rsidTr="00CF63DB">
        <w:trPr>
          <w:trHeight w:val="340"/>
        </w:trPr>
        <w:tc>
          <w:tcPr>
            <w:tcW w:w="9956" w:type="dxa"/>
            <w:gridSpan w:val="18"/>
            <w:tcBorders>
              <w:top w:val="nil"/>
            </w:tcBorders>
            <w:shd w:val="clear" w:color="auto" w:fill="FBD4B4"/>
          </w:tcPr>
          <w:p w14:paraId="2AC9594F" w14:textId="02E75AEE" w:rsidR="008F0CA7" w:rsidRPr="002827C6" w:rsidRDefault="00C66BD9" w:rsidP="00982FBC">
            <w:pPr>
              <w:jc w:val="both"/>
              <w:rPr>
                <w:b/>
              </w:rPr>
            </w:pPr>
            <w:r w:rsidRPr="002827C6">
              <w:rPr>
                <w:b/>
              </w:rPr>
              <w:t>Zapojení</w:t>
            </w:r>
            <w:r w:rsidR="008F0CA7" w:rsidRPr="002827C6">
              <w:rPr>
                <w:b/>
              </w:rPr>
              <w:t xml:space="preserve"> do výuky v dalších studijních programech na téže vysoké škole (pouze u garantů ZT a PZ předmětů)</w:t>
            </w:r>
          </w:p>
        </w:tc>
      </w:tr>
      <w:tr w:rsidR="008F0CA7" w:rsidRPr="002827C6" w14:paraId="021A8ACF" w14:textId="77777777" w:rsidTr="00CF63DB">
        <w:trPr>
          <w:trHeight w:val="340"/>
        </w:trPr>
        <w:tc>
          <w:tcPr>
            <w:tcW w:w="2561" w:type="dxa"/>
            <w:tcBorders>
              <w:top w:val="nil"/>
            </w:tcBorders>
          </w:tcPr>
          <w:p w14:paraId="430270EF" w14:textId="77777777" w:rsidR="008F0CA7" w:rsidRPr="002827C6" w:rsidRDefault="008F0CA7" w:rsidP="00982FBC">
            <w:pPr>
              <w:jc w:val="both"/>
              <w:rPr>
                <w:b/>
              </w:rPr>
            </w:pPr>
            <w:r w:rsidRPr="002827C6">
              <w:rPr>
                <w:b/>
              </w:rPr>
              <w:t>Název studijního předmětu</w:t>
            </w:r>
          </w:p>
        </w:tc>
        <w:tc>
          <w:tcPr>
            <w:tcW w:w="2579" w:type="dxa"/>
            <w:gridSpan w:val="5"/>
            <w:tcBorders>
              <w:top w:val="nil"/>
            </w:tcBorders>
          </w:tcPr>
          <w:p w14:paraId="4FB35E56" w14:textId="77777777" w:rsidR="008F0CA7" w:rsidRPr="002827C6" w:rsidRDefault="008F0CA7" w:rsidP="00982FBC">
            <w:pPr>
              <w:jc w:val="both"/>
              <w:rPr>
                <w:b/>
              </w:rPr>
            </w:pPr>
            <w:r w:rsidRPr="002827C6">
              <w:rPr>
                <w:b/>
              </w:rPr>
              <w:t>Název studijního programu</w:t>
            </w:r>
          </w:p>
        </w:tc>
        <w:tc>
          <w:tcPr>
            <w:tcW w:w="550" w:type="dxa"/>
            <w:gridSpan w:val="2"/>
            <w:tcBorders>
              <w:top w:val="nil"/>
            </w:tcBorders>
          </w:tcPr>
          <w:p w14:paraId="2F36D718" w14:textId="77777777" w:rsidR="008F0CA7" w:rsidRPr="00CB1EE1" w:rsidRDefault="008F0CA7" w:rsidP="00982FBC">
            <w:pPr>
              <w:jc w:val="both"/>
              <w:rPr>
                <w:b/>
                <w:sz w:val="19"/>
                <w:szCs w:val="19"/>
              </w:rPr>
            </w:pPr>
            <w:r w:rsidRPr="00CB1EE1">
              <w:rPr>
                <w:b/>
                <w:sz w:val="19"/>
                <w:szCs w:val="19"/>
              </w:rPr>
              <w:t>Sem.</w:t>
            </w:r>
          </w:p>
        </w:tc>
        <w:tc>
          <w:tcPr>
            <w:tcW w:w="2107" w:type="dxa"/>
            <w:gridSpan w:val="4"/>
            <w:tcBorders>
              <w:top w:val="nil"/>
            </w:tcBorders>
          </w:tcPr>
          <w:p w14:paraId="65E682FE" w14:textId="77777777" w:rsidR="008F0CA7" w:rsidRPr="002827C6" w:rsidRDefault="008F0CA7" w:rsidP="00982FBC">
            <w:pPr>
              <w:jc w:val="both"/>
              <w:rPr>
                <w:b/>
              </w:rPr>
            </w:pPr>
            <w:r w:rsidRPr="002827C6">
              <w:rPr>
                <w:b/>
              </w:rPr>
              <w:t>Role ve výuce daného předmětu</w:t>
            </w:r>
          </w:p>
        </w:tc>
        <w:tc>
          <w:tcPr>
            <w:tcW w:w="2159" w:type="dxa"/>
            <w:gridSpan w:val="6"/>
            <w:tcBorders>
              <w:top w:val="nil"/>
            </w:tcBorders>
          </w:tcPr>
          <w:p w14:paraId="573C2ADB" w14:textId="77777777" w:rsidR="008F0CA7" w:rsidRDefault="008F0CA7" w:rsidP="00982FBC">
            <w:pPr>
              <w:jc w:val="both"/>
              <w:rPr>
                <w:b/>
              </w:rPr>
            </w:pPr>
            <w:r>
              <w:rPr>
                <w:b/>
              </w:rPr>
              <w:t>(</w:t>
            </w:r>
            <w:r w:rsidRPr="00F20AEF">
              <w:rPr>
                <w:b/>
                <w:i/>
                <w:iCs/>
              </w:rPr>
              <w:t>nepovinný údaj</w:t>
            </w:r>
            <w:r w:rsidRPr="00F20AEF">
              <w:rPr>
                <w:b/>
              </w:rPr>
              <w:t>)</w:t>
            </w:r>
            <w:r>
              <w:rPr>
                <w:b/>
              </w:rPr>
              <w:t xml:space="preserve"> </w:t>
            </w:r>
          </w:p>
          <w:p w14:paraId="3A44F291" w14:textId="77777777" w:rsidR="008F0CA7" w:rsidRPr="002827C6" w:rsidRDefault="008F0CA7" w:rsidP="00982FBC">
            <w:pPr>
              <w:jc w:val="both"/>
              <w:rPr>
                <w:b/>
              </w:rPr>
            </w:pPr>
            <w:r w:rsidRPr="002827C6">
              <w:rPr>
                <w:b/>
              </w:rPr>
              <w:t>Počet hodin za semestr</w:t>
            </w:r>
          </w:p>
        </w:tc>
      </w:tr>
      <w:tr w:rsidR="008F0CA7" w:rsidRPr="000F23DD" w14:paraId="1F97EAB8" w14:textId="77777777" w:rsidTr="00CF63DB">
        <w:trPr>
          <w:trHeight w:val="285"/>
        </w:trPr>
        <w:tc>
          <w:tcPr>
            <w:tcW w:w="2561" w:type="dxa"/>
            <w:tcBorders>
              <w:top w:val="nil"/>
            </w:tcBorders>
            <w:vAlign w:val="center"/>
          </w:tcPr>
          <w:p w14:paraId="4F4BCA6A" w14:textId="77777777" w:rsidR="008F0CA7" w:rsidRPr="000F23DD" w:rsidRDefault="008F0CA7" w:rsidP="00982FBC">
            <w:pPr>
              <w:rPr>
                <w:color w:val="FF0000"/>
                <w:highlight w:val="magenta"/>
              </w:rPr>
            </w:pPr>
          </w:p>
        </w:tc>
        <w:tc>
          <w:tcPr>
            <w:tcW w:w="2579" w:type="dxa"/>
            <w:gridSpan w:val="5"/>
            <w:tcBorders>
              <w:top w:val="nil"/>
            </w:tcBorders>
            <w:vAlign w:val="center"/>
          </w:tcPr>
          <w:p w14:paraId="29A12C96" w14:textId="77777777" w:rsidR="008F0CA7" w:rsidRPr="000F23DD" w:rsidRDefault="008F0CA7" w:rsidP="00982FBC">
            <w:pPr>
              <w:rPr>
                <w:highlight w:val="magenta"/>
              </w:rPr>
            </w:pPr>
          </w:p>
        </w:tc>
        <w:tc>
          <w:tcPr>
            <w:tcW w:w="550" w:type="dxa"/>
            <w:gridSpan w:val="2"/>
            <w:tcBorders>
              <w:top w:val="nil"/>
            </w:tcBorders>
            <w:vAlign w:val="center"/>
          </w:tcPr>
          <w:p w14:paraId="27384C70" w14:textId="77777777" w:rsidR="008F0CA7" w:rsidRPr="000F23DD" w:rsidRDefault="008F0CA7" w:rsidP="00982FBC">
            <w:pPr>
              <w:jc w:val="center"/>
              <w:rPr>
                <w:highlight w:val="magenta"/>
              </w:rPr>
            </w:pPr>
          </w:p>
        </w:tc>
        <w:tc>
          <w:tcPr>
            <w:tcW w:w="2107" w:type="dxa"/>
            <w:gridSpan w:val="4"/>
            <w:tcBorders>
              <w:top w:val="nil"/>
            </w:tcBorders>
            <w:vAlign w:val="center"/>
          </w:tcPr>
          <w:p w14:paraId="35D92547" w14:textId="77777777" w:rsidR="008F0CA7" w:rsidRPr="000F23DD" w:rsidRDefault="008F0CA7" w:rsidP="00982FBC">
            <w:pPr>
              <w:rPr>
                <w:highlight w:val="magenta"/>
              </w:rPr>
            </w:pPr>
          </w:p>
        </w:tc>
        <w:tc>
          <w:tcPr>
            <w:tcW w:w="2159" w:type="dxa"/>
            <w:gridSpan w:val="6"/>
            <w:tcBorders>
              <w:top w:val="nil"/>
            </w:tcBorders>
            <w:vAlign w:val="center"/>
          </w:tcPr>
          <w:p w14:paraId="6677DE4C" w14:textId="77777777" w:rsidR="008F0CA7" w:rsidRPr="000F23DD" w:rsidRDefault="008F0CA7" w:rsidP="00982FBC">
            <w:pPr>
              <w:rPr>
                <w:color w:val="FF0000"/>
                <w:highlight w:val="magenta"/>
              </w:rPr>
            </w:pPr>
          </w:p>
        </w:tc>
      </w:tr>
      <w:tr w:rsidR="008F0CA7" w:rsidRPr="000F23DD" w14:paraId="1DC949AD" w14:textId="77777777" w:rsidTr="00CF63DB">
        <w:trPr>
          <w:trHeight w:val="284"/>
        </w:trPr>
        <w:tc>
          <w:tcPr>
            <w:tcW w:w="2561" w:type="dxa"/>
            <w:tcBorders>
              <w:top w:val="nil"/>
            </w:tcBorders>
            <w:vAlign w:val="center"/>
          </w:tcPr>
          <w:p w14:paraId="221457E8" w14:textId="77777777" w:rsidR="008F0CA7" w:rsidRPr="000F23DD" w:rsidRDefault="008F0CA7" w:rsidP="00982FBC">
            <w:pPr>
              <w:rPr>
                <w:color w:val="FF0000"/>
                <w:highlight w:val="magenta"/>
              </w:rPr>
            </w:pPr>
          </w:p>
        </w:tc>
        <w:tc>
          <w:tcPr>
            <w:tcW w:w="2579" w:type="dxa"/>
            <w:gridSpan w:val="5"/>
            <w:tcBorders>
              <w:top w:val="nil"/>
            </w:tcBorders>
            <w:vAlign w:val="center"/>
          </w:tcPr>
          <w:p w14:paraId="017D2891" w14:textId="77777777" w:rsidR="008F0CA7" w:rsidRPr="000F23DD" w:rsidRDefault="008F0CA7" w:rsidP="00982FBC">
            <w:pPr>
              <w:rPr>
                <w:highlight w:val="magenta"/>
              </w:rPr>
            </w:pPr>
          </w:p>
        </w:tc>
        <w:tc>
          <w:tcPr>
            <w:tcW w:w="550" w:type="dxa"/>
            <w:gridSpan w:val="2"/>
            <w:tcBorders>
              <w:top w:val="nil"/>
            </w:tcBorders>
            <w:vAlign w:val="center"/>
          </w:tcPr>
          <w:p w14:paraId="3989E884" w14:textId="77777777" w:rsidR="008F0CA7" w:rsidRPr="000F23DD" w:rsidRDefault="008F0CA7" w:rsidP="00982FBC">
            <w:pPr>
              <w:jc w:val="center"/>
              <w:rPr>
                <w:highlight w:val="magenta"/>
              </w:rPr>
            </w:pPr>
          </w:p>
        </w:tc>
        <w:tc>
          <w:tcPr>
            <w:tcW w:w="2107" w:type="dxa"/>
            <w:gridSpan w:val="4"/>
            <w:tcBorders>
              <w:top w:val="nil"/>
            </w:tcBorders>
            <w:vAlign w:val="center"/>
          </w:tcPr>
          <w:p w14:paraId="7AA9DF60" w14:textId="77777777" w:rsidR="008F0CA7" w:rsidRPr="000F23DD" w:rsidRDefault="008F0CA7" w:rsidP="00982FBC">
            <w:pPr>
              <w:rPr>
                <w:highlight w:val="magenta"/>
              </w:rPr>
            </w:pPr>
          </w:p>
        </w:tc>
        <w:tc>
          <w:tcPr>
            <w:tcW w:w="2159" w:type="dxa"/>
            <w:gridSpan w:val="6"/>
            <w:tcBorders>
              <w:top w:val="nil"/>
            </w:tcBorders>
            <w:vAlign w:val="center"/>
          </w:tcPr>
          <w:p w14:paraId="61EB5FDB" w14:textId="77777777" w:rsidR="008F0CA7" w:rsidRPr="000F23DD" w:rsidRDefault="008F0CA7" w:rsidP="00982FBC">
            <w:pPr>
              <w:rPr>
                <w:color w:val="FF0000"/>
                <w:highlight w:val="magenta"/>
              </w:rPr>
            </w:pPr>
          </w:p>
        </w:tc>
      </w:tr>
      <w:tr w:rsidR="008F0CA7" w14:paraId="2843D92A" w14:textId="77777777" w:rsidTr="00CF63DB">
        <w:tc>
          <w:tcPr>
            <w:tcW w:w="9956" w:type="dxa"/>
            <w:gridSpan w:val="18"/>
            <w:shd w:val="clear" w:color="auto" w:fill="F7CAAC"/>
          </w:tcPr>
          <w:p w14:paraId="4E1C21A7" w14:textId="77777777" w:rsidR="008F0CA7" w:rsidRDefault="008F0CA7" w:rsidP="00982FBC">
            <w:pPr>
              <w:jc w:val="both"/>
            </w:pPr>
            <w:r>
              <w:rPr>
                <w:b/>
              </w:rPr>
              <w:t xml:space="preserve">Údaje o vzdělání na VŠ </w:t>
            </w:r>
          </w:p>
        </w:tc>
      </w:tr>
      <w:tr w:rsidR="008F0CA7" w:rsidRPr="00570399" w14:paraId="5FB07449" w14:textId="77777777" w:rsidTr="00CF63DB">
        <w:trPr>
          <w:trHeight w:val="329"/>
        </w:trPr>
        <w:tc>
          <w:tcPr>
            <w:tcW w:w="9956" w:type="dxa"/>
            <w:gridSpan w:val="18"/>
          </w:tcPr>
          <w:p w14:paraId="4DEEDD66" w14:textId="6C6E1939" w:rsidR="00562F94" w:rsidRPr="00562F94" w:rsidRDefault="00270A86" w:rsidP="00823780">
            <w:pPr>
              <w:spacing w:before="120" w:after="120"/>
              <w:jc w:val="both"/>
              <w:rPr>
                <w:bCs/>
              </w:rPr>
            </w:pPr>
            <w:r>
              <w:rPr>
                <w:rFonts w:eastAsia="Calibri"/>
              </w:rPr>
              <w:t>2018</w:t>
            </w:r>
            <w:r w:rsidR="00562F94" w:rsidRPr="00E6305F">
              <w:rPr>
                <w:rFonts w:eastAsia="Calibri"/>
              </w:rPr>
              <w:t>: UTB Zlín, FT,</w:t>
            </w:r>
            <w:r>
              <w:rPr>
                <w:rFonts w:eastAsia="Calibri"/>
              </w:rPr>
              <w:t xml:space="preserve"> SP </w:t>
            </w:r>
            <w:r w:rsidRPr="007B31F8">
              <w:rPr>
                <w:rFonts w:eastAsia="Calibri"/>
              </w:rPr>
              <w:t>Chemie a technologie materiálů</w:t>
            </w:r>
            <w:r>
              <w:rPr>
                <w:bCs/>
              </w:rPr>
              <w:t xml:space="preserve">, obor </w:t>
            </w:r>
            <w:r w:rsidR="00562F94" w:rsidRPr="00EF406C">
              <w:rPr>
                <w:bCs/>
              </w:rPr>
              <w:t>Technologie makromolekulárních látek</w:t>
            </w:r>
            <w:r w:rsidR="00562F94" w:rsidRPr="00E6305F">
              <w:rPr>
                <w:rFonts w:eastAsia="Calibri"/>
              </w:rPr>
              <w:t>, Ph.D.</w:t>
            </w:r>
          </w:p>
        </w:tc>
      </w:tr>
      <w:tr w:rsidR="008F0CA7" w14:paraId="6EAAA86D" w14:textId="77777777" w:rsidTr="00CF63DB">
        <w:tc>
          <w:tcPr>
            <w:tcW w:w="9956" w:type="dxa"/>
            <w:gridSpan w:val="18"/>
            <w:shd w:val="clear" w:color="auto" w:fill="F7CAAC"/>
          </w:tcPr>
          <w:p w14:paraId="0F69F362" w14:textId="525AC8FC" w:rsidR="008F0CA7" w:rsidRPr="00562F94" w:rsidRDefault="0092097A" w:rsidP="00982FBC">
            <w:pPr>
              <w:jc w:val="both"/>
              <w:rPr>
                <w:b/>
              </w:rPr>
            </w:pPr>
            <w:r w:rsidRPr="00562F94">
              <w:rPr>
                <w:b/>
              </w:rPr>
              <w:t>Údaje</w:t>
            </w:r>
            <w:r w:rsidR="008F0CA7" w:rsidRPr="00562F94">
              <w:rPr>
                <w:b/>
              </w:rPr>
              <w:t xml:space="preserve"> o odborném působení od absolvování VŠ</w:t>
            </w:r>
          </w:p>
        </w:tc>
      </w:tr>
      <w:tr w:rsidR="008F0CA7" w:rsidRPr="00B55CF6" w14:paraId="2A4F4988" w14:textId="77777777" w:rsidTr="00CF63DB">
        <w:trPr>
          <w:trHeight w:val="288"/>
        </w:trPr>
        <w:tc>
          <w:tcPr>
            <w:tcW w:w="9956" w:type="dxa"/>
            <w:gridSpan w:val="18"/>
          </w:tcPr>
          <w:p w14:paraId="0843C0FC" w14:textId="47865D1D" w:rsidR="00E631E3" w:rsidRPr="00B55CF6" w:rsidRDefault="00E631E3" w:rsidP="00AB76FC">
            <w:pPr>
              <w:spacing w:before="120" w:after="120"/>
              <w:jc w:val="both"/>
            </w:pPr>
            <w:r>
              <w:t>2014 – dosud: UTB Zlín, FT,</w:t>
            </w:r>
            <w:r w:rsidR="00AB76FC">
              <w:t xml:space="preserve"> </w:t>
            </w:r>
            <w:proofErr w:type="gramStart"/>
            <w:r w:rsidR="00AB76FC">
              <w:t xml:space="preserve">2015 </w:t>
            </w:r>
            <w:r w:rsidR="00AB76FC" w:rsidRPr="007E51D8">
              <w:t>–</w:t>
            </w:r>
            <w:r w:rsidR="00AB76FC">
              <w:t xml:space="preserve"> 2017</w:t>
            </w:r>
            <w:proofErr w:type="gramEnd"/>
            <w:r w:rsidR="00AB76FC">
              <w:t xml:space="preserve"> technik v projektech, 2017 </w:t>
            </w:r>
            <w:r w:rsidR="00AB76FC" w:rsidRPr="007E51D8">
              <w:t>–</w:t>
            </w:r>
            <w:r w:rsidR="00AB76FC">
              <w:t xml:space="preserve"> 2018</w:t>
            </w:r>
            <w:r>
              <w:t xml:space="preserve"> projektový pracovník, od r. 201</w:t>
            </w:r>
            <w:r w:rsidR="00AB76FC">
              <w:t>8</w:t>
            </w:r>
            <w:r>
              <w:t xml:space="preserve"> odborný</w:t>
            </w:r>
            <w:r w:rsidR="00AB76FC">
              <w:t xml:space="preserve"> </w:t>
            </w:r>
            <w:r>
              <w:t>asistent (pp.)</w:t>
            </w:r>
          </w:p>
        </w:tc>
      </w:tr>
      <w:tr w:rsidR="008F0CA7" w14:paraId="1B105995" w14:textId="77777777" w:rsidTr="00CF63DB">
        <w:trPr>
          <w:trHeight w:val="250"/>
        </w:trPr>
        <w:tc>
          <w:tcPr>
            <w:tcW w:w="9956" w:type="dxa"/>
            <w:gridSpan w:val="18"/>
            <w:shd w:val="clear" w:color="auto" w:fill="F7CAAC"/>
          </w:tcPr>
          <w:p w14:paraId="3EC4B2E9" w14:textId="406D31F3" w:rsidR="008F0CA7" w:rsidRDefault="00BC0238" w:rsidP="00982FBC">
            <w:pPr>
              <w:jc w:val="both"/>
            </w:pPr>
            <w:r>
              <w:rPr>
                <w:b/>
              </w:rPr>
              <w:t>Zkušenosti</w:t>
            </w:r>
            <w:r w:rsidR="008F0CA7">
              <w:rPr>
                <w:b/>
              </w:rPr>
              <w:t xml:space="preserve"> s vedením kvalifikačních a rigorózních prací</w:t>
            </w:r>
          </w:p>
        </w:tc>
      </w:tr>
      <w:tr w:rsidR="008F0CA7" w14:paraId="631370BD" w14:textId="77777777" w:rsidTr="00CF63DB">
        <w:trPr>
          <w:trHeight w:val="371"/>
        </w:trPr>
        <w:tc>
          <w:tcPr>
            <w:tcW w:w="9956" w:type="dxa"/>
            <w:gridSpan w:val="18"/>
          </w:tcPr>
          <w:p w14:paraId="5D4960CD" w14:textId="1112C74D" w:rsidR="008F0CA7" w:rsidRDefault="008F0CA7" w:rsidP="00823780">
            <w:pPr>
              <w:spacing w:before="120" w:after="120"/>
              <w:jc w:val="both"/>
            </w:pPr>
            <w:r>
              <w:t xml:space="preserve">Počet obhájených prací, které vyučující vedl v období </w:t>
            </w:r>
            <w:proofErr w:type="gramStart"/>
            <w:r w:rsidR="00282AE5">
              <w:t>2015 – 2024</w:t>
            </w:r>
            <w:proofErr w:type="gramEnd"/>
            <w:r w:rsidRPr="00823780">
              <w:t xml:space="preserve">: </w:t>
            </w:r>
            <w:r w:rsidR="00650204">
              <w:rPr>
                <w:b/>
                <w:bCs/>
              </w:rPr>
              <w:t>2</w:t>
            </w:r>
            <w:r w:rsidRPr="00823780">
              <w:t xml:space="preserve"> BP, </w:t>
            </w:r>
            <w:r w:rsidR="00650204">
              <w:rPr>
                <w:b/>
                <w:bCs/>
              </w:rPr>
              <w:t>3</w:t>
            </w:r>
            <w:r w:rsidRPr="00823780">
              <w:t xml:space="preserve"> DP.</w:t>
            </w:r>
          </w:p>
        </w:tc>
      </w:tr>
      <w:tr w:rsidR="008F0CA7" w14:paraId="704C0C07" w14:textId="77777777" w:rsidTr="00CF63DB">
        <w:trPr>
          <w:cantSplit/>
        </w:trPr>
        <w:tc>
          <w:tcPr>
            <w:tcW w:w="3393" w:type="dxa"/>
            <w:gridSpan w:val="4"/>
            <w:tcBorders>
              <w:top w:val="single" w:sz="12" w:space="0" w:color="auto"/>
            </w:tcBorders>
            <w:shd w:val="clear" w:color="auto" w:fill="F7CAAC"/>
          </w:tcPr>
          <w:p w14:paraId="7BD8DB72" w14:textId="77777777" w:rsidR="008F0CA7" w:rsidRDefault="008F0CA7" w:rsidP="00982FBC">
            <w:pPr>
              <w:jc w:val="both"/>
            </w:pPr>
            <w:r>
              <w:rPr>
                <w:b/>
              </w:rPr>
              <w:t xml:space="preserve">Obor habilitačního řízení </w:t>
            </w:r>
          </w:p>
        </w:tc>
        <w:tc>
          <w:tcPr>
            <w:tcW w:w="2070" w:type="dxa"/>
            <w:gridSpan w:val="3"/>
            <w:tcBorders>
              <w:top w:val="single" w:sz="12" w:space="0" w:color="auto"/>
            </w:tcBorders>
            <w:shd w:val="clear" w:color="auto" w:fill="F7CAAC"/>
          </w:tcPr>
          <w:p w14:paraId="4967ADFB" w14:textId="77777777" w:rsidR="008F0CA7" w:rsidRDefault="008F0CA7" w:rsidP="00982FBC">
            <w:pPr>
              <w:jc w:val="both"/>
            </w:pPr>
            <w:r>
              <w:rPr>
                <w:b/>
              </w:rPr>
              <w:t>Rok udělení hodnosti</w:t>
            </w:r>
          </w:p>
        </w:tc>
        <w:tc>
          <w:tcPr>
            <w:tcW w:w="2334" w:type="dxa"/>
            <w:gridSpan w:val="5"/>
            <w:tcBorders>
              <w:top w:val="single" w:sz="12" w:space="0" w:color="auto"/>
              <w:right w:val="single" w:sz="12" w:space="0" w:color="auto"/>
            </w:tcBorders>
            <w:shd w:val="clear" w:color="auto" w:fill="F7CAAC"/>
          </w:tcPr>
          <w:p w14:paraId="298A62E8" w14:textId="77777777" w:rsidR="008F0CA7" w:rsidRDefault="008F0CA7" w:rsidP="00982FBC">
            <w:pPr>
              <w:jc w:val="both"/>
            </w:pPr>
            <w:r>
              <w:rPr>
                <w:b/>
              </w:rPr>
              <w:t>Řízení konáno na VŠ</w:t>
            </w:r>
          </w:p>
        </w:tc>
        <w:tc>
          <w:tcPr>
            <w:tcW w:w="2159" w:type="dxa"/>
            <w:gridSpan w:val="6"/>
            <w:tcBorders>
              <w:top w:val="single" w:sz="12" w:space="0" w:color="auto"/>
              <w:left w:val="single" w:sz="12" w:space="0" w:color="auto"/>
            </w:tcBorders>
            <w:shd w:val="clear" w:color="auto" w:fill="F7CAAC"/>
          </w:tcPr>
          <w:p w14:paraId="3D012743" w14:textId="56C0A295" w:rsidR="008F0CA7" w:rsidRDefault="00BC0238" w:rsidP="00982FBC">
            <w:pPr>
              <w:jc w:val="both"/>
              <w:rPr>
                <w:b/>
              </w:rPr>
            </w:pPr>
            <w:r>
              <w:rPr>
                <w:b/>
              </w:rPr>
              <w:t>Ohlasy</w:t>
            </w:r>
            <w:r w:rsidR="008F0CA7">
              <w:rPr>
                <w:b/>
              </w:rPr>
              <w:t xml:space="preserve"> publikací</w:t>
            </w:r>
          </w:p>
        </w:tc>
      </w:tr>
      <w:tr w:rsidR="00CB1EE1" w14:paraId="2D4A3F69" w14:textId="77777777" w:rsidTr="00CF63DB">
        <w:trPr>
          <w:cantSplit/>
        </w:trPr>
        <w:tc>
          <w:tcPr>
            <w:tcW w:w="3393" w:type="dxa"/>
            <w:gridSpan w:val="4"/>
            <w:vAlign w:val="center"/>
          </w:tcPr>
          <w:p w14:paraId="30766ED1" w14:textId="77777777" w:rsidR="008F0CA7" w:rsidRDefault="008F0CA7" w:rsidP="009E40D6">
            <w:pPr>
              <w:spacing w:before="60" w:after="60"/>
            </w:pPr>
            <w:r>
              <w:t>---</w:t>
            </w:r>
          </w:p>
        </w:tc>
        <w:tc>
          <w:tcPr>
            <w:tcW w:w="2070" w:type="dxa"/>
            <w:gridSpan w:val="3"/>
            <w:vAlign w:val="center"/>
          </w:tcPr>
          <w:p w14:paraId="4A860E95" w14:textId="77777777" w:rsidR="008F0CA7" w:rsidRDefault="008F0CA7" w:rsidP="009E40D6">
            <w:pPr>
              <w:spacing w:before="60" w:after="60"/>
            </w:pPr>
            <w:r>
              <w:t>---</w:t>
            </w:r>
          </w:p>
        </w:tc>
        <w:tc>
          <w:tcPr>
            <w:tcW w:w="2334" w:type="dxa"/>
            <w:gridSpan w:val="5"/>
            <w:tcBorders>
              <w:right w:val="single" w:sz="12" w:space="0" w:color="auto"/>
            </w:tcBorders>
            <w:vAlign w:val="center"/>
          </w:tcPr>
          <w:p w14:paraId="13EA4EFC" w14:textId="77777777" w:rsidR="008F0CA7" w:rsidRDefault="008F0CA7" w:rsidP="009E40D6">
            <w:pPr>
              <w:spacing w:before="60" w:after="60"/>
            </w:pPr>
            <w:r>
              <w:t>---</w:t>
            </w:r>
          </w:p>
        </w:tc>
        <w:tc>
          <w:tcPr>
            <w:tcW w:w="769" w:type="dxa"/>
            <w:gridSpan w:val="2"/>
            <w:tcBorders>
              <w:left w:val="single" w:sz="12" w:space="0" w:color="auto"/>
            </w:tcBorders>
            <w:shd w:val="clear" w:color="auto" w:fill="F7CAAC"/>
            <w:vAlign w:val="center"/>
          </w:tcPr>
          <w:p w14:paraId="1EE4DFC2" w14:textId="77777777" w:rsidR="008F0CA7" w:rsidRPr="00F20AEF" w:rsidRDefault="008F0CA7" w:rsidP="009E40D6">
            <w:proofErr w:type="spellStart"/>
            <w:r w:rsidRPr="00F20AEF">
              <w:rPr>
                <w:b/>
              </w:rPr>
              <w:t>WoS</w:t>
            </w:r>
            <w:proofErr w:type="spellEnd"/>
          </w:p>
        </w:tc>
        <w:tc>
          <w:tcPr>
            <w:tcW w:w="681" w:type="dxa"/>
            <w:shd w:val="clear" w:color="auto" w:fill="F7CAAC"/>
            <w:vAlign w:val="center"/>
          </w:tcPr>
          <w:p w14:paraId="4D68D085" w14:textId="77777777" w:rsidR="008F0CA7" w:rsidRPr="00F20AEF" w:rsidRDefault="008F0CA7" w:rsidP="009E40D6">
            <w:pPr>
              <w:rPr>
                <w:sz w:val="18"/>
              </w:rPr>
            </w:pPr>
            <w:proofErr w:type="spellStart"/>
            <w:r w:rsidRPr="00F20AEF">
              <w:rPr>
                <w:b/>
                <w:sz w:val="18"/>
              </w:rPr>
              <w:t>Scopus</w:t>
            </w:r>
            <w:proofErr w:type="spellEnd"/>
          </w:p>
        </w:tc>
        <w:tc>
          <w:tcPr>
            <w:tcW w:w="709" w:type="dxa"/>
            <w:gridSpan w:val="3"/>
            <w:shd w:val="clear" w:color="auto" w:fill="F7CAAC"/>
            <w:vAlign w:val="center"/>
          </w:tcPr>
          <w:p w14:paraId="49145D40" w14:textId="77777777" w:rsidR="008F0CA7" w:rsidRDefault="008F0CA7" w:rsidP="009E40D6">
            <w:r>
              <w:rPr>
                <w:b/>
                <w:sz w:val="18"/>
              </w:rPr>
              <w:t>ostatní</w:t>
            </w:r>
          </w:p>
        </w:tc>
      </w:tr>
      <w:tr w:rsidR="00CB1EE1" w:rsidRPr="00E03179" w14:paraId="04CCFFD6" w14:textId="77777777" w:rsidTr="00CF63DB">
        <w:trPr>
          <w:cantSplit/>
          <w:trHeight w:val="70"/>
        </w:trPr>
        <w:tc>
          <w:tcPr>
            <w:tcW w:w="3393" w:type="dxa"/>
            <w:gridSpan w:val="4"/>
            <w:shd w:val="clear" w:color="auto" w:fill="F7CAAC"/>
          </w:tcPr>
          <w:p w14:paraId="146F6CD9" w14:textId="77777777" w:rsidR="008F0CA7" w:rsidRDefault="008F0CA7" w:rsidP="00982FBC">
            <w:pPr>
              <w:jc w:val="both"/>
            </w:pPr>
            <w:r>
              <w:rPr>
                <w:b/>
              </w:rPr>
              <w:t>Obor jmenovacího řízení</w:t>
            </w:r>
          </w:p>
        </w:tc>
        <w:tc>
          <w:tcPr>
            <w:tcW w:w="2070" w:type="dxa"/>
            <w:gridSpan w:val="3"/>
            <w:shd w:val="clear" w:color="auto" w:fill="F7CAAC"/>
          </w:tcPr>
          <w:p w14:paraId="11AF822C" w14:textId="77777777" w:rsidR="008F0CA7" w:rsidRDefault="008F0CA7" w:rsidP="00982FBC">
            <w:pPr>
              <w:jc w:val="both"/>
            </w:pPr>
            <w:r>
              <w:rPr>
                <w:b/>
              </w:rPr>
              <w:t>Rok udělení hodnosti</w:t>
            </w:r>
          </w:p>
        </w:tc>
        <w:tc>
          <w:tcPr>
            <w:tcW w:w="2334" w:type="dxa"/>
            <w:gridSpan w:val="5"/>
            <w:tcBorders>
              <w:right w:val="single" w:sz="12" w:space="0" w:color="auto"/>
            </w:tcBorders>
            <w:shd w:val="clear" w:color="auto" w:fill="F7CAAC"/>
          </w:tcPr>
          <w:p w14:paraId="15219473" w14:textId="77777777" w:rsidR="008F0CA7" w:rsidRDefault="008F0CA7" w:rsidP="00982FBC">
            <w:pPr>
              <w:jc w:val="both"/>
            </w:pPr>
            <w:r>
              <w:rPr>
                <w:b/>
              </w:rPr>
              <w:t>Řízení konáno na VŠ</w:t>
            </w:r>
          </w:p>
        </w:tc>
        <w:tc>
          <w:tcPr>
            <w:tcW w:w="769" w:type="dxa"/>
            <w:gridSpan w:val="2"/>
            <w:tcBorders>
              <w:left w:val="single" w:sz="12" w:space="0" w:color="auto"/>
            </w:tcBorders>
            <w:shd w:val="clear" w:color="auto" w:fill="auto"/>
          </w:tcPr>
          <w:p w14:paraId="4448B7AD" w14:textId="2E2B235D" w:rsidR="008F0CA7" w:rsidRPr="00AB76FC" w:rsidRDefault="00650204" w:rsidP="00982FBC">
            <w:pPr>
              <w:jc w:val="center"/>
              <w:rPr>
                <w:b/>
              </w:rPr>
            </w:pPr>
            <w:r w:rsidRPr="00AB76FC">
              <w:rPr>
                <w:b/>
              </w:rPr>
              <w:t>208</w:t>
            </w:r>
          </w:p>
        </w:tc>
        <w:tc>
          <w:tcPr>
            <w:tcW w:w="681" w:type="dxa"/>
            <w:shd w:val="clear" w:color="auto" w:fill="auto"/>
          </w:tcPr>
          <w:p w14:paraId="34BB2EA8" w14:textId="4A4CCE0B" w:rsidR="008F0CA7" w:rsidRPr="00AB76FC" w:rsidRDefault="00650204" w:rsidP="00982FBC">
            <w:pPr>
              <w:jc w:val="center"/>
              <w:rPr>
                <w:b/>
              </w:rPr>
            </w:pPr>
            <w:r w:rsidRPr="00AB76FC">
              <w:rPr>
                <w:b/>
              </w:rPr>
              <w:t>231</w:t>
            </w:r>
          </w:p>
        </w:tc>
        <w:tc>
          <w:tcPr>
            <w:tcW w:w="709" w:type="dxa"/>
            <w:gridSpan w:val="3"/>
            <w:shd w:val="clear" w:color="auto" w:fill="auto"/>
          </w:tcPr>
          <w:p w14:paraId="0BF9AF76" w14:textId="215FE549" w:rsidR="008F0CA7" w:rsidRPr="00AB76FC" w:rsidRDefault="009E40D6" w:rsidP="00982FBC">
            <w:pPr>
              <w:jc w:val="center"/>
              <w:rPr>
                <w:b/>
              </w:rPr>
            </w:pPr>
            <w:proofErr w:type="spellStart"/>
            <w:r w:rsidRPr="00AB76FC">
              <w:rPr>
                <w:b/>
                <w:sz w:val="18"/>
                <w:szCs w:val="18"/>
              </w:rPr>
              <w:t>neevid</w:t>
            </w:r>
            <w:proofErr w:type="spellEnd"/>
            <w:r w:rsidRPr="00AB76FC">
              <w:rPr>
                <w:b/>
                <w:sz w:val="18"/>
                <w:szCs w:val="18"/>
              </w:rPr>
              <w:t>.</w:t>
            </w:r>
          </w:p>
        </w:tc>
      </w:tr>
      <w:tr w:rsidR="00361C3A" w14:paraId="113F9377" w14:textId="77777777" w:rsidTr="00CF63DB">
        <w:trPr>
          <w:trHeight w:val="205"/>
        </w:trPr>
        <w:tc>
          <w:tcPr>
            <w:tcW w:w="3393" w:type="dxa"/>
            <w:gridSpan w:val="4"/>
            <w:vAlign w:val="center"/>
          </w:tcPr>
          <w:p w14:paraId="477F7089" w14:textId="77777777" w:rsidR="008F0CA7" w:rsidRDefault="008F0CA7" w:rsidP="00982FBC">
            <w:r>
              <w:t>---</w:t>
            </w:r>
          </w:p>
        </w:tc>
        <w:tc>
          <w:tcPr>
            <w:tcW w:w="2070" w:type="dxa"/>
            <w:gridSpan w:val="3"/>
            <w:vAlign w:val="center"/>
          </w:tcPr>
          <w:p w14:paraId="7F0D0FA8" w14:textId="77777777" w:rsidR="008F0CA7" w:rsidRDefault="008F0CA7" w:rsidP="00982FBC">
            <w:r>
              <w:t>---</w:t>
            </w:r>
          </w:p>
        </w:tc>
        <w:tc>
          <w:tcPr>
            <w:tcW w:w="2334" w:type="dxa"/>
            <w:gridSpan w:val="5"/>
            <w:tcBorders>
              <w:right w:val="single" w:sz="12" w:space="0" w:color="auto"/>
            </w:tcBorders>
            <w:vAlign w:val="center"/>
          </w:tcPr>
          <w:p w14:paraId="331EA2B5" w14:textId="77777777" w:rsidR="008F0CA7" w:rsidRDefault="008F0CA7" w:rsidP="00982FBC">
            <w:r>
              <w:t>---</w:t>
            </w:r>
          </w:p>
        </w:tc>
        <w:tc>
          <w:tcPr>
            <w:tcW w:w="1450" w:type="dxa"/>
            <w:gridSpan w:val="3"/>
            <w:tcBorders>
              <w:left w:val="single" w:sz="12" w:space="0" w:color="auto"/>
            </w:tcBorders>
            <w:shd w:val="clear" w:color="auto" w:fill="auto"/>
            <w:vAlign w:val="center"/>
          </w:tcPr>
          <w:p w14:paraId="3954CB34" w14:textId="77777777" w:rsidR="008F0CA7" w:rsidRPr="00AB76FC" w:rsidRDefault="008F0CA7" w:rsidP="00982FBC">
            <w:pPr>
              <w:jc w:val="both"/>
              <w:rPr>
                <w:b/>
                <w:sz w:val="18"/>
              </w:rPr>
            </w:pPr>
            <w:r w:rsidRPr="00AB76FC">
              <w:rPr>
                <w:b/>
                <w:sz w:val="18"/>
              </w:rPr>
              <w:t xml:space="preserve">H-index </w:t>
            </w:r>
            <w:proofErr w:type="spellStart"/>
            <w:r w:rsidRPr="00AB76FC">
              <w:rPr>
                <w:b/>
                <w:sz w:val="18"/>
              </w:rPr>
              <w:t>WoS</w:t>
            </w:r>
            <w:proofErr w:type="spellEnd"/>
            <w:r w:rsidRPr="00AB76FC">
              <w:rPr>
                <w:b/>
                <w:sz w:val="18"/>
              </w:rPr>
              <w:t>/</w:t>
            </w:r>
            <w:proofErr w:type="spellStart"/>
            <w:r w:rsidRPr="00AB76FC">
              <w:rPr>
                <w:b/>
                <w:sz w:val="18"/>
              </w:rPr>
              <w:t>Scopus</w:t>
            </w:r>
            <w:proofErr w:type="spellEnd"/>
          </w:p>
        </w:tc>
        <w:tc>
          <w:tcPr>
            <w:tcW w:w="709" w:type="dxa"/>
            <w:gridSpan w:val="3"/>
            <w:shd w:val="clear" w:color="auto" w:fill="auto"/>
            <w:vAlign w:val="center"/>
          </w:tcPr>
          <w:p w14:paraId="05044E61" w14:textId="523609D8" w:rsidR="008F0CA7" w:rsidRPr="00AB76FC" w:rsidRDefault="008128D1" w:rsidP="00982FBC">
            <w:pPr>
              <w:jc w:val="center"/>
              <w:rPr>
                <w:b/>
              </w:rPr>
            </w:pPr>
            <w:r w:rsidRPr="00AB76FC">
              <w:rPr>
                <w:b/>
              </w:rPr>
              <w:t>7</w:t>
            </w:r>
            <w:r w:rsidR="008F0CA7" w:rsidRPr="00AB76FC">
              <w:rPr>
                <w:b/>
              </w:rPr>
              <w:t>/</w:t>
            </w:r>
            <w:r w:rsidR="00650204" w:rsidRPr="00AB76FC">
              <w:rPr>
                <w:b/>
              </w:rPr>
              <w:t>8</w:t>
            </w:r>
          </w:p>
        </w:tc>
      </w:tr>
      <w:tr w:rsidR="008F0CA7" w14:paraId="2858FC77" w14:textId="77777777" w:rsidTr="00CF63DB">
        <w:tc>
          <w:tcPr>
            <w:tcW w:w="9956" w:type="dxa"/>
            <w:gridSpan w:val="18"/>
            <w:shd w:val="clear" w:color="auto" w:fill="F7CAAC"/>
          </w:tcPr>
          <w:p w14:paraId="4F0906DC" w14:textId="26375297" w:rsidR="008F0CA7" w:rsidRDefault="00802340" w:rsidP="00982FBC">
            <w:pPr>
              <w:jc w:val="both"/>
              <w:rPr>
                <w:b/>
              </w:rPr>
            </w:pPr>
            <w:r>
              <w:rPr>
                <w:b/>
              </w:rPr>
              <w:t>Přehled</w:t>
            </w:r>
            <w:r w:rsidR="008F0CA7">
              <w:rPr>
                <w:b/>
              </w:rPr>
              <w:t xml:space="preserve"> o nejvýznamnější publikační a další tvůrčí činnosti nebo další profesní činnosti u odborníků z praxe vztahující se k zabezpečovaným předmětům </w:t>
            </w:r>
          </w:p>
        </w:tc>
      </w:tr>
      <w:tr w:rsidR="008F0CA7" w:rsidRPr="00641DD1" w14:paraId="0C5CBBB3" w14:textId="77777777" w:rsidTr="00CF63DB">
        <w:trPr>
          <w:trHeight w:val="708"/>
        </w:trPr>
        <w:tc>
          <w:tcPr>
            <w:tcW w:w="9956" w:type="dxa"/>
            <w:gridSpan w:val="18"/>
          </w:tcPr>
          <w:p w14:paraId="52DC3504" w14:textId="04A00F41" w:rsidR="00034C22" w:rsidRPr="00034C22" w:rsidRDefault="00034C22" w:rsidP="00034C22">
            <w:pPr>
              <w:spacing w:before="120" w:after="120"/>
              <w:jc w:val="both"/>
            </w:pPr>
            <w:r w:rsidRPr="00034C22">
              <w:rPr>
                <w:b/>
                <w:bCs/>
              </w:rPr>
              <w:t>ŠERÁ, J. (</w:t>
            </w:r>
            <w:proofErr w:type="gramStart"/>
            <w:r w:rsidRPr="00034C22">
              <w:rPr>
                <w:b/>
                <w:bCs/>
              </w:rPr>
              <w:t>20%</w:t>
            </w:r>
            <w:proofErr w:type="gramEnd"/>
            <w:r w:rsidRPr="00034C22">
              <w:rPr>
                <w:b/>
                <w:bCs/>
              </w:rPr>
              <w:t>)</w:t>
            </w:r>
            <w:r w:rsidRPr="00034C22">
              <w:t>, HUYNH, F., LY, F., VINTER, Š., KADLEČKOVÁ, M., KRÁTKÁ, V., MÁČALOVÁ, D., KOUTNÝ,</w:t>
            </w:r>
            <w:r>
              <w:t xml:space="preserve"> </w:t>
            </w:r>
            <w:r w:rsidRPr="00034C22">
              <w:t xml:space="preserve">M., WALLIS, CH.: </w:t>
            </w:r>
            <w:proofErr w:type="spellStart"/>
            <w:r w:rsidRPr="00034C22">
              <w:t>Biodegradable</w:t>
            </w:r>
            <w:proofErr w:type="spellEnd"/>
            <w:r w:rsidRPr="00034C22">
              <w:t xml:space="preserve"> </w:t>
            </w:r>
            <w:proofErr w:type="spellStart"/>
            <w:r w:rsidRPr="00034C22">
              <w:t>polyesters</w:t>
            </w:r>
            <w:proofErr w:type="spellEnd"/>
            <w:r w:rsidRPr="00034C22">
              <w:t xml:space="preserve"> and </w:t>
            </w:r>
            <w:proofErr w:type="spellStart"/>
            <w:r w:rsidRPr="00034C22">
              <w:t>low</w:t>
            </w:r>
            <w:proofErr w:type="spellEnd"/>
            <w:r w:rsidRPr="00034C22">
              <w:t xml:space="preserve"> </w:t>
            </w:r>
            <w:proofErr w:type="spellStart"/>
            <w:r w:rsidRPr="00034C22">
              <w:t>molecular</w:t>
            </w:r>
            <w:proofErr w:type="spellEnd"/>
            <w:r w:rsidRPr="00034C22">
              <w:t xml:space="preserve"> </w:t>
            </w:r>
            <w:proofErr w:type="spellStart"/>
            <w:r w:rsidRPr="00034C22">
              <w:t>weight</w:t>
            </w:r>
            <w:proofErr w:type="spellEnd"/>
            <w:r w:rsidRPr="00034C22">
              <w:t xml:space="preserve"> polyethylene in </w:t>
            </w:r>
            <w:proofErr w:type="spellStart"/>
            <w:r w:rsidRPr="00034C22">
              <w:t>soil</w:t>
            </w:r>
            <w:proofErr w:type="spellEnd"/>
            <w:r w:rsidRPr="00034C22">
              <w:t xml:space="preserve">: </w:t>
            </w:r>
            <w:proofErr w:type="spellStart"/>
            <w:r w:rsidRPr="00034C22">
              <w:t>Interrelations</w:t>
            </w:r>
            <w:proofErr w:type="spellEnd"/>
            <w:r w:rsidRPr="00034C22">
              <w:t xml:space="preserve"> </w:t>
            </w:r>
            <w:proofErr w:type="spellStart"/>
            <w:r w:rsidRPr="00034C22">
              <w:t>of</w:t>
            </w:r>
            <w:proofErr w:type="spellEnd"/>
            <w:r w:rsidRPr="00034C22">
              <w:t xml:space="preserve"> </w:t>
            </w:r>
            <w:proofErr w:type="spellStart"/>
            <w:r>
              <w:t>materi</w:t>
            </w:r>
            <w:r w:rsidR="00836783">
              <w:t>a</w:t>
            </w:r>
            <w:r>
              <w:t>l</w:t>
            </w:r>
            <w:proofErr w:type="spellEnd"/>
            <w:r>
              <w:t xml:space="preserve"> </w:t>
            </w:r>
            <w:proofErr w:type="spellStart"/>
            <w:r w:rsidRPr="00034C22">
              <w:t>properties</w:t>
            </w:r>
            <w:proofErr w:type="spellEnd"/>
            <w:r w:rsidRPr="00034C22">
              <w:t xml:space="preserve">, </w:t>
            </w:r>
            <w:proofErr w:type="spellStart"/>
            <w:r w:rsidRPr="00034C22">
              <w:t>soil</w:t>
            </w:r>
            <w:proofErr w:type="spellEnd"/>
            <w:r w:rsidRPr="00034C22">
              <w:t xml:space="preserve"> </w:t>
            </w:r>
            <w:proofErr w:type="spellStart"/>
            <w:r w:rsidRPr="00034C22">
              <w:t>organic</w:t>
            </w:r>
            <w:proofErr w:type="spellEnd"/>
            <w:r w:rsidRPr="00034C22">
              <w:t xml:space="preserve"> </w:t>
            </w:r>
            <w:proofErr w:type="spellStart"/>
            <w:r w:rsidRPr="00034C22">
              <w:t>matter</w:t>
            </w:r>
            <w:proofErr w:type="spellEnd"/>
            <w:r w:rsidRPr="00034C22">
              <w:t xml:space="preserve"> </w:t>
            </w:r>
            <w:proofErr w:type="spellStart"/>
            <w:r w:rsidRPr="00034C22">
              <w:t>substances</w:t>
            </w:r>
            <w:proofErr w:type="spellEnd"/>
            <w:r w:rsidRPr="00034C22">
              <w:t xml:space="preserve">, and </w:t>
            </w:r>
            <w:proofErr w:type="spellStart"/>
            <w:r w:rsidRPr="00034C22">
              <w:t>microbial</w:t>
            </w:r>
            <w:proofErr w:type="spellEnd"/>
            <w:r w:rsidRPr="00034C22">
              <w:t xml:space="preserve"> </w:t>
            </w:r>
            <w:proofErr w:type="spellStart"/>
            <w:r w:rsidRPr="00034C22">
              <w:t>community</w:t>
            </w:r>
            <w:proofErr w:type="spellEnd"/>
            <w:r w:rsidRPr="00034C22">
              <w:t xml:space="preserve">. </w:t>
            </w:r>
            <w:r w:rsidRPr="00034C22">
              <w:rPr>
                <w:i/>
                <w:iCs/>
              </w:rPr>
              <w:t xml:space="preserve">International </w:t>
            </w:r>
            <w:proofErr w:type="spellStart"/>
            <w:r w:rsidRPr="00034C22">
              <w:rPr>
                <w:i/>
                <w:iCs/>
              </w:rPr>
              <w:t>Journal</w:t>
            </w:r>
            <w:proofErr w:type="spellEnd"/>
            <w:r w:rsidRPr="00034C22">
              <w:rPr>
                <w:i/>
                <w:iCs/>
              </w:rPr>
              <w:t xml:space="preserve"> </w:t>
            </w:r>
            <w:proofErr w:type="spellStart"/>
            <w:r w:rsidRPr="00034C22">
              <w:rPr>
                <w:i/>
                <w:iCs/>
              </w:rPr>
              <w:t>of</w:t>
            </w:r>
            <w:proofErr w:type="spellEnd"/>
            <w:r w:rsidRPr="00034C22">
              <w:rPr>
                <w:i/>
                <w:iCs/>
              </w:rPr>
              <w:t xml:space="preserve"> </w:t>
            </w:r>
            <w:proofErr w:type="spellStart"/>
            <w:r w:rsidRPr="00034C22">
              <w:rPr>
                <w:i/>
                <w:iCs/>
              </w:rPr>
              <w:t>Molecular</w:t>
            </w:r>
            <w:proofErr w:type="spellEnd"/>
            <w:r w:rsidRPr="00034C22">
              <w:rPr>
                <w:i/>
                <w:iCs/>
              </w:rPr>
              <w:t xml:space="preserve"> </w:t>
            </w:r>
            <w:proofErr w:type="spellStart"/>
            <w:r w:rsidRPr="00034C22">
              <w:rPr>
                <w:i/>
                <w:iCs/>
              </w:rPr>
              <w:t>Sciences</w:t>
            </w:r>
            <w:proofErr w:type="spellEnd"/>
            <w:r w:rsidRPr="00034C22">
              <w:t xml:space="preserve"> 23(24),</w:t>
            </w:r>
            <w:r>
              <w:t xml:space="preserve"> </w:t>
            </w:r>
            <w:r w:rsidRPr="00034C22">
              <w:rPr>
                <w:b/>
                <w:bCs/>
              </w:rPr>
              <w:t>2022</w:t>
            </w:r>
            <w:r w:rsidRPr="00034C22">
              <w:t xml:space="preserve">. </w:t>
            </w:r>
            <w:proofErr w:type="spellStart"/>
            <w:r w:rsidRPr="00034C22">
              <w:t>Jimp</w:t>
            </w:r>
            <w:proofErr w:type="spellEnd"/>
            <w:r w:rsidRPr="00034C22">
              <w:t xml:space="preserve"> (Q1)</w:t>
            </w:r>
          </w:p>
          <w:p w14:paraId="1ED0A7DB" w14:textId="41B311B7" w:rsidR="00034C22" w:rsidRPr="00034C22" w:rsidRDefault="00034C22" w:rsidP="00034C22">
            <w:pPr>
              <w:spacing w:before="120" w:after="120"/>
              <w:jc w:val="both"/>
            </w:pPr>
            <w:r w:rsidRPr="00034C22">
              <w:t xml:space="preserve">JANČOVÁ, P., PACHLOVÁ, V., ČECHOVÁ, E., CEDIDLOVÁ, K., </w:t>
            </w:r>
            <w:r w:rsidRPr="00034C22">
              <w:rPr>
                <w:b/>
                <w:bCs/>
              </w:rPr>
              <w:t>ŠERÁ, J. (</w:t>
            </w:r>
            <w:proofErr w:type="gramStart"/>
            <w:r w:rsidRPr="00034C22">
              <w:rPr>
                <w:b/>
                <w:bCs/>
              </w:rPr>
              <w:t>5%</w:t>
            </w:r>
            <w:proofErr w:type="gramEnd"/>
            <w:r w:rsidRPr="00034C22">
              <w:rPr>
                <w:b/>
                <w:bCs/>
              </w:rPr>
              <w:t>)</w:t>
            </w:r>
            <w:r w:rsidRPr="00034C22">
              <w:t>, PIŠTĚKOVÁ, H., BUŇKA, F.,</w:t>
            </w:r>
            <w:r>
              <w:t xml:space="preserve"> </w:t>
            </w:r>
            <w:r w:rsidRPr="00034C22">
              <w:t xml:space="preserve">BUŇKOVÁ, L.: </w:t>
            </w:r>
            <w:proofErr w:type="spellStart"/>
            <w:r w:rsidRPr="00034C22">
              <w:t>Occurrence</w:t>
            </w:r>
            <w:proofErr w:type="spellEnd"/>
            <w:r w:rsidRPr="00034C22">
              <w:t xml:space="preserve"> </w:t>
            </w:r>
            <w:proofErr w:type="spellStart"/>
            <w:r w:rsidRPr="00034C22">
              <w:t>of</w:t>
            </w:r>
            <w:proofErr w:type="spellEnd"/>
            <w:r w:rsidRPr="00034C22">
              <w:t xml:space="preserve"> </w:t>
            </w:r>
            <w:proofErr w:type="spellStart"/>
            <w:r w:rsidRPr="00034C22">
              <w:t>biogenic</w:t>
            </w:r>
            <w:proofErr w:type="spellEnd"/>
            <w:r w:rsidRPr="00034C22">
              <w:t xml:space="preserve"> </w:t>
            </w:r>
            <w:proofErr w:type="spellStart"/>
            <w:r w:rsidRPr="00034C22">
              <w:t>amines</w:t>
            </w:r>
            <w:proofErr w:type="spellEnd"/>
            <w:r w:rsidRPr="00034C22">
              <w:t xml:space="preserve"> </w:t>
            </w:r>
            <w:proofErr w:type="spellStart"/>
            <w:r w:rsidRPr="00034C22">
              <w:t>producers</w:t>
            </w:r>
            <w:proofErr w:type="spellEnd"/>
            <w:r w:rsidRPr="00034C22">
              <w:t xml:space="preserve"> in </w:t>
            </w:r>
            <w:proofErr w:type="spellStart"/>
            <w:r w:rsidRPr="00034C22">
              <w:t>the</w:t>
            </w:r>
            <w:proofErr w:type="spellEnd"/>
            <w:r w:rsidRPr="00034C22">
              <w:t xml:space="preserve"> </w:t>
            </w:r>
            <w:proofErr w:type="spellStart"/>
            <w:r w:rsidRPr="00034C22">
              <w:t>wastewater</w:t>
            </w:r>
            <w:proofErr w:type="spellEnd"/>
            <w:r w:rsidRPr="00034C22">
              <w:t xml:space="preserve"> </w:t>
            </w:r>
            <w:proofErr w:type="spellStart"/>
            <w:r w:rsidRPr="00034C22">
              <w:t>of</w:t>
            </w:r>
            <w:proofErr w:type="spellEnd"/>
            <w:r w:rsidRPr="00034C22">
              <w:t xml:space="preserve"> </w:t>
            </w:r>
            <w:proofErr w:type="spellStart"/>
            <w:r w:rsidRPr="00034C22">
              <w:t>the</w:t>
            </w:r>
            <w:proofErr w:type="spellEnd"/>
            <w:r w:rsidRPr="00034C22">
              <w:t xml:space="preserve"> </w:t>
            </w:r>
            <w:proofErr w:type="spellStart"/>
            <w:r w:rsidRPr="00034C22">
              <w:t>dairy</w:t>
            </w:r>
            <w:proofErr w:type="spellEnd"/>
            <w:r w:rsidRPr="00034C22">
              <w:t xml:space="preserve"> </w:t>
            </w:r>
            <w:proofErr w:type="spellStart"/>
            <w:r w:rsidRPr="00034C22">
              <w:t>industry</w:t>
            </w:r>
            <w:proofErr w:type="spellEnd"/>
            <w:r w:rsidRPr="00034C22">
              <w:t xml:space="preserve">. </w:t>
            </w:r>
            <w:proofErr w:type="spellStart"/>
            <w:r w:rsidRPr="00034C22">
              <w:rPr>
                <w:i/>
                <w:iCs/>
              </w:rPr>
              <w:t>Molecules</w:t>
            </w:r>
            <w:proofErr w:type="spellEnd"/>
            <w:r w:rsidRPr="00034C22">
              <w:t xml:space="preserve"> 25(21), </w:t>
            </w:r>
            <w:r w:rsidRPr="00034C22">
              <w:rPr>
                <w:b/>
                <w:bCs/>
              </w:rPr>
              <w:t>2020</w:t>
            </w:r>
            <w:r w:rsidRPr="00034C22">
              <w:t>.</w:t>
            </w:r>
            <w:r>
              <w:t xml:space="preserve"> </w:t>
            </w:r>
            <w:proofErr w:type="spellStart"/>
            <w:r w:rsidRPr="00034C22">
              <w:t>Jimp</w:t>
            </w:r>
            <w:proofErr w:type="spellEnd"/>
            <w:r w:rsidRPr="00034C22">
              <w:t xml:space="preserve"> (Q2)</w:t>
            </w:r>
          </w:p>
          <w:p w14:paraId="4893D2CE" w14:textId="1999A735" w:rsidR="00034C22" w:rsidRPr="00034C22" w:rsidRDefault="00034C22" w:rsidP="00034C22">
            <w:pPr>
              <w:spacing w:before="120" w:after="120"/>
              <w:jc w:val="both"/>
            </w:pPr>
            <w:r w:rsidRPr="00034C22">
              <w:rPr>
                <w:b/>
                <w:bCs/>
              </w:rPr>
              <w:t>ŠERÁ, J. (30%)</w:t>
            </w:r>
            <w:r w:rsidRPr="00034C22">
              <w:t xml:space="preserve">, KADLEČKOVÁ, M., FAYYAZ BAKHSH, A., KUČABOVÁ, V., KOUTNÝ, M.: </w:t>
            </w:r>
            <w:proofErr w:type="spellStart"/>
            <w:r w:rsidRPr="00034C22">
              <w:t>Occurrence</w:t>
            </w:r>
            <w:proofErr w:type="spellEnd"/>
            <w:r w:rsidRPr="00034C22">
              <w:t xml:space="preserve"> and</w:t>
            </w:r>
            <w:r>
              <w:t xml:space="preserve"> </w:t>
            </w:r>
            <w:proofErr w:type="spellStart"/>
            <w:r w:rsidRPr="00034C22">
              <w:t>analysis</w:t>
            </w:r>
            <w:proofErr w:type="spellEnd"/>
            <w:r w:rsidRPr="00034C22">
              <w:t xml:space="preserve"> </w:t>
            </w:r>
            <w:proofErr w:type="spellStart"/>
            <w:r w:rsidRPr="00034C22">
              <w:t>of</w:t>
            </w:r>
            <w:proofErr w:type="spellEnd"/>
            <w:r w:rsidRPr="00034C22">
              <w:t xml:space="preserve"> </w:t>
            </w:r>
            <w:proofErr w:type="spellStart"/>
            <w:r w:rsidRPr="00034C22">
              <w:t>thermophilic</w:t>
            </w:r>
            <w:proofErr w:type="spellEnd"/>
            <w:r w:rsidRPr="00034C22">
              <w:t xml:space="preserve"> </w:t>
            </w:r>
            <w:proofErr w:type="spellStart"/>
            <w:proofErr w:type="gramStart"/>
            <w:r w:rsidRPr="00034C22">
              <w:t>poly</w:t>
            </w:r>
            <w:proofErr w:type="spellEnd"/>
            <w:r w:rsidRPr="00034C22">
              <w:t>(</w:t>
            </w:r>
            <w:proofErr w:type="gramEnd"/>
            <w:r w:rsidRPr="00034C22">
              <w:t xml:space="preserve">butylene </w:t>
            </w:r>
            <w:proofErr w:type="spellStart"/>
            <w:r w:rsidRPr="00034C22">
              <w:t>adipate</w:t>
            </w:r>
            <w:proofErr w:type="spellEnd"/>
            <w:r w:rsidRPr="00034C22">
              <w:t>-co-</w:t>
            </w:r>
            <w:proofErr w:type="spellStart"/>
            <w:r w:rsidRPr="00034C22">
              <w:t>terephthalate</w:t>
            </w:r>
            <w:proofErr w:type="spellEnd"/>
            <w:r w:rsidRPr="00034C22">
              <w:t>)-</w:t>
            </w:r>
            <w:proofErr w:type="spellStart"/>
            <w:r w:rsidRPr="00034C22">
              <w:t>degrading</w:t>
            </w:r>
            <w:proofErr w:type="spellEnd"/>
            <w:r w:rsidRPr="00034C22">
              <w:t xml:space="preserve"> </w:t>
            </w:r>
            <w:proofErr w:type="spellStart"/>
            <w:r w:rsidRPr="00034C22">
              <w:t>microorganisms</w:t>
            </w:r>
            <w:proofErr w:type="spellEnd"/>
            <w:r w:rsidRPr="00034C22">
              <w:t xml:space="preserve"> in </w:t>
            </w:r>
            <w:proofErr w:type="spellStart"/>
            <w:r w:rsidRPr="00034C22">
              <w:t>temperate</w:t>
            </w:r>
            <w:proofErr w:type="spellEnd"/>
            <w:r w:rsidRPr="00034C22">
              <w:t xml:space="preserve"> </w:t>
            </w:r>
            <w:proofErr w:type="spellStart"/>
            <w:r w:rsidRPr="00034C22">
              <w:t>zone</w:t>
            </w:r>
            <w:proofErr w:type="spellEnd"/>
            <w:r w:rsidRPr="00034C22">
              <w:t xml:space="preserve"> </w:t>
            </w:r>
            <w:proofErr w:type="spellStart"/>
            <w:r w:rsidRPr="00034C22">
              <w:t>soils</w:t>
            </w:r>
            <w:proofErr w:type="spellEnd"/>
            <w:r w:rsidRPr="00034C22">
              <w:t>.</w:t>
            </w:r>
            <w:r>
              <w:t xml:space="preserve"> </w:t>
            </w:r>
            <w:r w:rsidRPr="00034C22">
              <w:rPr>
                <w:i/>
                <w:iCs/>
              </w:rPr>
              <w:t xml:space="preserve">International </w:t>
            </w:r>
            <w:proofErr w:type="spellStart"/>
            <w:r w:rsidRPr="00034C22">
              <w:rPr>
                <w:i/>
                <w:iCs/>
              </w:rPr>
              <w:t>Journal</w:t>
            </w:r>
            <w:proofErr w:type="spellEnd"/>
            <w:r w:rsidRPr="00034C22">
              <w:rPr>
                <w:i/>
                <w:iCs/>
              </w:rPr>
              <w:t xml:space="preserve"> </w:t>
            </w:r>
            <w:proofErr w:type="spellStart"/>
            <w:r w:rsidRPr="00034C22">
              <w:rPr>
                <w:i/>
                <w:iCs/>
              </w:rPr>
              <w:t>of</w:t>
            </w:r>
            <w:proofErr w:type="spellEnd"/>
            <w:r w:rsidRPr="00034C22">
              <w:rPr>
                <w:i/>
                <w:iCs/>
              </w:rPr>
              <w:t xml:space="preserve"> </w:t>
            </w:r>
            <w:proofErr w:type="spellStart"/>
            <w:r w:rsidRPr="00034C22">
              <w:rPr>
                <w:i/>
                <w:iCs/>
              </w:rPr>
              <w:t>Molecular</w:t>
            </w:r>
            <w:proofErr w:type="spellEnd"/>
            <w:r w:rsidRPr="00034C22">
              <w:rPr>
                <w:i/>
                <w:iCs/>
              </w:rPr>
              <w:t xml:space="preserve"> </w:t>
            </w:r>
            <w:proofErr w:type="spellStart"/>
            <w:r w:rsidRPr="00034C22">
              <w:rPr>
                <w:i/>
                <w:iCs/>
              </w:rPr>
              <w:t>Sciences</w:t>
            </w:r>
            <w:proofErr w:type="spellEnd"/>
            <w:r w:rsidRPr="00034C22">
              <w:t xml:space="preserve"> 21(21), 1-17, </w:t>
            </w:r>
            <w:r w:rsidRPr="00034C22">
              <w:rPr>
                <w:b/>
                <w:bCs/>
              </w:rPr>
              <w:t>2020</w:t>
            </w:r>
            <w:r w:rsidRPr="00034C22">
              <w:t xml:space="preserve">. </w:t>
            </w:r>
            <w:proofErr w:type="spellStart"/>
            <w:r w:rsidRPr="00034C22">
              <w:t>Jimp</w:t>
            </w:r>
            <w:proofErr w:type="spellEnd"/>
            <w:r w:rsidRPr="00034C22">
              <w:t xml:space="preserve"> (Q1)</w:t>
            </w:r>
          </w:p>
          <w:p w14:paraId="6A0AFA48" w14:textId="263FAEB4" w:rsidR="00034C22" w:rsidRPr="00034C22" w:rsidRDefault="00034C22" w:rsidP="00034C22">
            <w:pPr>
              <w:spacing w:before="120" w:after="120"/>
              <w:jc w:val="both"/>
            </w:pPr>
            <w:r w:rsidRPr="00034C22">
              <w:t xml:space="preserve">NEVORALOVÁ, M., KOUTNÝ, M., UJČIĆ, A., STARÝ, Z., </w:t>
            </w:r>
            <w:r w:rsidRPr="00034C22">
              <w:rPr>
                <w:b/>
                <w:bCs/>
              </w:rPr>
              <w:t>ŠERÁ, J. (20%)</w:t>
            </w:r>
            <w:r w:rsidRPr="00034C22">
              <w:t>, VLKOVÁ, H., ŠLOUF, M., FORTELNÝ,</w:t>
            </w:r>
            <w:r>
              <w:t xml:space="preserve"> </w:t>
            </w:r>
            <w:r w:rsidRPr="00034C22">
              <w:t xml:space="preserve">I., KRULIŠ, Z.: </w:t>
            </w:r>
            <w:proofErr w:type="spellStart"/>
            <w:r w:rsidRPr="00034C22">
              <w:t>Structure</w:t>
            </w:r>
            <w:proofErr w:type="spellEnd"/>
            <w:r w:rsidRPr="00034C22">
              <w:t xml:space="preserve"> </w:t>
            </w:r>
            <w:proofErr w:type="spellStart"/>
            <w:r w:rsidRPr="00034C22">
              <w:t>characterization</w:t>
            </w:r>
            <w:proofErr w:type="spellEnd"/>
            <w:r w:rsidRPr="00034C22">
              <w:t xml:space="preserve"> and </w:t>
            </w:r>
            <w:proofErr w:type="spellStart"/>
            <w:r w:rsidRPr="00034C22">
              <w:t>biodegradation</w:t>
            </w:r>
            <w:proofErr w:type="spellEnd"/>
            <w:r w:rsidRPr="00034C22">
              <w:t xml:space="preserve"> </w:t>
            </w:r>
            <w:proofErr w:type="spellStart"/>
            <w:r w:rsidRPr="00034C22">
              <w:t>rate</w:t>
            </w:r>
            <w:proofErr w:type="spellEnd"/>
            <w:r w:rsidRPr="00034C22">
              <w:t xml:space="preserve"> </w:t>
            </w:r>
            <w:proofErr w:type="spellStart"/>
            <w:r w:rsidRPr="00034C22">
              <w:t>of</w:t>
            </w:r>
            <w:proofErr w:type="spellEnd"/>
            <w:r w:rsidRPr="00034C22">
              <w:t xml:space="preserve"> </w:t>
            </w:r>
            <w:proofErr w:type="spellStart"/>
            <w:r w:rsidRPr="00034C22">
              <w:t>poly</w:t>
            </w:r>
            <w:proofErr w:type="spellEnd"/>
            <w:r w:rsidRPr="00034C22">
              <w:t>(ε-</w:t>
            </w:r>
            <w:proofErr w:type="spellStart"/>
            <w:proofErr w:type="gramStart"/>
            <w:r w:rsidRPr="00034C22">
              <w:t>caprolactone</w:t>
            </w:r>
            <w:proofErr w:type="spellEnd"/>
            <w:r w:rsidRPr="00034C22">
              <w:t>)/</w:t>
            </w:r>
            <w:proofErr w:type="spellStart"/>
            <w:proofErr w:type="gramEnd"/>
            <w:r w:rsidRPr="00034C22">
              <w:t>starch</w:t>
            </w:r>
            <w:proofErr w:type="spellEnd"/>
            <w:r w:rsidRPr="00034C22">
              <w:t xml:space="preserve"> </w:t>
            </w:r>
            <w:proofErr w:type="spellStart"/>
            <w:r w:rsidRPr="00034C22">
              <w:t>blends</w:t>
            </w:r>
            <w:proofErr w:type="spellEnd"/>
            <w:r w:rsidRPr="00034C22">
              <w:t xml:space="preserve">. </w:t>
            </w:r>
            <w:proofErr w:type="spellStart"/>
            <w:r w:rsidRPr="00034C22">
              <w:rPr>
                <w:i/>
                <w:iCs/>
              </w:rPr>
              <w:t>Frontiers</w:t>
            </w:r>
            <w:proofErr w:type="spellEnd"/>
            <w:r w:rsidRPr="00034C22">
              <w:rPr>
                <w:i/>
                <w:iCs/>
              </w:rPr>
              <w:t xml:space="preserve"> in </w:t>
            </w:r>
            <w:proofErr w:type="spellStart"/>
            <w:r w:rsidRPr="00034C22">
              <w:rPr>
                <w:i/>
                <w:iCs/>
              </w:rPr>
              <w:t>Materials</w:t>
            </w:r>
            <w:proofErr w:type="spellEnd"/>
            <w:r w:rsidRPr="00034C22">
              <w:rPr>
                <w:i/>
                <w:iCs/>
              </w:rPr>
              <w:t xml:space="preserve"> </w:t>
            </w:r>
            <w:r w:rsidRPr="00034C22">
              <w:t xml:space="preserve">7, </w:t>
            </w:r>
            <w:r w:rsidRPr="00034C22">
              <w:rPr>
                <w:b/>
                <w:bCs/>
              </w:rPr>
              <w:t>2020</w:t>
            </w:r>
            <w:r w:rsidRPr="00034C22">
              <w:t xml:space="preserve">. </w:t>
            </w:r>
            <w:proofErr w:type="spellStart"/>
            <w:r w:rsidRPr="00034C22">
              <w:t>Jimp</w:t>
            </w:r>
            <w:proofErr w:type="spellEnd"/>
            <w:r w:rsidRPr="00034C22">
              <w:t xml:space="preserve"> (Q2)</w:t>
            </w:r>
          </w:p>
          <w:p w14:paraId="69D0DA89" w14:textId="42308701" w:rsidR="00E95106" w:rsidRPr="00641DD1" w:rsidRDefault="00034C22" w:rsidP="00034C22">
            <w:pPr>
              <w:spacing w:before="120" w:after="120"/>
              <w:jc w:val="both"/>
              <w:rPr>
                <w:b/>
                <w:sz w:val="16"/>
                <w:szCs w:val="16"/>
              </w:rPr>
            </w:pPr>
            <w:r w:rsidRPr="00034C22">
              <w:t xml:space="preserve">SALAČ, J., </w:t>
            </w:r>
            <w:r w:rsidRPr="00034C22">
              <w:rPr>
                <w:b/>
                <w:bCs/>
              </w:rPr>
              <w:t>ŠERÁ, J. (</w:t>
            </w:r>
            <w:proofErr w:type="gramStart"/>
            <w:r w:rsidRPr="00034C22">
              <w:rPr>
                <w:b/>
                <w:bCs/>
              </w:rPr>
              <w:t>30%</w:t>
            </w:r>
            <w:proofErr w:type="gramEnd"/>
            <w:r w:rsidRPr="00034C22">
              <w:rPr>
                <w:b/>
                <w:bCs/>
              </w:rPr>
              <w:t>)</w:t>
            </w:r>
            <w:r w:rsidRPr="00034C22">
              <w:t xml:space="preserve">, JURČA, M., VERNEY, V., MAREK, A.A., KOUTNÝ, M.: </w:t>
            </w:r>
            <w:proofErr w:type="spellStart"/>
            <w:r w:rsidRPr="00034C22">
              <w:t>Photodegradation</w:t>
            </w:r>
            <w:proofErr w:type="spellEnd"/>
            <w:r w:rsidRPr="00034C22">
              <w:t xml:space="preserve"> and </w:t>
            </w:r>
            <w:proofErr w:type="spellStart"/>
            <w:r w:rsidRPr="00034C22">
              <w:t>biodegradation</w:t>
            </w:r>
            <w:proofErr w:type="spellEnd"/>
            <w:r w:rsidRPr="00034C22">
              <w:t xml:space="preserve"> </w:t>
            </w:r>
            <w:proofErr w:type="spellStart"/>
            <w:r w:rsidRPr="00034C22">
              <w:t>of</w:t>
            </w:r>
            <w:proofErr w:type="spellEnd"/>
            <w:r w:rsidRPr="00034C22">
              <w:t xml:space="preserve"> </w:t>
            </w:r>
            <w:proofErr w:type="spellStart"/>
            <w:r w:rsidRPr="00034C22">
              <w:t>poly</w:t>
            </w:r>
            <w:proofErr w:type="spellEnd"/>
            <w:r w:rsidRPr="00034C22">
              <w:t>(</w:t>
            </w:r>
            <w:proofErr w:type="spellStart"/>
            <w:r w:rsidRPr="00034C22">
              <w:t>lactic</w:t>
            </w:r>
            <w:proofErr w:type="spellEnd"/>
            <w:r w:rsidRPr="00034C22">
              <w:t xml:space="preserve">) acid </w:t>
            </w:r>
            <w:proofErr w:type="spellStart"/>
            <w:r w:rsidRPr="00034C22">
              <w:t>containing</w:t>
            </w:r>
            <w:proofErr w:type="spellEnd"/>
            <w:r w:rsidRPr="00034C22">
              <w:t xml:space="preserve"> </w:t>
            </w:r>
            <w:proofErr w:type="spellStart"/>
            <w:r w:rsidRPr="00034C22">
              <w:t>orotic</w:t>
            </w:r>
            <w:proofErr w:type="spellEnd"/>
            <w:r w:rsidRPr="00034C22">
              <w:t xml:space="preserve"> acid as a </w:t>
            </w:r>
            <w:proofErr w:type="spellStart"/>
            <w:r w:rsidRPr="00034C22">
              <w:t>nucleation</w:t>
            </w:r>
            <w:proofErr w:type="spellEnd"/>
            <w:r w:rsidRPr="00034C22">
              <w:t xml:space="preserve"> agent. </w:t>
            </w:r>
            <w:proofErr w:type="spellStart"/>
            <w:r w:rsidRPr="00034C22">
              <w:rPr>
                <w:i/>
                <w:iCs/>
              </w:rPr>
              <w:t>Materials</w:t>
            </w:r>
            <w:proofErr w:type="spellEnd"/>
            <w:r w:rsidRPr="00034C22">
              <w:t xml:space="preserve"> 12(3), </w:t>
            </w:r>
            <w:r w:rsidRPr="00034C22">
              <w:rPr>
                <w:b/>
                <w:bCs/>
              </w:rPr>
              <w:t>2019</w:t>
            </w:r>
            <w:r w:rsidRPr="00034C22">
              <w:t xml:space="preserve">. </w:t>
            </w:r>
            <w:proofErr w:type="spellStart"/>
            <w:r w:rsidRPr="00034C22">
              <w:t>Jimp</w:t>
            </w:r>
            <w:proofErr w:type="spellEnd"/>
            <w:r w:rsidRPr="00034C22">
              <w:t xml:space="preserve"> (Q2)</w:t>
            </w:r>
          </w:p>
        </w:tc>
      </w:tr>
      <w:tr w:rsidR="008F0CA7" w14:paraId="0609E9DE" w14:textId="77777777" w:rsidTr="00CF63DB">
        <w:trPr>
          <w:trHeight w:val="218"/>
        </w:trPr>
        <w:tc>
          <w:tcPr>
            <w:tcW w:w="9956" w:type="dxa"/>
            <w:gridSpan w:val="18"/>
            <w:shd w:val="clear" w:color="auto" w:fill="F7CAAC"/>
          </w:tcPr>
          <w:p w14:paraId="5C997427" w14:textId="515241E4" w:rsidR="008F0CA7" w:rsidRDefault="00336343" w:rsidP="00982FBC">
            <w:pPr>
              <w:rPr>
                <w:b/>
              </w:rPr>
            </w:pPr>
            <w:r>
              <w:rPr>
                <w:b/>
              </w:rPr>
              <w:t>Působení v zahraničí</w:t>
            </w:r>
          </w:p>
        </w:tc>
      </w:tr>
      <w:tr w:rsidR="008F0CA7" w14:paraId="32EEAB79" w14:textId="77777777" w:rsidTr="00CF63DB">
        <w:trPr>
          <w:trHeight w:val="328"/>
        </w:trPr>
        <w:tc>
          <w:tcPr>
            <w:tcW w:w="9956" w:type="dxa"/>
            <w:gridSpan w:val="18"/>
          </w:tcPr>
          <w:p w14:paraId="0EB117DB" w14:textId="77777777" w:rsidR="00E631E3" w:rsidRDefault="00823780" w:rsidP="002B6E77">
            <w:pPr>
              <w:suppressAutoHyphens/>
              <w:spacing w:before="120" w:after="120"/>
              <w:rPr>
                <w:lang w:val="en-GB"/>
              </w:rPr>
            </w:pPr>
            <w:r w:rsidRPr="00823780">
              <w:rPr>
                <w:lang w:val="en-GB"/>
              </w:rPr>
              <w:t>2014</w:t>
            </w:r>
            <w:r>
              <w:rPr>
                <w:lang w:val="en-GB"/>
              </w:rPr>
              <w:t>:</w:t>
            </w:r>
            <w:r w:rsidRPr="00823780">
              <w:rPr>
                <w:lang w:val="en-GB"/>
              </w:rPr>
              <w:t xml:space="preserve"> SIGMA Clermont,</w:t>
            </w:r>
            <w:r w:rsidR="00270A86">
              <w:rPr>
                <w:lang w:val="en-GB"/>
              </w:rPr>
              <w:t xml:space="preserve"> Clermont F</w:t>
            </w:r>
            <w:r w:rsidR="00270A86" w:rsidRPr="00EE699D">
              <w:rPr>
                <w:lang w:val="en-GB"/>
              </w:rPr>
              <w:t>errand</w:t>
            </w:r>
            <w:r w:rsidR="00270A86">
              <w:rPr>
                <w:lang w:val="en-GB"/>
              </w:rPr>
              <w:t>,</w:t>
            </w:r>
            <w:r w:rsidRPr="00823780">
              <w:rPr>
                <w:lang w:val="en-GB"/>
              </w:rPr>
              <w:t xml:space="preserve"> Francie, Erasmus+ (1 </w:t>
            </w:r>
            <w:proofErr w:type="spellStart"/>
            <w:r w:rsidRPr="00823780">
              <w:rPr>
                <w:lang w:val="en-GB"/>
              </w:rPr>
              <w:t>měsíc</w:t>
            </w:r>
            <w:proofErr w:type="spellEnd"/>
            <w:r w:rsidRPr="00823780">
              <w:rPr>
                <w:lang w:val="en-GB"/>
              </w:rPr>
              <w:t>)</w:t>
            </w:r>
          </w:p>
          <w:p w14:paraId="455D9A21" w14:textId="7049B68E" w:rsidR="00CB1EE1" w:rsidRPr="003D4361" w:rsidRDefault="00CB1EE1" w:rsidP="002B6E77">
            <w:pPr>
              <w:suppressAutoHyphens/>
              <w:spacing w:before="120" w:after="120"/>
              <w:rPr>
                <w:bCs/>
                <w:highlight w:val="yellow"/>
              </w:rPr>
            </w:pPr>
          </w:p>
        </w:tc>
      </w:tr>
      <w:tr w:rsidR="008F0CA7" w14:paraId="68035A31" w14:textId="77777777" w:rsidTr="00CF63DB">
        <w:trPr>
          <w:cantSplit/>
          <w:trHeight w:val="470"/>
        </w:trPr>
        <w:tc>
          <w:tcPr>
            <w:tcW w:w="2561" w:type="dxa"/>
            <w:shd w:val="clear" w:color="auto" w:fill="F7CAAC"/>
          </w:tcPr>
          <w:p w14:paraId="0934FF60" w14:textId="77777777" w:rsidR="008F0CA7" w:rsidRDefault="008F0CA7" w:rsidP="00982FBC">
            <w:pPr>
              <w:jc w:val="both"/>
              <w:rPr>
                <w:b/>
              </w:rPr>
            </w:pPr>
            <w:r>
              <w:rPr>
                <w:b/>
              </w:rPr>
              <w:t xml:space="preserve">Podpis </w:t>
            </w:r>
          </w:p>
        </w:tc>
        <w:tc>
          <w:tcPr>
            <w:tcW w:w="4423" w:type="dxa"/>
            <w:gridSpan w:val="9"/>
          </w:tcPr>
          <w:p w14:paraId="5135C51D" w14:textId="77777777" w:rsidR="008F0CA7" w:rsidRDefault="008F0CA7" w:rsidP="00982FBC">
            <w:pPr>
              <w:jc w:val="both"/>
            </w:pPr>
          </w:p>
        </w:tc>
        <w:tc>
          <w:tcPr>
            <w:tcW w:w="813" w:type="dxa"/>
            <w:gridSpan w:val="2"/>
            <w:shd w:val="clear" w:color="auto" w:fill="F7CAAC"/>
          </w:tcPr>
          <w:p w14:paraId="16D7CF11" w14:textId="77777777" w:rsidR="008F0CA7" w:rsidRDefault="008F0CA7" w:rsidP="00982FBC">
            <w:pPr>
              <w:jc w:val="both"/>
            </w:pPr>
            <w:r>
              <w:rPr>
                <w:b/>
              </w:rPr>
              <w:t>datum</w:t>
            </w:r>
          </w:p>
        </w:tc>
        <w:tc>
          <w:tcPr>
            <w:tcW w:w="2159" w:type="dxa"/>
            <w:gridSpan w:val="6"/>
          </w:tcPr>
          <w:p w14:paraId="702F775F" w14:textId="77777777" w:rsidR="008F0CA7" w:rsidRDefault="008F0CA7" w:rsidP="00982FBC">
            <w:pPr>
              <w:jc w:val="both"/>
            </w:pPr>
          </w:p>
        </w:tc>
      </w:tr>
      <w:tr w:rsidR="0067071D" w14:paraId="6B782C78" w14:textId="77777777" w:rsidTr="00CF63DB">
        <w:trPr>
          <w:gridAfter w:val="1"/>
          <w:wAfter w:w="56" w:type="dxa"/>
        </w:trPr>
        <w:tc>
          <w:tcPr>
            <w:tcW w:w="9900" w:type="dxa"/>
            <w:gridSpan w:val="17"/>
            <w:tcBorders>
              <w:bottom w:val="double" w:sz="4" w:space="0" w:color="auto"/>
            </w:tcBorders>
            <w:shd w:val="clear" w:color="auto" w:fill="BDD6EE"/>
          </w:tcPr>
          <w:p w14:paraId="249B0E16" w14:textId="77777777" w:rsidR="0067071D" w:rsidRDefault="0067071D" w:rsidP="00892117">
            <w:pPr>
              <w:jc w:val="both"/>
              <w:rPr>
                <w:b/>
                <w:sz w:val="28"/>
              </w:rPr>
            </w:pPr>
            <w:bookmarkStart w:id="443" w:name="_Hlk172555242"/>
            <w:bookmarkEnd w:id="440"/>
            <w:bookmarkEnd w:id="441"/>
            <w:r>
              <w:rPr>
                <w:b/>
                <w:sz w:val="28"/>
              </w:rPr>
              <w:lastRenderedPageBreak/>
              <w:t>C-II – Související tvůrčí, resp. vědecká a umělecká činnost</w:t>
            </w:r>
          </w:p>
        </w:tc>
      </w:tr>
      <w:tr w:rsidR="0067071D" w14:paraId="79EFFC99" w14:textId="77777777" w:rsidTr="00CF63DB">
        <w:trPr>
          <w:gridAfter w:val="1"/>
          <w:wAfter w:w="56" w:type="dxa"/>
          <w:trHeight w:val="318"/>
        </w:trPr>
        <w:tc>
          <w:tcPr>
            <w:tcW w:w="9900" w:type="dxa"/>
            <w:gridSpan w:val="17"/>
            <w:shd w:val="clear" w:color="auto" w:fill="F7CAAC"/>
          </w:tcPr>
          <w:p w14:paraId="7C4EE68F" w14:textId="77777777" w:rsidR="0067071D" w:rsidRDefault="0067071D" w:rsidP="00892117">
            <w:pPr>
              <w:jc w:val="both"/>
              <w:rPr>
                <w:b/>
              </w:rPr>
            </w:pPr>
            <w:r>
              <w:rPr>
                <w:b/>
              </w:rPr>
              <w:t xml:space="preserve">Přehled řešených grantů a projektů u akademicky zaměřeného bakalářského studijního programu a u magisterského a doktorského studijního programu  </w:t>
            </w:r>
          </w:p>
        </w:tc>
      </w:tr>
      <w:tr w:rsidR="0067071D" w14:paraId="56E8F341" w14:textId="77777777" w:rsidTr="00CF63DB">
        <w:trPr>
          <w:gridAfter w:val="1"/>
          <w:wAfter w:w="56" w:type="dxa"/>
          <w:cantSplit/>
        </w:trPr>
        <w:tc>
          <w:tcPr>
            <w:tcW w:w="3152" w:type="dxa"/>
            <w:gridSpan w:val="3"/>
            <w:vMerge w:val="restart"/>
            <w:shd w:val="clear" w:color="auto" w:fill="F7CAAC"/>
          </w:tcPr>
          <w:p w14:paraId="06BA7525" w14:textId="77777777" w:rsidR="0067071D" w:rsidRDefault="0067071D" w:rsidP="00892117">
            <w:pPr>
              <w:jc w:val="both"/>
              <w:rPr>
                <w:b/>
              </w:rPr>
            </w:pPr>
            <w:r>
              <w:rPr>
                <w:b/>
              </w:rPr>
              <w:t>Řešitel/spoluřešitel</w:t>
            </w:r>
          </w:p>
        </w:tc>
        <w:tc>
          <w:tcPr>
            <w:tcW w:w="4605" w:type="dxa"/>
            <w:gridSpan w:val="8"/>
            <w:shd w:val="clear" w:color="auto" w:fill="F7CAAC"/>
          </w:tcPr>
          <w:p w14:paraId="3A2CADC9" w14:textId="77777777" w:rsidR="0067071D" w:rsidRPr="000F5DEC" w:rsidRDefault="0067071D" w:rsidP="00892117">
            <w:pPr>
              <w:jc w:val="both"/>
              <w:rPr>
                <w:b/>
              </w:rPr>
            </w:pPr>
            <w:r w:rsidRPr="000F5DEC">
              <w:rPr>
                <w:b/>
              </w:rPr>
              <w:t>Název grantu/projektu získaného pro vědeckou, výzkumnou, uměleckou a další tvůrčí činnost v příslušné oblasti vzdělávání</w:t>
            </w:r>
          </w:p>
        </w:tc>
        <w:tc>
          <w:tcPr>
            <w:tcW w:w="760" w:type="dxa"/>
            <w:gridSpan w:val="2"/>
            <w:vMerge w:val="restart"/>
            <w:shd w:val="clear" w:color="auto" w:fill="F7CAAC"/>
          </w:tcPr>
          <w:p w14:paraId="5F13CB57" w14:textId="77777777" w:rsidR="0067071D" w:rsidRDefault="0067071D" w:rsidP="00892117">
            <w:pPr>
              <w:jc w:val="center"/>
              <w:rPr>
                <w:b/>
                <w:sz w:val="24"/>
              </w:rPr>
            </w:pPr>
            <w:r>
              <w:rPr>
                <w:b/>
              </w:rPr>
              <w:t>Zdroj</w:t>
            </w:r>
          </w:p>
        </w:tc>
        <w:tc>
          <w:tcPr>
            <w:tcW w:w="1383" w:type="dxa"/>
            <w:gridSpan w:val="4"/>
            <w:vMerge w:val="restart"/>
            <w:shd w:val="clear" w:color="auto" w:fill="F7CAAC"/>
          </w:tcPr>
          <w:p w14:paraId="156CA1D9" w14:textId="77777777" w:rsidR="0067071D" w:rsidRDefault="0067071D" w:rsidP="00892117">
            <w:pPr>
              <w:jc w:val="center"/>
              <w:rPr>
                <w:b/>
                <w:sz w:val="24"/>
              </w:rPr>
            </w:pPr>
            <w:r>
              <w:rPr>
                <w:b/>
              </w:rPr>
              <w:t>Období</w:t>
            </w:r>
          </w:p>
          <w:p w14:paraId="0389C220" w14:textId="77777777" w:rsidR="0067071D" w:rsidRDefault="0067071D" w:rsidP="00892117">
            <w:pPr>
              <w:jc w:val="center"/>
              <w:rPr>
                <w:b/>
                <w:sz w:val="24"/>
              </w:rPr>
            </w:pPr>
          </w:p>
        </w:tc>
      </w:tr>
      <w:tr w:rsidR="0067071D" w14:paraId="447D475F" w14:textId="77777777" w:rsidTr="00CF63DB">
        <w:trPr>
          <w:gridAfter w:val="1"/>
          <w:wAfter w:w="56" w:type="dxa"/>
          <w:cantSplit/>
        </w:trPr>
        <w:tc>
          <w:tcPr>
            <w:tcW w:w="3152" w:type="dxa"/>
            <w:gridSpan w:val="3"/>
            <w:vMerge/>
            <w:shd w:val="clear" w:color="auto" w:fill="F7CAAC"/>
          </w:tcPr>
          <w:p w14:paraId="41C8F634" w14:textId="77777777" w:rsidR="0067071D" w:rsidRDefault="0067071D" w:rsidP="00892117">
            <w:pPr>
              <w:jc w:val="both"/>
              <w:rPr>
                <w:b/>
              </w:rPr>
            </w:pPr>
          </w:p>
        </w:tc>
        <w:tc>
          <w:tcPr>
            <w:tcW w:w="4605" w:type="dxa"/>
            <w:gridSpan w:val="8"/>
            <w:shd w:val="clear" w:color="auto" w:fill="F7CAAC"/>
          </w:tcPr>
          <w:p w14:paraId="559A10D1" w14:textId="77777777" w:rsidR="0067071D" w:rsidRPr="000F5DEC" w:rsidRDefault="0067071D" w:rsidP="00892117">
            <w:pPr>
              <w:jc w:val="both"/>
              <w:rPr>
                <w:b/>
              </w:rPr>
            </w:pPr>
            <w:r w:rsidRPr="000F5DEC">
              <w:rPr>
                <w:b/>
              </w:rPr>
              <w:t>Anotace grantu/projektu nebo odkaz na bližší údaje</w:t>
            </w:r>
          </w:p>
        </w:tc>
        <w:tc>
          <w:tcPr>
            <w:tcW w:w="760" w:type="dxa"/>
            <w:gridSpan w:val="2"/>
            <w:vMerge/>
            <w:shd w:val="clear" w:color="auto" w:fill="F7CAAC"/>
          </w:tcPr>
          <w:p w14:paraId="1283F94C" w14:textId="77777777" w:rsidR="0067071D" w:rsidRDefault="0067071D" w:rsidP="00892117">
            <w:pPr>
              <w:jc w:val="center"/>
              <w:rPr>
                <w:b/>
              </w:rPr>
            </w:pPr>
          </w:p>
        </w:tc>
        <w:tc>
          <w:tcPr>
            <w:tcW w:w="1383" w:type="dxa"/>
            <w:gridSpan w:val="4"/>
            <w:vMerge/>
            <w:shd w:val="clear" w:color="auto" w:fill="F7CAAC"/>
          </w:tcPr>
          <w:p w14:paraId="6BFF8424" w14:textId="77777777" w:rsidR="0067071D" w:rsidRDefault="0067071D" w:rsidP="00892117">
            <w:pPr>
              <w:jc w:val="center"/>
              <w:rPr>
                <w:b/>
              </w:rPr>
            </w:pPr>
          </w:p>
        </w:tc>
      </w:tr>
      <w:tr w:rsidR="0067071D" w14:paraId="32700606" w14:textId="77777777" w:rsidTr="00CF63DB">
        <w:trPr>
          <w:gridAfter w:val="1"/>
          <w:wAfter w:w="56" w:type="dxa"/>
        </w:trPr>
        <w:tc>
          <w:tcPr>
            <w:tcW w:w="3152" w:type="dxa"/>
            <w:gridSpan w:val="3"/>
            <w:vMerge w:val="restart"/>
          </w:tcPr>
          <w:p w14:paraId="1527EFBD" w14:textId="77777777" w:rsidR="0067071D" w:rsidRDefault="0067071D" w:rsidP="00892117">
            <w:pPr>
              <w:jc w:val="both"/>
              <w:rPr>
                <w:sz w:val="24"/>
              </w:rPr>
            </w:pPr>
            <w:r>
              <w:t>doc. Mgr. Magda Janalíková, Ph.D.</w:t>
            </w:r>
          </w:p>
        </w:tc>
        <w:tc>
          <w:tcPr>
            <w:tcW w:w="4605" w:type="dxa"/>
            <w:gridSpan w:val="8"/>
          </w:tcPr>
          <w:p w14:paraId="3824F28A" w14:textId="77777777" w:rsidR="0067071D" w:rsidRDefault="0067071D" w:rsidP="00892117">
            <w:pPr>
              <w:jc w:val="both"/>
              <w:rPr>
                <w:sz w:val="24"/>
              </w:rPr>
            </w:pPr>
            <w:r w:rsidRPr="003B5218">
              <w:t>CA19124</w:t>
            </w:r>
            <w:r>
              <w:t xml:space="preserve"> </w:t>
            </w:r>
            <w:proofErr w:type="spellStart"/>
            <w:r w:rsidRPr="003B5218">
              <w:t>Rethinking</w:t>
            </w:r>
            <w:proofErr w:type="spellEnd"/>
            <w:r w:rsidRPr="003B5218">
              <w:t xml:space="preserve"> </w:t>
            </w:r>
            <w:proofErr w:type="spellStart"/>
            <w:r w:rsidRPr="003B5218">
              <w:t>packaging</w:t>
            </w:r>
            <w:proofErr w:type="spellEnd"/>
            <w:r w:rsidRPr="003B5218">
              <w:t xml:space="preserve"> </w:t>
            </w:r>
            <w:proofErr w:type="spellStart"/>
            <w:r w:rsidRPr="003B5218">
              <w:t>for</w:t>
            </w:r>
            <w:proofErr w:type="spellEnd"/>
            <w:r w:rsidRPr="003B5218">
              <w:t xml:space="preserve"> </w:t>
            </w:r>
            <w:proofErr w:type="spellStart"/>
            <w:r w:rsidRPr="003B5218">
              <w:t>circular</w:t>
            </w:r>
            <w:proofErr w:type="spellEnd"/>
            <w:r w:rsidRPr="003B5218">
              <w:t xml:space="preserve"> and </w:t>
            </w:r>
            <w:proofErr w:type="spellStart"/>
            <w:r w:rsidRPr="003B5218">
              <w:t>sustainable</w:t>
            </w:r>
            <w:proofErr w:type="spellEnd"/>
            <w:r w:rsidRPr="003B5218">
              <w:t xml:space="preserve"> food </w:t>
            </w:r>
            <w:proofErr w:type="spellStart"/>
            <w:r w:rsidRPr="003B5218">
              <w:t>supply</w:t>
            </w:r>
            <w:proofErr w:type="spellEnd"/>
            <w:r w:rsidRPr="003B5218">
              <w:t xml:space="preserve"> </w:t>
            </w:r>
            <w:proofErr w:type="spellStart"/>
            <w:r w:rsidRPr="003B5218">
              <w:t>chains</w:t>
            </w:r>
            <w:proofErr w:type="spellEnd"/>
            <w:r w:rsidRPr="003B5218">
              <w:t xml:space="preserve"> </w:t>
            </w:r>
            <w:proofErr w:type="spellStart"/>
            <w:r w:rsidRPr="003B5218">
              <w:t>of</w:t>
            </w:r>
            <w:proofErr w:type="spellEnd"/>
            <w:r w:rsidRPr="003B5218">
              <w:t xml:space="preserve"> </w:t>
            </w:r>
            <w:proofErr w:type="spellStart"/>
            <w:r w:rsidRPr="003B5218">
              <w:t>the</w:t>
            </w:r>
            <w:proofErr w:type="spellEnd"/>
            <w:r w:rsidRPr="003B5218">
              <w:t xml:space="preserve"> </w:t>
            </w:r>
            <w:proofErr w:type="spellStart"/>
            <w:r w:rsidRPr="003B5218">
              <w:t>future</w:t>
            </w:r>
            <w:proofErr w:type="spellEnd"/>
            <w:r w:rsidRPr="003B5218">
              <w:t xml:space="preserve"> (CIRCUL-A-BILITY)</w:t>
            </w:r>
          </w:p>
        </w:tc>
        <w:tc>
          <w:tcPr>
            <w:tcW w:w="760" w:type="dxa"/>
            <w:gridSpan w:val="2"/>
            <w:vMerge w:val="restart"/>
          </w:tcPr>
          <w:p w14:paraId="7C79598B" w14:textId="77777777" w:rsidR="0067071D" w:rsidRDefault="0067071D" w:rsidP="00892117">
            <w:pPr>
              <w:jc w:val="center"/>
              <w:rPr>
                <w:sz w:val="24"/>
              </w:rPr>
            </w:pPr>
            <w:r>
              <w:rPr>
                <w:sz w:val="24"/>
              </w:rPr>
              <w:t>A</w:t>
            </w:r>
          </w:p>
        </w:tc>
        <w:tc>
          <w:tcPr>
            <w:tcW w:w="1383" w:type="dxa"/>
            <w:gridSpan w:val="4"/>
            <w:vMerge w:val="restart"/>
          </w:tcPr>
          <w:p w14:paraId="566D194A" w14:textId="77777777" w:rsidR="0067071D" w:rsidRDefault="0067071D" w:rsidP="00892117">
            <w:pPr>
              <w:jc w:val="center"/>
              <w:rPr>
                <w:color w:val="0000FF"/>
                <w:sz w:val="24"/>
              </w:rPr>
            </w:pPr>
            <w:proofErr w:type="gramStart"/>
            <w:r>
              <w:t>2020 – 2024</w:t>
            </w:r>
            <w:proofErr w:type="gramEnd"/>
          </w:p>
        </w:tc>
      </w:tr>
      <w:tr w:rsidR="0067071D" w14:paraId="519C28E6" w14:textId="77777777" w:rsidTr="00CF63DB">
        <w:trPr>
          <w:gridAfter w:val="1"/>
          <w:wAfter w:w="56" w:type="dxa"/>
        </w:trPr>
        <w:tc>
          <w:tcPr>
            <w:tcW w:w="3152" w:type="dxa"/>
            <w:gridSpan w:val="3"/>
            <w:vMerge/>
          </w:tcPr>
          <w:p w14:paraId="0EA3DB5D" w14:textId="77777777" w:rsidR="0067071D" w:rsidRDefault="0067071D" w:rsidP="00892117">
            <w:pPr>
              <w:jc w:val="both"/>
              <w:rPr>
                <w:sz w:val="24"/>
              </w:rPr>
            </w:pPr>
          </w:p>
        </w:tc>
        <w:tc>
          <w:tcPr>
            <w:tcW w:w="4605" w:type="dxa"/>
            <w:gridSpan w:val="8"/>
          </w:tcPr>
          <w:p w14:paraId="3F2347B1" w14:textId="77777777" w:rsidR="0067071D" w:rsidRPr="007F34F2" w:rsidRDefault="00031A7B" w:rsidP="00892117">
            <w:hyperlink r:id="rId67" w:history="1">
              <w:r w:rsidR="0067071D" w:rsidRPr="007F34F2">
                <w:rPr>
                  <w:rStyle w:val="Hypertextovodkaz"/>
                </w:rPr>
                <w:t>https://www.cost.eu/actions/CA19124/</w:t>
              </w:r>
            </w:hyperlink>
          </w:p>
        </w:tc>
        <w:tc>
          <w:tcPr>
            <w:tcW w:w="760" w:type="dxa"/>
            <w:gridSpan w:val="2"/>
            <w:vMerge/>
          </w:tcPr>
          <w:p w14:paraId="47822106" w14:textId="77777777" w:rsidR="0067071D" w:rsidRDefault="0067071D" w:rsidP="00892117">
            <w:pPr>
              <w:jc w:val="center"/>
              <w:rPr>
                <w:sz w:val="24"/>
              </w:rPr>
            </w:pPr>
          </w:p>
        </w:tc>
        <w:tc>
          <w:tcPr>
            <w:tcW w:w="1383" w:type="dxa"/>
            <w:gridSpan w:val="4"/>
            <w:vMerge/>
          </w:tcPr>
          <w:p w14:paraId="6639C735" w14:textId="77777777" w:rsidR="0067071D" w:rsidRDefault="0067071D" w:rsidP="00892117">
            <w:pPr>
              <w:jc w:val="center"/>
              <w:rPr>
                <w:sz w:val="24"/>
              </w:rPr>
            </w:pPr>
          </w:p>
        </w:tc>
      </w:tr>
      <w:tr w:rsidR="0067071D" w14:paraId="23A9A2E4" w14:textId="77777777" w:rsidTr="00CF63DB">
        <w:trPr>
          <w:gridAfter w:val="1"/>
          <w:wAfter w:w="56" w:type="dxa"/>
        </w:trPr>
        <w:tc>
          <w:tcPr>
            <w:tcW w:w="3152" w:type="dxa"/>
            <w:gridSpan w:val="3"/>
            <w:vMerge w:val="restart"/>
          </w:tcPr>
          <w:p w14:paraId="6ED9E7ED" w14:textId="77777777" w:rsidR="0067071D" w:rsidRDefault="0067071D" w:rsidP="00892117">
            <w:pPr>
              <w:jc w:val="both"/>
              <w:rPr>
                <w:sz w:val="24"/>
              </w:rPr>
            </w:pPr>
            <w:r w:rsidRPr="006D1C1C">
              <w:t>Ing. Robert Gál, Ph.D.</w:t>
            </w:r>
          </w:p>
        </w:tc>
        <w:tc>
          <w:tcPr>
            <w:tcW w:w="4605" w:type="dxa"/>
            <w:gridSpan w:val="8"/>
          </w:tcPr>
          <w:p w14:paraId="38A37046" w14:textId="77777777" w:rsidR="0067071D" w:rsidRDefault="0067071D" w:rsidP="00892117">
            <w:pPr>
              <w:jc w:val="both"/>
              <w:rPr>
                <w:sz w:val="24"/>
              </w:rPr>
            </w:pPr>
            <w:r w:rsidRPr="006D1C1C">
              <w:t>QK1920190</w:t>
            </w:r>
            <w:r>
              <w:t xml:space="preserve"> </w:t>
            </w:r>
            <w:r w:rsidRPr="006D1C1C">
              <w:t>Hmotnostní ztráty masa po tepelné úpravě: vliv vlastností čerstvého masa, použitého zařízení a parametrů kulinární úpravy</w:t>
            </w:r>
          </w:p>
        </w:tc>
        <w:tc>
          <w:tcPr>
            <w:tcW w:w="760" w:type="dxa"/>
            <w:gridSpan w:val="2"/>
            <w:vMerge w:val="restart"/>
          </w:tcPr>
          <w:p w14:paraId="71170CF6" w14:textId="77777777" w:rsidR="0067071D" w:rsidRDefault="0067071D" w:rsidP="00892117">
            <w:pPr>
              <w:jc w:val="center"/>
              <w:rPr>
                <w:sz w:val="24"/>
              </w:rPr>
            </w:pPr>
            <w:r>
              <w:rPr>
                <w:sz w:val="24"/>
              </w:rPr>
              <w:t>C</w:t>
            </w:r>
          </w:p>
        </w:tc>
        <w:tc>
          <w:tcPr>
            <w:tcW w:w="1383" w:type="dxa"/>
            <w:gridSpan w:val="4"/>
            <w:vMerge w:val="restart"/>
          </w:tcPr>
          <w:p w14:paraId="1C5929E9" w14:textId="77777777" w:rsidR="0067071D" w:rsidRDefault="0067071D" w:rsidP="00892117">
            <w:pPr>
              <w:jc w:val="center"/>
              <w:rPr>
                <w:sz w:val="24"/>
              </w:rPr>
            </w:pPr>
            <w:proofErr w:type="gramStart"/>
            <w:r w:rsidRPr="006D1C1C">
              <w:t>2019</w:t>
            </w:r>
            <w:r>
              <w:t xml:space="preserve"> – </w:t>
            </w:r>
            <w:r w:rsidRPr="006D1C1C">
              <w:t>2021</w:t>
            </w:r>
            <w:proofErr w:type="gramEnd"/>
          </w:p>
        </w:tc>
      </w:tr>
      <w:tr w:rsidR="0067071D" w14:paraId="4505ED1C" w14:textId="77777777" w:rsidTr="00CF63DB">
        <w:trPr>
          <w:gridAfter w:val="1"/>
          <w:wAfter w:w="56" w:type="dxa"/>
        </w:trPr>
        <w:tc>
          <w:tcPr>
            <w:tcW w:w="3152" w:type="dxa"/>
            <w:gridSpan w:val="3"/>
            <w:vMerge/>
          </w:tcPr>
          <w:p w14:paraId="3DDAD71A" w14:textId="77777777" w:rsidR="0067071D" w:rsidRDefault="0067071D" w:rsidP="00892117">
            <w:pPr>
              <w:jc w:val="both"/>
              <w:rPr>
                <w:sz w:val="24"/>
              </w:rPr>
            </w:pPr>
          </w:p>
        </w:tc>
        <w:tc>
          <w:tcPr>
            <w:tcW w:w="4605" w:type="dxa"/>
            <w:gridSpan w:val="8"/>
          </w:tcPr>
          <w:p w14:paraId="0F7AC4DC" w14:textId="77777777" w:rsidR="0067071D" w:rsidRPr="007F34F2" w:rsidRDefault="00031A7B" w:rsidP="00892117">
            <w:pPr>
              <w:jc w:val="both"/>
            </w:pPr>
            <w:hyperlink r:id="rId68" w:history="1">
              <w:r w:rsidR="0067071D" w:rsidRPr="00370DDC">
                <w:rPr>
                  <w:rStyle w:val="Hypertextovodkaz"/>
                </w:rPr>
                <w:t>https://www.isvavai.cz/cep?s=jednoduche-vyhledavani&amp;ss=detail&amp;n=0&amp;h=QK1920190</w:t>
              </w:r>
            </w:hyperlink>
          </w:p>
        </w:tc>
        <w:tc>
          <w:tcPr>
            <w:tcW w:w="760" w:type="dxa"/>
            <w:gridSpan w:val="2"/>
            <w:vMerge/>
          </w:tcPr>
          <w:p w14:paraId="73DED92D" w14:textId="77777777" w:rsidR="0067071D" w:rsidRDefault="0067071D" w:rsidP="00892117">
            <w:pPr>
              <w:jc w:val="center"/>
              <w:rPr>
                <w:sz w:val="24"/>
              </w:rPr>
            </w:pPr>
          </w:p>
        </w:tc>
        <w:tc>
          <w:tcPr>
            <w:tcW w:w="1383" w:type="dxa"/>
            <w:gridSpan w:val="4"/>
            <w:vMerge/>
          </w:tcPr>
          <w:p w14:paraId="473E8876" w14:textId="77777777" w:rsidR="0067071D" w:rsidRDefault="0067071D" w:rsidP="00892117">
            <w:pPr>
              <w:jc w:val="center"/>
              <w:rPr>
                <w:sz w:val="24"/>
              </w:rPr>
            </w:pPr>
          </w:p>
        </w:tc>
      </w:tr>
      <w:tr w:rsidR="0067071D" w14:paraId="1D445AF2" w14:textId="77777777" w:rsidTr="00CF63DB">
        <w:trPr>
          <w:gridAfter w:val="1"/>
          <w:wAfter w:w="56" w:type="dxa"/>
        </w:trPr>
        <w:tc>
          <w:tcPr>
            <w:tcW w:w="3152" w:type="dxa"/>
            <w:gridSpan w:val="3"/>
            <w:vMerge w:val="restart"/>
          </w:tcPr>
          <w:p w14:paraId="0F6627A3" w14:textId="77777777" w:rsidR="0067071D" w:rsidRDefault="0067071D" w:rsidP="00892117">
            <w:pPr>
              <w:spacing w:before="20" w:after="20" w:line="264" w:lineRule="auto"/>
              <w:jc w:val="both"/>
            </w:pPr>
            <w:r w:rsidRPr="006D1C1C">
              <w:t>prof. Ing. František</w:t>
            </w:r>
            <w:r>
              <w:t xml:space="preserve"> </w:t>
            </w:r>
            <w:r w:rsidRPr="006D1C1C">
              <w:t>Buňka, Ph.D.</w:t>
            </w:r>
            <w:r>
              <w:t xml:space="preserve"> </w:t>
            </w:r>
          </w:p>
          <w:p w14:paraId="5D0B513C" w14:textId="77777777" w:rsidR="0067071D" w:rsidRDefault="0067071D" w:rsidP="00892117">
            <w:pPr>
              <w:jc w:val="both"/>
              <w:rPr>
                <w:sz w:val="24"/>
              </w:rPr>
            </w:pPr>
            <w:r w:rsidRPr="006D1C1C">
              <w:t>prof. RNDr.</w:t>
            </w:r>
            <w:r>
              <w:t xml:space="preserve"> </w:t>
            </w:r>
            <w:r w:rsidRPr="006D1C1C">
              <w:t>Leona Buňková, Ph.D.</w:t>
            </w:r>
          </w:p>
        </w:tc>
        <w:tc>
          <w:tcPr>
            <w:tcW w:w="4605" w:type="dxa"/>
            <w:gridSpan w:val="8"/>
          </w:tcPr>
          <w:p w14:paraId="16384D68" w14:textId="77777777" w:rsidR="0067071D" w:rsidRDefault="0067071D" w:rsidP="00892117">
            <w:pPr>
              <w:jc w:val="both"/>
              <w:rPr>
                <w:sz w:val="24"/>
              </w:rPr>
            </w:pPr>
            <w:r w:rsidRPr="006D1C1C">
              <w:t>QK1710156</w:t>
            </w:r>
            <w:r>
              <w:t xml:space="preserve"> </w:t>
            </w:r>
            <w:r w:rsidRPr="006D1C1C">
              <w:t>Nové přístupy a metody analýzy pro zajištění kvality, bezpečnosti a zdravotní nezávadnosti sýrů, optimalizace jejich</w:t>
            </w:r>
            <w:r>
              <w:t xml:space="preserve"> </w:t>
            </w:r>
            <w:r w:rsidRPr="006D1C1C">
              <w:t>výroby a zefektivnění procesů hygieny a sanitace při současném</w:t>
            </w:r>
            <w:r>
              <w:t xml:space="preserve"> </w:t>
            </w:r>
            <w:r w:rsidRPr="006D1C1C">
              <w:t xml:space="preserve">snížení zátěže životního prostředí odpadními vodami </w:t>
            </w:r>
          </w:p>
        </w:tc>
        <w:tc>
          <w:tcPr>
            <w:tcW w:w="760" w:type="dxa"/>
            <w:gridSpan w:val="2"/>
            <w:vMerge w:val="restart"/>
          </w:tcPr>
          <w:p w14:paraId="08FE43C2" w14:textId="77777777" w:rsidR="0067071D" w:rsidRDefault="0067071D" w:rsidP="00892117">
            <w:pPr>
              <w:jc w:val="center"/>
              <w:rPr>
                <w:sz w:val="24"/>
              </w:rPr>
            </w:pPr>
            <w:r>
              <w:rPr>
                <w:sz w:val="24"/>
              </w:rPr>
              <w:t>C</w:t>
            </w:r>
          </w:p>
        </w:tc>
        <w:tc>
          <w:tcPr>
            <w:tcW w:w="1383" w:type="dxa"/>
            <w:gridSpan w:val="4"/>
            <w:vMerge w:val="restart"/>
          </w:tcPr>
          <w:p w14:paraId="1D7A2D10" w14:textId="77777777" w:rsidR="0067071D" w:rsidRPr="00CB665B" w:rsidRDefault="0067071D" w:rsidP="00892117">
            <w:pPr>
              <w:spacing w:before="20" w:after="20" w:line="264" w:lineRule="auto"/>
              <w:jc w:val="center"/>
            </w:pPr>
            <w:proofErr w:type="gramStart"/>
            <w:r w:rsidRPr="00CB665B">
              <w:t>2017</w:t>
            </w:r>
            <w:r>
              <w:t xml:space="preserve"> – </w:t>
            </w:r>
            <w:r w:rsidRPr="00CB665B">
              <w:t>2021</w:t>
            </w:r>
            <w:proofErr w:type="gramEnd"/>
          </w:p>
          <w:p w14:paraId="731F9281" w14:textId="77777777" w:rsidR="0067071D" w:rsidRDefault="0067071D" w:rsidP="00892117">
            <w:pPr>
              <w:jc w:val="center"/>
              <w:rPr>
                <w:sz w:val="24"/>
              </w:rPr>
            </w:pPr>
          </w:p>
        </w:tc>
      </w:tr>
      <w:tr w:rsidR="0067071D" w14:paraId="0C0E13E4" w14:textId="77777777" w:rsidTr="00CF63DB">
        <w:trPr>
          <w:gridAfter w:val="1"/>
          <w:wAfter w:w="56" w:type="dxa"/>
        </w:trPr>
        <w:tc>
          <w:tcPr>
            <w:tcW w:w="3152" w:type="dxa"/>
            <w:gridSpan w:val="3"/>
            <w:vMerge/>
          </w:tcPr>
          <w:p w14:paraId="6261C7F5" w14:textId="77777777" w:rsidR="0067071D" w:rsidRDefault="0067071D" w:rsidP="00892117">
            <w:pPr>
              <w:jc w:val="both"/>
              <w:rPr>
                <w:sz w:val="24"/>
              </w:rPr>
            </w:pPr>
          </w:p>
        </w:tc>
        <w:tc>
          <w:tcPr>
            <w:tcW w:w="4605" w:type="dxa"/>
            <w:gridSpan w:val="8"/>
          </w:tcPr>
          <w:p w14:paraId="5C40FE3C" w14:textId="77777777" w:rsidR="0067071D" w:rsidRPr="007F34F2" w:rsidRDefault="00031A7B" w:rsidP="00892117">
            <w:hyperlink r:id="rId69" w:history="1">
              <w:r w:rsidR="0067071D" w:rsidRPr="00370DDC">
                <w:rPr>
                  <w:rStyle w:val="Hypertextovodkaz"/>
                </w:rPr>
                <w:t>https://www.isvavai.cz/cep?s=jednoduche-vyhledavani&amp;ss=detail&amp;n=0&amp;h=QK1710156</w:t>
              </w:r>
            </w:hyperlink>
          </w:p>
        </w:tc>
        <w:tc>
          <w:tcPr>
            <w:tcW w:w="760" w:type="dxa"/>
            <w:gridSpan w:val="2"/>
            <w:vMerge/>
          </w:tcPr>
          <w:p w14:paraId="446623C8" w14:textId="77777777" w:rsidR="0067071D" w:rsidRDefault="0067071D" w:rsidP="00892117">
            <w:pPr>
              <w:jc w:val="center"/>
              <w:rPr>
                <w:sz w:val="24"/>
              </w:rPr>
            </w:pPr>
          </w:p>
        </w:tc>
        <w:tc>
          <w:tcPr>
            <w:tcW w:w="1383" w:type="dxa"/>
            <w:gridSpan w:val="4"/>
            <w:vMerge/>
          </w:tcPr>
          <w:p w14:paraId="1D777D49" w14:textId="77777777" w:rsidR="0067071D" w:rsidRDefault="0067071D" w:rsidP="00892117">
            <w:pPr>
              <w:jc w:val="center"/>
              <w:rPr>
                <w:sz w:val="24"/>
              </w:rPr>
            </w:pPr>
          </w:p>
        </w:tc>
      </w:tr>
      <w:tr w:rsidR="0067071D" w14:paraId="70FB4C78" w14:textId="77777777" w:rsidTr="00CF63DB">
        <w:trPr>
          <w:gridAfter w:val="1"/>
          <w:wAfter w:w="56" w:type="dxa"/>
        </w:trPr>
        <w:tc>
          <w:tcPr>
            <w:tcW w:w="3152" w:type="dxa"/>
            <w:gridSpan w:val="3"/>
            <w:vMerge w:val="restart"/>
          </w:tcPr>
          <w:p w14:paraId="131DD86A" w14:textId="77777777" w:rsidR="0067071D" w:rsidRDefault="0067071D" w:rsidP="00892117">
            <w:pPr>
              <w:jc w:val="both"/>
              <w:rPr>
                <w:sz w:val="24"/>
              </w:rPr>
            </w:pPr>
            <w:r w:rsidRPr="006D1C1C">
              <w:t>prof. RNDr. Vlastimil</w:t>
            </w:r>
            <w:r>
              <w:t xml:space="preserve"> </w:t>
            </w:r>
            <w:r w:rsidRPr="006D1C1C">
              <w:t>Kubáň, DrSc.</w:t>
            </w:r>
            <w:r>
              <w:t xml:space="preserve"> </w:t>
            </w:r>
            <w:r w:rsidRPr="006D1C1C">
              <w:t>prof. RNDr.</w:t>
            </w:r>
            <w:r>
              <w:t xml:space="preserve"> </w:t>
            </w:r>
            <w:r w:rsidRPr="006D1C1C">
              <w:t>Leona Buňková, Ph.D.</w:t>
            </w:r>
          </w:p>
        </w:tc>
        <w:tc>
          <w:tcPr>
            <w:tcW w:w="4605" w:type="dxa"/>
            <w:gridSpan w:val="8"/>
          </w:tcPr>
          <w:p w14:paraId="7B041207" w14:textId="77777777" w:rsidR="0067071D" w:rsidRDefault="0067071D" w:rsidP="00892117">
            <w:pPr>
              <w:jc w:val="both"/>
              <w:rPr>
                <w:sz w:val="24"/>
              </w:rPr>
            </w:pPr>
            <w:r w:rsidRPr="006D1C1C">
              <w:t>GA17-09594S Redukce obsahu biogenních aminů v modelových systémech</w:t>
            </w:r>
          </w:p>
        </w:tc>
        <w:tc>
          <w:tcPr>
            <w:tcW w:w="760" w:type="dxa"/>
            <w:gridSpan w:val="2"/>
            <w:vMerge w:val="restart"/>
          </w:tcPr>
          <w:p w14:paraId="6634873C" w14:textId="77777777" w:rsidR="0067071D" w:rsidRDefault="0067071D" w:rsidP="00892117">
            <w:pPr>
              <w:jc w:val="center"/>
              <w:rPr>
                <w:sz w:val="24"/>
              </w:rPr>
            </w:pPr>
            <w:r>
              <w:rPr>
                <w:sz w:val="24"/>
              </w:rPr>
              <w:t>B</w:t>
            </w:r>
          </w:p>
        </w:tc>
        <w:tc>
          <w:tcPr>
            <w:tcW w:w="1383" w:type="dxa"/>
            <w:gridSpan w:val="4"/>
            <w:vMerge w:val="restart"/>
          </w:tcPr>
          <w:p w14:paraId="0834E9D5" w14:textId="77777777" w:rsidR="0067071D" w:rsidRDefault="0067071D" w:rsidP="00892117">
            <w:pPr>
              <w:jc w:val="center"/>
              <w:rPr>
                <w:sz w:val="24"/>
              </w:rPr>
            </w:pPr>
            <w:proofErr w:type="gramStart"/>
            <w:r w:rsidRPr="006D1C1C">
              <w:t>2017</w:t>
            </w:r>
            <w:r>
              <w:t xml:space="preserve"> – </w:t>
            </w:r>
            <w:r w:rsidRPr="006D1C1C">
              <w:t>2019</w:t>
            </w:r>
            <w:proofErr w:type="gramEnd"/>
          </w:p>
        </w:tc>
      </w:tr>
      <w:tr w:rsidR="0067071D" w14:paraId="2D2E42F5" w14:textId="77777777" w:rsidTr="00CF63DB">
        <w:trPr>
          <w:gridAfter w:val="1"/>
          <w:wAfter w:w="56" w:type="dxa"/>
        </w:trPr>
        <w:tc>
          <w:tcPr>
            <w:tcW w:w="3152" w:type="dxa"/>
            <w:gridSpan w:val="3"/>
            <w:vMerge/>
          </w:tcPr>
          <w:p w14:paraId="73B18B5B" w14:textId="77777777" w:rsidR="0067071D" w:rsidRDefault="0067071D" w:rsidP="00892117">
            <w:pPr>
              <w:jc w:val="both"/>
              <w:rPr>
                <w:sz w:val="24"/>
              </w:rPr>
            </w:pPr>
          </w:p>
        </w:tc>
        <w:tc>
          <w:tcPr>
            <w:tcW w:w="4605" w:type="dxa"/>
            <w:gridSpan w:val="8"/>
          </w:tcPr>
          <w:p w14:paraId="7D3C1452" w14:textId="77777777" w:rsidR="0067071D" w:rsidRPr="007F34F2" w:rsidRDefault="00031A7B" w:rsidP="00892117">
            <w:pPr>
              <w:jc w:val="both"/>
            </w:pPr>
            <w:hyperlink r:id="rId70" w:history="1">
              <w:r w:rsidR="0067071D" w:rsidRPr="00370DDC">
                <w:rPr>
                  <w:rStyle w:val="Hypertextovodkaz"/>
                </w:rPr>
                <w:t>https://www.isvavai.cz/cep?s=jednoduche-vyhledavani&amp;ss=detail&amp;n=0&amp;h=GA17-09594S</w:t>
              </w:r>
            </w:hyperlink>
          </w:p>
        </w:tc>
        <w:tc>
          <w:tcPr>
            <w:tcW w:w="760" w:type="dxa"/>
            <w:gridSpan w:val="2"/>
            <w:vMerge/>
          </w:tcPr>
          <w:p w14:paraId="04E48E25" w14:textId="77777777" w:rsidR="0067071D" w:rsidRDefault="0067071D" w:rsidP="00892117">
            <w:pPr>
              <w:jc w:val="center"/>
              <w:rPr>
                <w:sz w:val="24"/>
              </w:rPr>
            </w:pPr>
          </w:p>
        </w:tc>
        <w:tc>
          <w:tcPr>
            <w:tcW w:w="1383" w:type="dxa"/>
            <w:gridSpan w:val="4"/>
            <w:vMerge/>
          </w:tcPr>
          <w:p w14:paraId="4F2DDAC3" w14:textId="77777777" w:rsidR="0067071D" w:rsidRDefault="0067071D" w:rsidP="00892117">
            <w:pPr>
              <w:jc w:val="center"/>
              <w:rPr>
                <w:sz w:val="24"/>
              </w:rPr>
            </w:pPr>
          </w:p>
        </w:tc>
      </w:tr>
      <w:tr w:rsidR="0067071D" w14:paraId="06B54F3F" w14:textId="77777777" w:rsidTr="00CF63DB">
        <w:trPr>
          <w:gridAfter w:val="1"/>
          <w:wAfter w:w="56" w:type="dxa"/>
        </w:trPr>
        <w:tc>
          <w:tcPr>
            <w:tcW w:w="3152" w:type="dxa"/>
            <w:gridSpan w:val="3"/>
            <w:vMerge w:val="restart"/>
          </w:tcPr>
          <w:p w14:paraId="62CB7BDB" w14:textId="77777777" w:rsidR="0067071D" w:rsidRDefault="0067071D" w:rsidP="00892117">
            <w:pPr>
              <w:jc w:val="both"/>
              <w:rPr>
                <w:sz w:val="24"/>
              </w:rPr>
            </w:pPr>
            <w:r w:rsidRPr="001F7441">
              <w:t>doc. Ing. Daniela Sumczynski, Ph.D.</w:t>
            </w:r>
          </w:p>
        </w:tc>
        <w:tc>
          <w:tcPr>
            <w:tcW w:w="4605" w:type="dxa"/>
            <w:gridSpan w:val="8"/>
          </w:tcPr>
          <w:p w14:paraId="335B6C02" w14:textId="77777777" w:rsidR="0067071D" w:rsidRDefault="0067071D" w:rsidP="00892117">
            <w:pPr>
              <w:jc w:val="both"/>
              <w:rPr>
                <w:sz w:val="24"/>
              </w:rPr>
            </w:pPr>
            <w:r w:rsidRPr="006D1C1C">
              <w:t>02/1/2016/GAMA Vývoj cereální směsi se zvýšenou biologickou hodnotou</w:t>
            </w:r>
          </w:p>
        </w:tc>
        <w:tc>
          <w:tcPr>
            <w:tcW w:w="760" w:type="dxa"/>
            <w:gridSpan w:val="2"/>
            <w:vMerge w:val="restart"/>
          </w:tcPr>
          <w:p w14:paraId="554B4E55" w14:textId="77777777" w:rsidR="0067071D" w:rsidRDefault="0067071D" w:rsidP="00892117">
            <w:pPr>
              <w:jc w:val="center"/>
              <w:rPr>
                <w:sz w:val="24"/>
              </w:rPr>
            </w:pPr>
            <w:r>
              <w:rPr>
                <w:sz w:val="24"/>
              </w:rPr>
              <w:t>B</w:t>
            </w:r>
          </w:p>
        </w:tc>
        <w:tc>
          <w:tcPr>
            <w:tcW w:w="1383" w:type="dxa"/>
            <w:gridSpan w:val="4"/>
            <w:vMerge w:val="restart"/>
          </w:tcPr>
          <w:p w14:paraId="45090944" w14:textId="77777777" w:rsidR="0067071D" w:rsidRDefault="0067071D" w:rsidP="00892117">
            <w:pPr>
              <w:jc w:val="center"/>
              <w:rPr>
                <w:sz w:val="24"/>
              </w:rPr>
            </w:pPr>
            <w:proofErr w:type="gramStart"/>
            <w:r w:rsidRPr="006D1C1C">
              <w:t>2017</w:t>
            </w:r>
            <w:r>
              <w:t xml:space="preserve"> – </w:t>
            </w:r>
            <w:r w:rsidRPr="006D1C1C">
              <w:t>2018</w:t>
            </w:r>
            <w:proofErr w:type="gramEnd"/>
          </w:p>
        </w:tc>
      </w:tr>
      <w:tr w:rsidR="0067071D" w14:paraId="61C80AF4" w14:textId="77777777" w:rsidTr="00CF63DB">
        <w:trPr>
          <w:gridAfter w:val="1"/>
          <w:wAfter w:w="56" w:type="dxa"/>
        </w:trPr>
        <w:tc>
          <w:tcPr>
            <w:tcW w:w="3152" w:type="dxa"/>
            <w:gridSpan w:val="3"/>
            <w:vMerge/>
          </w:tcPr>
          <w:p w14:paraId="74ADD9AF" w14:textId="77777777" w:rsidR="0067071D" w:rsidRDefault="0067071D" w:rsidP="00892117">
            <w:pPr>
              <w:jc w:val="both"/>
              <w:rPr>
                <w:sz w:val="24"/>
              </w:rPr>
            </w:pPr>
          </w:p>
        </w:tc>
        <w:tc>
          <w:tcPr>
            <w:tcW w:w="4605" w:type="dxa"/>
            <w:gridSpan w:val="8"/>
          </w:tcPr>
          <w:p w14:paraId="4C84F873" w14:textId="56101B3F" w:rsidR="0067071D" w:rsidRPr="00C70CAD" w:rsidRDefault="001F7441" w:rsidP="001F7441">
            <w:pPr>
              <w:jc w:val="both"/>
            </w:pPr>
            <w:r w:rsidRPr="001F7441">
              <w:t>Technické řešení spočívá ve vývoji nové potravinářské cereální směsi s vyšší biologickou hodnotou díky obsahu netradičních surovin, která plní úlohu funkční potraviny, a to převážně z důvodu vysokého obsahu vitaminů, minerálních látek, esenciálních aminokyselin, polyfenolů a pigmentů s antioxidačními účinky a vlákniny, které jsou nezbytné pro zdravé fungování lidského organizmu. V rámci projektu byly připraveny netradiční cereální směsi se zvýšenou biologickou hodnotou. U nich byly stanoveny základní nutriční znaky jako vlhkost, popel, lipidy, škrob a bílkoviny, a to i v rámci skladovacího pokusu. Dále ze základních nutričních charakteristik byl stanoven obsah volných cukrů a také byly stanoveny vázané aminokyseliny. Z oblasti biologicky aktivních látek byl stanoven celkový obsah antokyanů a polyfenolů spektrofotometricky, poté pomocí chromatografických metod byla detekována jednotlivá antokyanová barviva a polyfenoly (</w:t>
            </w:r>
            <w:proofErr w:type="spellStart"/>
            <w:r w:rsidRPr="001F7441">
              <w:t>flavonoidy</w:t>
            </w:r>
            <w:proofErr w:type="spellEnd"/>
            <w:r w:rsidRPr="001F7441">
              <w:t xml:space="preserve">, stilben a </w:t>
            </w:r>
            <w:proofErr w:type="spellStart"/>
            <w:r w:rsidRPr="001F7441">
              <w:t>polyfenolické</w:t>
            </w:r>
            <w:proofErr w:type="spellEnd"/>
            <w:r w:rsidRPr="001F7441">
              <w:t xml:space="preserve"> kyseliny). Následně byly z oblasti biologicky aktivních látek analyzovány vitaminy B-komplexu, vitamin C a E. U vzorků cereálních směsí byla provedena jejich senzorická analýza.</w:t>
            </w:r>
          </w:p>
        </w:tc>
        <w:tc>
          <w:tcPr>
            <w:tcW w:w="760" w:type="dxa"/>
            <w:gridSpan w:val="2"/>
            <w:vMerge/>
          </w:tcPr>
          <w:p w14:paraId="243C2095" w14:textId="77777777" w:rsidR="0067071D" w:rsidRDefault="0067071D" w:rsidP="00892117">
            <w:pPr>
              <w:jc w:val="center"/>
              <w:rPr>
                <w:sz w:val="24"/>
              </w:rPr>
            </w:pPr>
          </w:p>
        </w:tc>
        <w:tc>
          <w:tcPr>
            <w:tcW w:w="1383" w:type="dxa"/>
            <w:gridSpan w:val="4"/>
            <w:vMerge/>
          </w:tcPr>
          <w:p w14:paraId="31BAAE93" w14:textId="77777777" w:rsidR="0067071D" w:rsidRDefault="0067071D" w:rsidP="00892117">
            <w:pPr>
              <w:jc w:val="center"/>
              <w:rPr>
                <w:sz w:val="24"/>
              </w:rPr>
            </w:pPr>
          </w:p>
        </w:tc>
      </w:tr>
      <w:tr w:rsidR="0067071D" w14:paraId="3D3DBC7C" w14:textId="77777777" w:rsidTr="00CF63DB">
        <w:trPr>
          <w:gridAfter w:val="1"/>
          <w:wAfter w:w="56" w:type="dxa"/>
          <w:trHeight w:val="318"/>
        </w:trPr>
        <w:tc>
          <w:tcPr>
            <w:tcW w:w="9900" w:type="dxa"/>
            <w:gridSpan w:val="17"/>
            <w:shd w:val="clear" w:color="auto" w:fill="F7CAAC"/>
          </w:tcPr>
          <w:p w14:paraId="52590C67" w14:textId="77777777" w:rsidR="0067071D" w:rsidRDefault="0067071D" w:rsidP="00892117">
            <w:pPr>
              <w:jc w:val="both"/>
              <w:rPr>
                <w:b/>
              </w:rPr>
            </w:pPr>
            <w:r>
              <w:rPr>
                <w:b/>
              </w:rPr>
              <w:t>Přehled řešených projektů a dalších aktivit v rámci spolupráce s praxí u profesně zaměřeného bakalářského a magisterského studijního programu</w:t>
            </w:r>
          </w:p>
        </w:tc>
      </w:tr>
      <w:tr w:rsidR="0067071D" w14:paraId="6D2A93F8" w14:textId="77777777" w:rsidTr="00CF63DB">
        <w:trPr>
          <w:gridAfter w:val="1"/>
          <w:wAfter w:w="56" w:type="dxa"/>
          <w:cantSplit/>
          <w:trHeight w:val="283"/>
        </w:trPr>
        <w:tc>
          <w:tcPr>
            <w:tcW w:w="3152" w:type="dxa"/>
            <w:gridSpan w:val="3"/>
            <w:shd w:val="clear" w:color="auto" w:fill="F7CAAC"/>
          </w:tcPr>
          <w:p w14:paraId="0474BE90" w14:textId="77777777" w:rsidR="0067071D" w:rsidRDefault="0067071D" w:rsidP="00892117">
            <w:pPr>
              <w:jc w:val="both"/>
              <w:rPr>
                <w:b/>
              </w:rPr>
            </w:pPr>
            <w:r>
              <w:rPr>
                <w:b/>
              </w:rPr>
              <w:t>Pracoviště praxe</w:t>
            </w:r>
          </w:p>
        </w:tc>
        <w:tc>
          <w:tcPr>
            <w:tcW w:w="4605" w:type="dxa"/>
            <w:gridSpan w:val="8"/>
            <w:shd w:val="clear" w:color="auto" w:fill="F7CAAC"/>
          </w:tcPr>
          <w:p w14:paraId="0DBF41CE" w14:textId="77777777" w:rsidR="0067071D" w:rsidRDefault="0067071D" w:rsidP="00892117">
            <w:pPr>
              <w:jc w:val="both"/>
              <w:rPr>
                <w:b/>
              </w:rPr>
            </w:pPr>
            <w:r>
              <w:rPr>
                <w:b/>
              </w:rPr>
              <w:t xml:space="preserve">Název či popis projektu uskutečňovaného ve spolupráci s praxí </w:t>
            </w:r>
          </w:p>
        </w:tc>
        <w:tc>
          <w:tcPr>
            <w:tcW w:w="2143" w:type="dxa"/>
            <w:gridSpan w:val="6"/>
            <w:shd w:val="clear" w:color="auto" w:fill="F7CAAC"/>
          </w:tcPr>
          <w:p w14:paraId="7D4C24BE" w14:textId="77777777" w:rsidR="0067071D" w:rsidRDefault="0067071D" w:rsidP="00892117">
            <w:pPr>
              <w:jc w:val="center"/>
              <w:rPr>
                <w:b/>
                <w:sz w:val="24"/>
              </w:rPr>
            </w:pPr>
            <w:r>
              <w:rPr>
                <w:b/>
              </w:rPr>
              <w:t>Období</w:t>
            </w:r>
          </w:p>
        </w:tc>
      </w:tr>
      <w:tr w:rsidR="0067071D" w14:paraId="5942625A" w14:textId="77777777" w:rsidTr="00CF63DB">
        <w:trPr>
          <w:gridAfter w:val="1"/>
          <w:wAfter w:w="56" w:type="dxa"/>
        </w:trPr>
        <w:tc>
          <w:tcPr>
            <w:tcW w:w="3152" w:type="dxa"/>
            <w:gridSpan w:val="3"/>
          </w:tcPr>
          <w:p w14:paraId="157B702E" w14:textId="77777777" w:rsidR="0067071D" w:rsidRDefault="0067071D" w:rsidP="00892117">
            <w:pPr>
              <w:jc w:val="both"/>
              <w:rPr>
                <w:sz w:val="24"/>
              </w:rPr>
            </w:pPr>
          </w:p>
        </w:tc>
        <w:tc>
          <w:tcPr>
            <w:tcW w:w="4605" w:type="dxa"/>
            <w:gridSpan w:val="8"/>
          </w:tcPr>
          <w:p w14:paraId="3B8B5B85" w14:textId="77777777" w:rsidR="0067071D" w:rsidRDefault="0067071D" w:rsidP="00892117">
            <w:pPr>
              <w:jc w:val="center"/>
              <w:rPr>
                <w:sz w:val="24"/>
              </w:rPr>
            </w:pPr>
          </w:p>
        </w:tc>
        <w:tc>
          <w:tcPr>
            <w:tcW w:w="2143" w:type="dxa"/>
            <w:gridSpan w:val="6"/>
          </w:tcPr>
          <w:p w14:paraId="6C42C9BE" w14:textId="77777777" w:rsidR="0067071D" w:rsidRDefault="0067071D" w:rsidP="00892117">
            <w:pPr>
              <w:jc w:val="center"/>
              <w:rPr>
                <w:sz w:val="24"/>
              </w:rPr>
            </w:pPr>
          </w:p>
        </w:tc>
      </w:tr>
      <w:tr w:rsidR="0067071D" w14:paraId="763A0CFC" w14:textId="77777777" w:rsidTr="00CF63DB">
        <w:trPr>
          <w:gridAfter w:val="1"/>
          <w:wAfter w:w="56" w:type="dxa"/>
        </w:trPr>
        <w:tc>
          <w:tcPr>
            <w:tcW w:w="3152" w:type="dxa"/>
            <w:gridSpan w:val="3"/>
          </w:tcPr>
          <w:p w14:paraId="62C3F8ED" w14:textId="77777777" w:rsidR="0067071D" w:rsidRDefault="0067071D" w:rsidP="00892117">
            <w:pPr>
              <w:jc w:val="both"/>
              <w:rPr>
                <w:sz w:val="24"/>
              </w:rPr>
            </w:pPr>
          </w:p>
        </w:tc>
        <w:tc>
          <w:tcPr>
            <w:tcW w:w="4605" w:type="dxa"/>
            <w:gridSpan w:val="8"/>
          </w:tcPr>
          <w:p w14:paraId="13317AF6" w14:textId="77777777" w:rsidR="0067071D" w:rsidRDefault="0067071D" w:rsidP="00892117">
            <w:pPr>
              <w:jc w:val="center"/>
              <w:rPr>
                <w:sz w:val="24"/>
              </w:rPr>
            </w:pPr>
          </w:p>
        </w:tc>
        <w:tc>
          <w:tcPr>
            <w:tcW w:w="2143" w:type="dxa"/>
            <w:gridSpan w:val="6"/>
          </w:tcPr>
          <w:p w14:paraId="6C46E131" w14:textId="77777777" w:rsidR="0067071D" w:rsidRDefault="0067071D" w:rsidP="00892117">
            <w:pPr>
              <w:jc w:val="center"/>
              <w:rPr>
                <w:sz w:val="24"/>
              </w:rPr>
            </w:pPr>
          </w:p>
        </w:tc>
      </w:tr>
      <w:tr w:rsidR="0067071D" w14:paraId="65DF40EC" w14:textId="77777777" w:rsidTr="00CF63DB">
        <w:trPr>
          <w:gridAfter w:val="1"/>
          <w:wAfter w:w="56" w:type="dxa"/>
        </w:trPr>
        <w:tc>
          <w:tcPr>
            <w:tcW w:w="3152" w:type="dxa"/>
            <w:gridSpan w:val="3"/>
          </w:tcPr>
          <w:p w14:paraId="2C1106E0" w14:textId="77777777" w:rsidR="0067071D" w:rsidRDefault="0067071D" w:rsidP="00892117">
            <w:pPr>
              <w:jc w:val="both"/>
              <w:rPr>
                <w:sz w:val="24"/>
              </w:rPr>
            </w:pPr>
          </w:p>
        </w:tc>
        <w:tc>
          <w:tcPr>
            <w:tcW w:w="4605" w:type="dxa"/>
            <w:gridSpan w:val="8"/>
          </w:tcPr>
          <w:p w14:paraId="2441856F" w14:textId="77777777" w:rsidR="0067071D" w:rsidRDefault="0067071D" w:rsidP="00892117">
            <w:pPr>
              <w:jc w:val="center"/>
              <w:rPr>
                <w:sz w:val="24"/>
              </w:rPr>
            </w:pPr>
          </w:p>
        </w:tc>
        <w:tc>
          <w:tcPr>
            <w:tcW w:w="2143" w:type="dxa"/>
            <w:gridSpan w:val="6"/>
          </w:tcPr>
          <w:p w14:paraId="00A8C6CC" w14:textId="77777777" w:rsidR="0067071D" w:rsidRDefault="0067071D" w:rsidP="00892117">
            <w:pPr>
              <w:jc w:val="center"/>
              <w:rPr>
                <w:sz w:val="24"/>
              </w:rPr>
            </w:pPr>
          </w:p>
        </w:tc>
      </w:tr>
      <w:tr w:rsidR="0067071D" w14:paraId="6AF9CF1C" w14:textId="77777777" w:rsidTr="00CF63DB">
        <w:trPr>
          <w:gridAfter w:val="1"/>
          <w:wAfter w:w="56" w:type="dxa"/>
        </w:trPr>
        <w:tc>
          <w:tcPr>
            <w:tcW w:w="3152" w:type="dxa"/>
            <w:gridSpan w:val="3"/>
          </w:tcPr>
          <w:p w14:paraId="40CA7C25" w14:textId="77777777" w:rsidR="0067071D" w:rsidRDefault="0067071D" w:rsidP="00892117">
            <w:pPr>
              <w:jc w:val="both"/>
              <w:rPr>
                <w:sz w:val="24"/>
              </w:rPr>
            </w:pPr>
          </w:p>
        </w:tc>
        <w:tc>
          <w:tcPr>
            <w:tcW w:w="4605" w:type="dxa"/>
            <w:gridSpan w:val="8"/>
          </w:tcPr>
          <w:p w14:paraId="330977A7" w14:textId="77777777" w:rsidR="0067071D" w:rsidRDefault="0067071D" w:rsidP="00892117">
            <w:pPr>
              <w:jc w:val="center"/>
              <w:rPr>
                <w:sz w:val="24"/>
              </w:rPr>
            </w:pPr>
          </w:p>
        </w:tc>
        <w:tc>
          <w:tcPr>
            <w:tcW w:w="2143" w:type="dxa"/>
            <w:gridSpan w:val="6"/>
          </w:tcPr>
          <w:p w14:paraId="0D3FFDD7" w14:textId="77777777" w:rsidR="0067071D" w:rsidRDefault="0067071D" w:rsidP="00892117">
            <w:pPr>
              <w:jc w:val="center"/>
              <w:rPr>
                <w:sz w:val="24"/>
              </w:rPr>
            </w:pPr>
          </w:p>
        </w:tc>
      </w:tr>
      <w:tr w:rsidR="0067071D" w14:paraId="79E9227E" w14:textId="77777777" w:rsidTr="00CF63DB">
        <w:trPr>
          <w:gridAfter w:val="1"/>
          <w:wAfter w:w="56" w:type="dxa"/>
        </w:trPr>
        <w:tc>
          <w:tcPr>
            <w:tcW w:w="3152" w:type="dxa"/>
            <w:gridSpan w:val="3"/>
          </w:tcPr>
          <w:p w14:paraId="15AB3BDF" w14:textId="77777777" w:rsidR="0067071D" w:rsidRDefault="0067071D" w:rsidP="00892117">
            <w:pPr>
              <w:jc w:val="both"/>
              <w:rPr>
                <w:sz w:val="24"/>
              </w:rPr>
            </w:pPr>
          </w:p>
        </w:tc>
        <w:tc>
          <w:tcPr>
            <w:tcW w:w="4605" w:type="dxa"/>
            <w:gridSpan w:val="8"/>
          </w:tcPr>
          <w:p w14:paraId="65249CEC" w14:textId="77777777" w:rsidR="0067071D" w:rsidRDefault="0067071D" w:rsidP="00892117">
            <w:pPr>
              <w:jc w:val="center"/>
              <w:rPr>
                <w:sz w:val="24"/>
              </w:rPr>
            </w:pPr>
          </w:p>
        </w:tc>
        <w:tc>
          <w:tcPr>
            <w:tcW w:w="2143" w:type="dxa"/>
            <w:gridSpan w:val="6"/>
          </w:tcPr>
          <w:p w14:paraId="48A4EB71" w14:textId="77777777" w:rsidR="0067071D" w:rsidRDefault="0067071D" w:rsidP="00892117">
            <w:pPr>
              <w:jc w:val="center"/>
              <w:rPr>
                <w:sz w:val="24"/>
              </w:rPr>
            </w:pPr>
          </w:p>
        </w:tc>
      </w:tr>
      <w:tr w:rsidR="0067071D" w14:paraId="580544EB" w14:textId="77777777" w:rsidTr="00CF63DB">
        <w:trPr>
          <w:gridAfter w:val="1"/>
          <w:wAfter w:w="56" w:type="dxa"/>
        </w:trPr>
        <w:tc>
          <w:tcPr>
            <w:tcW w:w="9900" w:type="dxa"/>
            <w:gridSpan w:val="17"/>
            <w:shd w:val="clear" w:color="auto" w:fill="F7CAAC"/>
          </w:tcPr>
          <w:p w14:paraId="0C8B533F" w14:textId="77777777" w:rsidR="0067071D" w:rsidRDefault="0067071D" w:rsidP="00892117">
            <w:pPr>
              <w:jc w:val="both"/>
              <w:rPr>
                <w:sz w:val="24"/>
              </w:rPr>
            </w:pPr>
            <w:r>
              <w:rPr>
                <w:b/>
              </w:rPr>
              <w:lastRenderedPageBreak/>
              <w:t>Odborné aktivity vztahující se k tvůrčí, resp. vědecké a umělecké činnosti vysoké školy, která souvisí se studijním programem</w:t>
            </w:r>
          </w:p>
        </w:tc>
      </w:tr>
      <w:tr w:rsidR="0067071D" w14:paraId="10DCF7A7" w14:textId="77777777" w:rsidTr="00CF63DB">
        <w:trPr>
          <w:gridAfter w:val="1"/>
          <w:wAfter w:w="56" w:type="dxa"/>
          <w:trHeight w:val="2422"/>
        </w:trPr>
        <w:tc>
          <w:tcPr>
            <w:tcW w:w="9900" w:type="dxa"/>
            <w:gridSpan w:val="17"/>
            <w:shd w:val="clear" w:color="auto" w:fill="FFFFFF"/>
          </w:tcPr>
          <w:p w14:paraId="5D31CB94" w14:textId="77777777" w:rsidR="0067071D" w:rsidRDefault="0067071D" w:rsidP="00892117">
            <w:pPr>
              <w:spacing w:before="120" w:after="120" w:line="264" w:lineRule="auto"/>
              <w:jc w:val="both"/>
            </w:pPr>
            <w:r>
              <w:t xml:space="preserve">Pedagogická činnost akademických pracovníků zavádí a reflektuje ve výuce studijního programu Potravinářské biotechnologie a aplikovaná mikrobiologie poznatky vědecko-výzkumné činnosti ve specifických oblastech s aktivní spoluprací studentů. V aspektu </w:t>
            </w:r>
            <w:proofErr w:type="spellStart"/>
            <w:r>
              <w:t>VaV</w:t>
            </w:r>
            <w:proofErr w:type="spellEnd"/>
            <w:r>
              <w:t xml:space="preserve"> aktivit mají studenti možnost zapojovat se do podávaných projektů základního i aplikovaného výzkumu (GAČR, TAČR, </w:t>
            </w:r>
            <w:proofErr w:type="spellStart"/>
            <w:r>
              <w:t>MZe</w:t>
            </w:r>
            <w:proofErr w:type="spellEnd"/>
            <w:r>
              <w:t xml:space="preserve"> ČR). </w:t>
            </w:r>
            <w:r w:rsidRPr="005D6C3A">
              <w:t xml:space="preserve">Mimo granty uvedené výše s oblastí biotechnologií souvisí i další řešené projekty, např. projekt TA ČR TK01030054 </w:t>
            </w:r>
            <w:r w:rsidRPr="005D6C3A">
              <w:rPr>
                <w:i/>
                <w:iCs/>
              </w:rPr>
              <w:t xml:space="preserve">Řízená podporovaná mikrobiální </w:t>
            </w:r>
            <w:proofErr w:type="spellStart"/>
            <w:r w:rsidRPr="005D6C3A">
              <w:rPr>
                <w:i/>
                <w:iCs/>
              </w:rPr>
              <w:t>methanogeneze</w:t>
            </w:r>
            <w:proofErr w:type="spellEnd"/>
            <w:r w:rsidRPr="005D6C3A">
              <w:rPr>
                <w:i/>
                <w:iCs/>
              </w:rPr>
              <w:t xml:space="preserve"> in </w:t>
            </w:r>
            <w:proofErr w:type="spellStart"/>
            <w:r w:rsidRPr="005D6C3A">
              <w:rPr>
                <w:i/>
                <w:iCs/>
              </w:rPr>
              <w:t>situ</w:t>
            </w:r>
            <w:proofErr w:type="spellEnd"/>
            <w:r w:rsidRPr="005D6C3A">
              <w:rPr>
                <w:i/>
                <w:iCs/>
              </w:rPr>
              <w:t xml:space="preserve"> </w:t>
            </w:r>
            <w:r w:rsidRPr="005D6C3A">
              <w:t xml:space="preserve">nebo projekt programu Horizon </w:t>
            </w:r>
            <w:proofErr w:type="spellStart"/>
            <w:r w:rsidRPr="005D6C3A">
              <w:rPr>
                <w:i/>
                <w:iCs/>
              </w:rPr>
              <w:t>Strategies</w:t>
            </w:r>
            <w:proofErr w:type="spellEnd"/>
            <w:r w:rsidRPr="005D6C3A">
              <w:rPr>
                <w:i/>
                <w:iCs/>
              </w:rPr>
              <w:t xml:space="preserve"> </w:t>
            </w:r>
            <w:proofErr w:type="spellStart"/>
            <w:r w:rsidRPr="005D6C3A">
              <w:rPr>
                <w:i/>
                <w:iCs/>
              </w:rPr>
              <w:t>of</w:t>
            </w:r>
            <w:proofErr w:type="spellEnd"/>
            <w:r w:rsidRPr="005D6C3A">
              <w:rPr>
                <w:i/>
                <w:iCs/>
              </w:rPr>
              <w:t xml:space="preserve"> </w:t>
            </w:r>
            <w:proofErr w:type="spellStart"/>
            <w:r w:rsidRPr="005D6C3A">
              <w:rPr>
                <w:i/>
                <w:iCs/>
              </w:rPr>
              <w:t>circular</w:t>
            </w:r>
            <w:proofErr w:type="spellEnd"/>
            <w:r w:rsidRPr="005D6C3A">
              <w:rPr>
                <w:i/>
                <w:iCs/>
              </w:rPr>
              <w:t xml:space="preserve"> </w:t>
            </w:r>
            <w:proofErr w:type="spellStart"/>
            <w:r w:rsidRPr="005D6C3A">
              <w:rPr>
                <w:i/>
                <w:iCs/>
              </w:rPr>
              <w:t>Economy</w:t>
            </w:r>
            <w:proofErr w:type="spellEnd"/>
            <w:r w:rsidRPr="005D6C3A">
              <w:rPr>
                <w:i/>
                <w:iCs/>
              </w:rPr>
              <w:t xml:space="preserve"> and </w:t>
            </w:r>
            <w:proofErr w:type="spellStart"/>
            <w:r w:rsidRPr="005D6C3A">
              <w:rPr>
                <w:i/>
                <w:iCs/>
              </w:rPr>
              <w:t>Advanced</w:t>
            </w:r>
            <w:proofErr w:type="spellEnd"/>
            <w:r w:rsidRPr="005D6C3A">
              <w:rPr>
                <w:i/>
                <w:iCs/>
              </w:rPr>
              <w:t xml:space="preserve"> bio-</w:t>
            </w:r>
            <w:proofErr w:type="spellStart"/>
            <w:r w:rsidRPr="005D6C3A">
              <w:rPr>
                <w:i/>
                <w:iCs/>
              </w:rPr>
              <w:t>based</w:t>
            </w:r>
            <w:proofErr w:type="spellEnd"/>
            <w:r w:rsidRPr="005D6C3A">
              <w:rPr>
                <w:i/>
                <w:iCs/>
              </w:rPr>
              <w:t xml:space="preserve"> </w:t>
            </w:r>
            <w:proofErr w:type="spellStart"/>
            <w:r w:rsidRPr="005D6C3A">
              <w:rPr>
                <w:i/>
                <w:iCs/>
              </w:rPr>
              <w:t>solutions</w:t>
            </w:r>
            <w:proofErr w:type="spellEnd"/>
            <w:r w:rsidRPr="005D6C3A">
              <w:rPr>
                <w:i/>
                <w:iCs/>
              </w:rPr>
              <w:t xml:space="preserve"> to </w:t>
            </w:r>
            <w:proofErr w:type="spellStart"/>
            <w:r w:rsidRPr="005D6C3A">
              <w:rPr>
                <w:i/>
                <w:iCs/>
              </w:rPr>
              <w:t>keep</w:t>
            </w:r>
            <w:proofErr w:type="spellEnd"/>
            <w:r w:rsidRPr="005D6C3A">
              <w:rPr>
                <w:i/>
                <w:iCs/>
              </w:rPr>
              <w:t xml:space="preserve"> </w:t>
            </w:r>
            <w:proofErr w:type="spellStart"/>
            <w:r w:rsidRPr="005D6C3A">
              <w:rPr>
                <w:i/>
                <w:iCs/>
              </w:rPr>
              <w:t>our</w:t>
            </w:r>
            <w:proofErr w:type="spellEnd"/>
            <w:r w:rsidRPr="005D6C3A">
              <w:rPr>
                <w:i/>
                <w:iCs/>
              </w:rPr>
              <w:t xml:space="preserve"> </w:t>
            </w:r>
            <w:proofErr w:type="spellStart"/>
            <w:r w:rsidRPr="005D6C3A">
              <w:rPr>
                <w:i/>
                <w:iCs/>
              </w:rPr>
              <w:t>Lands</w:t>
            </w:r>
            <w:proofErr w:type="spellEnd"/>
            <w:r w:rsidRPr="005D6C3A">
              <w:rPr>
                <w:i/>
                <w:iCs/>
              </w:rPr>
              <w:t xml:space="preserve"> and </w:t>
            </w:r>
            <w:proofErr w:type="spellStart"/>
            <w:r w:rsidRPr="005D6C3A">
              <w:rPr>
                <w:i/>
                <w:iCs/>
              </w:rPr>
              <w:t>seas</w:t>
            </w:r>
            <w:proofErr w:type="spellEnd"/>
            <w:r w:rsidRPr="005D6C3A">
              <w:rPr>
                <w:i/>
                <w:iCs/>
              </w:rPr>
              <w:t xml:space="preserve"> </w:t>
            </w:r>
            <w:proofErr w:type="spellStart"/>
            <w:r w:rsidRPr="005D6C3A">
              <w:rPr>
                <w:i/>
                <w:iCs/>
              </w:rPr>
              <w:t>alIVE</w:t>
            </w:r>
            <w:proofErr w:type="spellEnd"/>
            <w:r w:rsidRPr="005D6C3A">
              <w:t xml:space="preserve"> </w:t>
            </w:r>
            <w:proofErr w:type="spellStart"/>
            <w:r w:rsidRPr="005D6C3A">
              <w:rPr>
                <w:i/>
                <w:iCs/>
              </w:rPr>
              <w:t>from</w:t>
            </w:r>
            <w:proofErr w:type="spellEnd"/>
            <w:r w:rsidRPr="005D6C3A">
              <w:rPr>
                <w:i/>
                <w:iCs/>
              </w:rPr>
              <w:t xml:space="preserve"> </w:t>
            </w:r>
            <w:proofErr w:type="spellStart"/>
            <w:r w:rsidRPr="005D6C3A">
              <w:rPr>
                <w:i/>
                <w:iCs/>
              </w:rPr>
              <w:t>plastics</w:t>
            </w:r>
            <w:proofErr w:type="spellEnd"/>
            <w:r w:rsidRPr="005D6C3A">
              <w:rPr>
                <w:i/>
                <w:iCs/>
              </w:rPr>
              <w:t xml:space="preserve"> </w:t>
            </w:r>
            <w:proofErr w:type="spellStart"/>
            <w:r w:rsidRPr="005D6C3A">
              <w:rPr>
                <w:i/>
                <w:iCs/>
              </w:rPr>
              <w:t>contamination</w:t>
            </w:r>
            <w:proofErr w:type="spellEnd"/>
            <w:r w:rsidRPr="005D6C3A">
              <w:t xml:space="preserve"> (SEALIVE).</w:t>
            </w:r>
          </w:p>
          <w:p w14:paraId="5A5BCF4C" w14:textId="77777777" w:rsidR="0067071D" w:rsidRDefault="0067071D" w:rsidP="00892117">
            <w:pPr>
              <w:pStyle w:val="Default"/>
              <w:spacing w:before="120" w:after="120" w:line="264" w:lineRule="auto"/>
              <w:jc w:val="both"/>
              <w:rPr>
                <w:sz w:val="20"/>
                <w:szCs w:val="20"/>
              </w:rPr>
            </w:pPr>
            <w:r>
              <w:rPr>
                <w:sz w:val="20"/>
                <w:szCs w:val="20"/>
              </w:rPr>
              <w:t xml:space="preserve">Fakulta technologická pořádá letní stáže, umožňující studentům participaci na </w:t>
            </w:r>
            <w:proofErr w:type="spellStart"/>
            <w:r>
              <w:rPr>
                <w:sz w:val="20"/>
                <w:szCs w:val="20"/>
              </w:rPr>
              <w:t>VaV</w:t>
            </w:r>
            <w:proofErr w:type="spellEnd"/>
            <w:r>
              <w:rPr>
                <w:sz w:val="20"/>
                <w:szCs w:val="20"/>
              </w:rPr>
              <w:t xml:space="preserve"> činnostech. Výsledky výzkumů jsou studenty prezentovány v rámci Studentské vědecké odborné konference, rozdělené do tří sekcí podle zaměření fakultního výzkumu, na Vědy o živé a neživé přírodě, Technické vědy a Potravinářství. Studenti příbuzných programů (Technologie a hodnocení potravin, Technologie potravin a Chemie potravin a bioaktivních látek) se pravidelně umisťují ve finále sekcí Potravinářství a Vědy o živé a neživé přírodě. </w:t>
            </w:r>
          </w:p>
          <w:p w14:paraId="0F2C6AFB" w14:textId="77777777" w:rsidR="0067071D" w:rsidRDefault="0067071D" w:rsidP="00892117">
            <w:pPr>
              <w:pStyle w:val="Default"/>
              <w:spacing w:before="120" w:after="120" w:line="264" w:lineRule="auto"/>
              <w:jc w:val="both"/>
              <w:rPr>
                <w:sz w:val="20"/>
                <w:szCs w:val="20"/>
              </w:rPr>
            </w:pPr>
            <w:r>
              <w:rPr>
                <w:sz w:val="20"/>
                <w:szCs w:val="20"/>
              </w:rPr>
              <w:t xml:space="preserve">Garant studijního programu a vyučující jednotlivých studijních předmětů pravidelně uveřejňují své aktuální výstupy odborné vědecké činnosti v časopisech zahrnutých do databází </w:t>
            </w:r>
            <w:proofErr w:type="spellStart"/>
            <w:r>
              <w:rPr>
                <w:sz w:val="20"/>
                <w:szCs w:val="20"/>
              </w:rPr>
              <w:t>WoS</w:t>
            </w:r>
            <w:proofErr w:type="spellEnd"/>
            <w:r>
              <w:rPr>
                <w:sz w:val="20"/>
                <w:szCs w:val="20"/>
              </w:rPr>
              <w:t xml:space="preserve"> a </w:t>
            </w:r>
            <w:proofErr w:type="spellStart"/>
            <w:r>
              <w:rPr>
                <w:sz w:val="20"/>
                <w:szCs w:val="20"/>
              </w:rPr>
              <w:t>Scopus</w:t>
            </w:r>
            <w:proofErr w:type="spellEnd"/>
            <w:r>
              <w:rPr>
                <w:sz w:val="20"/>
                <w:szCs w:val="20"/>
              </w:rPr>
              <w:t xml:space="preserve"> a zúčastňují se významných národních i mezinárodních konferencí. Do těchto činností jsou pravidelně zapojováni studenti doktorského, magisterského, případně i bakalářského studia. </w:t>
            </w:r>
          </w:p>
          <w:p w14:paraId="3610E6E4" w14:textId="77777777" w:rsidR="0067071D" w:rsidRDefault="0067071D" w:rsidP="00892117">
            <w:pPr>
              <w:pStyle w:val="Default"/>
              <w:spacing w:before="120" w:after="120" w:line="264" w:lineRule="auto"/>
              <w:jc w:val="both"/>
              <w:rPr>
                <w:sz w:val="20"/>
                <w:szCs w:val="20"/>
              </w:rPr>
            </w:pPr>
            <w:r>
              <w:rPr>
                <w:sz w:val="20"/>
                <w:szCs w:val="20"/>
              </w:rPr>
              <w:t>Fakulta technologická od roku 2020 spolupořádá (s VŠCHT Praha, Univerzitou Pardubice a Výzkumným ústavem veterinárního lékařství) seminář „Aktuální problematika mikrobiologie potravin“, odborným garantem semináře je za FT UTB ve Zlíně prof. RNDr. Leona Buňková, Ph.D. Akademičtí pracovníci Fakulty technologické jsou členy ve vědeckých radách vysokých škol, v oborových radách nebo ve vědeckých výborech odborných časopisů na pozicích redakčních rad a editorských hostů (</w:t>
            </w:r>
            <w:r w:rsidRPr="00E912C6">
              <w:rPr>
                <w:sz w:val="20"/>
                <w:szCs w:val="20"/>
              </w:rPr>
              <w:t>ve vztahu k předkládanému programu</w:t>
            </w:r>
            <w:r>
              <w:t xml:space="preserve"> </w:t>
            </w:r>
            <w:r w:rsidRPr="005D6C3A">
              <w:rPr>
                <w:sz w:val="20"/>
                <w:szCs w:val="20"/>
              </w:rPr>
              <w:t>např.</w:t>
            </w:r>
            <w:r>
              <w:t xml:space="preserve"> </w:t>
            </w:r>
            <w:r>
              <w:rPr>
                <w:sz w:val="20"/>
                <w:szCs w:val="20"/>
              </w:rPr>
              <w:t xml:space="preserve">Food </w:t>
            </w:r>
            <w:proofErr w:type="spellStart"/>
            <w:r>
              <w:rPr>
                <w:sz w:val="20"/>
                <w:szCs w:val="20"/>
              </w:rPr>
              <w:t>Microbiology</w:t>
            </w:r>
            <w:proofErr w:type="spellEnd"/>
            <w:r>
              <w:rPr>
                <w:sz w:val="20"/>
                <w:szCs w:val="20"/>
              </w:rPr>
              <w:t xml:space="preserve">, </w:t>
            </w:r>
            <w:proofErr w:type="spellStart"/>
            <w:r>
              <w:rPr>
                <w:sz w:val="20"/>
                <w:szCs w:val="20"/>
              </w:rPr>
              <w:t>Journal</w:t>
            </w:r>
            <w:proofErr w:type="spellEnd"/>
            <w:r>
              <w:rPr>
                <w:sz w:val="20"/>
                <w:szCs w:val="20"/>
              </w:rPr>
              <w:t xml:space="preserve"> </w:t>
            </w:r>
            <w:proofErr w:type="spellStart"/>
            <w:r>
              <w:rPr>
                <w:sz w:val="20"/>
                <w:szCs w:val="20"/>
              </w:rPr>
              <w:t>of</w:t>
            </w:r>
            <w:proofErr w:type="spellEnd"/>
            <w:r>
              <w:rPr>
                <w:sz w:val="20"/>
                <w:szCs w:val="20"/>
              </w:rPr>
              <w:t xml:space="preserve"> </w:t>
            </w:r>
            <w:proofErr w:type="spellStart"/>
            <w:r>
              <w:rPr>
                <w:sz w:val="20"/>
                <w:szCs w:val="20"/>
              </w:rPr>
              <w:t>Microbiology</w:t>
            </w:r>
            <w:proofErr w:type="spellEnd"/>
            <w:r>
              <w:rPr>
                <w:sz w:val="20"/>
                <w:szCs w:val="20"/>
              </w:rPr>
              <w:t xml:space="preserve">, Biotechnology and Food </w:t>
            </w:r>
            <w:proofErr w:type="spellStart"/>
            <w:r>
              <w:rPr>
                <w:sz w:val="20"/>
                <w:szCs w:val="20"/>
              </w:rPr>
              <w:t>Sciences</w:t>
            </w:r>
            <w:proofErr w:type="spellEnd"/>
            <w:r>
              <w:rPr>
                <w:sz w:val="20"/>
                <w:szCs w:val="20"/>
              </w:rPr>
              <w:t xml:space="preserve">, </w:t>
            </w:r>
            <w:proofErr w:type="spellStart"/>
            <w:r>
              <w:rPr>
                <w:sz w:val="20"/>
                <w:szCs w:val="20"/>
              </w:rPr>
              <w:t>Journal</w:t>
            </w:r>
            <w:proofErr w:type="spellEnd"/>
            <w:r>
              <w:rPr>
                <w:sz w:val="20"/>
                <w:szCs w:val="20"/>
              </w:rPr>
              <w:t xml:space="preserve"> </w:t>
            </w:r>
            <w:proofErr w:type="spellStart"/>
            <w:r>
              <w:rPr>
                <w:sz w:val="20"/>
                <w:szCs w:val="20"/>
              </w:rPr>
              <w:t>of</w:t>
            </w:r>
            <w:proofErr w:type="spellEnd"/>
            <w:r>
              <w:rPr>
                <w:sz w:val="20"/>
                <w:szCs w:val="20"/>
              </w:rPr>
              <w:t xml:space="preserve"> </w:t>
            </w:r>
            <w:proofErr w:type="spellStart"/>
            <w:r>
              <w:rPr>
                <w:sz w:val="20"/>
                <w:szCs w:val="20"/>
              </w:rPr>
              <w:t>Applied</w:t>
            </w:r>
            <w:proofErr w:type="spellEnd"/>
            <w:r>
              <w:rPr>
                <w:sz w:val="20"/>
                <w:szCs w:val="20"/>
              </w:rPr>
              <w:t xml:space="preserve"> </w:t>
            </w:r>
            <w:proofErr w:type="spellStart"/>
            <w:r>
              <w:rPr>
                <w:sz w:val="20"/>
                <w:szCs w:val="20"/>
              </w:rPr>
              <w:t>Biochemistry</w:t>
            </w:r>
            <w:proofErr w:type="spellEnd"/>
            <w:r>
              <w:rPr>
                <w:sz w:val="20"/>
                <w:szCs w:val="20"/>
              </w:rPr>
              <w:t xml:space="preserve">). Garanti zajišťující předměty vyučované v programu Potravinářské biotechnologie a aplikovaná mikrobiologie jsou hodnotiteli projektů, např. TAČR, VEGA (SK), nebo hodnotiteli NAÚ. </w:t>
            </w:r>
          </w:p>
          <w:p w14:paraId="41768C26" w14:textId="27058278" w:rsidR="0067071D" w:rsidRDefault="0067071D" w:rsidP="00892117">
            <w:pPr>
              <w:pStyle w:val="Default"/>
              <w:spacing w:before="120" w:after="120" w:line="264" w:lineRule="auto"/>
              <w:jc w:val="both"/>
              <w:rPr>
                <w:sz w:val="20"/>
                <w:szCs w:val="20"/>
              </w:rPr>
            </w:pPr>
            <w:r>
              <w:rPr>
                <w:sz w:val="20"/>
                <w:szCs w:val="20"/>
              </w:rPr>
              <w:t xml:space="preserve">Vědecké aktivity s cílem popularizovat technické vědy interaktivním programem umožňuje workshop </w:t>
            </w:r>
            <w:r w:rsidRPr="00CB665B">
              <w:rPr>
                <w:i/>
                <w:sz w:val="20"/>
                <w:szCs w:val="20"/>
              </w:rPr>
              <w:t>Zažij vědu</w:t>
            </w:r>
            <w:r>
              <w:rPr>
                <w:sz w:val="20"/>
                <w:szCs w:val="20"/>
              </w:rPr>
              <w:t xml:space="preserve"> pro studenty středních škol a pro veřejnost. Pro širokou veřejnost je taktéž pořádána v celorepublikovém kontextu </w:t>
            </w:r>
            <w:r w:rsidRPr="00CB665B">
              <w:rPr>
                <w:i/>
                <w:sz w:val="20"/>
                <w:szCs w:val="20"/>
              </w:rPr>
              <w:t>Noc vědců</w:t>
            </w:r>
            <w:r>
              <w:rPr>
                <w:sz w:val="20"/>
                <w:szCs w:val="20"/>
              </w:rPr>
              <w:t xml:space="preserve">. Žádanou aktivitou jsou kurzy </w:t>
            </w:r>
            <w:r w:rsidRPr="00CB665B">
              <w:rPr>
                <w:i/>
                <w:sz w:val="20"/>
                <w:szCs w:val="20"/>
              </w:rPr>
              <w:t>Věda na přání</w:t>
            </w:r>
            <w:r>
              <w:rPr>
                <w:sz w:val="20"/>
                <w:szCs w:val="20"/>
              </w:rPr>
              <w:t xml:space="preserve"> pro studenty a pedagogy středních škol s tématy blízkými zaměření výuce studijního programu Potravinářské biotechnologie a aplikovaná mikrobiologie, např. Geneticky modifikované organi</w:t>
            </w:r>
            <w:r w:rsidR="002E6AF4">
              <w:rPr>
                <w:sz w:val="20"/>
                <w:szCs w:val="20"/>
              </w:rPr>
              <w:t>z</w:t>
            </w:r>
            <w:r>
              <w:rPr>
                <w:sz w:val="20"/>
                <w:szCs w:val="20"/>
              </w:rPr>
              <w:t xml:space="preserve">my, Pojďme na pivo … vědecky, Nové biotechnologie – </w:t>
            </w:r>
            <w:proofErr w:type="spellStart"/>
            <w:r>
              <w:rPr>
                <w:sz w:val="20"/>
                <w:szCs w:val="20"/>
              </w:rPr>
              <w:t>biobaterie</w:t>
            </w:r>
            <w:proofErr w:type="spellEnd"/>
            <w:r>
              <w:rPr>
                <w:sz w:val="20"/>
                <w:szCs w:val="20"/>
              </w:rPr>
              <w:t xml:space="preserve"> a </w:t>
            </w:r>
            <w:proofErr w:type="spellStart"/>
            <w:r>
              <w:rPr>
                <w:sz w:val="20"/>
                <w:szCs w:val="20"/>
              </w:rPr>
              <w:t>biosenzory</w:t>
            </w:r>
            <w:proofErr w:type="spellEnd"/>
            <w:r>
              <w:rPr>
                <w:sz w:val="20"/>
                <w:szCs w:val="20"/>
              </w:rPr>
              <w:t xml:space="preserve">, Od krávy po tetrapak, Jak se staví tkáně, a řada dalších. Neméně významná je spolupráce s mezinárodním </w:t>
            </w:r>
            <w:r w:rsidRPr="00CB665B">
              <w:rPr>
                <w:i/>
                <w:sz w:val="20"/>
                <w:szCs w:val="20"/>
              </w:rPr>
              <w:t>Zlín Film Festivalem</w:t>
            </w:r>
            <w:r>
              <w:rPr>
                <w:sz w:val="20"/>
                <w:szCs w:val="20"/>
              </w:rPr>
              <w:t xml:space="preserve"> pořádáním praktických workshopů pro děti, mládež a veřejnost. Široké veřejnosti jsou výsledky výzkumu představovány v populární formě na </w:t>
            </w:r>
            <w:r>
              <w:rPr>
                <w:i/>
                <w:iCs/>
                <w:sz w:val="20"/>
                <w:szCs w:val="20"/>
              </w:rPr>
              <w:t>Dnech otevřených dveří</w:t>
            </w:r>
            <w:r>
              <w:rPr>
                <w:sz w:val="20"/>
                <w:szCs w:val="20"/>
              </w:rPr>
              <w:t>. Na základě poznatků získaných v rámci těchto aktivit se uchazeči hlásí nejen ke studiu v jednotlivých studijních programech, ale vybraní zájemci z řad studentů středních škol se mohou již v rámci středoškolské odborné činnosti seznámit s univerzitním prostředím a pracovat na vybraném vědeckém tématu.</w:t>
            </w:r>
          </w:p>
          <w:p w14:paraId="7BEB670A" w14:textId="77777777" w:rsidR="0067071D" w:rsidRDefault="0067071D" w:rsidP="00892117">
            <w:pPr>
              <w:spacing w:before="120" w:after="120" w:line="264" w:lineRule="auto"/>
              <w:jc w:val="both"/>
              <w:rPr>
                <w:b/>
              </w:rPr>
            </w:pPr>
            <w:r w:rsidRPr="002A626A">
              <w:rPr>
                <w:rFonts w:eastAsia="Calibri"/>
                <w:color w:val="000000"/>
              </w:rPr>
              <w:t xml:space="preserve">Fakulta technologická a její studenti a akademičtí pracovníci se aktivně účastní mezinárodní spolupráce podpořené několika programy. Nejrozšířenější je Erasmus+, v </w:t>
            </w:r>
            <w:proofErr w:type="gramStart"/>
            <w:r w:rsidRPr="002A626A">
              <w:rPr>
                <w:rFonts w:eastAsia="Calibri"/>
                <w:color w:val="000000"/>
              </w:rPr>
              <w:t>rámci</w:t>
            </w:r>
            <w:proofErr w:type="gramEnd"/>
            <w:r w:rsidRPr="002A626A">
              <w:rPr>
                <w:rFonts w:eastAsia="Calibri"/>
                <w:color w:val="000000"/>
              </w:rPr>
              <w:t xml:space="preserve"> kterého jsou realizovány studijní pobyty a pracovní stáže studentů na partnerských institucích, stáže a školení zaměstnanců. Dalším významným programem je CEEPUS, který napomáhá realizovat výměnu stáží mezi partnery především ve střední Evropě přes šest partnerských sítí. Na celosvětové úrovni pak Fakulta technologická realizuje program </w:t>
            </w:r>
            <w:proofErr w:type="spellStart"/>
            <w:r w:rsidRPr="002A626A">
              <w:rPr>
                <w:rFonts w:eastAsia="Calibri"/>
                <w:color w:val="000000"/>
              </w:rPr>
              <w:t>Freemovers</w:t>
            </w:r>
            <w:proofErr w:type="spellEnd"/>
            <w:r w:rsidRPr="002A626A">
              <w:rPr>
                <w:rFonts w:eastAsia="Calibri"/>
                <w:color w:val="000000"/>
              </w:rPr>
              <w:t>, který umožňuje realizovat stáže mimo rámec jakéhokoliv výměnného programu.</w:t>
            </w:r>
            <w:r>
              <w:t xml:space="preserve">  </w:t>
            </w:r>
          </w:p>
        </w:tc>
      </w:tr>
      <w:tr w:rsidR="0067071D" w14:paraId="396167F1" w14:textId="77777777" w:rsidTr="00CF63DB">
        <w:trPr>
          <w:gridAfter w:val="1"/>
          <w:wAfter w:w="56" w:type="dxa"/>
          <w:trHeight w:val="306"/>
        </w:trPr>
        <w:tc>
          <w:tcPr>
            <w:tcW w:w="9900" w:type="dxa"/>
            <w:gridSpan w:val="17"/>
            <w:shd w:val="clear" w:color="auto" w:fill="F7CAAC"/>
            <w:vAlign w:val="center"/>
          </w:tcPr>
          <w:p w14:paraId="08156F74" w14:textId="77777777" w:rsidR="0067071D" w:rsidRDefault="0067071D" w:rsidP="00892117">
            <w:pPr>
              <w:rPr>
                <w:b/>
              </w:rPr>
            </w:pPr>
            <w:r>
              <w:rPr>
                <w:b/>
              </w:rPr>
              <w:t>Informace o spolupráci s praxí vztahující se ke studijnímu programu</w:t>
            </w:r>
          </w:p>
        </w:tc>
      </w:tr>
      <w:tr w:rsidR="0067071D" w14:paraId="52441542" w14:textId="77777777" w:rsidTr="00CF63DB">
        <w:trPr>
          <w:gridAfter w:val="1"/>
          <w:wAfter w:w="56" w:type="dxa"/>
          <w:trHeight w:val="1700"/>
        </w:trPr>
        <w:tc>
          <w:tcPr>
            <w:tcW w:w="9900" w:type="dxa"/>
            <w:gridSpan w:val="17"/>
            <w:shd w:val="clear" w:color="auto" w:fill="FFFFFF"/>
          </w:tcPr>
          <w:p w14:paraId="68DD683B" w14:textId="77777777" w:rsidR="0067071D" w:rsidRPr="002A626A" w:rsidRDefault="0067071D" w:rsidP="00892117">
            <w:pPr>
              <w:spacing w:before="120" w:after="120" w:line="264" w:lineRule="auto"/>
              <w:jc w:val="both"/>
            </w:pPr>
            <w:r w:rsidRPr="002A626A">
              <w:t>Spolupráce akademických pracovníků a studentů s praxí se realizuje zejména prostřednictvím projektů smluvního výzkumu, doplňkové činnosti, Fondu strategického rozvoje a inovačních voucherů s významnými průmyslovými pracovišti v ČR a zahraničí. V oblasti smluvního výzkumu probíhá spolupráce s tuzemskými i zahraničními firmami. Níže jsou uvedeny nejvýznamnější projekty v rámci spolupráce s firmami, které souvisejí se studijním programem:</w:t>
            </w:r>
          </w:p>
          <w:p w14:paraId="10F49DEA" w14:textId="77777777" w:rsidR="0067071D" w:rsidRPr="002A626A" w:rsidRDefault="0067071D" w:rsidP="00E6629A">
            <w:pPr>
              <w:pStyle w:val="Odstavecseseznamem"/>
              <w:numPr>
                <w:ilvl w:val="0"/>
                <w:numId w:val="2"/>
              </w:numPr>
              <w:spacing w:before="60" w:after="60" w:line="264" w:lineRule="auto"/>
              <w:ind w:left="714" w:hanging="357"/>
              <w:contextualSpacing w:val="0"/>
              <w:jc w:val="both"/>
            </w:pPr>
            <w:r w:rsidRPr="002A626A">
              <w:t>Snížení obsahu oxidu siřičitého ve víně a dalších nápojích pro jeho antimikrobiální účinky (1/2018/FSR)</w:t>
            </w:r>
          </w:p>
          <w:p w14:paraId="135AE4DD" w14:textId="77777777" w:rsidR="0067071D" w:rsidRPr="002A626A" w:rsidRDefault="0067071D" w:rsidP="00E6629A">
            <w:pPr>
              <w:pStyle w:val="Odstavecseseznamem"/>
              <w:numPr>
                <w:ilvl w:val="0"/>
                <w:numId w:val="2"/>
              </w:numPr>
              <w:spacing w:before="60" w:after="60" w:line="264" w:lineRule="auto"/>
              <w:ind w:left="714" w:hanging="357"/>
              <w:contextualSpacing w:val="0"/>
              <w:jc w:val="both"/>
            </w:pPr>
            <w:r w:rsidRPr="002A626A">
              <w:t>Vývoj receptury pro sušenky s přídavkem netradičních surovin s vyšší biologickou hodnotou (3/2018/FSR)</w:t>
            </w:r>
          </w:p>
          <w:p w14:paraId="210AB75F" w14:textId="77777777" w:rsidR="0067071D" w:rsidRPr="002A626A" w:rsidRDefault="0067071D" w:rsidP="00E6629A">
            <w:pPr>
              <w:pStyle w:val="Odstavecseseznamem"/>
              <w:numPr>
                <w:ilvl w:val="0"/>
                <w:numId w:val="2"/>
              </w:numPr>
              <w:spacing w:before="60" w:after="60" w:line="264" w:lineRule="auto"/>
              <w:ind w:left="714" w:hanging="357"/>
              <w:contextualSpacing w:val="0"/>
              <w:jc w:val="both"/>
            </w:pPr>
            <w:r w:rsidRPr="002A626A">
              <w:rPr>
                <w:color w:val="000000"/>
              </w:rPr>
              <w:t xml:space="preserve">Provedení mikrobiologické analýzy těsnících materiálů a mikrobiologické analýzy různých druhů pitných vod   </w:t>
            </w:r>
            <w:proofErr w:type="gramStart"/>
            <w:r w:rsidRPr="002A626A">
              <w:rPr>
                <w:color w:val="000000"/>
              </w:rPr>
              <w:t xml:space="preserve">   (</w:t>
            </w:r>
            <w:proofErr w:type="gramEnd"/>
            <w:r w:rsidRPr="002A626A">
              <w:rPr>
                <w:color w:val="000000"/>
              </w:rPr>
              <w:t>D Plast a.s., Zlín-</w:t>
            </w:r>
            <w:proofErr w:type="spellStart"/>
            <w:r w:rsidRPr="002A626A">
              <w:rPr>
                <w:color w:val="000000"/>
              </w:rPr>
              <w:t>Lužkovice</w:t>
            </w:r>
            <w:proofErr w:type="spellEnd"/>
            <w:r w:rsidRPr="002A626A">
              <w:rPr>
                <w:color w:val="000000"/>
              </w:rPr>
              <w:t>)</w:t>
            </w:r>
          </w:p>
          <w:p w14:paraId="33297D1F" w14:textId="77777777" w:rsidR="0067071D" w:rsidRPr="002A626A" w:rsidRDefault="0067071D" w:rsidP="00E6629A">
            <w:pPr>
              <w:pStyle w:val="Odstavecseseznamem"/>
              <w:numPr>
                <w:ilvl w:val="0"/>
                <w:numId w:val="2"/>
              </w:numPr>
              <w:spacing w:before="60" w:after="60" w:line="264" w:lineRule="auto"/>
              <w:ind w:left="714" w:hanging="357"/>
              <w:contextualSpacing w:val="0"/>
              <w:jc w:val="both"/>
            </w:pPr>
            <w:r w:rsidRPr="002A626A">
              <w:rPr>
                <w:color w:val="000000"/>
              </w:rPr>
              <w:t xml:space="preserve">Antimikrobní účinky vybraných </w:t>
            </w:r>
            <w:proofErr w:type="spellStart"/>
            <w:r w:rsidRPr="002A626A">
              <w:rPr>
                <w:color w:val="000000"/>
              </w:rPr>
              <w:t>fosforečnanových</w:t>
            </w:r>
            <w:proofErr w:type="spellEnd"/>
            <w:r w:rsidRPr="002A626A">
              <w:rPr>
                <w:color w:val="000000"/>
              </w:rPr>
              <w:t xml:space="preserve"> solí (</w:t>
            </w:r>
            <w:proofErr w:type="spellStart"/>
            <w:r w:rsidRPr="002A626A">
              <w:rPr>
                <w:color w:val="000000"/>
              </w:rPr>
              <w:t>Fosfa</w:t>
            </w:r>
            <w:proofErr w:type="spellEnd"/>
            <w:r w:rsidRPr="002A626A">
              <w:rPr>
                <w:color w:val="000000"/>
              </w:rPr>
              <w:t xml:space="preserve"> a.s.,</w:t>
            </w:r>
            <w:r w:rsidRPr="002A626A" w:rsidDel="0031380E">
              <w:rPr>
                <w:color w:val="000000"/>
              </w:rPr>
              <w:t xml:space="preserve"> </w:t>
            </w:r>
            <w:r w:rsidRPr="002A626A">
              <w:rPr>
                <w:color w:val="000000"/>
              </w:rPr>
              <w:t>Břeclav)</w:t>
            </w:r>
          </w:p>
          <w:p w14:paraId="59B1DE49" w14:textId="77777777" w:rsidR="0067071D" w:rsidRPr="002A626A" w:rsidRDefault="0067071D" w:rsidP="00E6629A">
            <w:pPr>
              <w:pStyle w:val="Odstavecseseznamem"/>
              <w:numPr>
                <w:ilvl w:val="0"/>
                <w:numId w:val="2"/>
              </w:numPr>
              <w:spacing w:before="60" w:after="60" w:line="264" w:lineRule="auto"/>
              <w:ind w:left="714" w:hanging="357"/>
              <w:contextualSpacing w:val="0"/>
              <w:jc w:val="both"/>
            </w:pPr>
            <w:r w:rsidRPr="002A626A">
              <w:lastRenderedPageBreak/>
              <w:t xml:space="preserve">Aplikace sodných a draselných </w:t>
            </w:r>
            <w:proofErr w:type="spellStart"/>
            <w:r w:rsidRPr="002A626A">
              <w:t>fosforečnanových</w:t>
            </w:r>
            <w:proofErr w:type="spellEnd"/>
            <w:r w:rsidRPr="002A626A">
              <w:t xml:space="preserve"> tavicích solí do tavených sýrů a jejich analogů </w:t>
            </w:r>
            <w:r w:rsidRPr="002A626A">
              <w:rPr>
                <w:color w:val="000000"/>
              </w:rPr>
              <w:t>(</w:t>
            </w:r>
            <w:proofErr w:type="spellStart"/>
            <w:r w:rsidRPr="002A626A">
              <w:rPr>
                <w:color w:val="000000"/>
              </w:rPr>
              <w:t>Fosfa</w:t>
            </w:r>
            <w:proofErr w:type="spellEnd"/>
            <w:r w:rsidRPr="002A626A">
              <w:rPr>
                <w:color w:val="000000"/>
              </w:rPr>
              <w:t xml:space="preserve"> a.s.,</w:t>
            </w:r>
            <w:r w:rsidRPr="002A626A" w:rsidDel="0031380E">
              <w:rPr>
                <w:color w:val="000000"/>
              </w:rPr>
              <w:t xml:space="preserve"> </w:t>
            </w:r>
            <w:r w:rsidRPr="002A626A">
              <w:rPr>
                <w:color w:val="000000"/>
              </w:rPr>
              <w:t>Břeclav)</w:t>
            </w:r>
          </w:p>
          <w:p w14:paraId="17A97010" w14:textId="77777777" w:rsidR="0067071D" w:rsidRPr="002A626A" w:rsidRDefault="0067071D" w:rsidP="00E6629A">
            <w:pPr>
              <w:pStyle w:val="Odstavecseseznamem"/>
              <w:numPr>
                <w:ilvl w:val="0"/>
                <w:numId w:val="2"/>
              </w:numPr>
              <w:spacing w:before="60" w:after="60" w:line="264" w:lineRule="auto"/>
              <w:ind w:left="714" w:hanging="357"/>
              <w:contextualSpacing w:val="0"/>
              <w:jc w:val="both"/>
            </w:pPr>
            <w:r w:rsidRPr="002A626A">
              <w:rPr>
                <w:color w:val="000000"/>
              </w:rPr>
              <w:t xml:space="preserve">Aplikace </w:t>
            </w:r>
            <w:proofErr w:type="spellStart"/>
            <w:r w:rsidRPr="002A626A">
              <w:rPr>
                <w:color w:val="000000"/>
              </w:rPr>
              <w:t>fosforečnanových</w:t>
            </w:r>
            <w:proofErr w:type="spellEnd"/>
            <w:r w:rsidRPr="002A626A">
              <w:rPr>
                <w:color w:val="000000"/>
              </w:rPr>
              <w:t xml:space="preserve"> solí ve vepřových masných výrobcích (Adalbert RAPS </w:t>
            </w:r>
            <w:proofErr w:type="spellStart"/>
            <w:r w:rsidRPr="002A626A">
              <w:rPr>
                <w:color w:val="000000"/>
              </w:rPr>
              <w:t>Stiftung</w:t>
            </w:r>
            <w:proofErr w:type="spellEnd"/>
            <w:r w:rsidRPr="002A626A">
              <w:rPr>
                <w:color w:val="000000"/>
              </w:rPr>
              <w:t xml:space="preserve">, </w:t>
            </w:r>
            <w:proofErr w:type="spellStart"/>
            <w:r w:rsidRPr="002A626A">
              <w:rPr>
                <w:color w:val="000000"/>
              </w:rPr>
              <w:t>Kulmbach</w:t>
            </w:r>
            <w:proofErr w:type="spellEnd"/>
            <w:r w:rsidRPr="002A626A">
              <w:rPr>
                <w:color w:val="000000"/>
              </w:rPr>
              <w:t>, Německo)</w:t>
            </w:r>
          </w:p>
          <w:p w14:paraId="5A3CCB9C" w14:textId="77777777" w:rsidR="0067071D" w:rsidRPr="002A626A" w:rsidRDefault="0067071D" w:rsidP="00E6629A">
            <w:pPr>
              <w:pStyle w:val="Odstavecseseznamem"/>
              <w:numPr>
                <w:ilvl w:val="0"/>
                <w:numId w:val="2"/>
              </w:numPr>
              <w:spacing w:before="60" w:after="60" w:line="264" w:lineRule="auto"/>
              <w:ind w:left="714" w:hanging="357"/>
              <w:contextualSpacing w:val="0"/>
              <w:jc w:val="both"/>
            </w:pPr>
            <w:r w:rsidRPr="002A626A">
              <w:rPr>
                <w:color w:val="000000"/>
              </w:rPr>
              <w:t>Vývoj nových druhů bezlepkového pečiva (</w:t>
            </w:r>
            <w:proofErr w:type="spellStart"/>
            <w:r w:rsidRPr="002A626A">
              <w:rPr>
                <w:color w:val="000000"/>
              </w:rPr>
              <w:t>Extrudo</w:t>
            </w:r>
            <w:proofErr w:type="spellEnd"/>
            <w:r w:rsidRPr="002A626A">
              <w:rPr>
                <w:color w:val="000000"/>
              </w:rPr>
              <w:t xml:space="preserve"> Bečice, s.r.o., Týn nad Vltavou)</w:t>
            </w:r>
          </w:p>
          <w:p w14:paraId="695C098B" w14:textId="77777777" w:rsidR="0067071D" w:rsidRPr="002A626A" w:rsidRDefault="0067071D" w:rsidP="00E6629A">
            <w:pPr>
              <w:pStyle w:val="Odstavecseseznamem"/>
              <w:numPr>
                <w:ilvl w:val="0"/>
                <w:numId w:val="2"/>
              </w:numPr>
              <w:spacing w:before="60" w:after="60" w:line="264" w:lineRule="auto"/>
              <w:ind w:left="714" w:hanging="357"/>
              <w:contextualSpacing w:val="0"/>
              <w:jc w:val="both"/>
            </w:pPr>
            <w:r w:rsidRPr="002A626A">
              <w:rPr>
                <w:color w:val="000000"/>
              </w:rPr>
              <w:t>Laboratorní analýza a rozbor dodaných vzorků pečiva (</w:t>
            </w:r>
            <w:r w:rsidRPr="002A626A">
              <w:t>Jana Večerková – Vest, Zlín)</w:t>
            </w:r>
          </w:p>
          <w:p w14:paraId="0AE70C97" w14:textId="77777777" w:rsidR="0067071D" w:rsidRPr="002A626A" w:rsidRDefault="0067071D" w:rsidP="00E6629A">
            <w:pPr>
              <w:pStyle w:val="Odstavecseseznamem"/>
              <w:numPr>
                <w:ilvl w:val="0"/>
                <w:numId w:val="2"/>
              </w:numPr>
              <w:spacing w:before="60" w:after="60" w:line="264" w:lineRule="auto"/>
              <w:ind w:left="714" w:hanging="357"/>
              <w:contextualSpacing w:val="0"/>
              <w:jc w:val="both"/>
            </w:pPr>
            <w:r w:rsidRPr="002A626A">
              <w:rPr>
                <w:color w:val="000000"/>
              </w:rPr>
              <w:t>Spolupráce při vývoji nových mléčných výrobků (LACRUM, s.r.o., Velké Meziříčí)</w:t>
            </w:r>
          </w:p>
          <w:p w14:paraId="5CDAB054" w14:textId="77777777" w:rsidR="0067071D" w:rsidRPr="002A626A" w:rsidRDefault="0067071D" w:rsidP="00E6629A">
            <w:pPr>
              <w:pStyle w:val="Odstavecseseznamem"/>
              <w:numPr>
                <w:ilvl w:val="0"/>
                <w:numId w:val="2"/>
              </w:numPr>
              <w:spacing w:before="60" w:after="60" w:line="264" w:lineRule="auto"/>
              <w:ind w:left="714" w:hanging="357"/>
              <w:contextualSpacing w:val="0"/>
              <w:jc w:val="both"/>
            </w:pPr>
            <w:r w:rsidRPr="002A626A">
              <w:rPr>
                <w:color w:val="000000"/>
              </w:rPr>
              <w:t>Spolupráce při inovaci technologických procesů výroby mléčných výrobků (LACRUM, s.r.o., Velké Meziříčí)</w:t>
            </w:r>
          </w:p>
          <w:p w14:paraId="4CAB7E8D" w14:textId="77777777" w:rsidR="0067071D" w:rsidRPr="002A626A" w:rsidRDefault="0067071D" w:rsidP="00E6629A">
            <w:pPr>
              <w:pStyle w:val="Odstavecseseznamem"/>
              <w:numPr>
                <w:ilvl w:val="0"/>
                <w:numId w:val="2"/>
              </w:numPr>
              <w:spacing w:before="60" w:after="60" w:line="264" w:lineRule="auto"/>
              <w:ind w:left="714" w:hanging="357"/>
              <w:contextualSpacing w:val="0"/>
              <w:jc w:val="both"/>
            </w:pPr>
            <w:r w:rsidRPr="002A626A">
              <w:t xml:space="preserve">Výzkum a vývoj nové analytické techniky pro kvantitativní stanovení rychlosti biologického rozkladu plastových materiálů / </w:t>
            </w:r>
            <w:proofErr w:type="spellStart"/>
            <w:r w:rsidRPr="002A626A">
              <w:t>Research</w:t>
            </w:r>
            <w:proofErr w:type="spellEnd"/>
            <w:r w:rsidRPr="002A626A">
              <w:t xml:space="preserve"> and </w:t>
            </w:r>
            <w:proofErr w:type="spellStart"/>
            <w:r w:rsidRPr="002A626A">
              <w:t>Develop</w:t>
            </w:r>
            <w:proofErr w:type="spellEnd"/>
            <w:r w:rsidRPr="002A626A">
              <w:t xml:space="preserve"> a New </w:t>
            </w:r>
            <w:proofErr w:type="spellStart"/>
            <w:r w:rsidRPr="002A626A">
              <w:t>Analytical</w:t>
            </w:r>
            <w:proofErr w:type="spellEnd"/>
            <w:r w:rsidRPr="002A626A">
              <w:t xml:space="preserve"> </w:t>
            </w:r>
            <w:proofErr w:type="spellStart"/>
            <w:r w:rsidRPr="002A626A">
              <w:t>Technique</w:t>
            </w:r>
            <w:proofErr w:type="spellEnd"/>
            <w:r w:rsidRPr="002A626A">
              <w:t xml:space="preserve"> </w:t>
            </w:r>
            <w:proofErr w:type="spellStart"/>
            <w:r w:rsidRPr="002A626A">
              <w:t>for</w:t>
            </w:r>
            <w:proofErr w:type="spellEnd"/>
            <w:r w:rsidRPr="002A626A">
              <w:t xml:space="preserve"> </w:t>
            </w:r>
            <w:proofErr w:type="spellStart"/>
            <w:r w:rsidRPr="002A626A">
              <w:t>Quantitative</w:t>
            </w:r>
            <w:proofErr w:type="spellEnd"/>
            <w:r w:rsidRPr="002A626A">
              <w:t xml:space="preserve"> </w:t>
            </w:r>
            <w:proofErr w:type="spellStart"/>
            <w:r w:rsidRPr="002A626A">
              <w:t>Determination</w:t>
            </w:r>
            <w:proofErr w:type="spellEnd"/>
            <w:r w:rsidRPr="002A626A">
              <w:t xml:space="preserve"> </w:t>
            </w:r>
            <w:proofErr w:type="spellStart"/>
            <w:r w:rsidRPr="002A626A">
              <w:t>of</w:t>
            </w:r>
            <w:proofErr w:type="spellEnd"/>
            <w:r w:rsidRPr="002A626A">
              <w:t xml:space="preserve"> </w:t>
            </w:r>
            <w:proofErr w:type="spellStart"/>
            <w:r w:rsidRPr="002A626A">
              <w:t>the</w:t>
            </w:r>
            <w:proofErr w:type="spellEnd"/>
            <w:r w:rsidRPr="002A626A">
              <w:t xml:space="preserve"> </w:t>
            </w:r>
            <w:proofErr w:type="spellStart"/>
            <w:r w:rsidRPr="002A626A">
              <w:t>Rate</w:t>
            </w:r>
            <w:proofErr w:type="spellEnd"/>
            <w:r w:rsidRPr="002A626A">
              <w:t xml:space="preserve"> </w:t>
            </w:r>
            <w:proofErr w:type="spellStart"/>
            <w:r w:rsidRPr="002A626A">
              <w:t>of</w:t>
            </w:r>
            <w:proofErr w:type="spellEnd"/>
            <w:r w:rsidRPr="002A626A">
              <w:t xml:space="preserve"> </w:t>
            </w:r>
            <w:proofErr w:type="spellStart"/>
            <w:r w:rsidRPr="002A626A">
              <w:t>Biodegradation</w:t>
            </w:r>
            <w:proofErr w:type="spellEnd"/>
            <w:r w:rsidRPr="002A626A">
              <w:t xml:space="preserve"> </w:t>
            </w:r>
            <w:proofErr w:type="spellStart"/>
            <w:r w:rsidRPr="002A626A">
              <w:t>of</w:t>
            </w:r>
            <w:proofErr w:type="spellEnd"/>
            <w:r w:rsidRPr="002A626A">
              <w:t xml:space="preserve"> </w:t>
            </w:r>
            <w:proofErr w:type="spellStart"/>
            <w:r w:rsidRPr="002A626A">
              <w:t>Plastic</w:t>
            </w:r>
            <w:proofErr w:type="spellEnd"/>
            <w:r w:rsidRPr="002A626A">
              <w:t xml:space="preserve"> </w:t>
            </w:r>
            <w:proofErr w:type="spellStart"/>
            <w:r w:rsidRPr="002A626A">
              <w:t>Materials</w:t>
            </w:r>
            <w:proofErr w:type="spellEnd"/>
            <w:r w:rsidRPr="002A626A">
              <w:t xml:space="preserve"> (</w:t>
            </w:r>
            <w:proofErr w:type="spellStart"/>
            <w:r w:rsidRPr="002A626A">
              <w:t>Polymateria</w:t>
            </w:r>
            <w:proofErr w:type="spellEnd"/>
            <w:r w:rsidRPr="002A626A">
              <w:t xml:space="preserve"> Limited, Londýn, UK)</w:t>
            </w:r>
          </w:p>
          <w:p w14:paraId="41BCC9B6" w14:textId="77777777" w:rsidR="0067071D" w:rsidRPr="0067071D" w:rsidRDefault="0067071D" w:rsidP="00E6629A">
            <w:pPr>
              <w:pStyle w:val="Odstavecseseznamem"/>
              <w:numPr>
                <w:ilvl w:val="0"/>
                <w:numId w:val="2"/>
              </w:numPr>
              <w:spacing w:before="60" w:after="60" w:line="264" w:lineRule="auto"/>
              <w:ind w:left="714" w:hanging="357"/>
              <w:contextualSpacing w:val="0"/>
              <w:jc w:val="both"/>
              <w:rPr>
                <w:b/>
              </w:rPr>
            </w:pPr>
            <w:r w:rsidRPr="002A626A">
              <w:t xml:space="preserve">Mikrobiologické a biodegradační testy vzorků / </w:t>
            </w:r>
            <w:proofErr w:type="spellStart"/>
            <w:r w:rsidRPr="002A626A">
              <w:t>Biodegradation</w:t>
            </w:r>
            <w:proofErr w:type="spellEnd"/>
            <w:r w:rsidRPr="002A626A">
              <w:t xml:space="preserve"> Test </w:t>
            </w:r>
            <w:proofErr w:type="spellStart"/>
            <w:r w:rsidRPr="002A626A">
              <w:t>of</w:t>
            </w:r>
            <w:proofErr w:type="spellEnd"/>
            <w:r w:rsidRPr="002A626A">
              <w:t xml:space="preserve"> New </w:t>
            </w:r>
            <w:proofErr w:type="spellStart"/>
            <w:r w:rsidRPr="002A626A">
              <w:t>Samples</w:t>
            </w:r>
            <w:proofErr w:type="spellEnd"/>
            <w:r w:rsidRPr="002A626A">
              <w:t xml:space="preserve"> </w:t>
            </w:r>
            <w:proofErr w:type="spellStart"/>
            <w:r w:rsidRPr="002A626A">
              <w:t>including</w:t>
            </w:r>
            <w:proofErr w:type="spellEnd"/>
            <w:r w:rsidRPr="002A626A">
              <w:t xml:space="preserve"> </w:t>
            </w:r>
            <w:proofErr w:type="spellStart"/>
            <w:r w:rsidRPr="002A626A">
              <w:t>Microscopy</w:t>
            </w:r>
            <w:proofErr w:type="spellEnd"/>
            <w:r w:rsidRPr="002A626A">
              <w:t xml:space="preserve"> and </w:t>
            </w:r>
            <w:proofErr w:type="spellStart"/>
            <w:r w:rsidRPr="002A626A">
              <w:t>Microbilogical</w:t>
            </w:r>
            <w:proofErr w:type="spellEnd"/>
            <w:r w:rsidRPr="002A626A">
              <w:t xml:space="preserve"> </w:t>
            </w:r>
            <w:proofErr w:type="spellStart"/>
            <w:r w:rsidRPr="002A626A">
              <w:t>Investigations</w:t>
            </w:r>
            <w:proofErr w:type="spellEnd"/>
            <w:r w:rsidRPr="002A626A">
              <w:t xml:space="preserve"> (</w:t>
            </w:r>
            <w:proofErr w:type="spellStart"/>
            <w:r w:rsidRPr="002A626A">
              <w:t>Everris</w:t>
            </w:r>
            <w:proofErr w:type="spellEnd"/>
            <w:r w:rsidRPr="002A626A">
              <w:t xml:space="preserve"> International B.V., </w:t>
            </w:r>
            <w:proofErr w:type="spellStart"/>
            <w:r w:rsidRPr="002A626A">
              <w:t>Geldermalsen</w:t>
            </w:r>
            <w:proofErr w:type="spellEnd"/>
            <w:r w:rsidRPr="002A626A">
              <w:t>, Nizozemsko)</w:t>
            </w:r>
          </w:p>
          <w:p w14:paraId="612EA5FC" w14:textId="77777777" w:rsidR="0067071D" w:rsidRDefault="0067071D" w:rsidP="0067071D">
            <w:pPr>
              <w:pStyle w:val="Odstavecseseznamem"/>
              <w:spacing w:before="60" w:after="60" w:line="264" w:lineRule="auto"/>
              <w:ind w:left="714"/>
              <w:contextualSpacing w:val="0"/>
              <w:jc w:val="both"/>
            </w:pPr>
          </w:p>
          <w:p w14:paraId="5F009D55" w14:textId="77777777" w:rsidR="0067071D" w:rsidRDefault="0067071D" w:rsidP="0067071D">
            <w:pPr>
              <w:pStyle w:val="Odstavecseseznamem"/>
              <w:spacing w:before="60" w:after="60" w:line="264" w:lineRule="auto"/>
              <w:ind w:left="714"/>
              <w:contextualSpacing w:val="0"/>
              <w:jc w:val="both"/>
              <w:rPr>
                <w:b/>
              </w:rPr>
            </w:pPr>
          </w:p>
          <w:p w14:paraId="6E4FE52F" w14:textId="77777777" w:rsidR="00CF63DB" w:rsidRDefault="00CF63DB" w:rsidP="0067071D">
            <w:pPr>
              <w:pStyle w:val="Odstavecseseznamem"/>
              <w:spacing w:before="60" w:after="60" w:line="264" w:lineRule="auto"/>
              <w:ind w:left="714"/>
              <w:contextualSpacing w:val="0"/>
              <w:jc w:val="both"/>
              <w:rPr>
                <w:b/>
              </w:rPr>
            </w:pPr>
          </w:p>
          <w:p w14:paraId="5F1DBDEB" w14:textId="77777777" w:rsidR="00CF63DB" w:rsidRDefault="00CF63DB" w:rsidP="0067071D">
            <w:pPr>
              <w:pStyle w:val="Odstavecseseznamem"/>
              <w:spacing w:before="60" w:after="60" w:line="264" w:lineRule="auto"/>
              <w:ind w:left="714"/>
              <w:contextualSpacing w:val="0"/>
              <w:jc w:val="both"/>
              <w:rPr>
                <w:b/>
              </w:rPr>
            </w:pPr>
          </w:p>
          <w:p w14:paraId="44E2108E" w14:textId="77777777" w:rsidR="00CF63DB" w:rsidRDefault="00CF63DB" w:rsidP="0067071D">
            <w:pPr>
              <w:pStyle w:val="Odstavecseseznamem"/>
              <w:spacing w:before="60" w:after="60" w:line="264" w:lineRule="auto"/>
              <w:ind w:left="714"/>
              <w:contextualSpacing w:val="0"/>
              <w:jc w:val="both"/>
              <w:rPr>
                <w:b/>
              </w:rPr>
            </w:pPr>
          </w:p>
          <w:p w14:paraId="73220F7B" w14:textId="77777777" w:rsidR="00CF63DB" w:rsidRDefault="00CF63DB" w:rsidP="0067071D">
            <w:pPr>
              <w:pStyle w:val="Odstavecseseznamem"/>
              <w:spacing w:before="60" w:after="60" w:line="264" w:lineRule="auto"/>
              <w:ind w:left="714"/>
              <w:contextualSpacing w:val="0"/>
              <w:jc w:val="both"/>
              <w:rPr>
                <w:b/>
              </w:rPr>
            </w:pPr>
          </w:p>
          <w:p w14:paraId="5BD2B261" w14:textId="77777777" w:rsidR="00CF63DB" w:rsidRDefault="00CF63DB" w:rsidP="0067071D">
            <w:pPr>
              <w:pStyle w:val="Odstavecseseznamem"/>
              <w:spacing w:before="60" w:after="60" w:line="264" w:lineRule="auto"/>
              <w:ind w:left="714"/>
              <w:contextualSpacing w:val="0"/>
              <w:jc w:val="both"/>
              <w:rPr>
                <w:b/>
              </w:rPr>
            </w:pPr>
          </w:p>
          <w:p w14:paraId="7C01E21A" w14:textId="77777777" w:rsidR="00CF63DB" w:rsidRDefault="00CF63DB" w:rsidP="0067071D">
            <w:pPr>
              <w:pStyle w:val="Odstavecseseznamem"/>
              <w:spacing w:before="60" w:after="60" w:line="264" w:lineRule="auto"/>
              <w:ind w:left="714"/>
              <w:contextualSpacing w:val="0"/>
              <w:jc w:val="both"/>
              <w:rPr>
                <w:b/>
              </w:rPr>
            </w:pPr>
          </w:p>
          <w:p w14:paraId="510B9B84" w14:textId="77777777" w:rsidR="00CF63DB" w:rsidRDefault="00CF63DB" w:rsidP="0067071D">
            <w:pPr>
              <w:pStyle w:val="Odstavecseseznamem"/>
              <w:spacing w:before="60" w:after="60" w:line="264" w:lineRule="auto"/>
              <w:ind w:left="714"/>
              <w:contextualSpacing w:val="0"/>
              <w:jc w:val="both"/>
              <w:rPr>
                <w:b/>
              </w:rPr>
            </w:pPr>
          </w:p>
          <w:p w14:paraId="29968978" w14:textId="77777777" w:rsidR="00CF63DB" w:rsidRDefault="00CF63DB" w:rsidP="0067071D">
            <w:pPr>
              <w:pStyle w:val="Odstavecseseznamem"/>
              <w:spacing w:before="60" w:after="60" w:line="264" w:lineRule="auto"/>
              <w:ind w:left="714"/>
              <w:contextualSpacing w:val="0"/>
              <w:jc w:val="both"/>
              <w:rPr>
                <w:b/>
              </w:rPr>
            </w:pPr>
          </w:p>
          <w:p w14:paraId="053D9FF0" w14:textId="77777777" w:rsidR="00CF63DB" w:rsidRDefault="00CF63DB" w:rsidP="0067071D">
            <w:pPr>
              <w:pStyle w:val="Odstavecseseznamem"/>
              <w:spacing w:before="60" w:after="60" w:line="264" w:lineRule="auto"/>
              <w:ind w:left="714"/>
              <w:contextualSpacing w:val="0"/>
              <w:jc w:val="both"/>
              <w:rPr>
                <w:b/>
              </w:rPr>
            </w:pPr>
          </w:p>
          <w:p w14:paraId="727B9CED" w14:textId="77777777" w:rsidR="00CF63DB" w:rsidRDefault="00CF63DB" w:rsidP="0067071D">
            <w:pPr>
              <w:pStyle w:val="Odstavecseseznamem"/>
              <w:spacing w:before="60" w:after="60" w:line="264" w:lineRule="auto"/>
              <w:ind w:left="714"/>
              <w:contextualSpacing w:val="0"/>
              <w:jc w:val="both"/>
              <w:rPr>
                <w:b/>
              </w:rPr>
            </w:pPr>
          </w:p>
          <w:p w14:paraId="37255BC2" w14:textId="77777777" w:rsidR="00CF63DB" w:rsidRDefault="00CF63DB" w:rsidP="0067071D">
            <w:pPr>
              <w:pStyle w:val="Odstavecseseznamem"/>
              <w:spacing w:before="60" w:after="60" w:line="264" w:lineRule="auto"/>
              <w:ind w:left="714"/>
              <w:contextualSpacing w:val="0"/>
              <w:jc w:val="both"/>
              <w:rPr>
                <w:b/>
              </w:rPr>
            </w:pPr>
          </w:p>
          <w:p w14:paraId="74F0E5D9" w14:textId="77777777" w:rsidR="00CF63DB" w:rsidRDefault="00CF63DB" w:rsidP="0067071D">
            <w:pPr>
              <w:pStyle w:val="Odstavecseseznamem"/>
              <w:spacing w:before="60" w:after="60" w:line="264" w:lineRule="auto"/>
              <w:ind w:left="714"/>
              <w:contextualSpacing w:val="0"/>
              <w:jc w:val="both"/>
              <w:rPr>
                <w:b/>
              </w:rPr>
            </w:pPr>
          </w:p>
          <w:p w14:paraId="41AFA743" w14:textId="77777777" w:rsidR="00CF63DB" w:rsidRDefault="00CF63DB" w:rsidP="0067071D">
            <w:pPr>
              <w:pStyle w:val="Odstavecseseznamem"/>
              <w:spacing w:before="60" w:after="60" w:line="264" w:lineRule="auto"/>
              <w:ind w:left="714"/>
              <w:contextualSpacing w:val="0"/>
              <w:jc w:val="both"/>
              <w:rPr>
                <w:b/>
              </w:rPr>
            </w:pPr>
          </w:p>
          <w:p w14:paraId="3018E46A" w14:textId="77777777" w:rsidR="00CF63DB" w:rsidRDefault="00CF63DB" w:rsidP="0067071D">
            <w:pPr>
              <w:pStyle w:val="Odstavecseseznamem"/>
              <w:spacing w:before="60" w:after="60" w:line="264" w:lineRule="auto"/>
              <w:ind w:left="714"/>
              <w:contextualSpacing w:val="0"/>
              <w:jc w:val="both"/>
              <w:rPr>
                <w:b/>
              </w:rPr>
            </w:pPr>
          </w:p>
          <w:p w14:paraId="75187D1E" w14:textId="77777777" w:rsidR="00CF63DB" w:rsidRDefault="00CF63DB" w:rsidP="0067071D">
            <w:pPr>
              <w:pStyle w:val="Odstavecseseznamem"/>
              <w:spacing w:before="60" w:after="60" w:line="264" w:lineRule="auto"/>
              <w:ind w:left="714"/>
              <w:contextualSpacing w:val="0"/>
              <w:jc w:val="both"/>
              <w:rPr>
                <w:b/>
              </w:rPr>
            </w:pPr>
          </w:p>
          <w:p w14:paraId="4FBDAB4B" w14:textId="77777777" w:rsidR="00CF63DB" w:rsidRDefault="00CF63DB" w:rsidP="0067071D">
            <w:pPr>
              <w:pStyle w:val="Odstavecseseznamem"/>
              <w:spacing w:before="60" w:after="60" w:line="264" w:lineRule="auto"/>
              <w:ind w:left="714"/>
              <w:contextualSpacing w:val="0"/>
              <w:jc w:val="both"/>
              <w:rPr>
                <w:b/>
              </w:rPr>
            </w:pPr>
          </w:p>
          <w:p w14:paraId="405BC508" w14:textId="77777777" w:rsidR="00CF63DB" w:rsidRDefault="00CF63DB" w:rsidP="0067071D">
            <w:pPr>
              <w:pStyle w:val="Odstavecseseznamem"/>
              <w:spacing w:before="60" w:after="60" w:line="264" w:lineRule="auto"/>
              <w:ind w:left="714"/>
              <w:contextualSpacing w:val="0"/>
              <w:jc w:val="both"/>
              <w:rPr>
                <w:b/>
              </w:rPr>
            </w:pPr>
          </w:p>
          <w:p w14:paraId="49A14D84" w14:textId="77777777" w:rsidR="00CF63DB" w:rsidRDefault="00CF63DB" w:rsidP="0067071D">
            <w:pPr>
              <w:pStyle w:val="Odstavecseseznamem"/>
              <w:spacing w:before="60" w:after="60" w:line="264" w:lineRule="auto"/>
              <w:ind w:left="714"/>
              <w:contextualSpacing w:val="0"/>
              <w:jc w:val="both"/>
              <w:rPr>
                <w:b/>
              </w:rPr>
            </w:pPr>
          </w:p>
          <w:p w14:paraId="23EEEC00" w14:textId="77777777" w:rsidR="00CF63DB" w:rsidRDefault="00CF63DB" w:rsidP="0067071D">
            <w:pPr>
              <w:pStyle w:val="Odstavecseseznamem"/>
              <w:spacing w:before="60" w:after="60" w:line="264" w:lineRule="auto"/>
              <w:ind w:left="714"/>
              <w:contextualSpacing w:val="0"/>
              <w:jc w:val="both"/>
              <w:rPr>
                <w:b/>
              </w:rPr>
            </w:pPr>
          </w:p>
          <w:p w14:paraId="04519CC2" w14:textId="77777777" w:rsidR="00CF63DB" w:rsidRDefault="00CF63DB" w:rsidP="0067071D">
            <w:pPr>
              <w:pStyle w:val="Odstavecseseznamem"/>
              <w:spacing w:before="60" w:after="60" w:line="264" w:lineRule="auto"/>
              <w:ind w:left="714"/>
              <w:contextualSpacing w:val="0"/>
              <w:jc w:val="both"/>
              <w:rPr>
                <w:b/>
              </w:rPr>
            </w:pPr>
          </w:p>
          <w:p w14:paraId="3465949E" w14:textId="77777777" w:rsidR="00CF63DB" w:rsidRDefault="00CF63DB" w:rsidP="0067071D">
            <w:pPr>
              <w:pStyle w:val="Odstavecseseznamem"/>
              <w:spacing w:before="60" w:after="60" w:line="264" w:lineRule="auto"/>
              <w:ind w:left="714"/>
              <w:contextualSpacing w:val="0"/>
              <w:jc w:val="both"/>
              <w:rPr>
                <w:b/>
              </w:rPr>
            </w:pPr>
          </w:p>
          <w:p w14:paraId="6DEC3D0D" w14:textId="77777777" w:rsidR="00CF63DB" w:rsidRDefault="00CF63DB" w:rsidP="0067071D">
            <w:pPr>
              <w:pStyle w:val="Odstavecseseznamem"/>
              <w:spacing w:before="60" w:after="60" w:line="264" w:lineRule="auto"/>
              <w:ind w:left="714"/>
              <w:contextualSpacing w:val="0"/>
              <w:jc w:val="both"/>
              <w:rPr>
                <w:b/>
              </w:rPr>
            </w:pPr>
          </w:p>
          <w:p w14:paraId="5E96ECE1" w14:textId="77777777" w:rsidR="00CF63DB" w:rsidRDefault="00CF63DB" w:rsidP="0067071D">
            <w:pPr>
              <w:pStyle w:val="Odstavecseseznamem"/>
              <w:spacing w:before="60" w:after="60" w:line="264" w:lineRule="auto"/>
              <w:ind w:left="714"/>
              <w:contextualSpacing w:val="0"/>
              <w:jc w:val="both"/>
              <w:rPr>
                <w:b/>
              </w:rPr>
            </w:pPr>
          </w:p>
          <w:p w14:paraId="2C70F45B" w14:textId="77777777" w:rsidR="00CF63DB" w:rsidRDefault="00CF63DB" w:rsidP="0067071D">
            <w:pPr>
              <w:pStyle w:val="Odstavecseseznamem"/>
              <w:spacing w:before="60" w:after="60" w:line="264" w:lineRule="auto"/>
              <w:ind w:left="714"/>
              <w:contextualSpacing w:val="0"/>
              <w:jc w:val="both"/>
              <w:rPr>
                <w:b/>
              </w:rPr>
            </w:pPr>
          </w:p>
          <w:p w14:paraId="3723C810" w14:textId="77777777" w:rsidR="00CF63DB" w:rsidRDefault="00CF63DB" w:rsidP="0067071D">
            <w:pPr>
              <w:pStyle w:val="Odstavecseseznamem"/>
              <w:spacing w:before="60" w:after="60" w:line="264" w:lineRule="auto"/>
              <w:ind w:left="714"/>
              <w:contextualSpacing w:val="0"/>
              <w:jc w:val="both"/>
              <w:rPr>
                <w:b/>
              </w:rPr>
            </w:pPr>
          </w:p>
          <w:p w14:paraId="20E961EB" w14:textId="77777777" w:rsidR="00CF63DB" w:rsidRDefault="00CF63DB" w:rsidP="0067071D">
            <w:pPr>
              <w:pStyle w:val="Odstavecseseznamem"/>
              <w:spacing w:before="60" w:after="60" w:line="264" w:lineRule="auto"/>
              <w:ind w:left="714"/>
              <w:contextualSpacing w:val="0"/>
              <w:jc w:val="both"/>
              <w:rPr>
                <w:b/>
              </w:rPr>
            </w:pPr>
          </w:p>
          <w:p w14:paraId="1FD18BF7" w14:textId="77777777" w:rsidR="00CF63DB" w:rsidRDefault="00CF63DB" w:rsidP="0067071D">
            <w:pPr>
              <w:pStyle w:val="Odstavecseseznamem"/>
              <w:spacing w:before="60" w:after="60" w:line="264" w:lineRule="auto"/>
              <w:ind w:left="714"/>
              <w:contextualSpacing w:val="0"/>
              <w:jc w:val="both"/>
              <w:rPr>
                <w:b/>
              </w:rPr>
            </w:pPr>
          </w:p>
          <w:p w14:paraId="446A3EC9" w14:textId="77777777" w:rsidR="00CF63DB" w:rsidRDefault="00CF63DB" w:rsidP="0067071D">
            <w:pPr>
              <w:pStyle w:val="Odstavecseseznamem"/>
              <w:spacing w:before="60" w:after="60" w:line="264" w:lineRule="auto"/>
              <w:ind w:left="714"/>
              <w:contextualSpacing w:val="0"/>
              <w:jc w:val="both"/>
              <w:rPr>
                <w:b/>
              </w:rPr>
            </w:pPr>
          </w:p>
          <w:p w14:paraId="41A8682A" w14:textId="77777777" w:rsidR="00CF63DB" w:rsidRDefault="00CF63DB" w:rsidP="0067071D">
            <w:pPr>
              <w:pStyle w:val="Odstavecseseznamem"/>
              <w:spacing w:before="60" w:after="60" w:line="264" w:lineRule="auto"/>
              <w:ind w:left="714"/>
              <w:contextualSpacing w:val="0"/>
              <w:jc w:val="both"/>
              <w:rPr>
                <w:b/>
              </w:rPr>
            </w:pPr>
          </w:p>
          <w:p w14:paraId="44CF0F5F" w14:textId="77777777" w:rsidR="00CF63DB" w:rsidRDefault="00CF63DB" w:rsidP="0067071D">
            <w:pPr>
              <w:pStyle w:val="Odstavecseseznamem"/>
              <w:spacing w:before="60" w:after="60" w:line="264" w:lineRule="auto"/>
              <w:ind w:left="714"/>
              <w:contextualSpacing w:val="0"/>
              <w:jc w:val="both"/>
              <w:rPr>
                <w:b/>
              </w:rPr>
            </w:pPr>
          </w:p>
          <w:p w14:paraId="0F4E0E33" w14:textId="77777777" w:rsidR="00CF63DB" w:rsidRDefault="00CF63DB" w:rsidP="0067071D">
            <w:pPr>
              <w:pStyle w:val="Odstavecseseznamem"/>
              <w:spacing w:before="60" w:after="60" w:line="264" w:lineRule="auto"/>
              <w:ind w:left="714"/>
              <w:contextualSpacing w:val="0"/>
              <w:jc w:val="both"/>
              <w:rPr>
                <w:b/>
              </w:rPr>
            </w:pPr>
          </w:p>
          <w:p w14:paraId="7468A994" w14:textId="77777777" w:rsidR="00CF63DB" w:rsidRDefault="00CF63DB" w:rsidP="0067071D">
            <w:pPr>
              <w:pStyle w:val="Odstavecseseznamem"/>
              <w:spacing w:before="60" w:after="60" w:line="264" w:lineRule="auto"/>
              <w:ind w:left="714"/>
              <w:contextualSpacing w:val="0"/>
              <w:jc w:val="both"/>
              <w:rPr>
                <w:b/>
              </w:rPr>
            </w:pPr>
          </w:p>
          <w:p w14:paraId="6A22C09C" w14:textId="0D864DF0" w:rsidR="00CF63DB" w:rsidRPr="002A626A" w:rsidRDefault="00CF63DB" w:rsidP="0067071D">
            <w:pPr>
              <w:pStyle w:val="Odstavecseseznamem"/>
              <w:spacing w:before="60" w:after="60" w:line="264" w:lineRule="auto"/>
              <w:ind w:left="714"/>
              <w:contextualSpacing w:val="0"/>
              <w:jc w:val="both"/>
              <w:rPr>
                <w:b/>
              </w:rPr>
            </w:pPr>
          </w:p>
        </w:tc>
      </w:tr>
      <w:bookmarkEnd w:id="443"/>
      <w:tr w:rsidR="005D6C3A" w14:paraId="67E710C3" w14:textId="77777777" w:rsidTr="00CF63DB">
        <w:trPr>
          <w:gridAfter w:val="2"/>
          <w:wAfter w:w="131" w:type="dxa"/>
        </w:trPr>
        <w:tc>
          <w:tcPr>
            <w:tcW w:w="9825" w:type="dxa"/>
            <w:gridSpan w:val="16"/>
            <w:tcBorders>
              <w:bottom w:val="double" w:sz="4" w:space="0" w:color="auto"/>
            </w:tcBorders>
            <w:shd w:val="clear" w:color="auto" w:fill="BDD6EE"/>
          </w:tcPr>
          <w:p w14:paraId="426CEDAE" w14:textId="275BE6AE" w:rsidR="005D6C3A" w:rsidRDefault="005D6C3A" w:rsidP="005D6C3A">
            <w:pPr>
              <w:jc w:val="both"/>
              <w:rPr>
                <w:b/>
                <w:sz w:val="28"/>
              </w:rPr>
            </w:pPr>
            <w:r>
              <w:rPr>
                <w:b/>
                <w:sz w:val="28"/>
              </w:rPr>
              <w:lastRenderedPageBreak/>
              <w:t>C-III – Informační zabezpečení studijního programu</w:t>
            </w:r>
          </w:p>
        </w:tc>
      </w:tr>
      <w:tr w:rsidR="005D6C3A" w14:paraId="57B80C72" w14:textId="77777777" w:rsidTr="00CF63DB">
        <w:trPr>
          <w:gridAfter w:val="2"/>
          <w:wAfter w:w="131" w:type="dxa"/>
          <w:trHeight w:val="283"/>
        </w:trPr>
        <w:tc>
          <w:tcPr>
            <w:tcW w:w="9825" w:type="dxa"/>
            <w:gridSpan w:val="16"/>
            <w:tcBorders>
              <w:top w:val="single" w:sz="2" w:space="0" w:color="auto"/>
              <w:left w:val="single" w:sz="2" w:space="0" w:color="auto"/>
              <w:bottom w:val="single" w:sz="2" w:space="0" w:color="auto"/>
              <w:right w:val="single" w:sz="2" w:space="0" w:color="auto"/>
            </w:tcBorders>
            <w:shd w:val="clear" w:color="auto" w:fill="F7CAAC"/>
            <w:vAlign w:val="center"/>
          </w:tcPr>
          <w:p w14:paraId="267AFFE7" w14:textId="77777777" w:rsidR="005D6C3A" w:rsidRDefault="005D6C3A" w:rsidP="005D6C3A">
            <w:r>
              <w:rPr>
                <w:b/>
              </w:rPr>
              <w:t xml:space="preserve">Název a stručný popis studijního informačního systému </w:t>
            </w:r>
          </w:p>
        </w:tc>
      </w:tr>
      <w:tr w:rsidR="005D6C3A" w14:paraId="1B57C814" w14:textId="77777777" w:rsidTr="00CF63DB">
        <w:trPr>
          <w:gridAfter w:val="2"/>
          <w:wAfter w:w="131" w:type="dxa"/>
          <w:trHeight w:val="2268"/>
        </w:trPr>
        <w:tc>
          <w:tcPr>
            <w:tcW w:w="9825" w:type="dxa"/>
            <w:gridSpan w:val="16"/>
            <w:tcBorders>
              <w:top w:val="single" w:sz="2" w:space="0" w:color="auto"/>
              <w:left w:val="single" w:sz="2" w:space="0" w:color="auto"/>
              <w:bottom w:val="single" w:sz="2" w:space="0" w:color="auto"/>
              <w:right w:val="single" w:sz="2" w:space="0" w:color="auto"/>
            </w:tcBorders>
          </w:tcPr>
          <w:p w14:paraId="4AC24ED9" w14:textId="55612557" w:rsidR="005D6C3A" w:rsidRDefault="005D6C3A" w:rsidP="005D6C3A">
            <w:pPr>
              <w:spacing w:before="60" w:after="60" w:line="264" w:lineRule="auto"/>
              <w:jc w:val="both"/>
            </w:pPr>
            <w:r>
              <w:t>IS/STAG. Informační systém studijní agendy IS/STAG slouží především k evidenci a správě: studijních programů, jejich oborů, plánů a předmětů studentů, jejich registrací na předměty (rozvrhů) a zkoušek, známek, studovaných oborů</w:t>
            </w:r>
            <w:r w:rsidR="00181D9F">
              <w:t>,</w:t>
            </w:r>
            <w:r>
              <w:t xml:space="preserve"> místností a jejich rozvrhů. Uživatelské rozhraní IS/STAG je tvořeno klientskými aplikacemi dvojího druhu: webovým portálem a nativním klientem. Webový portál je přístupný webovým prohlížečem (</w:t>
            </w:r>
            <w:hyperlink r:id="rId71" w:history="1">
              <w:r w:rsidRPr="00C35356">
                <w:rPr>
                  <w:rStyle w:val="Hypertextovodkaz"/>
                </w:rPr>
                <w:t>https://stag.utb.cz/portal/</w:t>
              </w:r>
            </w:hyperlink>
            <w:r>
              <w:t xml:space="preserve">), aplikace jsou v něm organizovány do souvisejících celků na záložkách a podstránkách. Portál je intuitivní a pokrývá řadu funkcí IS/STAG, které se týkají výuky. Navíc integruje na jednom místě kromě aplikací IS/STAG i další důležité informační zdroje, například </w:t>
            </w:r>
            <w:proofErr w:type="spellStart"/>
            <w:r>
              <w:t>Courseware</w:t>
            </w:r>
            <w:proofErr w:type="spellEnd"/>
            <w:r>
              <w:t xml:space="preserv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w:t>
            </w:r>
            <w:r w:rsidRPr="007B768F">
              <w:rPr>
                <w:color w:val="000000"/>
                <w:bdr w:val="none" w:sz="0" w:space="0" w:color="auto" w:frame="1"/>
              </w:rPr>
              <w:t>–</w:t>
            </w:r>
            <w:r>
              <w:t xml:space="preserve"> např. rolí vyučujícího, tajemníka katedry, studijní referentky. Nativní klient je aplikace určená spíše pro uživatele z řad zaměstnanců spravujících data a provozní procesy studijní agendy (tedy i pro učitele). Nativní klient IS/STAG využívá technologii Oracle </w:t>
            </w:r>
            <w:proofErr w:type="spellStart"/>
            <w:r>
              <w:t>Forms</w:t>
            </w:r>
            <w:proofErr w:type="spellEnd"/>
            <w:r>
              <w:t xml:space="preserve">. Jeho instalace není triviální a vyžaduje pravidelnou aktualizaci. Proto se s ním setkáte zejména na stanicích </w:t>
            </w:r>
            <w:proofErr w:type="spellStart"/>
            <w:r>
              <w:t>OrionXP</w:t>
            </w:r>
            <w:proofErr w:type="spellEnd"/>
            <w:r>
              <w:t xml:space="preserve"> udržovaných </w:t>
            </w:r>
            <w:proofErr w:type="spellStart"/>
            <w:r>
              <w:t>CIVem</w:t>
            </w:r>
            <w:proofErr w:type="spellEnd"/>
            <w:r>
              <w:t>. Obsahuje řadu specializovaných formulářů a tiskových sestav, pro část úkonů je jeho použití nevyhnutelné.</w:t>
            </w:r>
          </w:p>
        </w:tc>
      </w:tr>
      <w:tr w:rsidR="005D6C3A" w14:paraId="47A5859A" w14:textId="77777777" w:rsidTr="00CF63DB">
        <w:trPr>
          <w:gridAfter w:val="2"/>
          <w:wAfter w:w="131" w:type="dxa"/>
          <w:trHeight w:val="283"/>
        </w:trPr>
        <w:tc>
          <w:tcPr>
            <w:tcW w:w="9825" w:type="dxa"/>
            <w:gridSpan w:val="16"/>
            <w:shd w:val="clear" w:color="auto" w:fill="F7CAAC"/>
            <w:vAlign w:val="center"/>
          </w:tcPr>
          <w:p w14:paraId="11A37AAA" w14:textId="77777777" w:rsidR="005D6C3A" w:rsidRDefault="005D6C3A" w:rsidP="005D6C3A">
            <w:pPr>
              <w:rPr>
                <w:b/>
              </w:rPr>
            </w:pPr>
            <w:r>
              <w:rPr>
                <w:b/>
              </w:rPr>
              <w:t>Přístup ke studijní literatuře</w:t>
            </w:r>
          </w:p>
        </w:tc>
      </w:tr>
      <w:tr w:rsidR="005D6C3A" w14:paraId="7CD9E7B0" w14:textId="77777777" w:rsidTr="00CF63DB">
        <w:trPr>
          <w:gridAfter w:val="2"/>
          <w:wAfter w:w="131" w:type="dxa"/>
          <w:trHeight w:val="2268"/>
        </w:trPr>
        <w:tc>
          <w:tcPr>
            <w:tcW w:w="9825" w:type="dxa"/>
            <w:gridSpan w:val="16"/>
          </w:tcPr>
          <w:p w14:paraId="04CAAB31" w14:textId="1B3485A9" w:rsidR="005D6C3A" w:rsidRDefault="005D6C3A" w:rsidP="005D6C3A">
            <w:pPr>
              <w:spacing w:before="60" w:after="60" w:line="264" w:lineRule="auto"/>
              <w:jc w:val="both"/>
            </w:pPr>
            <w:r>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w:t>
            </w:r>
          </w:p>
          <w:p w14:paraId="3403477A" w14:textId="6E1632BE" w:rsidR="005D6C3A" w:rsidRDefault="005D6C3A" w:rsidP="005D6C3A">
            <w:pPr>
              <w:spacing w:before="60" w:after="60" w:line="264" w:lineRule="auto"/>
              <w:jc w:val="both"/>
              <w:rPr>
                <w:b/>
              </w:rPr>
            </w:pPr>
            <w:r>
              <w:t xml:space="preserve">K dispozici je zhruba 500 studijních míst, 230 počítačů a dostatečné množství přípojných míst pro notebooky. Knihovna je vybavena virtuální technologií </w:t>
            </w:r>
            <w:proofErr w:type="spellStart"/>
            <w:r>
              <w:t>WMware</w:t>
            </w:r>
            <w:proofErr w:type="spellEnd"/>
            <w:r>
              <w:t xml:space="preserve"> s klientskými stanicemi </w:t>
            </w:r>
            <w:proofErr w:type="spellStart"/>
            <w:r>
              <w:t>Zero</w:t>
            </w:r>
            <w:proofErr w:type="spellEnd"/>
            <w:r>
              <w:t xml:space="preserve"> </w:t>
            </w:r>
            <w:proofErr w:type="spellStart"/>
            <w:r>
              <w:t>Client</w:t>
            </w:r>
            <w:proofErr w:type="spellEnd"/>
            <w:r>
              <w:t xml:space="preserve">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140 000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72" w:history="1">
              <w:r w:rsidRPr="00C35356">
                <w:rPr>
                  <w:rStyle w:val="Hypertextovodkaz"/>
                </w:rPr>
                <w:t>http://digilib.k.utb.cz</w:t>
              </w:r>
            </w:hyperlink>
            <w:r>
              <w:t xml:space="preserve">. Práce jsou zde zpravidla dostupné volně v plném textu. Kromě toho provozuje knihovna také </w:t>
            </w:r>
            <w:proofErr w:type="spellStart"/>
            <w:r>
              <w:t>repozitář</w:t>
            </w:r>
            <w:proofErr w:type="spellEnd"/>
            <w:r>
              <w:t xml:space="preserve"> publikační činnosti akademických pracovníků univerzity na adrese </w:t>
            </w:r>
            <w:hyperlink r:id="rId73" w:history="1">
              <w:r w:rsidRPr="00C35356">
                <w:rPr>
                  <w:rStyle w:val="Hypertextovodkaz"/>
                </w:rPr>
                <w:t>http://publikace.k.utb.cz</w:t>
              </w:r>
            </w:hyperlink>
            <w:r>
              <w:t>.</w:t>
            </w:r>
          </w:p>
        </w:tc>
      </w:tr>
      <w:tr w:rsidR="005D6C3A" w14:paraId="0D89D520" w14:textId="77777777" w:rsidTr="00CF63DB">
        <w:trPr>
          <w:gridAfter w:val="2"/>
          <w:wAfter w:w="131" w:type="dxa"/>
          <w:trHeight w:val="283"/>
        </w:trPr>
        <w:tc>
          <w:tcPr>
            <w:tcW w:w="9825" w:type="dxa"/>
            <w:gridSpan w:val="16"/>
            <w:shd w:val="clear" w:color="auto" w:fill="F7CAAC"/>
            <w:vAlign w:val="center"/>
          </w:tcPr>
          <w:p w14:paraId="4E9A3902" w14:textId="77777777" w:rsidR="005D6C3A" w:rsidRDefault="005D6C3A" w:rsidP="005D6C3A">
            <w:r>
              <w:rPr>
                <w:b/>
              </w:rPr>
              <w:t>Přehled zpřístupněných databází</w:t>
            </w:r>
          </w:p>
        </w:tc>
      </w:tr>
      <w:tr w:rsidR="005D6C3A" w14:paraId="58B36C20" w14:textId="77777777" w:rsidTr="00CF63DB">
        <w:trPr>
          <w:gridAfter w:val="2"/>
          <w:wAfter w:w="131" w:type="dxa"/>
          <w:trHeight w:val="2268"/>
        </w:trPr>
        <w:tc>
          <w:tcPr>
            <w:tcW w:w="9825" w:type="dxa"/>
            <w:gridSpan w:val="16"/>
          </w:tcPr>
          <w:p w14:paraId="694A922C" w14:textId="77777777" w:rsidR="005D6C3A" w:rsidRDefault="005D6C3A" w:rsidP="005D6C3A">
            <w:pPr>
              <w:spacing w:before="60" w:after="60" w:line="264" w:lineRule="auto"/>
              <w:jc w:val="both"/>
            </w:pPr>
            <w: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74" w:history="1">
              <w:r w:rsidRPr="00C35356">
                <w:rPr>
                  <w:rStyle w:val="Hypertextovodkaz"/>
                </w:rPr>
                <w:t>http://portal.k.utb.cz</w:t>
              </w:r>
            </w:hyperlink>
            <w:r>
              <w:t xml:space="preserve">, který je postaven na bázi známého </w:t>
            </w:r>
            <w:proofErr w:type="spellStart"/>
            <w:r>
              <w:t>discovery</w:t>
            </w:r>
            <w:proofErr w:type="spellEnd"/>
            <w:r>
              <w:t xml:space="preserve"> systému EDS. Jednotlivé databáze tedy není potřeba prohledávat separátně. K dispozici je také technologie Fulltext </w:t>
            </w:r>
            <w:proofErr w:type="spellStart"/>
            <w:r>
              <w:t>Finder</w:t>
            </w:r>
            <w:proofErr w:type="spellEnd"/>
            <w:r>
              <w:t xml:space="preserve">, která značně ulehčuje uživatelům práci zejména při dohledávání plných textů dokumentů. Veškeré elektronické zdroje jsou přístupné 24 hodin denně, a to i z počítačů mimo univerzitní síť UTB formou tzv. vzdáleného přístupu. </w:t>
            </w:r>
          </w:p>
          <w:p w14:paraId="6CD69EF6" w14:textId="77777777" w:rsidR="005D6C3A" w:rsidRDefault="005D6C3A" w:rsidP="005D6C3A">
            <w:pPr>
              <w:spacing w:before="120" w:after="80" w:line="264" w:lineRule="auto"/>
              <w:jc w:val="both"/>
            </w:pPr>
            <w:r>
              <w:t xml:space="preserve">Konkrétní dostupné databáze: </w:t>
            </w:r>
          </w:p>
          <w:p w14:paraId="009D42AD" w14:textId="77777777" w:rsidR="005D6C3A" w:rsidRDefault="005D6C3A" w:rsidP="005D6C3A">
            <w:pPr>
              <w:spacing w:before="60" w:after="60" w:line="264" w:lineRule="auto"/>
              <w:ind w:left="227" w:right="227"/>
              <w:jc w:val="both"/>
            </w:pPr>
            <w:r>
              <w:t xml:space="preserve">- Citační databáze Web </w:t>
            </w:r>
            <w:proofErr w:type="spellStart"/>
            <w:r>
              <w:t>of</w:t>
            </w:r>
            <w:proofErr w:type="spellEnd"/>
            <w:r>
              <w:t xml:space="preserve"> Science a </w:t>
            </w:r>
            <w:proofErr w:type="spellStart"/>
            <w:r>
              <w:t>Scopus</w:t>
            </w:r>
            <w:proofErr w:type="spellEnd"/>
            <w:r>
              <w:t xml:space="preserve"> </w:t>
            </w:r>
          </w:p>
          <w:p w14:paraId="2C138B57" w14:textId="77777777" w:rsidR="005D6C3A" w:rsidRDefault="005D6C3A" w:rsidP="005D6C3A">
            <w:pPr>
              <w:spacing w:before="60" w:after="60" w:line="264" w:lineRule="auto"/>
              <w:ind w:left="227" w:right="227"/>
              <w:jc w:val="both"/>
            </w:pPr>
            <w:r>
              <w:t xml:space="preserve">- Multioborové kolekce elektronických časopisů Elsevier </w:t>
            </w:r>
            <w:proofErr w:type="spellStart"/>
            <w:r>
              <w:t>ScienceDirect</w:t>
            </w:r>
            <w:proofErr w:type="spellEnd"/>
            <w:r>
              <w:t xml:space="preserve">, </w:t>
            </w:r>
            <w:proofErr w:type="spellStart"/>
            <w:r>
              <w:t>Wiley</w:t>
            </w:r>
            <w:proofErr w:type="spellEnd"/>
            <w:r>
              <w:t xml:space="preserve"> Online </w:t>
            </w:r>
            <w:proofErr w:type="spellStart"/>
            <w:r>
              <w:t>Library</w:t>
            </w:r>
            <w:proofErr w:type="spellEnd"/>
            <w:r>
              <w:t xml:space="preserve">, </w:t>
            </w:r>
            <w:proofErr w:type="spellStart"/>
            <w:r>
              <w:t>SpringerLink</w:t>
            </w:r>
            <w:proofErr w:type="spellEnd"/>
            <w:r>
              <w:t xml:space="preserve"> a další </w:t>
            </w:r>
          </w:p>
          <w:p w14:paraId="04D54DB2" w14:textId="77777777" w:rsidR="005D6C3A" w:rsidRDefault="005D6C3A" w:rsidP="005D6C3A">
            <w:pPr>
              <w:spacing w:before="60" w:after="60" w:line="264" w:lineRule="auto"/>
              <w:ind w:left="227" w:right="227"/>
              <w:jc w:val="both"/>
            </w:pPr>
            <w:r>
              <w:t xml:space="preserve">- Multioborové plnotextové databáze </w:t>
            </w:r>
            <w:proofErr w:type="spellStart"/>
            <w:r>
              <w:t>Ebsco</w:t>
            </w:r>
            <w:proofErr w:type="spellEnd"/>
            <w:r>
              <w:t xml:space="preserve"> a </w:t>
            </w:r>
            <w:proofErr w:type="spellStart"/>
            <w:r>
              <w:t>ProQuest</w:t>
            </w:r>
            <w:proofErr w:type="spellEnd"/>
            <w:r>
              <w:t xml:space="preserve"> </w:t>
            </w:r>
          </w:p>
          <w:p w14:paraId="7BC1E677" w14:textId="0612506A" w:rsidR="005D6C3A" w:rsidRDefault="005D6C3A" w:rsidP="005D6C3A">
            <w:pPr>
              <w:ind w:left="244"/>
            </w:pPr>
            <w:r>
              <w:t xml:space="preserve">- Seznam všech databází: </w:t>
            </w:r>
            <w:hyperlink r:id="rId75" w:history="1">
              <w:r w:rsidRPr="00C35356">
                <w:rPr>
                  <w:rStyle w:val="Hypertextovodkaz"/>
                </w:rPr>
                <w:t>http://portal.k.utb.cz/databases/alphabetical/</w:t>
              </w:r>
            </w:hyperlink>
          </w:p>
        </w:tc>
      </w:tr>
      <w:tr w:rsidR="005D6C3A" w14:paraId="3DD26D37" w14:textId="77777777" w:rsidTr="00CF63DB">
        <w:trPr>
          <w:gridAfter w:val="2"/>
          <w:wAfter w:w="131" w:type="dxa"/>
          <w:trHeight w:val="284"/>
        </w:trPr>
        <w:tc>
          <w:tcPr>
            <w:tcW w:w="9825" w:type="dxa"/>
            <w:gridSpan w:val="16"/>
            <w:shd w:val="clear" w:color="auto" w:fill="F7CAAC"/>
            <w:vAlign w:val="center"/>
          </w:tcPr>
          <w:p w14:paraId="7647DC11" w14:textId="77777777" w:rsidR="005D6C3A" w:rsidRDefault="005D6C3A" w:rsidP="005D6C3A">
            <w:pPr>
              <w:rPr>
                <w:b/>
              </w:rPr>
            </w:pPr>
            <w:r>
              <w:rPr>
                <w:b/>
              </w:rPr>
              <w:lastRenderedPageBreak/>
              <w:t xml:space="preserve">Název a stručný popis používaného </w:t>
            </w:r>
            <w:proofErr w:type="spellStart"/>
            <w:r>
              <w:rPr>
                <w:b/>
              </w:rPr>
              <w:t>antiplagiátorského</w:t>
            </w:r>
            <w:proofErr w:type="spellEnd"/>
            <w:r>
              <w:rPr>
                <w:b/>
              </w:rPr>
              <w:t xml:space="preserve"> systému</w:t>
            </w:r>
          </w:p>
        </w:tc>
      </w:tr>
      <w:tr w:rsidR="005D6C3A" w14:paraId="495DCC11" w14:textId="77777777" w:rsidTr="00CF63DB">
        <w:trPr>
          <w:gridAfter w:val="2"/>
          <w:wAfter w:w="131" w:type="dxa"/>
          <w:trHeight w:val="2268"/>
        </w:trPr>
        <w:tc>
          <w:tcPr>
            <w:tcW w:w="9825" w:type="dxa"/>
            <w:gridSpan w:val="16"/>
            <w:tcBorders>
              <w:bottom w:val="single" w:sz="4" w:space="0" w:color="auto"/>
            </w:tcBorders>
            <w:shd w:val="clear" w:color="auto" w:fill="FFFFFF"/>
          </w:tcPr>
          <w:p w14:paraId="232CE078" w14:textId="77777777" w:rsidR="005D6C3A" w:rsidRDefault="005D6C3A" w:rsidP="005D6C3A">
            <w:pPr>
              <w:spacing w:before="120" w:after="60" w:line="264" w:lineRule="auto"/>
              <w:jc w:val="both"/>
            </w:pPr>
            <w:r>
              <w:t xml:space="preserve">V rámci předcházení a zamezování plagiátorství UTB ve Zlíně efektivně využívá po několik let </w:t>
            </w:r>
            <w:proofErr w:type="spellStart"/>
            <w:r>
              <w:t>antiplagiátorský</w:t>
            </w:r>
            <w:proofErr w:type="spellEnd"/>
            <w:r>
              <w:t xml:space="preserve"> systém </w:t>
            </w:r>
            <w:r w:rsidRPr="00963917">
              <w:rPr>
                <w:i/>
                <w:iCs/>
              </w:rPr>
              <w:t>Theses.cz</w:t>
            </w:r>
            <w:r>
              <w:t xml:space="preserve"> (vyvíjen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p>
          <w:p w14:paraId="69B96D6B" w14:textId="77777777" w:rsidR="005D6C3A" w:rsidRDefault="005D6C3A" w:rsidP="005D6C3A"/>
          <w:p w14:paraId="7CC85E2D" w14:textId="77777777" w:rsidR="005D6C3A" w:rsidRDefault="005D6C3A" w:rsidP="005D6C3A"/>
          <w:p w14:paraId="69B535E5" w14:textId="77777777" w:rsidR="005D6C3A" w:rsidRDefault="005D6C3A" w:rsidP="005D6C3A"/>
          <w:p w14:paraId="53AB9F02" w14:textId="77777777" w:rsidR="005D6C3A" w:rsidRDefault="005D6C3A" w:rsidP="005D6C3A"/>
          <w:p w14:paraId="6CB56E8E" w14:textId="77777777" w:rsidR="005D6C3A" w:rsidRDefault="005D6C3A" w:rsidP="005D6C3A"/>
          <w:p w14:paraId="6C5C39EB" w14:textId="77777777" w:rsidR="005D6C3A" w:rsidRDefault="005D6C3A" w:rsidP="005D6C3A"/>
          <w:p w14:paraId="5562B451" w14:textId="77777777" w:rsidR="005D6C3A" w:rsidRDefault="005D6C3A" w:rsidP="005D6C3A"/>
          <w:p w14:paraId="618EB7AC" w14:textId="77777777" w:rsidR="005D6C3A" w:rsidRDefault="005D6C3A" w:rsidP="005D6C3A"/>
          <w:p w14:paraId="3318702E" w14:textId="77777777" w:rsidR="005D6C3A" w:rsidRDefault="005D6C3A" w:rsidP="005D6C3A"/>
          <w:p w14:paraId="153A2D3D" w14:textId="77777777" w:rsidR="005D6C3A" w:rsidRDefault="005D6C3A" w:rsidP="005D6C3A"/>
          <w:p w14:paraId="61E48360" w14:textId="77777777" w:rsidR="005D6C3A" w:rsidRDefault="005D6C3A" w:rsidP="005D6C3A"/>
          <w:p w14:paraId="4F8F48B3" w14:textId="77777777" w:rsidR="005D6C3A" w:rsidRDefault="005D6C3A" w:rsidP="005D6C3A"/>
          <w:p w14:paraId="55D242C8" w14:textId="77777777" w:rsidR="005D6C3A" w:rsidRDefault="005D6C3A" w:rsidP="005D6C3A"/>
          <w:p w14:paraId="322DD8D7" w14:textId="77777777" w:rsidR="005D6C3A" w:rsidRDefault="005D6C3A" w:rsidP="005D6C3A"/>
          <w:p w14:paraId="11255F3F" w14:textId="77777777" w:rsidR="005D6C3A" w:rsidRDefault="005D6C3A" w:rsidP="005D6C3A"/>
          <w:p w14:paraId="2923B607" w14:textId="77777777" w:rsidR="005D6C3A" w:rsidRDefault="005D6C3A" w:rsidP="005D6C3A"/>
          <w:p w14:paraId="7357F969" w14:textId="77777777" w:rsidR="005D6C3A" w:rsidRDefault="005D6C3A" w:rsidP="005D6C3A"/>
          <w:p w14:paraId="7F0CDB19" w14:textId="77777777" w:rsidR="005D6C3A" w:rsidRDefault="005D6C3A" w:rsidP="005D6C3A"/>
          <w:p w14:paraId="0EE1089E" w14:textId="77777777" w:rsidR="005D6C3A" w:rsidRDefault="005D6C3A" w:rsidP="005D6C3A"/>
          <w:p w14:paraId="2ADD0147" w14:textId="77777777" w:rsidR="005D6C3A" w:rsidRDefault="005D6C3A" w:rsidP="005D6C3A"/>
          <w:p w14:paraId="38F1371B" w14:textId="77777777" w:rsidR="005D6C3A" w:rsidRDefault="005D6C3A" w:rsidP="005D6C3A"/>
          <w:p w14:paraId="46713009" w14:textId="77777777" w:rsidR="005D6C3A" w:rsidRDefault="005D6C3A" w:rsidP="005D6C3A"/>
          <w:p w14:paraId="3080622E" w14:textId="77777777" w:rsidR="005D6C3A" w:rsidRDefault="005D6C3A" w:rsidP="005D6C3A"/>
          <w:p w14:paraId="56C097E6" w14:textId="77777777" w:rsidR="005D6C3A" w:rsidRDefault="005D6C3A" w:rsidP="005D6C3A"/>
          <w:p w14:paraId="792617CA" w14:textId="77777777" w:rsidR="005D6C3A" w:rsidRDefault="005D6C3A" w:rsidP="005D6C3A"/>
          <w:p w14:paraId="4A8F882C" w14:textId="77777777" w:rsidR="005D6C3A" w:rsidRDefault="005D6C3A" w:rsidP="005D6C3A"/>
          <w:p w14:paraId="50414C9F" w14:textId="77777777" w:rsidR="005D6C3A" w:rsidRDefault="005D6C3A" w:rsidP="005D6C3A"/>
          <w:p w14:paraId="583D0B52" w14:textId="77777777" w:rsidR="005D6C3A" w:rsidRDefault="005D6C3A" w:rsidP="005D6C3A"/>
          <w:p w14:paraId="3C79CCAE" w14:textId="77777777" w:rsidR="005D6C3A" w:rsidRDefault="005D6C3A" w:rsidP="005D6C3A"/>
          <w:p w14:paraId="57456FEF" w14:textId="77777777" w:rsidR="005D6C3A" w:rsidRDefault="005D6C3A" w:rsidP="005D6C3A"/>
          <w:p w14:paraId="4E87346E" w14:textId="77777777" w:rsidR="005D6C3A" w:rsidRDefault="005D6C3A" w:rsidP="005D6C3A"/>
          <w:p w14:paraId="14EBFFEC" w14:textId="77777777" w:rsidR="005D6C3A" w:rsidRDefault="005D6C3A" w:rsidP="005D6C3A"/>
          <w:p w14:paraId="0B42A364" w14:textId="77777777" w:rsidR="005D6C3A" w:rsidRDefault="005D6C3A" w:rsidP="005D6C3A"/>
          <w:p w14:paraId="37EB725A" w14:textId="77777777" w:rsidR="005D6C3A" w:rsidRDefault="005D6C3A" w:rsidP="005D6C3A"/>
          <w:p w14:paraId="24DC20B0" w14:textId="77777777" w:rsidR="005D6C3A" w:rsidRDefault="005D6C3A" w:rsidP="005D6C3A"/>
          <w:p w14:paraId="199B7AEC" w14:textId="77777777" w:rsidR="005D6C3A" w:rsidRDefault="005D6C3A" w:rsidP="005D6C3A"/>
          <w:p w14:paraId="0CA82D14" w14:textId="77777777" w:rsidR="005D6C3A" w:rsidRDefault="005D6C3A" w:rsidP="005D6C3A"/>
          <w:p w14:paraId="73282BB0" w14:textId="77777777" w:rsidR="005D6C3A" w:rsidRDefault="005D6C3A" w:rsidP="005D6C3A"/>
          <w:p w14:paraId="784A956D" w14:textId="77777777" w:rsidR="005D6C3A" w:rsidRDefault="005D6C3A" w:rsidP="005D6C3A"/>
          <w:p w14:paraId="7A3B6816" w14:textId="77777777" w:rsidR="005D6C3A" w:rsidRDefault="005D6C3A" w:rsidP="005D6C3A"/>
          <w:p w14:paraId="44F453AC" w14:textId="77777777" w:rsidR="005D6C3A" w:rsidRDefault="005D6C3A" w:rsidP="005D6C3A"/>
          <w:p w14:paraId="2417C2AF" w14:textId="77777777" w:rsidR="005D6C3A" w:rsidRDefault="005D6C3A" w:rsidP="005D6C3A"/>
          <w:p w14:paraId="5F16E5D3" w14:textId="77777777" w:rsidR="005D6C3A" w:rsidRDefault="005D6C3A" w:rsidP="005D6C3A"/>
          <w:p w14:paraId="7F5B95DB" w14:textId="77777777" w:rsidR="005D6C3A" w:rsidRDefault="005D6C3A" w:rsidP="005D6C3A"/>
          <w:p w14:paraId="0DD23F32" w14:textId="77777777" w:rsidR="005D6C3A" w:rsidRDefault="005D6C3A" w:rsidP="005D6C3A"/>
          <w:p w14:paraId="043AEA8C" w14:textId="77777777" w:rsidR="005D6C3A" w:rsidRDefault="005D6C3A" w:rsidP="005D6C3A"/>
          <w:p w14:paraId="5D89A0C6" w14:textId="77777777" w:rsidR="005D6C3A" w:rsidRDefault="005D6C3A" w:rsidP="005D6C3A"/>
          <w:p w14:paraId="38B3E3C5" w14:textId="77777777" w:rsidR="005D6C3A" w:rsidRDefault="005D6C3A" w:rsidP="005D6C3A"/>
          <w:p w14:paraId="72AEB9A0" w14:textId="77777777" w:rsidR="005D6C3A" w:rsidRDefault="005D6C3A" w:rsidP="005D6C3A"/>
          <w:p w14:paraId="03F2CC14" w14:textId="77777777" w:rsidR="005D6C3A" w:rsidRDefault="005D6C3A" w:rsidP="005D6C3A"/>
          <w:p w14:paraId="3671408F" w14:textId="77777777" w:rsidR="005D6C3A" w:rsidRDefault="005D6C3A" w:rsidP="005D6C3A"/>
          <w:p w14:paraId="4CB4A654" w14:textId="77777777" w:rsidR="005D6C3A" w:rsidRDefault="005D6C3A" w:rsidP="005D6C3A"/>
        </w:tc>
      </w:tr>
      <w:tr w:rsidR="005D6C3A" w:rsidRPr="00244F15" w14:paraId="078382EC" w14:textId="77777777" w:rsidTr="00CF63DB">
        <w:trPr>
          <w:gridAfter w:val="2"/>
          <w:wAfter w:w="131" w:type="dxa"/>
          <w:trHeight w:val="233"/>
        </w:trPr>
        <w:tc>
          <w:tcPr>
            <w:tcW w:w="9825" w:type="dxa"/>
            <w:gridSpan w:val="16"/>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56A15D42" w14:textId="77777777" w:rsidR="005D6C3A" w:rsidRPr="001272D6" w:rsidRDefault="005D6C3A" w:rsidP="001272D6">
            <w:pPr>
              <w:rPr>
                <w:b/>
                <w:sz w:val="28"/>
                <w:szCs w:val="28"/>
              </w:rPr>
            </w:pPr>
            <w:r w:rsidRPr="001272D6">
              <w:rPr>
                <w:b/>
                <w:sz w:val="28"/>
                <w:szCs w:val="28"/>
              </w:rPr>
              <w:lastRenderedPageBreak/>
              <w:t>C-IV – Materiální zabezpečení studijního programu</w:t>
            </w:r>
          </w:p>
        </w:tc>
      </w:tr>
      <w:tr w:rsidR="005D6C3A" w14:paraId="5B95DA7E" w14:textId="77777777" w:rsidTr="00CF63DB">
        <w:trPr>
          <w:gridAfter w:val="2"/>
          <w:wAfter w:w="131" w:type="dxa"/>
        </w:trPr>
        <w:tc>
          <w:tcPr>
            <w:tcW w:w="3129" w:type="dxa"/>
            <w:gridSpan w:val="2"/>
            <w:tcBorders>
              <w:top w:val="single" w:sz="2" w:space="0" w:color="auto"/>
              <w:left w:val="single" w:sz="2" w:space="0" w:color="auto"/>
              <w:bottom w:val="single" w:sz="2" w:space="0" w:color="auto"/>
              <w:right w:val="single" w:sz="2" w:space="0" w:color="auto"/>
            </w:tcBorders>
            <w:shd w:val="clear" w:color="auto" w:fill="F7CAAC"/>
          </w:tcPr>
          <w:p w14:paraId="5B425852" w14:textId="77777777" w:rsidR="005D6C3A" w:rsidRDefault="005D6C3A" w:rsidP="005D6C3A">
            <w:pPr>
              <w:jc w:val="both"/>
              <w:rPr>
                <w:b/>
              </w:rPr>
            </w:pPr>
            <w:r>
              <w:rPr>
                <w:b/>
              </w:rPr>
              <w:t>Místo uskutečňování studijního programu</w:t>
            </w:r>
          </w:p>
        </w:tc>
        <w:tc>
          <w:tcPr>
            <w:tcW w:w="6696" w:type="dxa"/>
            <w:gridSpan w:val="14"/>
            <w:tcBorders>
              <w:top w:val="single" w:sz="2" w:space="0" w:color="auto"/>
              <w:left w:val="single" w:sz="2" w:space="0" w:color="auto"/>
              <w:bottom w:val="single" w:sz="2" w:space="0" w:color="auto"/>
              <w:right w:val="single" w:sz="2" w:space="0" w:color="auto"/>
            </w:tcBorders>
          </w:tcPr>
          <w:p w14:paraId="1B4331A9" w14:textId="77777777" w:rsidR="005D6C3A" w:rsidRPr="00C86281" w:rsidRDefault="005D6C3A" w:rsidP="005D6C3A">
            <w:pPr>
              <w:spacing w:before="20"/>
            </w:pPr>
            <w:r w:rsidRPr="00C86281">
              <w:t xml:space="preserve">Univerzita Tomáše Bati ve Zlíně </w:t>
            </w:r>
          </w:p>
          <w:p w14:paraId="7BD4DB23" w14:textId="77777777" w:rsidR="005D6C3A" w:rsidRPr="00C86281" w:rsidRDefault="005D6C3A" w:rsidP="005D6C3A">
            <w:r w:rsidRPr="00C86281">
              <w:t xml:space="preserve">Fakulta technologická </w:t>
            </w:r>
          </w:p>
          <w:p w14:paraId="2FE7B724" w14:textId="77777777" w:rsidR="005D6C3A" w:rsidRPr="00C86281" w:rsidRDefault="005D6C3A" w:rsidP="005D6C3A">
            <w:r w:rsidRPr="00C86281">
              <w:t xml:space="preserve">Vavrečkova 5669 </w:t>
            </w:r>
          </w:p>
          <w:p w14:paraId="6769A96E" w14:textId="77777777" w:rsidR="005D6C3A" w:rsidRDefault="005D6C3A" w:rsidP="005D6C3A">
            <w:r w:rsidRPr="00C86281">
              <w:t>760 01 Zlín</w:t>
            </w:r>
          </w:p>
        </w:tc>
      </w:tr>
      <w:tr w:rsidR="005D6C3A" w14:paraId="5F998894" w14:textId="77777777" w:rsidTr="00CF63DB">
        <w:trPr>
          <w:gridAfter w:val="2"/>
          <w:wAfter w:w="131" w:type="dxa"/>
        </w:trPr>
        <w:tc>
          <w:tcPr>
            <w:tcW w:w="9825" w:type="dxa"/>
            <w:gridSpan w:val="16"/>
            <w:shd w:val="clear" w:color="auto" w:fill="F7CAAC"/>
          </w:tcPr>
          <w:p w14:paraId="1EEC0571" w14:textId="77777777" w:rsidR="005D6C3A" w:rsidRDefault="005D6C3A" w:rsidP="005D6C3A">
            <w:pPr>
              <w:jc w:val="both"/>
              <w:rPr>
                <w:b/>
              </w:rPr>
            </w:pPr>
            <w:r>
              <w:rPr>
                <w:b/>
              </w:rPr>
              <w:t>Kapacita výukových místností pro teoretickou výuku</w:t>
            </w:r>
          </w:p>
        </w:tc>
      </w:tr>
      <w:tr w:rsidR="005D6C3A" w14:paraId="0F9E2826" w14:textId="77777777" w:rsidTr="00CF63DB">
        <w:trPr>
          <w:gridAfter w:val="2"/>
          <w:wAfter w:w="131" w:type="dxa"/>
          <w:trHeight w:val="1994"/>
        </w:trPr>
        <w:tc>
          <w:tcPr>
            <w:tcW w:w="9825" w:type="dxa"/>
            <w:gridSpan w:val="16"/>
          </w:tcPr>
          <w:p w14:paraId="20198F60" w14:textId="2B442655" w:rsidR="005D6C3A" w:rsidRDefault="005D6C3A" w:rsidP="005D6C3A">
            <w:pPr>
              <w:spacing w:before="60" w:after="60" w:line="252" w:lineRule="auto"/>
              <w:jc w:val="both"/>
            </w:pPr>
            <w:r w:rsidRPr="007859DD">
              <w:t xml:space="preserve">Univerzita Tomáše Bati ve Zlíně disponuje 28 velkými posluchárnami o celkové kapacitě 3103 míst. Z toho Fakulta technologická využívá 7 poslucháren s kapacitou 765 míst. Všechny posluchárny jsou vybaveny moderní audiovizuální prezentační technikou a tabulemi pro popis stíratelnými fixy. Dvě posluchárny s kapacitou kolem 130 míst se nachází v moderní budově Laboratorního centra Fakulty technologické (LCFT). Na LCFT se taktéž nachází středně velká posluchárna s kapacitou 94 a dvě menší posluchárny s kapacitou 48 míst. Fakulta technologická má k dispozici 14 seminárních místností s celkovou kapacitou 374 míst, 6 PC učeben s celkovou kapacitou 90 míst a 63 laboratoří s celkovou kapacitou 720 míst. </w:t>
            </w:r>
            <w:r w:rsidRPr="000847C8">
              <w:t>V souvislosti s výstavbou nové budovy Fakulty technologické probíhá výuka některých programů od ledna 2022 v náhradních prostorách vyčleněných rektorátem univerzity.</w:t>
            </w:r>
          </w:p>
        </w:tc>
      </w:tr>
      <w:tr w:rsidR="005D6C3A" w14:paraId="52E21FDF" w14:textId="77777777" w:rsidTr="00CF63DB">
        <w:trPr>
          <w:gridAfter w:val="2"/>
          <w:wAfter w:w="131" w:type="dxa"/>
          <w:trHeight w:val="202"/>
        </w:trPr>
        <w:tc>
          <w:tcPr>
            <w:tcW w:w="3393" w:type="dxa"/>
            <w:gridSpan w:val="4"/>
            <w:shd w:val="clear" w:color="auto" w:fill="F7CAAC"/>
          </w:tcPr>
          <w:p w14:paraId="4176FE37" w14:textId="77777777" w:rsidR="005D6C3A" w:rsidRDefault="005D6C3A" w:rsidP="005D6C3A">
            <w:pPr>
              <w:jc w:val="both"/>
              <w:rPr>
                <w:b/>
              </w:rPr>
            </w:pPr>
            <w:r w:rsidRPr="004D3AA2">
              <w:rPr>
                <w:b/>
              </w:rPr>
              <w:t>Z toho kapacita</w:t>
            </w:r>
            <w:r>
              <w:rPr>
                <w:b/>
              </w:rPr>
              <w:t xml:space="preserve"> v prostorách v nájmu</w:t>
            </w:r>
          </w:p>
        </w:tc>
        <w:tc>
          <w:tcPr>
            <w:tcW w:w="1228" w:type="dxa"/>
          </w:tcPr>
          <w:p w14:paraId="0D03579B" w14:textId="77777777" w:rsidR="005D6C3A" w:rsidRDefault="005D6C3A" w:rsidP="005D6C3A">
            <w:r>
              <w:t>0</w:t>
            </w:r>
          </w:p>
        </w:tc>
        <w:tc>
          <w:tcPr>
            <w:tcW w:w="2363" w:type="dxa"/>
            <w:gridSpan w:val="5"/>
            <w:shd w:val="clear" w:color="auto" w:fill="F7CAAC"/>
          </w:tcPr>
          <w:p w14:paraId="54447DB2" w14:textId="77777777" w:rsidR="005D6C3A" w:rsidRDefault="005D6C3A" w:rsidP="005D6C3A">
            <w:pPr>
              <w:rPr>
                <w:b/>
                <w:shd w:val="clear" w:color="auto" w:fill="F7CAAC"/>
              </w:rPr>
            </w:pPr>
            <w:r>
              <w:rPr>
                <w:b/>
                <w:shd w:val="clear" w:color="auto" w:fill="F7CAAC"/>
              </w:rPr>
              <w:t>Doba platnosti nájmu</w:t>
            </w:r>
          </w:p>
        </w:tc>
        <w:tc>
          <w:tcPr>
            <w:tcW w:w="2841" w:type="dxa"/>
            <w:gridSpan w:val="6"/>
          </w:tcPr>
          <w:p w14:paraId="6296EBD4" w14:textId="77777777" w:rsidR="005D6C3A" w:rsidRDefault="005D6C3A" w:rsidP="005D6C3A"/>
        </w:tc>
      </w:tr>
      <w:tr w:rsidR="005D6C3A" w14:paraId="7FF4572E" w14:textId="77777777" w:rsidTr="00CF63DB">
        <w:trPr>
          <w:gridAfter w:val="2"/>
          <w:wAfter w:w="131" w:type="dxa"/>
          <w:trHeight w:val="139"/>
        </w:trPr>
        <w:tc>
          <w:tcPr>
            <w:tcW w:w="9825" w:type="dxa"/>
            <w:gridSpan w:val="16"/>
            <w:shd w:val="clear" w:color="auto" w:fill="F7CAAC"/>
          </w:tcPr>
          <w:p w14:paraId="47ED9184" w14:textId="77777777" w:rsidR="005D6C3A" w:rsidRDefault="005D6C3A" w:rsidP="005D6C3A">
            <w:r>
              <w:rPr>
                <w:b/>
              </w:rPr>
              <w:t>Kapacita a popis odborné učebny</w:t>
            </w:r>
          </w:p>
        </w:tc>
      </w:tr>
      <w:tr w:rsidR="005D6C3A" w14:paraId="2A159D2B" w14:textId="77777777" w:rsidTr="00CF63DB">
        <w:trPr>
          <w:gridAfter w:val="2"/>
          <w:wAfter w:w="131" w:type="dxa"/>
          <w:trHeight w:val="956"/>
        </w:trPr>
        <w:tc>
          <w:tcPr>
            <w:tcW w:w="9825" w:type="dxa"/>
            <w:gridSpan w:val="16"/>
          </w:tcPr>
          <w:p w14:paraId="5BC184EF" w14:textId="40739763" w:rsidR="005D6C3A" w:rsidRDefault="005D6C3A" w:rsidP="005D6C3A">
            <w:pPr>
              <w:spacing w:before="60" w:after="60" w:line="252" w:lineRule="auto"/>
              <w:jc w:val="both"/>
            </w:pPr>
            <w:r w:rsidRPr="00CC5A30">
              <w:t>Laboratoře mikrobiolog</w:t>
            </w:r>
            <w:r>
              <w:t>i</w:t>
            </w:r>
            <w:r w:rsidRPr="00CC5A30">
              <w:t xml:space="preserve">e </w:t>
            </w:r>
            <w:r>
              <w:t xml:space="preserve">– komplex 3 laboratoří s </w:t>
            </w:r>
            <w:r w:rsidRPr="00CC5A30">
              <w:t>celkov</w:t>
            </w:r>
            <w:r>
              <w:t>ou</w:t>
            </w:r>
            <w:r w:rsidRPr="00CC5A30">
              <w:t xml:space="preserve"> kapacit</w:t>
            </w:r>
            <w:r>
              <w:t>ou</w:t>
            </w:r>
            <w:r w:rsidRPr="00CC5A30">
              <w:t xml:space="preserve"> </w:t>
            </w:r>
            <w:r>
              <w:t>20</w:t>
            </w:r>
            <w:r w:rsidRPr="00CC5A30">
              <w:t xml:space="preserve"> míst</w:t>
            </w:r>
            <w:r>
              <w:t>.</w:t>
            </w:r>
            <w:r w:rsidRPr="00CC5A30">
              <w:t xml:space="preserve"> </w:t>
            </w:r>
            <w:r>
              <w:t>L</w:t>
            </w:r>
            <w:r w:rsidRPr="00CC5A30">
              <w:t>aboratoře jsou vybaveny mikroskopy</w:t>
            </w:r>
            <w:r>
              <w:t>, včetně fluorescenčního mikroskopu a mikroskopů s dokumentačními systémy</w:t>
            </w:r>
            <w:r w:rsidRPr="00CC5A30">
              <w:t xml:space="preserve">, laminárními boxy, </w:t>
            </w:r>
            <w:r>
              <w:t xml:space="preserve">homogenizátory vzorků, </w:t>
            </w:r>
            <w:r w:rsidRPr="00CC5A30">
              <w:t>kultiva</w:t>
            </w:r>
            <w:r>
              <w:t>čními boxy</w:t>
            </w:r>
            <w:r w:rsidRPr="00CC5A30">
              <w:t xml:space="preserve">, filtračními zařízeními, </w:t>
            </w:r>
            <w:r>
              <w:t>bioreaktory</w:t>
            </w:r>
            <w:r w:rsidRPr="00CC5A30">
              <w:t xml:space="preserve"> pro sledování růstu mikroorgani</w:t>
            </w:r>
            <w:r w:rsidR="00321CFB">
              <w:t>z</w:t>
            </w:r>
            <w:r w:rsidRPr="00CC5A30">
              <w:t>mů,</w:t>
            </w:r>
            <w:r>
              <w:t xml:space="preserve"> přístrojem </w:t>
            </w:r>
            <w:proofErr w:type="spellStart"/>
            <w:r>
              <w:t>spilar</w:t>
            </w:r>
            <w:proofErr w:type="spellEnd"/>
            <w:r>
              <w:t xml:space="preserve"> </w:t>
            </w:r>
            <w:proofErr w:type="spellStart"/>
            <w:r>
              <w:t>plater</w:t>
            </w:r>
            <w:proofErr w:type="spellEnd"/>
            <w:r>
              <w:t xml:space="preserve"> (umožňuje </w:t>
            </w:r>
            <w:r w:rsidRPr="00463D99">
              <w:t xml:space="preserve">očkování pomocí spirály </w:t>
            </w:r>
            <w:r>
              <w:t>–</w:t>
            </w:r>
            <w:r w:rsidRPr="00463D99">
              <w:t xml:space="preserve"> až tři po sobě jdoucí ředění očkována na plotnu</w:t>
            </w:r>
            <w:r>
              <w:t xml:space="preserve">), počítačkami kolonií mikroorganizmů (manuální i automatické), automatickým zařízením pro měření zón rezistence antimikrobních látek, spektrofotometrem pro sledování </w:t>
            </w:r>
            <w:proofErr w:type="spellStart"/>
            <w:r>
              <w:t>denzity</w:t>
            </w:r>
            <w:proofErr w:type="spellEnd"/>
            <w:r>
              <w:t xml:space="preserve"> buněk a dalším běžným vybavením mikrobiologických laboratoří. </w:t>
            </w:r>
          </w:p>
        </w:tc>
      </w:tr>
      <w:tr w:rsidR="005D6C3A" w14:paraId="0D737643" w14:textId="77777777" w:rsidTr="00CF63DB">
        <w:trPr>
          <w:gridAfter w:val="2"/>
          <w:wAfter w:w="131" w:type="dxa"/>
          <w:trHeight w:val="166"/>
        </w:trPr>
        <w:tc>
          <w:tcPr>
            <w:tcW w:w="3393" w:type="dxa"/>
            <w:gridSpan w:val="4"/>
            <w:shd w:val="clear" w:color="auto" w:fill="F7CAAC"/>
          </w:tcPr>
          <w:p w14:paraId="1A3B3405" w14:textId="77777777" w:rsidR="005D6C3A" w:rsidRDefault="005D6C3A" w:rsidP="005D6C3A">
            <w:pPr>
              <w:jc w:val="both"/>
            </w:pPr>
            <w:r w:rsidRPr="004D3AA2">
              <w:rPr>
                <w:b/>
              </w:rPr>
              <w:t>Z toho kapacita</w:t>
            </w:r>
            <w:r>
              <w:rPr>
                <w:b/>
              </w:rPr>
              <w:t xml:space="preserve"> v prostorách v nájmu</w:t>
            </w:r>
          </w:p>
        </w:tc>
        <w:tc>
          <w:tcPr>
            <w:tcW w:w="1228" w:type="dxa"/>
          </w:tcPr>
          <w:p w14:paraId="6C475C89" w14:textId="77777777" w:rsidR="005D6C3A" w:rsidRDefault="005D6C3A" w:rsidP="005D6C3A">
            <w:r>
              <w:t>0</w:t>
            </w:r>
          </w:p>
        </w:tc>
        <w:tc>
          <w:tcPr>
            <w:tcW w:w="2363" w:type="dxa"/>
            <w:gridSpan w:val="5"/>
            <w:shd w:val="clear" w:color="auto" w:fill="F7CAAC"/>
          </w:tcPr>
          <w:p w14:paraId="08B5E0DE" w14:textId="77777777" w:rsidR="005D6C3A" w:rsidRDefault="005D6C3A" w:rsidP="005D6C3A">
            <w:r>
              <w:rPr>
                <w:b/>
                <w:shd w:val="clear" w:color="auto" w:fill="F7CAAC"/>
              </w:rPr>
              <w:t>Doba platnosti nájmu</w:t>
            </w:r>
          </w:p>
        </w:tc>
        <w:tc>
          <w:tcPr>
            <w:tcW w:w="2841" w:type="dxa"/>
            <w:gridSpan w:val="6"/>
          </w:tcPr>
          <w:p w14:paraId="44806A1B" w14:textId="77777777" w:rsidR="005D6C3A" w:rsidRDefault="005D6C3A" w:rsidP="005D6C3A"/>
        </w:tc>
      </w:tr>
      <w:tr w:rsidR="005D6C3A" w14:paraId="2B7324E4" w14:textId="77777777" w:rsidTr="00CF63DB">
        <w:trPr>
          <w:gridAfter w:val="2"/>
          <w:wAfter w:w="131" w:type="dxa"/>
          <w:trHeight w:val="166"/>
        </w:trPr>
        <w:tc>
          <w:tcPr>
            <w:tcW w:w="9825" w:type="dxa"/>
            <w:gridSpan w:val="16"/>
            <w:shd w:val="clear" w:color="auto" w:fill="F7CAAC"/>
          </w:tcPr>
          <w:p w14:paraId="218CA3C3" w14:textId="77777777" w:rsidR="005D6C3A" w:rsidRDefault="005D6C3A" w:rsidP="005D6C3A">
            <w:r>
              <w:rPr>
                <w:b/>
              </w:rPr>
              <w:t>Kapacita a popis odborné učebny</w:t>
            </w:r>
          </w:p>
        </w:tc>
      </w:tr>
      <w:tr w:rsidR="005D6C3A" w14:paraId="6E83C42C" w14:textId="77777777" w:rsidTr="00CF63DB">
        <w:trPr>
          <w:gridAfter w:val="2"/>
          <w:wAfter w:w="131" w:type="dxa"/>
          <w:trHeight w:val="838"/>
        </w:trPr>
        <w:tc>
          <w:tcPr>
            <w:tcW w:w="9825" w:type="dxa"/>
            <w:gridSpan w:val="16"/>
            <w:shd w:val="clear" w:color="auto" w:fill="auto"/>
          </w:tcPr>
          <w:p w14:paraId="7B5B0961" w14:textId="2970FFAF" w:rsidR="005D6C3A" w:rsidRDefault="005D6C3A" w:rsidP="005D6C3A">
            <w:pPr>
              <w:spacing w:before="60" w:after="60" w:line="252" w:lineRule="auto"/>
              <w:jc w:val="both"/>
            </w:pPr>
            <w:r>
              <w:t xml:space="preserve">Laboratoře molekulární biologie – komplex 3 laboratoří s celkovou kapacitou 12 míst. Laboratoře jsou vybaveny mimo jiné </w:t>
            </w:r>
            <w:proofErr w:type="spellStart"/>
            <w:r>
              <w:t>flow</w:t>
            </w:r>
            <w:proofErr w:type="spellEnd"/>
            <w:r>
              <w:t xml:space="preserve"> boxy, </w:t>
            </w:r>
            <w:proofErr w:type="spellStart"/>
            <w:r w:rsidRPr="00CC5A30">
              <w:t>pipetovacím</w:t>
            </w:r>
            <w:proofErr w:type="spellEnd"/>
            <w:r w:rsidRPr="00CC5A30">
              <w:t xml:space="preserve"> robotem, </w:t>
            </w:r>
            <w:proofErr w:type="spellStart"/>
            <w:r>
              <w:t>cyklery</w:t>
            </w:r>
            <w:proofErr w:type="spellEnd"/>
            <w:r>
              <w:t xml:space="preserve"> pro </w:t>
            </w:r>
            <w:r w:rsidRPr="00CC5A30">
              <w:t>PCR, qPCR,</w:t>
            </w:r>
            <w:r>
              <w:t xml:space="preserve"> zařízením pro</w:t>
            </w:r>
            <w:r w:rsidRPr="00CC5A30">
              <w:t xml:space="preserve"> DGGE</w:t>
            </w:r>
            <w:r>
              <w:t xml:space="preserve"> a TGGE</w:t>
            </w:r>
            <w:r w:rsidRPr="00CC5A30">
              <w:t>, dokumentačním systémem</w:t>
            </w:r>
            <w:r>
              <w:t xml:space="preserve"> nebo spektrofotometrem pro měření koncentrace nukleových kyselin</w:t>
            </w:r>
            <w:r w:rsidRPr="00CC5A30">
              <w:t>.</w:t>
            </w:r>
            <w:r>
              <w:t xml:space="preserve"> Jedna z laboratoří splňuje podmínky pro uzavřené nakládání s geneticky modifikovanými organizmy.</w:t>
            </w:r>
          </w:p>
        </w:tc>
      </w:tr>
      <w:tr w:rsidR="005D6C3A" w14:paraId="4C9F4060" w14:textId="77777777" w:rsidTr="00CF63DB">
        <w:trPr>
          <w:gridAfter w:val="2"/>
          <w:wAfter w:w="131" w:type="dxa"/>
          <w:trHeight w:val="166"/>
        </w:trPr>
        <w:tc>
          <w:tcPr>
            <w:tcW w:w="3393" w:type="dxa"/>
            <w:gridSpan w:val="4"/>
            <w:shd w:val="clear" w:color="auto" w:fill="F7CAAC"/>
          </w:tcPr>
          <w:p w14:paraId="5009C897" w14:textId="77777777" w:rsidR="005D6C3A" w:rsidRPr="004D3AA2" w:rsidRDefault="005D6C3A" w:rsidP="005D6C3A">
            <w:pPr>
              <w:jc w:val="both"/>
              <w:rPr>
                <w:b/>
              </w:rPr>
            </w:pPr>
            <w:r w:rsidRPr="004D3AA2">
              <w:rPr>
                <w:b/>
              </w:rPr>
              <w:t>Z toho kapacita</w:t>
            </w:r>
            <w:r>
              <w:rPr>
                <w:b/>
              </w:rPr>
              <w:t xml:space="preserve"> v prostorách v nájmu</w:t>
            </w:r>
          </w:p>
        </w:tc>
        <w:tc>
          <w:tcPr>
            <w:tcW w:w="1228" w:type="dxa"/>
          </w:tcPr>
          <w:p w14:paraId="22612565" w14:textId="77777777" w:rsidR="005D6C3A" w:rsidRDefault="005D6C3A" w:rsidP="005D6C3A">
            <w:r>
              <w:t>0</w:t>
            </w:r>
          </w:p>
        </w:tc>
        <w:tc>
          <w:tcPr>
            <w:tcW w:w="2363" w:type="dxa"/>
            <w:gridSpan w:val="5"/>
            <w:shd w:val="clear" w:color="auto" w:fill="F7CAAC"/>
          </w:tcPr>
          <w:p w14:paraId="03E453AF" w14:textId="77777777" w:rsidR="005D6C3A" w:rsidRDefault="005D6C3A" w:rsidP="005D6C3A">
            <w:pPr>
              <w:rPr>
                <w:b/>
                <w:shd w:val="clear" w:color="auto" w:fill="F7CAAC"/>
              </w:rPr>
            </w:pPr>
            <w:r>
              <w:rPr>
                <w:b/>
                <w:shd w:val="clear" w:color="auto" w:fill="F7CAAC"/>
              </w:rPr>
              <w:t>Doba platnosti nájmu</w:t>
            </w:r>
          </w:p>
        </w:tc>
        <w:tc>
          <w:tcPr>
            <w:tcW w:w="2841" w:type="dxa"/>
            <w:gridSpan w:val="6"/>
          </w:tcPr>
          <w:p w14:paraId="696B18B1" w14:textId="77777777" w:rsidR="005D6C3A" w:rsidRDefault="005D6C3A" w:rsidP="005D6C3A"/>
        </w:tc>
      </w:tr>
      <w:tr w:rsidR="005D6C3A" w14:paraId="7C21346C" w14:textId="77777777" w:rsidTr="00CF63DB">
        <w:trPr>
          <w:gridAfter w:val="2"/>
          <w:wAfter w:w="131" w:type="dxa"/>
          <w:trHeight w:val="135"/>
        </w:trPr>
        <w:tc>
          <w:tcPr>
            <w:tcW w:w="9825" w:type="dxa"/>
            <w:gridSpan w:val="16"/>
            <w:shd w:val="clear" w:color="auto" w:fill="F7CAAC"/>
          </w:tcPr>
          <w:p w14:paraId="1475894E" w14:textId="77777777" w:rsidR="005D6C3A" w:rsidRDefault="005D6C3A" w:rsidP="005D6C3A">
            <w:r>
              <w:rPr>
                <w:b/>
              </w:rPr>
              <w:t>Kapacita a popis odborné učebny</w:t>
            </w:r>
          </w:p>
        </w:tc>
      </w:tr>
      <w:tr w:rsidR="005D6C3A" w14:paraId="0ED14551" w14:textId="77777777" w:rsidTr="00CF63DB">
        <w:trPr>
          <w:gridAfter w:val="2"/>
          <w:wAfter w:w="131" w:type="dxa"/>
          <w:trHeight w:val="940"/>
        </w:trPr>
        <w:tc>
          <w:tcPr>
            <w:tcW w:w="9825" w:type="dxa"/>
            <w:gridSpan w:val="16"/>
          </w:tcPr>
          <w:p w14:paraId="20E51131" w14:textId="029614DD" w:rsidR="005D6C3A" w:rsidRDefault="005D6C3A" w:rsidP="005D6C3A">
            <w:pPr>
              <w:spacing w:before="60" w:after="60" w:line="252" w:lineRule="auto"/>
              <w:jc w:val="both"/>
              <w:rPr>
                <w:b/>
              </w:rPr>
            </w:pPr>
            <w:r w:rsidRPr="00473EAD">
              <w:t xml:space="preserve">Laboratoře pro </w:t>
            </w:r>
            <w:r>
              <w:t>výuku potravinářských technologií</w:t>
            </w:r>
            <w:r w:rsidRPr="00473EAD">
              <w:t xml:space="preserve"> </w:t>
            </w:r>
            <w:r>
              <w:t>– celkově komplex 7 laboratoří s vybavením umožňujícím výrobu většiny mlékárenských, masných a pekárenských výrobků. Jedna z laboratoří je určena pro výrobu alkoholických a nealkoholických nápojů, která disponuje "</w:t>
            </w:r>
            <w:proofErr w:type="spellStart"/>
            <w:r>
              <w:t>mikropivovarem</w:t>
            </w:r>
            <w:proofErr w:type="spellEnd"/>
            <w:r>
              <w:t>" a dalším unikátním vybavením pro biotechnologické aplikace. Další laboratoří je laboratoř pro s</w:t>
            </w:r>
            <w:r w:rsidRPr="00401161">
              <w:t>enzorické hodnocení potravin</w:t>
            </w:r>
            <w:r>
              <w:t>, která splňuje</w:t>
            </w:r>
            <w:r w:rsidRPr="00401161">
              <w:t xml:space="preserve"> požadavky české technické normy ČSN EN ISO 8589 (Obecné pokyny pro uspořádání senzorického pracoviště</w:t>
            </w:r>
            <w:r>
              <w:t>). Každá z těchto laboratoří je určena pro 12 studentů.</w:t>
            </w:r>
          </w:p>
        </w:tc>
      </w:tr>
      <w:tr w:rsidR="005D6C3A" w14:paraId="3724AC75" w14:textId="77777777" w:rsidTr="00CF63DB">
        <w:trPr>
          <w:gridAfter w:val="2"/>
          <w:wAfter w:w="131" w:type="dxa"/>
          <w:trHeight w:val="135"/>
        </w:trPr>
        <w:tc>
          <w:tcPr>
            <w:tcW w:w="3393" w:type="dxa"/>
            <w:gridSpan w:val="4"/>
            <w:shd w:val="clear" w:color="auto" w:fill="F7CAAC"/>
          </w:tcPr>
          <w:p w14:paraId="0D5CF6F7" w14:textId="77777777" w:rsidR="005D6C3A" w:rsidRDefault="005D6C3A" w:rsidP="005D6C3A">
            <w:pPr>
              <w:jc w:val="both"/>
              <w:rPr>
                <w:b/>
              </w:rPr>
            </w:pPr>
            <w:r w:rsidRPr="004D3AA2">
              <w:rPr>
                <w:b/>
              </w:rPr>
              <w:t>Z toho kapacita</w:t>
            </w:r>
            <w:r>
              <w:rPr>
                <w:b/>
              </w:rPr>
              <w:t xml:space="preserve"> v prostorách v nájmu</w:t>
            </w:r>
          </w:p>
        </w:tc>
        <w:tc>
          <w:tcPr>
            <w:tcW w:w="1228" w:type="dxa"/>
          </w:tcPr>
          <w:p w14:paraId="427B2098" w14:textId="77777777" w:rsidR="005D6C3A" w:rsidRPr="000847C8" w:rsidRDefault="005D6C3A" w:rsidP="005D6C3A">
            <w:r w:rsidRPr="000847C8">
              <w:t>0</w:t>
            </w:r>
          </w:p>
        </w:tc>
        <w:tc>
          <w:tcPr>
            <w:tcW w:w="2363" w:type="dxa"/>
            <w:gridSpan w:val="5"/>
            <w:shd w:val="clear" w:color="auto" w:fill="F7CAAC"/>
          </w:tcPr>
          <w:p w14:paraId="089E5046" w14:textId="77777777" w:rsidR="005D6C3A" w:rsidRDefault="005D6C3A" w:rsidP="005D6C3A">
            <w:pPr>
              <w:rPr>
                <w:b/>
              </w:rPr>
            </w:pPr>
            <w:r>
              <w:rPr>
                <w:b/>
                <w:shd w:val="clear" w:color="auto" w:fill="F7CAAC"/>
              </w:rPr>
              <w:t>Doba platnosti nájmu</w:t>
            </w:r>
          </w:p>
        </w:tc>
        <w:tc>
          <w:tcPr>
            <w:tcW w:w="2841" w:type="dxa"/>
            <w:gridSpan w:val="6"/>
          </w:tcPr>
          <w:p w14:paraId="3C7A33DE" w14:textId="77777777" w:rsidR="005D6C3A" w:rsidRDefault="005D6C3A" w:rsidP="005D6C3A">
            <w:pPr>
              <w:rPr>
                <w:b/>
              </w:rPr>
            </w:pPr>
          </w:p>
        </w:tc>
      </w:tr>
      <w:tr w:rsidR="005D6C3A" w14:paraId="289F3CDA" w14:textId="77777777" w:rsidTr="00CF63DB">
        <w:trPr>
          <w:gridAfter w:val="2"/>
          <w:wAfter w:w="131" w:type="dxa"/>
          <w:trHeight w:val="135"/>
        </w:trPr>
        <w:tc>
          <w:tcPr>
            <w:tcW w:w="9825" w:type="dxa"/>
            <w:gridSpan w:val="16"/>
            <w:shd w:val="clear" w:color="auto" w:fill="F7CAAC"/>
          </w:tcPr>
          <w:p w14:paraId="14F8D20F" w14:textId="77777777" w:rsidR="005D6C3A" w:rsidRDefault="005D6C3A" w:rsidP="005D6C3A">
            <w:r>
              <w:rPr>
                <w:b/>
              </w:rPr>
              <w:t>Kapacita a popis odborné učebny</w:t>
            </w:r>
          </w:p>
        </w:tc>
      </w:tr>
      <w:tr w:rsidR="005D6C3A" w14:paraId="7262F210" w14:textId="77777777" w:rsidTr="00CF63DB">
        <w:trPr>
          <w:gridAfter w:val="2"/>
          <w:wAfter w:w="131" w:type="dxa"/>
          <w:trHeight w:val="597"/>
        </w:trPr>
        <w:tc>
          <w:tcPr>
            <w:tcW w:w="9825" w:type="dxa"/>
            <w:gridSpan w:val="16"/>
          </w:tcPr>
          <w:p w14:paraId="7FEE41E5" w14:textId="59D0A036" w:rsidR="005D6C3A" w:rsidRDefault="005D6C3A" w:rsidP="005D6C3A">
            <w:pPr>
              <w:spacing w:before="60" w:after="60" w:line="252" w:lineRule="auto"/>
              <w:jc w:val="both"/>
              <w:rPr>
                <w:b/>
              </w:rPr>
            </w:pPr>
            <w:r w:rsidRPr="00CC5A30">
              <w:t xml:space="preserve">Speciální laboratoře, kde jsou umístěny pokročilé analytické přístroje – ICPMS, LCMS, GCMS, </w:t>
            </w:r>
            <w:r>
              <w:t xml:space="preserve">a další. </w:t>
            </w:r>
            <w:r w:rsidRPr="00CC5A30">
              <w:t>Laboratoře slouží pro individuální výuku a studentskou projektovou činnost.</w:t>
            </w:r>
          </w:p>
        </w:tc>
      </w:tr>
      <w:tr w:rsidR="005D6C3A" w14:paraId="7689F320" w14:textId="77777777" w:rsidTr="00CF63DB">
        <w:trPr>
          <w:gridAfter w:val="2"/>
          <w:wAfter w:w="131" w:type="dxa"/>
          <w:trHeight w:val="135"/>
        </w:trPr>
        <w:tc>
          <w:tcPr>
            <w:tcW w:w="3393" w:type="dxa"/>
            <w:gridSpan w:val="4"/>
            <w:shd w:val="clear" w:color="auto" w:fill="F7CAAC"/>
          </w:tcPr>
          <w:p w14:paraId="58ED4406" w14:textId="77777777" w:rsidR="005D6C3A" w:rsidRDefault="005D6C3A" w:rsidP="005D6C3A">
            <w:pPr>
              <w:jc w:val="both"/>
              <w:rPr>
                <w:b/>
              </w:rPr>
            </w:pPr>
            <w:r w:rsidRPr="004D3AA2">
              <w:rPr>
                <w:b/>
              </w:rPr>
              <w:t>Z toho kapacita</w:t>
            </w:r>
            <w:r>
              <w:rPr>
                <w:b/>
              </w:rPr>
              <w:t xml:space="preserve"> v prostorách v nájmu</w:t>
            </w:r>
          </w:p>
        </w:tc>
        <w:tc>
          <w:tcPr>
            <w:tcW w:w="1228" w:type="dxa"/>
          </w:tcPr>
          <w:p w14:paraId="21578FE5" w14:textId="77777777" w:rsidR="005D6C3A" w:rsidRPr="000847C8" w:rsidRDefault="005D6C3A" w:rsidP="005D6C3A">
            <w:r w:rsidRPr="000847C8">
              <w:t>0</w:t>
            </w:r>
          </w:p>
        </w:tc>
        <w:tc>
          <w:tcPr>
            <w:tcW w:w="2363" w:type="dxa"/>
            <w:gridSpan w:val="5"/>
            <w:shd w:val="clear" w:color="auto" w:fill="F7CAAC"/>
          </w:tcPr>
          <w:p w14:paraId="37380561" w14:textId="77777777" w:rsidR="005D6C3A" w:rsidRDefault="005D6C3A" w:rsidP="005D6C3A">
            <w:pPr>
              <w:rPr>
                <w:b/>
              </w:rPr>
            </w:pPr>
            <w:r>
              <w:rPr>
                <w:b/>
                <w:shd w:val="clear" w:color="auto" w:fill="F7CAAC"/>
              </w:rPr>
              <w:t>Doba platnosti nájmu</w:t>
            </w:r>
          </w:p>
        </w:tc>
        <w:tc>
          <w:tcPr>
            <w:tcW w:w="2841" w:type="dxa"/>
            <w:gridSpan w:val="6"/>
          </w:tcPr>
          <w:p w14:paraId="7B33351F" w14:textId="77777777" w:rsidR="005D6C3A" w:rsidRDefault="005D6C3A" w:rsidP="005D6C3A">
            <w:pPr>
              <w:rPr>
                <w:b/>
              </w:rPr>
            </w:pPr>
          </w:p>
        </w:tc>
      </w:tr>
      <w:tr w:rsidR="005D6C3A" w14:paraId="498542E7" w14:textId="77777777" w:rsidTr="00CF63DB">
        <w:trPr>
          <w:gridAfter w:val="2"/>
          <w:wAfter w:w="131" w:type="dxa"/>
          <w:trHeight w:val="135"/>
        </w:trPr>
        <w:tc>
          <w:tcPr>
            <w:tcW w:w="9825" w:type="dxa"/>
            <w:gridSpan w:val="16"/>
            <w:shd w:val="clear" w:color="auto" w:fill="F7CAAC"/>
          </w:tcPr>
          <w:p w14:paraId="2540FF0C" w14:textId="77777777" w:rsidR="005D6C3A" w:rsidRDefault="005D6C3A" w:rsidP="005D6C3A">
            <w:pPr>
              <w:rPr>
                <w:b/>
              </w:rPr>
            </w:pPr>
            <w:r>
              <w:rPr>
                <w:b/>
              </w:rPr>
              <w:t>Kapacita a popis odborné učebny</w:t>
            </w:r>
          </w:p>
        </w:tc>
      </w:tr>
      <w:tr w:rsidR="005D6C3A" w14:paraId="6377EE19" w14:textId="77777777" w:rsidTr="00CF63DB">
        <w:trPr>
          <w:gridAfter w:val="2"/>
          <w:wAfter w:w="131" w:type="dxa"/>
          <w:trHeight w:val="135"/>
        </w:trPr>
        <w:tc>
          <w:tcPr>
            <w:tcW w:w="9825" w:type="dxa"/>
            <w:gridSpan w:val="16"/>
            <w:shd w:val="clear" w:color="auto" w:fill="auto"/>
          </w:tcPr>
          <w:p w14:paraId="18648611" w14:textId="5E2BE32F" w:rsidR="005D6C3A" w:rsidRDefault="005D6C3A" w:rsidP="005D6C3A">
            <w:pPr>
              <w:spacing w:before="60" w:after="60" w:line="252" w:lineRule="auto"/>
              <w:jc w:val="both"/>
              <w:rPr>
                <w:b/>
              </w:rPr>
            </w:pPr>
            <w:r w:rsidRPr="00481135">
              <w:t xml:space="preserve">Materiální zabezpečení studijního programu </w:t>
            </w:r>
            <w:r>
              <w:t>Potravinářské biotechnologie a aplikovaná mikrobiologie</w:t>
            </w:r>
            <w:r w:rsidRPr="008D1EA1">
              <w:t xml:space="preserve"> je na FT UTB ve Zlíně zabezpečeno </w:t>
            </w:r>
            <w:r>
              <w:t xml:space="preserve">především </w:t>
            </w:r>
            <w:r w:rsidRPr="008D1EA1">
              <w:t xml:space="preserve">Ústavem </w:t>
            </w:r>
            <w:r>
              <w:t>inženýrství ochrany životního prostředí a Ústavem technologie potravin</w:t>
            </w:r>
            <w:r w:rsidRPr="008D1EA1">
              <w:t xml:space="preserve">. V případě souvisejících mezioborových oblastí se na materiálním zabezpečení programu podílejí také další ústavy FT. Více informací o využívaném přístrojovém vybavení v rámci daných ústavů je k dispozici na odkazu </w:t>
            </w:r>
            <w:hyperlink r:id="rId76" w:history="1">
              <w:r w:rsidRPr="008D1EA1">
                <w:rPr>
                  <w:color w:val="0000FF" w:themeColor="hyperlink"/>
                  <w:u w:val="single"/>
                </w:rPr>
                <w:t>https://ft.utb.cz/veda-a-vyzkum/vedecko-vyzkumna-cinnost/vybaveni/</w:t>
              </w:r>
            </w:hyperlink>
            <w:r w:rsidRPr="008D1EA1">
              <w:t>.</w:t>
            </w:r>
          </w:p>
        </w:tc>
      </w:tr>
      <w:tr w:rsidR="005D6C3A" w14:paraId="26D12E0D" w14:textId="77777777" w:rsidTr="00CF63DB">
        <w:trPr>
          <w:gridAfter w:val="2"/>
          <w:wAfter w:w="131" w:type="dxa"/>
          <w:trHeight w:val="135"/>
        </w:trPr>
        <w:tc>
          <w:tcPr>
            <w:tcW w:w="3393" w:type="dxa"/>
            <w:gridSpan w:val="4"/>
            <w:shd w:val="clear" w:color="auto" w:fill="F7CAAC"/>
          </w:tcPr>
          <w:p w14:paraId="0AF63091" w14:textId="77777777" w:rsidR="005D6C3A" w:rsidRPr="004D3AA2" w:rsidRDefault="005D6C3A" w:rsidP="005D6C3A">
            <w:pPr>
              <w:jc w:val="both"/>
              <w:rPr>
                <w:b/>
              </w:rPr>
            </w:pPr>
            <w:r w:rsidRPr="004D3AA2">
              <w:rPr>
                <w:b/>
              </w:rPr>
              <w:t>Z toho kapacita</w:t>
            </w:r>
            <w:r>
              <w:rPr>
                <w:b/>
              </w:rPr>
              <w:t xml:space="preserve"> v prostorách v nájmu</w:t>
            </w:r>
          </w:p>
        </w:tc>
        <w:tc>
          <w:tcPr>
            <w:tcW w:w="1228" w:type="dxa"/>
          </w:tcPr>
          <w:p w14:paraId="21B1EB57" w14:textId="77777777" w:rsidR="005D6C3A" w:rsidRPr="0037791D" w:rsidRDefault="005D6C3A" w:rsidP="005D6C3A">
            <w:pPr>
              <w:rPr>
                <w:bCs/>
              </w:rPr>
            </w:pPr>
            <w:r w:rsidRPr="0037791D">
              <w:rPr>
                <w:bCs/>
              </w:rPr>
              <w:t>0</w:t>
            </w:r>
          </w:p>
        </w:tc>
        <w:tc>
          <w:tcPr>
            <w:tcW w:w="2363" w:type="dxa"/>
            <w:gridSpan w:val="5"/>
            <w:shd w:val="clear" w:color="auto" w:fill="F7CAAC"/>
          </w:tcPr>
          <w:p w14:paraId="419E3914" w14:textId="77777777" w:rsidR="005D6C3A" w:rsidRDefault="005D6C3A" w:rsidP="005D6C3A">
            <w:pPr>
              <w:rPr>
                <w:b/>
                <w:shd w:val="clear" w:color="auto" w:fill="F7CAAC"/>
              </w:rPr>
            </w:pPr>
          </w:p>
        </w:tc>
        <w:tc>
          <w:tcPr>
            <w:tcW w:w="2841" w:type="dxa"/>
            <w:gridSpan w:val="6"/>
          </w:tcPr>
          <w:p w14:paraId="6E009140" w14:textId="77777777" w:rsidR="005D6C3A" w:rsidRDefault="005D6C3A" w:rsidP="005D6C3A">
            <w:pPr>
              <w:rPr>
                <w:b/>
              </w:rPr>
            </w:pPr>
          </w:p>
        </w:tc>
      </w:tr>
      <w:tr w:rsidR="005D6C3A" w14:paraId="59FB42A4" w14:textId="77777777" w:rsidTr="00CF63DB">
        <w:trPr>
          <w:gridAfter w:val="2"/>
          <w:wAfter w:w="131" w:type="dxa"/>
          <w:trHeight w:val="135"/>
        </w:trPr>
        <w:tc>
          <w:tcPr>
            <w:tcW w:w="9825" w:type="dxa"/>
            <w:gridSpan w:val="16"/>
            <w:shd w:val="clear" w:color="auto" w:fill="F7CAAC"/>
          </w:tcPr>
          <w:p w14:paraId="41E06E7B" w14:textId="77777777" w:rsidR="005D6C3A" w:rsidRDefault="005D6C3A" w:rsidP="005D6C3A">
            <w:pPr>
              <w:rPr>
                <w:b/>
              </w:rPr>
            </w:pPr>
            <w:r>
              <w:rPr>
                <w:b/>
              </w:rPr>
              <w:t xml:space="preserve">Vyjádření orgánu </w:t>
            </w:r>
            <w:r>
              <w:rPr>
                <w:b/>
                <w:shd w:val="clear" w:color="auto" w:fill="F7CAAC"/>
              </w:rPr>
              <w:t>hygienické služby ze dne</w:t>
            </w:r>
          </w:p>
        </w:tc>
      </w:tr>
      <w:tr w:rsidR="005D6C3A" w14:paraId="6E5C5212" w14:textId="77777777" w:rsidTr="00CF63DB">
        <w:trPr>
          <w:gridAfter w:val="2"/>
          <w:wAfter w:w="131" w:type="dxa"/>
          <w:trHeight w:val="229"/>
        </w:trPr>
        <w:tc>
          <w:tcPr>
            <w:tcW w:w="9825" w:type="dxa"/>
            <w:gridSpan w:val="16"/>
          </w:tcPr>
          <w:p w14:paraId="1738853E" w14:textId="77777777" w:rsidR="005D6C3A" w:rsidRDefault="005D6C3A" w:rsidP="005D6C3A">
            <w:r w:rsidRPr="00710C81">
              <w:rPr>
                <w:b/>
              </w:rPr>
              <w:t>---</w:t>
            </w:r>
          </w:p>
        </w:tc>
      </w:tr>
      <w:tr w:rsidR="005D6C3A" w14:paraId="3CE88977" w14:textId="77777777" w:rsidTr="00CF63DB">
        <w:trPr>
          <w:gridAfter w:val="2"/>
          <w:wAfter w:w="131" w:type="dxa"/>
          <w:trHeight w:val="205"/>
        </w:trPr>
        <w:tc>
          <w:tcPr>
            <w:tcW w:w="9825" w:type="dxa"/>
            <w:gridSpan w:val="16"/>
            <w:shd w:val="clear" w:color="auto" w:fill="F7CAAC"/>
          </w:tcPr>
          <w:p w14:paraId="66C55F5E" w14:textId="77777777" w:rsidR="005D6C3A" w:rsidRDefault="005D6C3A" w:rsidP="005D6C3A">
            <w:pPr>
              <w:rPr>
                <w:b/>
              </w:rPr>
            </w:pPr>
            <w:r>
              <w:rPr>
                <w:b/>
              </w:rPr>
              <w:t>Opatření a podmínky k zajištění rovného přístupu</w:t>
            </w:r>
          </w:p>
        </w:tc>
      </w:tr>
      <w:tr w:rsidR="005D6C3A" w14:paraId="3B82B5B8" w14:textId="77777777" w:rsidTr="00CF63DB">
        <w:trPr>
          <w:gridAfter w:val="2"/>
          <w:wAfter w:w="131" w:type="dxa"/>
          <w:trHeight w:val="1493"/>
        </w:trPr>
        <w:tc>
          <w:tcPr>
            <w:tcW w:w="9825" w:type="dxa"/>
            <w:gridSpan w:val="16"/>
          </w:tcPr>
          <w:p w14:paraId="3FEE7EC9" w14:textId="064B6B70" w:rsidR="005D6C3A" w:rsidRDefault="005D6C3A" w:rsidP="005D6C3A">
            <w:pPr>
              <w:spacing w:before="60" w:after="60" w:line="252" w:lineRule="auto"/>
              <w:jc w:val="both"/>
            </w:pPr>
            <w:r w:rsidRPr="00481135">
              <w:t>Na Fakultě technologické je vybudováno sociální a technické zázemí dostupné pro studenty i zaměstnance vysoké školy. Stravování je zajištěno ve dvou menzách, restauraci a bufetu. Na FT jsou vybudovány kuchyňky, které jsou dostupné i studentům. Laboratorní centrum Fakulty technologické je moderně vybaveno a je zajištěn bezbariérový přístup pro handicapované studenty a zaměstnance. Jsou zde umístěny klidové zóny pro studenty, kde mohou trávit čas mezi výukou,</w:t>
            </w:r>
            <w:r>
              <w:t xml:space="preserve"> </w:t>
            </w:r>
            <w:r w:rsidRPr="00481135">
              <w:t xml:space="preserve">k dispozici jsou PC včetně tiskáren pro tisk dokumentů. Na UTB je taktéž vybudováno zázemí pro studenty a zaměstnance pro odpočinek, trávení volného času a jiné </w:t>
            </w:r>
            <w:proofErr w:type="spellStart"/>
            <w:r w:rsidRPr="00481135">
              <w:t>mimostudijní</w:t>
            </w:r>
            <w:proofErr w:type="spellEnd"/>
            <w:r w:rsidRPr="00481135">
              <w:t xml:space="preserve"> aktivity.</w:t>
            </w:r>
          </w:p>
        </w:tc>
      </w:tr>
    </w:tbl>
    <w:p w14:paraId="3A725C05" w14:textId="71943B82" w:rsidR="00064A7F" w:rsidRDefault="00064A7F"/>
    <w:tbl>
      <w:tblPr>
        <w:tblW w:w="981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197"/>
        <w:gridCol w:w="5568"/>
        <w:gridCol w:w="49"/>
      </w:tblGrid>
      <w:tr w:rsidR="00425215" w14:paraId="61E625E8" w14:textId="77777777" w:rsidTr="0067071D">
        <w:trPr>
          <w:gridAfter w:val="1"/>
          <w:wAfter w:w="49" w:type="dxa"/>
        </w:trPr>
        <w:tc>
          <w:tcPr>
            <w:tcW w:w="9765" w:type="dxa"/>
            <w:gridSpan w:val="2"/>
            <w:tcBorders>
              <w:bottom w:val="double" w:sz="4" w:space="0" w:color="auto"/>
            </w:tcBorders>
            <w:shd w:val="clear" w:color="auto" w:fill="BDD6EE"/>
          </w:tcPr>
          <w:p w14:paraId="5FF1FF90" w14:textId="3E400E53" w:rsidR="00425215" w:rsidRDefault="00425215" w:rsidP="00982FBC">
            <w:pPr>
              <w:jc w:val="both"/>
              <w:rPr>
                <w:b/>
                <w:sz w:val="28"/>
              </w:rPr>
            </w:pPr>
            <w:r>
              <w:rPr>
                <w:b/>
                <w:sz w:val="28"/>
              </w:rPr>
              <w:lastRenderedPageBreak/>
              <w:t>C-V – Finanční zabezpečení studijního programu</w:t>
            </w:r>
          </w:p>
        </w:tc>
      </w:tr>
      <w:tr w:rsidR="00425215" w14:paraId="05C9D188" w14:textId="77777777" w:rsidTr="0067071D">
        <w:trPr>
          <w:gridAfter w:val="1"/>
          <w:wAfter w:w="49" w:type="dxa"/>
        </w:trPr>
        <w:tc>
          <w:tcPr>
            <w:tcW w:w="4197" w:type="dxa"/>
            <w:tcBorders>
              <w:top w:val="single" w:sz="12" w:space="0" w:color="auto"/>
            </w:tcBorders>
            <w:shd w:val="clear" w:color="auto" w:fill="F7CAAC"/>
          </w:tcPr>
          <w:p w14:paraId="55491304" w14:textId="77777777" w:rsidR="00425215" w:rsidRDefault="00425215" w:rsidP="00982FBC">
            <w:pPr>
              <w:jc w:val="both"/>
              <w:rPr>
                <w:b/>
              </w:rPr>
            </w:pPr>
            <w:r w:rsidRPr="004D3AA2">
              <w:rPr>
                <w:b/>
              </w:rPr>
              <w:t>Vzdělávací činnost vysoké školy</w:t>
            </w:r>
            <w:r>
              <w:rPr>
                <w:b/>
              </w:rPr>
              <w:t xml:space="preserve"> financovaná ze státního rozpočtu</w:t>
            </w:r>
          </w:p>
        </w:tc>
        <w:tc>
          <w:tcPr>
            <w:tcW w:w="5568" w:type="dxa"/>
            <w:tcBorders>
              <w:top w:val="single" w:sz="12" w:space="0" w:color="auto"/>
            </w:tcBorders>
            <w:shd w:val="clear" w:color="auto" w:fill="FFFFFF"/>
          </w:tcPr>
          <w:p w14:paraId="6F6B6335" w14:textId="3F1C7380" w:rsidR="00425215" w:rsidRDefault="004879F2" w:rsidP="00982FBC">
            <w:pPr>
              <w:jc w:val="both"/>
              <w:rPr>
                <w:bCs/>
              </w:rPr>
            </w:pPr>
            <w:r w:rsidRPr="004879F2">
              <w:rPr>
                <w:bCs/>
              </w:rPr>
              <w:t>ano</w:t>
            </w:r>
          </w:p>
        </w:tc>
      </w:tr>
      <w:tr w:rsidR="00425215" w14:paraId="5A1DBF10" w14:textId="77777777" w:rsidTr="0067071D">
        <w:trPr>
          <w:gridAfter w:val="1"/>
          <w:wAfter w:w="49" w:type="dxa"/>
        </w:trPr>
        <w:tc>
          <w:tcPr>
            <w:tcW w:w="9765" w:type="dxa"/>
            <w:gridSpan w:val="2"/>
            <w:shd w:val="clear" w:color="auto" w:fill="F7CAAC"/>
          </w:tcPr>
          <w:p w14:paraId="2A7809D3" w14:textId="77777777" w:rsidR="00425215" w:rsidRDefault="00425215" w:rsidP="00982FBC">
            <w:pPr>
              <w:jc w:val="both"/>
              <w:rPr>
                <w:b/>
              </w:rPr>
            </w:pPr>
            <w:r>
              <w:rPr>
                <w:b/>
              </w:rPr>
              <w:t>Zhodnocení předpokládaných nákladů a zdrojů na uskutečňování studijního programu</w:t>
            </w:r>
          </w:p>
        </w:tc>
      </w:tr>
      <w:tr w:rsidR="00425215" w14:paraId="6EDD0A81" w14:textId="77777777" w:rsidTr="0067071D">
        <w:trPr>
          <w:gridAfter w:val="1"/>
          <w:wAfter w:w="49" w:type="dxa"/>
          <w:trHeight w:val="5398"/>
        </w:trPr>
        <w:tc>
          <w:tcPr>
            <w:tcW w:w="9765" w:type="dxa"/>
            <w:gridSpan w:val="2"/>
          </w:tcPr>
          <w:p w14:paraId="2A3034BE" w14:textId="77777777" w:rsidR="00425215" w:rsidRDefault="00425215" w:rsidP="00982FBC">
            <w:pPr>
              <w:jc w:val="both"/>
            </w:pPr>
          </w:p>
          <w:p w14:paraId="1AC80E6C" w14:textId="77777777" w:rsidR="00C9482A" w:rsidRDefault="00C9482A" w:rsidP="00982FBC">
            <w:pPr>
              <w:jc w:val="both"/>
            </w:pPr>
          </w:p>
          <w:p w14:paraId="69535305" w14:textId="77777777" w:rsidR="00C9482A" w:rsidRDefault="00C9482A" w:rsidP="00982FBC">
            <w:pPr>
              <w:jc w:val="both"/>
            </w:pPr>
          </w:p>
          <w:p w14:paraId="1B5F7217" w14:textId="77777777" w:rsidR="00C9482A" w:rsidRDefault="00C9482A" w:rsidP="00982FBC">
            <w:pPr>
              <w:jc w:val="both"/>
            </w:pPr>
          </w:p>
          <w:p w14:paraId="583854D6" w14:textId="77777777" w:rsidR="00C9482A" w:rsidRDefault="00C9482A" w:rsidP="00982FBC">
            <w:pPr>
              <w:jc w:val="both"/>
            </w:pPr>
          </w:p>
          <w:p w14:paraId="2B5DDB42" w14:textId="77777777" w:rsidR="00C9482A" w:rsidRDefault="00C9482A" w:rsidP="00982FBC">
            <w:pPr>
              <w:jc w:val="both"/>
            </w:pPr>
          </w:p>
          <w:p w14:paraId="0F07DDA9" w14:textId="77777777" w:rsidR="00C9482A" w:rsidRDefault="00C9482A" w:rsidP="00982FBC">
            <w:pPr>
              <w:jc w:val="both"/>
            </w:pPr>
          </w:p>
          <w:p w14:paraId="1D62B6BA" w14:textId="77777777" w:rsidR="00C9482A" w:rsidRDefault="00C9482A" w:rsidP="00982FBC">
            <w:pPr>
              <w:jc w:val="both"/>
            </w:pPr>
          </w:p>
          <w:p w14:paraId="3CF57A17" w14:textId="77777777" w:rsidR="00C9482A" w:rsidRDefault="00C9482A" w:rsidP="00982FBC">
            <w:pPr>
              <w:jc w:val="both"/>
            </w:pPr>
          </w:p>
          <w:p w14:paraId="789DFB44" w14:textId="77777777" w:rsidR="00C9482A" w:rsidRDefault="00C9482A" w:rsidP="00982FBC">
            <w:pPr>
              <w:jc w:val="both"/>
            </w:pPr>
          </w:p>
          <w:p w14:paraId="7C353A22" w14:textId="77777777" w:rsidR="00C9482A" w:rsidRDefault="00C9482A" w:rsidP="00982FBC">
            <w:pPr>
              <w:jc w:val="both"/>
            </w:pPr>
          </w:p>
          <w:p w14:paraId="35FB9144" w14:textId="77777777" w:rsidR="00C9482A" w:rsidRDefault="00C9482A" w:rsidP="00982FBC">
            <w:pPr>
              <w:jc w:val="both"/>
            </w:pPr>
          </w:p>
          <w:p w14:paraId="26B6E1E4" w14:textId="77777777" w:rsidR="00C9482A" w:rsidRDefault="00C9482A" w:rsidP="00982FBC">
            <w:pPr>
              <w:jc w:val="both"/>
            </w:pPr>
          </w:p>
          <w:p w14:paraId="39BB2604" w14:textId="77777777" w:rsidR="00C9482A" w:rsidRDefault="00C9482A" w:rsidP="00982FBC">
            <w:pPr>
              <w:jc w:val="both"/>
            </w:pPr>
          </w:p>
          <w:p w14:paraId="4639D55C" w14:textId="77777777" w:rsidR="00C9482A" w:rsidRDefault="00C9482A" w:rsidP="00982FBC">
            <w:pPr>
              <w:jc w:val="both"/>
            </w:pPr>
          </w:p>
          <w:p w14:paraId="27A53B44" w14:textId="77777777" w:rsidR="00C9482A" w:rsidRDefault="00C9482A" w:rsidP="00982FBC">
            <w:pPr>
              <w:jc w:val="both"/>
            </w:pPr>
          </w:p>
          <w:p w14:paraId="7C726744" w14:textId="77777777" w:rsidR="00C9482A" w:rsidRDefault="00C9482A" w:rsidP="00982FBC">
            <w:pPr>
              <w:jc w:val="both"/>
            </w:pPr>
          </w:p>
          <w:p w14:paraId="66695E2B" w14:textId="77777777" w:rsidR="00C9482A" w:rsidRDefault="00C9482A" w:rsidP="00982FBC">
            <w:pPr>
              <w:jc w:val="both"/>
            </w:pPr>
          </w:p>
          <w:p w14:paraId="28C46F98" w14:textId="77777777" w:rsidR="00C9482A" w:rsidRDefault="00C9482A" w:rsidP="00982FBC">
            <w:pPr>
              <w:jc w:val="both"/>
            </w:pPr>
          </w:p>
          <w:p w14:paraId="176893E7" w14:textId="77777777" w:rsidR="00C9482A" w:rsidRDefault="00C9482A" w:rsidP="00982FBC">
            <w:pPr>
              <w:jc w:val="both"/>
            </w:pPr>
          </w:p>
          <w:p w14:paraId="472527A2" w14:textId="77777777" w:rsidR="00C9482A" w:rsidRDefault="00C9482A" w:rsidP="00982FBC">
            <w:pPr>
              <w:jc w:val="both"/>
            </w:pPr>
          </w:p>
          <w:p w14:paraId="601DB728" w14:textId="77777777" w:rsidR="00C9482A" w:rsidRDefault="00C9482A" w:rsidP="00982FBC">
            <w:pPr>
              <w:jc w:val="both"/>
            </w:pPr>
          </w:p>
          <w:p w14:paraId="30AF0FF0" w14:textId="77777777" w:rsidR="00C9482A" w:rsidRDefault="00C9482A" w:rsidP="00982FBC">
            <w:pPr>
              <w:jc w:val="both"/>
            </w:pPr>
          </w:p>
          <w:p w14:paraId="63A60E98" w14:textId="77777777" w:rsidR="00C9482A" w:rsidRDefault="00C9482A" w:rsidP="00982FBC">
            <w:pPr>
              <w:jc w:val="both"/>
            </w:pPr>
          </w:p>
          <w:p w14:paraId="0880CD6B" w14:textId="77777777" w:rsidR="00C9482A" w:rsidRDefault="00C9482A" w:rsidP="00982FBC">
            <w:pPr>
              <w:jc w:val="both"/>
            </w:pPr>
          </w:p>
          <w:p w14:paraId="704864DD" w14:textId="77777777" w:rsidR="00C9482A" w:rsidRDefault="00C9482A" w:rsidP="00982FBC">
            <w:pPr>
              <w:jc w:val="both"/>
            </w:pPr>
          </w:p>
          <w:p w14:paraId="0769D4E8" w14:textId="77777777" w:rsidR="00C9482A" w:rsidRDefault="00C9482A" w:rsidP="00982FBC">
            <w:pPr>
              <w:jc w:val="both"/>
            </w:pPr>
          </w:p>
          <w:p w14:paraId="25F87B4C" w14:textId="77777777" w:rsidR="00C9482A" w:rsidRDefault="00C9482A" w:rsidP="00982FBC">
            <w:pPr>
              <w:jc w:val="both"/>
            </w:pPr>
          </w:p>
          <w:p w14:paraId="127A909F" w14:textId="77777777" w:rsidR="00C9482A" w:rsidRDefault="00C9482A" w:rsidP="00982FBC">
            <w:pPr>
              <w:jc w:val="both"/>
            </w:pPr>
          </w:p>
          <w:p w14:paraId="52F884EF" w14:textId="77777777" w:rsidR="00C9482A" w:rsidRDefault="00C9482A" w:rsidP="00982FBC">
            <w:pPr>
              <w:jc w:val="both"/>
            </w:pPr>
          </w:p>
          <w:p w14:paraId="503F0173" w14:textId="77777777" w:rsidR="00C9482A" w:rsidRDefault="00C9482A" w:rsidP="00982FBC">
            <w:pPr>
              <w:jc w:val="both"/>
            </w:pPr>
          </w:p>
          <w:p w14:paraId="301D0C4E" w14:textId="77777777" w:rsidR="00C9482A" w:rsidRDefault="00C9482A" w:rsidP="00982FBC">
            <w:pPr>
              <w:jc w:val="both"/>
            </w:pPr>
          </w:p>
          <w:p w14:paraId="4244139E" w14:textId="77777777" w:rsidR="00C9482A" w:rsidRDefault="00C9482A" w:rsidP="00982FBC">
            <w:pPr>
              <w:jc w:val="both"/>
            </w:pPr>
          </w:p>
          <w:p w14:paraId="5974909E" w14:textId="77777777" w:rsidR="00C9482A" w:rsidRDefault="00C9482A" w:rsidP="00982FBC">
            <w:pPr>
              <w:jc w:val="both"/>
            </w:pPr>
          </w:p>
          <w:p w14:paraId="1E03734B" w14:textId="77777777" w:rsidR="00C9482A" w:rsidRDefault="00C9482A" w:rsidP="00982FBC">
            <w:pPr>
              <w:jc w:val="both"/>
            </w:pPr>
          </w:p>
          <w:p w14:paraId="6A4223F0" w14:textId="77777777" w:rsidR="00C9482A" w:rsidRDefault="00C9482A" w:rsidP="00982FBC">
            <w:pPr>
              <w:jc w:val="both"/>
            </w:pPr>
          </w:p>
          <w:p w14:paraId="1BBF0D42" w14:textId="77777777" w:rsidR="00C9482A" w:rsidRDefault="00C9482A" w:rsidP="00982FBC">
            <w:pPr>
              <w:jc w:val="both"/>
            </w:pPr>
          </w:p>
          <w:p w14:paraId="56CFD2DF" w14:textId="77777777" w:rsidR="00C9482A" w:rsidRDefault="00C9482A" w:rsidP="00982FBC">
            <w:pPr>
              <w:jc w:val="both"/>
            </w:pPr>
          </w:p>
          <w:p w14:paraId="1DCE786E" w14:textId="77777777" w:rsidR="00C9482A" w:rsidRDefault="00C9482A" w:rsidP="00982FBC">
            <w:pPr>
              <w:jc w:val="both"/>
            </w:pPr>
          </w:p>
          <w:p w14:paraId="2AE6BD03" w14:textId="77777777" w:rsidR="00C9482A" w:rsidRDefault="00C9482A" w:rsidP="00982FBC">
            <w:pPr>
              <w:jc w:val="both"/>
            </w:pPr>
          </w:p>
          <w:p w14:paraId="70F8600C" w14:textId="77777777" w:rsidR="00C9482A" w:rsidRDefault="00C9482A" w:rsidP="00982FBC">
            <w:pPr>
              <w:jc w:val="both"/>
            </w:pPr>
          </w:p>
          <w:p w14:paraId="53A26293" w14:textId="77777777" w:rsidR="00C9482A" w:rsidRDefault="00C9482A" w:rsidP="00982FBC">
            <w:pPr>
              <w:jc w:val="both"/>
            </w:pPr>
          </w:p>
          <w:p w14:paraId="5273437E" w14:textId="77777777" w:rsidR="00C9482A" w:rsidRDefault="00C9482A" w:rsidP="00982FBC">
            <w:pPr>
              <w:jc w:val="both"/>
            </w:pPr>
          </w:p>
          <w:p w14:paraId="7D72420F" w14:textId="77777777" w:rsidR="00C9482A" w:rsidRDefault="00C9482A" w:rsidP="00982FBC">
            <w:pPr>
              <w:jc w:val="both"/>
            </w:pPr>
          </w:p>
          <w:p w14:paraId="4751D1D5" w14:textId="77777777" w:rsidR="00C9482A" w:rsidRDefault="00C9482A" w:rsidP="00982FBC">
            <w:pPr>
              <w:jc w:val="both"/>
            </w:pPr>
          </w:p>
          <w:p w14:paraId="72779EAA" w14:textId="77777777" w:rsidR="00C9482A" w:rsidRDefault="00C9482A" w:rsidP="00982FBC">
            <w:pPr>
              <w:jc w:val="both"/>
            </w:pPr>
          </w:p>
          <w:p w14:paraId="3C8536A4" w14:textId="77777777" w:rsidR="00C9482A" w:rsidRDefault="00C9482A" w:rsidP="00982FBC">
            <w:pPr>
              <w:jc w:val="both"/>
            </w:pPr>
          </w:p>
          <w:p w14:paraId="29D801E5" w14:textId="77777777" w:rsidR="00C9482A" w:rsidRDefault="00C9482A" w:rsidP="00982FBC">
            <w:pPr>
              <w:jc w:val="both"/>
            </w:pPr>
          </w:p>
          <w:p w14:paraId="0B0E4D6E" w14:textId="77777777" w:rsidR="00C9482A" w:rsidRDefault="00C9482A" w:rsidP="00982FBC">
            <w:pPr>
              <w:jc w:val="both"/>
            </w:pPr>
          </w:p>
          <w:p w14:paraId="7B579040" w14:textId="77777777" w:rsidR="00C9482A" w:rsidRDefault="00C9482A" w:rsidP="00982FBC">
            <w:pPr>
              <w:jc w:val="both"/>
            </w:pPr>
          </w:p>
          <w:p w14:paraId="39826240" w14:textId="77777777" w:rsidR="00C9482A" w:rsidRDefault="00C9482A" w:rsidP="00982FBC">
            <w:pPr>
              <w:jc w:val="both"/>
            </w:pPr>
          </w:p>
          <w:p w14:paraId="4E7FA57C" w14:textId="77777777" w:rsidR="00C9482A" w:rsidRDefault="00C9482A" w:rsidP="00982FBC">
            <w:pPr>
              <w:jc w:val="both"/>
            </w:pPr>
          </w:p>
          <w:p w14:paraId="1A227733" w14:textId="77777777" w:rsidR="00C9482A" w:rsidRDefault="00C9482A" w:rsidP="00982FBC">
            <w:pPr>
              <w:jc w:val="both"/>
            </w:pPr>
          </w:p>
          <w:p w14:paraId="38962613" w14:textId="77777777" w:rsidR="00C9482A" w:rsidRDefault="00C9482A" w:rsidP="00982FBC">
            <w:pPr>
              <w:jc w:val="both"/>
            </w:pPr>
          </w:p>
          <w:p w14:paraId="67B359C0" w14:textId="77777777" w:rsidR="00C9482A" w:rsidRDefault="00C9482A" w:rsidP="00982FBC">
            <w:pPr>
              <w:jc w:val="both"/>
            </w:pPr>
          </w:p>
          <w:p w14:paraId="2385513F" w14:textId="77777777" w:rsidR="00064A7F" w:rsidRDefault="00064A7F" w:rsidP="00982FBC">
            <w:pPr>
              <w:jc w:val="both"/>
            </w:pPr>
          </w:p>
          <w:p w14:paraId="7FBA379F" w14:textId="77777777" w:rsidR="00064A7F" w:rsidRDefault="00064A7F" w:rsidP="00982FBC">
            <w:pPr>
              <w:jc w:val="both"/>
            </w:pPr>
          </w:p>
          <w:p w14:paraId="387E9077" w14:textId="77777777" w:rsidR="00064A7F" w:rsidRDefault="00064A7F" w:rsidP="00982FBC">
            <w:pPr>
              <w:jc w:val="both"/>
            </w:pPr>
          </w:p>
          <w:p w14:paraId="4237B9BB" w14:textId="77777777" w:rsidR="00C9482A" w:rsidRDefault="00C9482A" w:rsidP="00982FBC">
            <w:pPr>
              <w:jc w:val="both"/>
            </w:pPr>
          </w:p>
        </w:tc>
      </w:tr>
      <w:tr w:rsidR="0067071D" w14:paraId="3A2C5B6C" w14:textId="77777777" w:rsidTr="0067071D">
        <w:tc>
          <w:tcPr>
            <w:tcW w:w="9814" w:type="dxa"/>
            <w:gridSpan w:val="3"/>
            <w:tcBorders>
              <w:bottom w:val="double" w:sz="4" w:space="0" w:color="auto"/>
            </w:tcBorders>
            <w:shd w:val="clear" w:color="auto" w:fill="BDD6EE"/>
          </w:tcPr>
          <w:p w14:paraId="7B16F11A" w14:textId="77777777" w:rsidR="0067071D" w:rsidRDefault="0067071D" w:rsidP="00892117">
            <w:pPr>
              <w:jc w:val="both"/>
              <w:rPr>
                <w:b/>
                <w:sz w:val="28"/>
              </w:rPr>
            </w:pPr>
            <w:bookmarkStart w:id="444" w:name="_Hlk150156991"/>
            <w:r>
              <w:rPr>
                <w:b/>
                <w:sz w:val="28"/>
              </w:rPr>
              <w:lastRenderedPageBreak/>
              <w:t xml:space="preserve">D-I – </w:t>
            </w:r>
            <w:r>
              <w:rPr>
                <w:b/>
                <w:sz w:val="26"/>
                <w:szCs w:val="26"/>
              </w:rPr>
              <w:t>Záměr rozvoje studijního programu a další údaje ke studijnímu programu</w:t>
            </w:r>
          </w:p>
        </w:tc>
      </w:tr>
      <w:tr w:rsidR="0067071D" w14:paraId="15675D67" w14:textId="77777777" w:rsidTr="0067071D">
        <w:trPr>
          <w:trHeight w:val="185"/>
        </w:trPr>
        <w:tc>
          <w:tcPr>
            <w:tcW w:w="9814" w:type="dxa"/>
            <w:gridSpan w:val="3"/>
            <w:shd w:val="clear" w:color="auto" w:fill="F7CAAC"/>
          </w:tcPr>
          <w:p w14:paraId="52BC1B12" w14:textId="77777777" w:rsidR="0067071D" w:rsidRDefault="0067071D" w:rsidP="00892117">
            <w:pPr>
              <w:rPr>
                <w:b/>
              </w:rPr>
            </w:pPr>
            <w:r>
              <w:rPr>
                <w:b/>
              </w:rPr>
              <w:t>Záměr rozvoje studijního programu a jeho odůvodnění</w:t>
            </w:r>
          </w:p>
        </w:tc>
      </w:tr>
      <w:tr w:rsidR="0067071D" w14:paraId="263E1415" w14:textId="77777777" w:rsidTr="0067071D">
        <w:trPr>
          <w:trHeight w:val="2835"/>
        </w:trPr>
        <w:tc>
          <w:tcPr>
            <w:tcW w:w="9814" w:type="dxa"/>
            <w:gridSpan w:val="3"/>
            <w:shd w:val="clear" w:color="auto" w:fill="FFFFFF"/>
          </w:tcPr>
          <w:p w14:paraId="3977066B" w14:textId="77777777" w:rsidR="0067071D" w:rsidRPr="007E4E28" w:rsidRDefault="0067071D" w:rsidP="00892117">
            <w:pPr>
              <w:spacing w:before="120" w:after="120" w:line="264" w:lineRule="auto"/>
              <w:jc w:val="both"/>
            </w:pPr>
            <w:r>
              <w:t xml:space="preserve">Studijní program Potravinářské biotechnologie a aplikovaná mikrobiologie navazuje na bakalářský studijní program Technologie a hodnocení potravin, především na specializaci Potravinářské biotechnologie a aplikovaná mikrobiologie. Cílem studijního programu je reagovat na aktuální trendy v biotechnologiích a aplikované mikrobiologii a přenášet je do teoretické výuky. Rozvoj studijního programu bude rovněž směřován k zavedení moderních potravinářských, mikrobních a biochemických technologií do praktické výuky zaměřené na rozšiřování poznatků ze simulací jednotlivých biotechnologických procesů a na studium různých faktorů, které tyto procesy mohou ovlivnit. Svým zaměřením s důrazem na biotechnologie a mikrobiologii, včetně např. využití mikroorganizmů při šetrném zpracování odpadů z potravinářství, doplňuje a rozšiřuje nabídku navazujících magisterských studijních programů zaměřených na potravinářství vyučovaných na FT UTB (Technologie potravin a Chemie potravin a bioaktivních látek) s cílem studentům umožnit se specificky profilovat v daném oboru. Předměty jsou rozšířeny o nové poznatky v příslušných oblastech s důrazem na naplnění profilu absolventa. Absolventi tohoto studijního programu budou moci pokračovat ve studiu akreditovaného doktorského studijního programu Chemie, technologie a analýza potravin.  </w:t>
            </w:r>
          </w:p>
        </w:tc>
      </w:tr>
      <w:tr w:rsidR="0067071D" w14:paraId="1710A6DB" w14:textId="77777777" w:rsidTr="0067071D">
        <w:trPr>
          <w:trHeight w:val="104"/>
        </w:trPr>
        <w:tc>
          <w:tcPr>
            <w:tcW w:w="9814" w:type="dxa"/>
            <w:gridSpan w:val="3"/>
            <w:shd w:val="clear" w:color="auto" w:fill="F7CAAC"/>
          </w:tcPr>
          <w:p w14:paraId="369541F8" w14:textId="77777777" w:rsidR="0067071D" w:rsidRPr="007E4E28" w:rsidRDefault="0067071D" w:rsidP="00892117">
            <w:pPr>
              <w:rPr>
                <w:b/>
                <w:bCs/>
              </w:rPr>
            </w:pPr>
            <w:r w:rsidRPr="007E4E28">
              <w:rPr>
                <w:b/>
                <w:bCs/>
              </w:rPr>
              <w:t>Systém výuky s využitím prvků distančního vzdělávání v prezenční formě studia</w:t>
            </w:r>
          </w:p>
        </w:tc>
      </w:tr>
      <w:tr w:rsidR="0067071D" w14:paraId="7DBF08E3" w14:textId="77777777" w:rsidTr="0067071D">
        <w:trPr>
          <w:trHeight w:val="2835"/>
        </w:trPr>
        <w:tc>
          <w:tcPr>
            <w:tcW w:w="9814" w:type="dxa"/>
            <w:gridSpan w:val="3"/>
            <w:shd w:val="clear" w:color="auto" w:fill="FFFFFF"/>
          </w:tcPr>
          <w:p w14:paraId="4E41DBD3" w14:textId="2D837BE5" w:rsidR="005075B2" w:rsidRPr="000308C5" w:rsidRDefault="009A3F9A" w:rsidP="00985FED">
            <w:pPr>
              <w:spacing w:before="120" w:after="120" w:line="264" w:lineRule="auto"/>
              <w:jc w:val="both"/>
            </w:pPr>
            <w:r w:rsidRPr="000308C5">
              <w:t xml:space="preserve">V prezenční formě studia budou </w:t>
            </w:r>
            <w:r w:rsidR="00985FED" w:rsidRPr="000308C5">
              <w:t xml:space="preserve">prvky distančního vzdělávání </w:t>
            </w:r>
            <w:r w:rsidR="00D45F95" w:rsidRPr="000308C5">
              <w:t xml:space="preserve">(zejména prostřednictvím aplikací </w:t>
            </w:r>
            <w:r w:rsidR="003A3D93" w:rsidRPr="000308C5">
              <w:t>M</w:t>
            </w:r>
            <w:r w:rsidR="003A3D93">
              <w:t>S</w:t>
            </w:r>
            <w:r w:rsidR="003A3D93" w:rsidRPr="000308C5">
              <w:t xml:space="preserve"> </w:t>
            </w:r>
            <w:r w:rsidR="00D45F95" w:rsidRPr="000308C5">
              <w:t xml:space="preserve">Teams a </w:t>
            </w:r>
            <w:proofErr w:type="spellStart"/>
            <w:r w:rsidR="00D45F95" w:rsidRPr="000308C5">
              <w:t>Moodle</w:t>
            </w:r>
            <w:proofErr w:type="spellEnd"/>
            <w:r w:rsidR="00D45F95" w:rsidRPr="000308C5">
              <w:t xml:space="preserve"> 4.0) </w:t>
            </w:r>
            <w:r w:rsidR="006218AC" w:rsidRPr="000308C5">
              <w:t xml:space="preserve">využívány </w:t>
            </w:r>
            <w:r w:rsidR="00D45F95" w:rsidRPr="000308C5">
              <w:t>především</w:t>
            </w:r>
            <w:r w:rsidR="00985FED" w:rsidRPr="000308C5">
              <w:t xml:space="preserve"> v případech dlouhodobých výjezdů akademických pracovníků do zahraničí. V tomto případě musí být </w:t>
            </w:r>
            <w:r w:rsidR="00E64658" w:rsidRPr="000308C5">
              <w:t>v soula</w:t>
            </w:r>
            <w:r w:rsidR="003C2393" w:rsidRPr="000308C5">
              <w:t xml:space="preserve">du se Studijním a zkušebním řádem Univerzity Tomáše Bati ve Zlíně a Pravidly průběhu studia ve studijních programech uskutečňovaných na Fakultě technologické </w:t>
            </w:r>
            <w:r w:rsidR="00BE11CA" w:rsidRPr="000308C5">
              <w:t xml:space="preserve">schválena možnost distanční výuky konkrétního předmětu v prezenční formě a rovněž i její rozsah </w:t>
            </w:r>
            <w:r w:rsidR="00985FED" w:rsidRPr="000308C5">
              <w:t xml:space="preserve">Radou studijních </w:t>
            </w:r>
            <w:r w:rsidR="006844F8" w:rsidRPr="000308C5">
              <w:t xml:space="preserve">programů Fakulty technologické a Radou pro vnitřní hodnocení UTB </w:t>
            </w:r>
            <w:r w:rsidR="00BE11CA" w:rsidRPr="000308C5">
              <w:t>ve Zlíně</w:t>
            </w:r>
            <w:r w:rsidR="0028720F" w:rsidRPr="000308C5">
              <w:t>.</w:t>
            </w:r>
          </w:p>
          <w:p w14:paraId="74DDD847" w14:textId="2834CC3F" w:rsidR="00D45F95" w:rsidRDefault="005075B2" w:rsidP="00985FED">
            <w:pPr>
              <w:spacing w:before="120" w:after="120" w:line="264" w:lineRule="auto"/>
              <w:jc w:val="both"/>
            </w:pPr>
            <w:r w:rsidRPr="000308C5">
              <w:t>V</w:t>
            </w:r>
            <w:r w:rsidR="00D45F95" w:rsidRPr="000308C5">
              <w:t xml:space="preserve">hodné nástroje personalizovaných výukových metod prostřednictvím aplikací </w:t>
            </w:r>
            <w:r w:rsidR="003A3D93" w:rsidRPr="000308C5">
              <w:t>M</w:t>
            </w:r>
            <w:r w:rsidR="003A3D93">
              <w:t>S</w:t>
            </w:r>
            <w:r w:rsidR="003A3D93" w:rsidRPr="000308C5">
              <w:t xml:space="preserve"> </w:t>
            </w:r>
            <w:r w:rsidR="00D45F95" w:rsidRPr="000308C5">
              <w:t xml:space="preserve">Teams a </w:t>
            </w:r>
            <w:proofErr w:type="spellStart"/>
            <w:r w:rsidR="00D45F95" w:rsidRPr="000308C5">
              <w:t>Moodle</w:t>
            </w:r>
            <w:proofErr w:type="spellEnd"/>
            <w:r w:rsidR="00D45F95" w:rsidRPr="000308C5">
              <w:t xml:space="preserve"> 4.0</w:t>
            </w:r>
            <w:r w:rsidR="007724E0" w:rsidRPr="000308C5">
              <w:t xml:space="preserve"> </w:t>
            </w:r>
            <w:r w:rsidRPr="000308C5">
              <w:t>mohou</w:t>
            </w:r>
            <w:r w:rsidR="007724E0" w:rsidRPr="000308C5">
              <w:t xml:space="preserve"> být využívány i během prezenční výuky</w:t>
            </w:r>
            <w:r w:rsidR="006308BA" w:rsidRPr="000308C5">
              <w:t xml:space="preserve"> za účelem </w:t>
            </w:r>
            <w:r w:rsidR="00D45F95" w:rsidRPr="000308C5">
              <w:t>zajištění efektivní a flexibilní komunikace</w:t>
            </w:r>
            <w:r w:rsidR="006308BA" w:rsidRPr="000308C5">
              <w:t xml:space="preserve"> se studenty</w:t>
            </w:r>
            <w:r w:rsidR="00D45F95" w:rsidRPr="000308C5">
              <w:t xml:space="preserve"> a sdílení různorodých výukových materiálů. Uvedené nástroje umožňují diverzitu připojení zohledňující mobilní a desktopová řešení studentů.</w:t>
            </w:r>
          </w:p>
        </w:tc>
      </w:tr>
      <w:tr w:rsidR="0067071D" w14:paraId="2EAA510C" w14:textId="77777777" w:rsidTr="0067071D">
        <w:trPr>
          <w:trHeight w:val="185"/>
        </w:trPr>
        <w:tc>
          <w:tcPr>
            <w:tcW w:w="9814" w:type="dxa"/>
            <w:gridSpan w:val="3"/>
            <w:shd w:val="clear" w:color="auto" w:fill="F7CAAC"/>
          </w:tcPr>
          <w:p w14:paraId="24C4D84A" w14:textId="77777777" w:rsidR="0067071D" w:rsidRPr="00FA046D" w:rsidRDefault="0067071D" w:rsidP="00892117">
            <w:pPr>
              <w:jc w:val="both"/>
              <w:rPr>
                <w:b/>
                <w:bCs/>
              </w:rPr>
            </w:pPr>
            <w:r w:rsidRPr="00FA046D">
              <w:rPr>
                <w:b/>
                <w:bCs/>
              </w:rPr>
              <w:t>Systém výuky v distanční a kombinované formě studia</w:t>
            </w:r>
          </w:p>
        </w:tc>
      </w:tr>
      <w:tr w:rsidR="0067071D" w14:paraId="4B99CF24" w14:textId="77777777" w:rsidTr="0067071D">
        <w:trPr>
          <w:trHeight w:val="2835"/>
        </w:trPr>
        <w:tc>
          <w:tcPr>
            <w:tcW w:w="9814" w:type="dxa"/>
            <w:gridSpan w:val="3"/>
            <w:shd w:val="clear" w:color="auto" w:fill="FFFFFF"/>
          </w:tcPr>
          <w:p w14:paraId="56F3FBBF" w14:textId="2F87560D" w:rsidR="0067071D" w:rsidRDefault="0067071D" w:rsidP="00892117">
            <w:pPr>
              <w:spacing w:before="120" w:after="120" w:line="264" w:lineRule="auto"/>
            </w:pPr>
            <w:r w:rsidRPr="004A2949">
              <w:t>Není relevantní – distanční a kombinovaná forma studia se nerealizuje.</w:t>
            </w:r>
            <w:r>
              <w:t xml:space="preserve"> </w:t>
            </w:r>
          </w:p>
          <w:p w14:paraId="75FCF0B5" w14:textId="03AB549B" w:rsidR="0067071D" w:rsidRDefault="0067071D" w:rsidP="00892117">
            <w:pPr>
              <w:spacing w:before="120" w:after="120" w:line="264" w:lineRule="auto"/>
            </w:pPr>
          </w:p>
          <w:p w14:paraId="5ED973BB" w14:textId="5739BA54" w:rsidR="0067071D" w:rsidRDefault="0067071D" w:rsidP="00892117">
            <w:pPr>
              <w:spacing w:before="120" w:after="120" w:line="264" w:lineRule="auto"/>
            </w:pPr>
          </w:p>
          <w:p w14:paraId="5CAE09D9" w14:textId="1BBCA1CD" w:rsidR="0067071D" w:rsidRDefault="0067071D" w:rsidP="00892117">
            <w:pPr>
              <w:spacing w:before="120" w:after="120" w:line="264" w:lineRule="auto"/>
            </w:pPr>
          </w:p>
          <w:p w14:paraId="2E97F264" w14:textId="163AB3A8" w:rsidR="0067071D" w:rsidRDefault="0067071D" w:rsidP="00892117">
            <w:pPr>
              <w:spacing w:before="120" w:after="120" w:line="264" w:lineRule="auto"/>
            </w:pPr>
          </w:p>
          <w:p w14:paraId="650AF8E3" w14:textId="70FB19E4" w:rsidR="0067071D" w:rsidRDefault="0067071D" w:rsidP="00892117">
            <w:pPr>
              <w:spacing w:before="120" w:after="120" w:line="264" w:lineRule="auto"/>
            </w:pPr>
          </w:p>
          <w:p w14:paraId="6C1D4293" w14:textId="39900042" w:rsidR="0067071D" w:rsidRDefault="0067071D" w:rsidP="00892117">
            <w:pPr>
              <w:spacing w:before="120" w:after="120" w:line="264" w:lineRule="auto"/>
            </w:pPr>
          </w:p>
          <w:p w14:paraId="6466AB62" w14:textId="51C9AC69" w:rsidR="0067071D" w:rsidRDefault="0067071D" w:rsidP="00892117">
            <w:pPr>
              <w:spacing w:before="120" w:after="120" w:line="264" w:lineRule="auto"/>
            </w:pPr>
          </w:p>
          <w:p w14:paraId="40E821DE" w14:textId="246826CE" w:rsidR="0067071D" w:rsidRDefault="0067071D" w:rsidP="00892117">
            <w:pPr>
              <w:spacing w:before="120" w:after="120" w:line="264" w:lineRule="auto"/>
            </w:pPr>
          </w:p>
          <w:p w14:paraId="4AA5688E" w14:textId="46A8E082" w:rsidR="0067071D" w:rsidRDefault="0067071D" w:rsidP="00892117">
            <w:pPr>
              <w:spacing w:before="120" w:after="120" w:line="264" w:lineRule="auto"/>
            </w:pPr>
          </w:p>
          <w:p w14:paraId="57B9BBA8" w14:textId="0B611378" w:rsidR="0067071D" w:rsidRDefault="0067071D" w:rsidP="00892117">
            <w:pPr>
              <w:spacing w:before="120" w:after="120" w:line="264" w:lineRule="auto"/>
            </w:pPr>
          </w:p>
          <w:p w14:paraId="2634AA9A" w14:textId="4D819EC6" w:rsidR="0067071D" w:rsidRDefault="0067071D" w:rsidP="00892117">
            <w:pPr>
              <w:spacing w:before="120" w:after="120" w:line="264" w:lineRule="auto"/>
            </w:pPr>
          </w:p>
          <w:p w14:paraId="00B5010D" w14:textId="3AF61183" w:rsidR="0067071D" w:rsidRDefault="0067071D" w:rsidP="00892117">
            <w:pPr>
              <w:spacing w:before="120" w:after="120" w:line="264" w:lineRule="auto"/>
            </w:pPr>
          </w:p>
          <w:p w14:paraId="0D0A9481" w14:textId="69EFC37F" w:rsidR="0067071D" w:rsidRDefault="0067071D" w:rsidP="00892117">
            <w:pPr>
              <w:spacing w:before="120" w:after="120" w:line="264" w:lineRule="auto"/>
            </w:pPr>
          </w:p>
          <w:p w14:paraId="2E2BC68A" w14:textId="606C6915" w:rsidR="0067071D" w:rsidRDefault="0067071D" w:rsidP="00892117">
            <w:pPr>
              <w:spacing w:before="120" w:after="120" w:line="264" w:lineRule="auto"/>
            </w:pPr>
          </w:p>
          <w:p w14:paraId="3A083960" w14:textId="688DDD2E" w:rsidR="0067071D" w:rsidRDefault="0067071D" w:rsidP="00892117">
            <w:pPr>
              <w:spacing w:before="120" w:after="120" w:line="264" w:lineRule="auto"/>
            </w:pPr>
          </w:p>
          <w:p w14:paraId="256B2E97" w14:textId="1BE71A85" w:rsidR="0067071D" w:rsidRDefault="0067071D" w:rsidP="00892117">
            <w:pPr>
              <w:spacing w:before="120" w:after="120" w:line="264" w:lineRule="auto"/>
            </w:pPr>
          </w:p>
          <w:p w14:paraId="0BF1149F" w14:textId="3AB0C2FF" w:rsidR="0067071D" w:rsidRDefault="0067071D" w:rsidP="00892117">
            <w:pPr>
              <w:spacing w:before="120" w:after="120" w:line="264" w:lineRule="auto"/>
            </w:pPr>
          </w:p>
          <w:p w14:paraId="690DA5AD" w14:textId="77777777" w:rsidR="0067071D" w:rsidRDefault="0067071D" w:rsidP="00892117"/>
        </w:tc>
      </w:tr>
      <w:bookmarkEnd w:id="444"/>
    </w:tbl>
    <w:p w14:paraId="7FD3D121" w14:textId="0EE5657E" w:rsidR="0067071D" w:rsidRDefault="0067071D"/>
    <w:sectPr w:rsidR="0067071D" w:rsidSect="002E6AF4">
      <w:headerReference w:type="default" r:id="rId77"/>
      <w:footerReference w:type="default" r:id="rId78"/>
      <w:pgSz w:w="11906" w:h="16838"/>
      <w:pgMar w:top="1134" w:right="1134" w:bottom="851" w:left="1134" w:header="510"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103E9" w14:textId="77777777" w:rsidR="00031A7B" w:rsidRDefault="00031A7B">
      <w:r>
        <w:separator/>
      </w:r>
    </w:p>
  </w:endnote>
  <w:endnote w:type="continuationSeparator" w:id="0">
    <w:p w14:paraId="2528B24D" w14:textId="77777777" w:rsidR="00031A7B" w:rsidRDefault="00031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ource Sans Pro">
    <w:charset w:val="00"/>
    <w:family w:val="swiss"/>
    <w:pitch w:val="variable"/>
    <w:sig w:usb0="600002F7" w:usb1="02000001" w:usb2="00000000" w:usb3="00000000" w:csb0="0000019F" w:csb1="00000000"/>
  </w:font>
  <w:font w:name="Open Sans">
    <w:charset w:val="00"/>
    <w:family w:val="swiss"/>
    <w:pitch w:val="variable"/>
    <w:sig w:usb0="E00002EF" w:usb1="4000205B" w:usb2="00000028" w:usb3="00000000" w:csb0="0000019F" w:csb1="00000000"/>
  </w:font>
  <w:font w:name="Arial Unicode MS">
    <w:altName w:val="Arial"/>
    <w:panose1 w:val="020B0604020202020204"/>
    <w:charset w:val="00"/>
    <w:family w:val="roman"/>
    <w:pitch w:val="variable"/>
    <w:sig w:usb0="00000003" w:usb1="00000000" w:usb2="00000000" w:usb3="00000000" w:csb0="00000001" w:csb1="00000000"/>
  </w:font>
  <w:font w:name="Montserrat">
    <w:charset w:val="EE"/>
    <w:family w:val="auto"/>
    <w:pitch w:val="variable"/>
    <w:sig w:usb0="2000020F" w:usb1="00000003" w:usb2="00000000" w:usb3="00000000" w:csb0="00000197" w:csb1="00000000"/>
  </w:font>
  <w:font w:name="Malgun Gothic Semilight">
    <w:panose1 w:val="020B0502040204020203"/>
    <w:charset w:val="80"/>
    <w:family w:val="swiss"/>
    <w:pitch w:val="variable"/>
    <w:sig w:usb0="B0000AAF" w:usb1="09DF7CFB" w:usb2="00000012" w:usb3="00000000" w:csb0="003E01BD"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URWPalladioL-Bold">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400273"/>
      <w:docPartObj>
        <w:docPartGallery w:val="Page Numbers (Bottom of Page)"/>
        <w:docPartUnique/>
      </w:docPartObj>
    </w:sdtPr>
    <w:sdtEndPr/>
    <w:sdtContent>
      <w:p w14:paraId="5E837400" w14:textId="2577AC50" w:rsidR="002E6AF4" w:rsidRDefault="002E6AF4">
        <w:pPr>
          <w:pStyle w:val="Zpat"/>
          <w:jc w:val="center"/>
        </w:pPr>
        <w:r>
          <w:fldChar w:fldCharType="begin"/>
        </w:r>
        <w:r>
          <w:instrText>PAGE   \* MERGEFORMAT</w:instrText>
        </w:r>
        <w:r>
          <w:fldChar w:fldCharType="separate"/>
        </w:r>
        <w:r>
          <w:t>2</w:t>
        </w:r>
        <w:r>
          <w:fldChar w:fldCharType="end"/>
        </w:r>
      </w:p>
    </w:sdtContent>
  </w:sdt>
  <w:p w14:paraId="287398EB" w14:textId="77777777" w:rsidR="002E6AF4" w:rsidRDefault="002E6AF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8489A1" w14:textId="77777777" w:rsidR="00031A7B" w:rsidRDefault="00031A7B">
      <w:r>
        <w:separator/>
      </w:r>
    </w:p>
  </w:footnote>
  <w:footnote w:type="continuationSeparator" w:id="0">
    <w:p w14:paraId="641016C5" w14:textId="77777777" w:rsidR="00031A7B" w:rsidRDefault="00031A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C12DA" w14:textId="77777777" w:rsidR="0002404F" w:rsidRDefault="0002404F" w:rsidP="00C9482A">
    <w:pPr>
      <w:pStyle w:val="Zhlav"/>
      <w:jc w:val="center"/>
    </w:pPr>
    <w:r>
      <w:t>Univerzita Tomáše Bati ve Zlíně, Fakulta technologická</w:t>
    </w:r>
  </w:p>
  <w:p w14:paraId="220C3DCB" w14:textId="0458A3B2" w:rsidR="0002404F" w:rsidRDefault="0002404F" w:rsidP="00C9482A">
    <w:pPr>
      <w:pStyle w:val="Zhlav"/>
      <w:jc w:val="center"/>
    </w:pPr>
    <w:r>
      <w:t>SP: Potravinářské biotechnologie a aplikovaná mikrobiologie</w:t>
    </w:r>
  </w:p>
  <w:p w14:paraId="46DFABCE" w14:textId="77777777" w:rsidR="0002404F" w:rsidRDefault="0002404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C06FD"/>
    <w:multiLevelType w:val="hybridMultilevel"/>
    <w:tmpl w:val="9CA264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7E53F0"/>
    <w:multiLevelType w:val="hybridMultilevel"/>
    <w:tmpl w:val="A8AEB7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8A5BF6"/>
    <w:multiLevelType w:val="hybridMultilevel"/>
    <w:tmpl w:val="4FBC40A2"/>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8B468F5"/>
    <w:multiLevelType w:val="hybridMultilevel"/>
    <w:tmpl w:val="F7E250A8"/>
    <w:lvl w:ilvl="0" w:tplc="5A92E4B0">
      <w:start w:val="1"/>
      <w:numFmt w:val="decimal"/>
      <w:lvlRestart w:val="0"/>
      <w:pStyle w:val="MDPI71References"/>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D21FE4"/>
    <w:multiLevelType w:val="hybridMultilevel"/>
    <w:tmpl w:val="6B983A98"/>
    <w:lvl w:ilvl="0" w:tplc="6964B0A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E785D1F"/>
    <w:multiLevelType w:val="hybridMultilevel"/>
    <w:tmpl w:val="8506A9F8"/>
    <w:lvl w:ilvl="0" w:tplc="242CF768">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F6D25C1"/>
    <w:multiLevelType w:val="hybridMultilevel"/>
    <w:tmpl w:val="19288A00"/>
    <w:lvl w:ilvl="0" w:tplc="562082E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0B965D0"/>
    <w:multiLevelType w:val="hybridMultilevel"/>
    <w:tmpl w:val="51602AD0"/>
    <w:lvl w:ilvl="0" w:tplc="242CF768">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332B34BF"/>
    <w:multiLevelType w:val="hybridMultilevel"/>
    <w:tmpl w:val="6C22AADA"/>
    <w:lvl w:ilvl="0" w:tplc="242CF768">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88A3804"/>
    <w:multiLevelType w:val="hybridMultilevel"/>
    <w:tmpl w:val="57221B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94D5E78"/>
    <w:multiLevelType w:val="hybridMultilevel"/>
    <w:tmpl w:val="CACEEF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3A75AC1"/>
    <w:multiLevelType w:val="hybridMultilevel"/>
    <w:tmpl w:val="BF8C0050"/>
    <w:lvl w:ilvl="0" w:tplc="0B9CD9F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7566F2F"/>
    <w:multiLevelType w:val="hybridMultilevel"/>
    <w:tmpl w:val="CA50E5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FD85247"/>
    <w:multiLevelType w:val="hybridMultilevel"/>
    <w:tmpl w:val="4EA686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0"/>
  </w:num>
  <w:num w:numId="4">
    <w:abstractNumId w:val="13"/>
  </w:num>
  <w:num w:numId="5">
    <w:abstractNumId w:val="1"/>
  </w:num>
  <w:num w:numId="6">
    <w:abstractNumId w:val="5"/>
  </w:num>
  <w:num w:numId="7">
    <w:abstractNumId w:val="7"/>
  </w:num>
  <w:num w:numId="8">
    <w:abstractNumId w:val="8"/>
  </w:num>
  <w:num w:numId="9">
    <w:abstractNumId w:val="12"/>
  </w:num>
  <w:num w:numId="10">
    <w:abstractNumId w:val="10"/>
  </w:num>
  <w:num w:numId="11">
    <w:abstractNumId w:val="9"/>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1"/>
  </w:num>
  <w:num w:numId="17">
    <w:abstractNumId w:val="2"/>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atálie Honková">
    <w15:presenceInfo w15:providerId="AD" w15:userId="S::honkova@utb.cz::1bdd24fb-d902-4c93-af3d-b4d86f2201e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A1D"/>
    <w:rsid w:val="00001CA9"/>
    <w:rsid w:val="00001E2B"/>
    <w:rsid w:val="00001E3D"/>
    <w:rsid w:val="00003052"/>
    <w:rsid w:val="00003EA9"/>
    <w:rsid w:val="00004D06"/>
    <w:rsid w:val="00005375"/>
    <w:rsid w:val="00005C05"/>
    <w:rsid w:val="0000633E"/>
    <w:rsid w:val="00006492"/>
    <w:rsid w:val="00006837"/>
    <w:rsid w:val="000079E7"/>
    <w:rsid w:val="00007C67"/>
    <w:rsid w:val="00010292"/>
    <w:rsid w:val="0001095B"/>
    <w:rsid w:val="00010D12"/>
    <w:rsid w:val="00012815"/>
    <w:rsid w:val="000141BF"/>
    <w:rsid w:val="000148E8"/>
    <w:rsid w:val="00015E61"/>
    <w:rsid w:val="00016128"/>
    <w:rsid w:val="00017C09"/>
    <w:rsid w:val="00022FA8"/>
    <w:rsid w:val="000230EA"/>
    <w:rsid w:val="0002404F"/>
    <w:rsid w:val="000240DB"/>
    <w:rsid w:val="000279D1"/>
    <w:rsid w:val="000308C5"/>
    <w:rsid w:val="00031368"/>
    <w:rsid w:val="00031A7B"/>
    <w:rsid w:val="00031A9D"/>
    <w:rsid w:val="00032047"/>
    <w:rsid w:val="00032B37"/>
    <w:rsid w:val="00032EE1"/>
    <w:rsid w:val="000333EB"/>
    <w:rsid w:val="000336C4"/>
    <w:rsid w:val="00034C22"/>
    <w:rsid w:val="0003744E"/>
    <w:rsid w:val="00037A7A"/>
    <w:rsid w:val="00040081"/>
    <w:rsid w:val="000407AC"/>
    <w:rsid w:val="00041080"/>
    <w:rsid w:val="00043783"/>
    <w:rsid w:val="00043B61"/>
    <w:rsid w:val="00044FD0"/>
    <w:rsid w:val="00046C26"/>
    <w:rsid w:val="00046CF7"/>
    <w:rsid w:val="000472E8"/>
    <w:rsid w:val="00047C84"/>
    <w:rsid w:val="00052E60"/>
    <w:rsid w:val="000530A4"/>
    <w:rsid w:val="000532BA"/>
    <w:rsid w:val="00053F53"/>
    <w:rsid w:val="00054080"/>
    <w:rsid w:val="000540F7"/>
    <w:rsid w:val="000544D7"/>
    <w:rsid w:val="0005505A"/>
    <w:rsid w:val="000561EF"/>
    <w:rsid w:val="000565B3"/>
    <w:rsid w:val="00057E0C"/>
    <w:rsid w:val="00060143"/>
    <w:rsid w:val="00061084"/>
    <w:rsid w:val="000614C3"/>
    <w:rsid w:val="00063851"/>
    <w:rsid w:val="0006398E"/>
    <w:rsid w:val="00064A7F"/>
    <w:rsid w:val="000664ED"/>
    <w:rsid w:val="000716FE"/>
    <w:rsid w:val="00072F4E"/>
    <w:rsid w:val="00077892"/>
    <w:rsid w:val="00080409"/>
    <w:rsid w:val="0008113C"/>
    <w:rsid w:val="00081431"/>
    <w:rsid w:val="00081740"/>
    <w:rsid w:val="00081D72"/>
    <w:rsid w:val="00082DBD"/>
    <w:rsid w:val="00083367"/>
    <w:rsid w:val="000847BF"/>
    <w:rsid w:val="0008582D"/>
    <w:rsid w:val="00085895"/>
    <w:rsid w:val="00086A4B"/>
    <w:rsid w:val="00087C3E"/>
    <w:rsid w:val="00091276"/>
    <w:rsid w:val="0009180A"/>
    <w:rsid w:val="000928A9"/>
    <w:rsid w:val="000936DF"/>
    <w:rsid w:val="00093A95"/>
    <w:rsid w:val="00094F04"/>
    <w:rsid w:val="00095641"/>
    <w:rsid w:val="00095EF6"/>
    <w:rsid w:val="00096980"/>
    <w:rsid w:val="000A0722"/>
    <w:rsid w:val="000A27DA"/>
    <w:rsid w:val="000A2A62"/>
    <w:rsid w:val="000A316B"/>
    <w:rsid w:val="000A3376"/>
    <w:rsid w:val="000A353B"/>
    <w:rsid w:val="000A5A48"/>
    <w:rsid w:val="000A600A"/>
    <w:rsid w:val="000A7760"/>
    <w:rsid w:val="000B3F02"/>
    <w:rsid w:val="000B4C92"/>
    <w:rsid w:val="000B6FE3"/>
    <w:rsid w:val="000B7F64"/>
    <w:rsid w:val="000C3EAA"/>
    <w:rsid w:val="000C4937"/>
    <w:rsid w:val="000C4D75"/>
    <w:rsid w:val="000C5C87"/>
    <w:rsid w:val="000C6042"/>
    <w:rsid w:val="000C617A"/>
    <w:rsid w:val="000C6534"/>
    <w:rsid w:val="000C69A4"/>
    <w:rsid w:val="000C77FF"/>
    <w:rsid w:val="000D1572"/>
    <w:rsid w:val="000D4B5E"/>
    <w:rsid w:val="000D4B61"/>
    <w:rsid w:val="000D585A"/>
    <w:rsid w:val="000D6C31"/>
    <w:rsid w:val="000E0ED8"/>
    <w:rsid w:val="000E4425"/>
    <w:rsid w:val="000E575F"/>
    <w:rsid w:val="000F1D42"/>
    <w:rsid w:val="000F1E05"/>
    <w:rsid w:val="000F1F90"/>
    <w:rsid w:val="000F242E"/>
    <w:rsid w:val="000F2E73"/>
    <w:rsid w:val="000F2EF0"/>
    <w:rsid w:val="000F58BD"/>
    <w:rsid w:val="000F5955"/>
    <w:rsid w:val="000F6E93"/>
    <w:rsid w:val="000F750F"/>
    <w:rsid w:val="0010050E"/>
    <w:rsid w:val="0010199C"/>
    <w:rsid w:val="00102D01"/>
    <w:rsid w:val="00105817"/>
    <w:rsid w:val="0010604A"/>
    <w:rsid w:val="00106220"/>
    <w:rsid w:val="00110B57"/>
    <w:rsid w:val="00112585"/>
    <w:rsid w:val="001153A4"/>
    <w:rsid w:val="001172A5"/>
    <w:rsid w:val="00120253"/>
    <w:rsid w:val="0012040E"/>
    <w:rsid w:val="0012155E"/>
    <w:rsid w:val="001215CB"/>
    <w:rsid w:val="00122B6D"/>
    <w:rsid w:val="00123192"/>
    <w:rsid w:val="001232BB"/>
    <w:rsid w:val="001271FD"/>
    <w:rsid w:val="001272D6"/>
    <w:rsid w:val="001279DB"/>
    <w:rsid w:val="0013191E"/>
    <w:rsid w:val="00133754"/>
    <w:rsid w:val="00133BC7"/>
    <w:rsid w:val="00134195"/>
    <w:rsid w:val="00134F25"/>
    <w:rsid w:val="001407CD"/>
    <w:rsid w:val="001407E1"/>
    <w:rsid w:val="0014227F"/>
    <w:rsid w:val="001430D8"/>
    <w:rsid w:val="00143B27"/>
    <w:rsid w:val="00144B65"/>
    <w:rsid w:val="00146500"/>
    <w:rsid w:val="00146D33"/>
    <w:rsid w:val="00147200"/>
    <w:rsid w:val="00151136"/>
    <w:rsid w:val="00151DA2"/>
    <w:rsid w:val="001520C4"/>
    <w:rsid w:val="00152C3C"/>
    <w:rsid w:val="00154402"/>
    <w:rsid w:val="00154D05"/>
    <w:rsid w:val="00155CD9"/>
    <w:rsid w:val="0016083C"/>
    <w:rsid w:val="00160D29"/>
    <w:rsid w:val="0016189D"/>
    <w:rsid w:val="00161ADC"/>
    <w:rsid w:val="001627B5"/>
    <w:rsid w:val="00163A19"/>
    <w:rsid w:val="00164207"/>
    <w:rsid w:val="00165664"/>
    <w:rsid w:val="001657CF"/>
    <w:rsid w:val="00165FA8"/>
    <w:rsid w:val="001668AD"/>
    <w:rsid w:val="00170856"/>
    <w:rsid w:val="001711B3"/>
    <w:rsid w:val="001716AA"/>
    <w:rsid w:val="0017210B"/>
    <w:rsid w:val="001722DC"/>
    <w:rsid w:val="00172548"/>
    <w:rsid w:val="00172B8F"/>
    <w:rsid w:val="00173772"/>
    <w:rsid w:val="00176D77"/>
    <w:rsid w:val="001775E6"/>
    <w:rsid w:val="0017793E"/>
    <w:rsid w:val="00177B27"/>
    <w:rsid w:val="00180E67"/>
    <w:rsid w:val="0018190E"/>
    <w:rsid w:val="00181D9F"/>
    <w:rsid w:val="00183129"/>
    <w:rsid w:val="00184046"/>
    <w:rsid w:val="00185484"/>
    <w:rsid w:val="00185617"/>
    <w:rsid w:val="00186484"/>
    <w:rsid w:val="0018653B"/>
    <w:rsid w:val="0018673D"/>
    <w:rsid w:val="001928CD"/>
    <w:rsid w:val="001931DD"/>
    <w:rsid w:val="00193229"/>
    <w:rsid w:val="001936F6"/>
    <w:rsid w:val="0019426F"/>
    <w:rsid w:val="00195EAA"/>
    <w:rsid w:val="001968A7"/>
    <w:rsid w:val="00196A90"/>
    <w:rsid w:val="00196DC0"/>
    <w:rsid w:val="001973E3"/>
    <w:rsid w:val="001A1028"/>
    <w:rsid w:val="001A33C6"/>
    <w:rsid w:val="001A3723"/>
    <w:rsid w:val="001A47D6"/>
    <w:rsid w:val="001A5AB4"/>
    <w:rsid w:val="001A6996"/>
    <w:rsid w:val="001B150B"/>
    <w:rsid w:val="001B2AB6"/>
    <w:rsid w:val="001B31C3"/>
    <w:rsid w:val="001B4585"/>
    <w:rsid w:val="001B48AF"/>
    <w:rsid w:val="001B5894"/>
    <w:rsid w:val="001B5996"/>
    <w:rsid w:val="001B68BD"/>
    <w:rsid w:val="001C0B03"/>
    <w:rsid w:val="001C2D13"/>
    <w:rsid w:val="001C4A2D"/>
    <w:rsid w:val="001C7586"/>
    <w:rsid w:val="001D229A"/>
    <w:rsid w:val="001D2FAB"/>
    <w:rsid w:val="001D3696"/>
    <w:rsid w:val="001D38AF"/>
    <w:rsid w:val="001D477F"/>
    <w:rsid w:val="001D4FCE"/>
    <w:rsid w:val="001D61F2"/>
    <w:rsid w:val="001D7BB4"/>
    <w:rsid w:val="001E15C7"/>
    <w:rsid w:val="001E211C"/>
    <w:rsid w:val="001E29F2"/>
    <w:rsid w:val="001E3A00"/>
    <w:rsid w:val="001E47DA"/>
    <w:rsid w:val="001E78AD"/>
    <w:rsid w:val="001E7CD5"/>
    <w:rsid w:val="001F0401"/>
    <w:rsid w:val="001F1202"/>
    <w:rsid w:val="001F185D"/>
    <w:rsid w:val="001F1F93"/>
    <w:rsid w:val="001F21AC"/>
    <w:rsid w:val="001F2842"/>
    <w:rsid w:val="001F3596"/>
    <w:rsid w:val="001F514D"/>
    <w:rsid w:val="001F7441"/>
    <w:rsid w:val="001F7727"/>
    <w:rsid w:val="001F7C05"/>
    <w:rsid w:val="0020111E"/>
    <w:rsid w:val="00201A1C"/>
    <w:rsid w:val="00202E40"/>
    <w:rsid w:val="002034F7"/>
    <w:rsid w:val="002038B4"/>
    <w:rsid w:val="00204242"/>
    <w:rsid w:val="00204586"/>
    <w:rsid w:val="00205768"/>
    <w:rsid w:val="002058DA"/>
    <w:rsid w:val="00205CF9"/>
    <w:rsid w:val="002111C8"/>
    <w:rsid w:val="002117F4"/>
    <w:rsid w:val="00211E47"/>
    <w:rsid w:val="00212897"/>
    <w:rsid w:val="00213712"/>
    <w:rsid w:val="00214234"/>
    <w:rsid w:val="0021683A"/>
    <w:rsid w:val="0021718C"/>
    <w:rsid w:val="002206F2"/>
    <w:rsid w:val="00222F3A"/>
    <w:rsid w:val="00225D90"/>
    <w:rsid w:val="00227F8B"/>
    <w:rsid w:val="00230D5B"/>
    <w:rsid w:val="00230DD2"/>
    <w:rsid w:val="002315AD"/>
    <w:rsid w:val="0023240B"/>
    <w:rsid w:val="00232414"/>
    <w:rsid w:val="00232F59"/>
    <w:rsid w:val="002338E6"/>
    <w:rsid w:val="002339BA"/>
    <w:rsid w:val="00233A6D"/>
    <w:rsid w:val="00235E71"/>
    <w:rsid w:val="00245583"/>
    <w:rsid w:val="0024776D"/>
    <w:rsid w:val="002500A9"/>
    <w:rsid w:val="00255090"/>
    <w:rsid w:val="0025529E"/>
    <w:rsid w:val="002600BE"/>
    <w:rsid w:val="002626DB"/>
    <w:rsid w:val="00263F53"/>
    <w:rsid w:val="002651D1"/>
    <w:rsid w:val="00265300"/>
    <w:rsid w:val="00266943"/>
    <w:rsid w:val="00270066"/>
    <w:rsid w:val="00270A86"/>
    <w:rsid w:val="00270CFF"/>
    <w:rsid w:val="002740A6"/>
    <w:rsid w:val="00276A21"/>
    <w:rsid w:val="0027728E"/>
    <w:rsid w:val="00282AE5"/>
    <w:rsid w:val="00283F53"/>
    <w:rsid w:val="00283F76"/>
    <w:rsid w:val="00286643"/>
    <w:rsid w:val="00286696"/>
    <w:rsid w:val="0028720F"/>
    <w:rsid w:val="00290F9F"/>
    <w:rsid w:val="00293970"/>
    <w:rsid w:val="0029456B"/>
    <w:rsid w:val="00295D27"/>
    <w:rsid w:val="002A1CF0"/>
    <w:rsid w:val="002A1D22"/>
    <w:rsid w:val="002A336E"/>
    <w:rsid w:val="002A3602"/>
    <w:rsid w:val="002A6010"/>
    <w:rsid w:val="002A7D31"/>
    <w:rsid w:val="002B0E54"/>
    <w:rsid w:val="002B12AC"/>
    <w:rsid w:val="002B2216"/>
    <w:rsid w:val="002B6E77"/>
    <w:rsid w:val="002B727D"/>
    <w:rsid w:val="002C1736"/>
    <w:rsid w:val="002C6509"/>
    <w:rsid w:val="002D235A"/>
    <w:rsid w:val="002D2AAC"/>
    <w:rsid w:val="002D3839"/>
    <w:rsid w:val="002D390F"/>
    <w:rsid w:val="002D4B4C"/>
    <w:rsid w:val="002D7249"/>
    <w:rsid w:val="002E16B9"/>
    <w:rsid w:val="002E1BC7"/>
    <w:rsid w:val="002E28A1"/>
    <w:rsid w:val="002E6AF4"/>
    <w:rsid w:val="002E77D1"/>
    <w:rsid w:val="002E7BA4"/>
    <w:rsid w:val="002F0510"/>
    <w:rsid w:val="002F1CF4"/>
    <w:rsid w:val="002F3835"/>
    <w:rsid w:val="002F4BCA"/>
    <w:rsid w:val="002F59AC"/>
    <w:rsid w:val="002F6A67"/>
    <w:rsid w:val="00300FD8"/>
    <w:rsid w:val="00301154"/>
    <w:rsid w:val="003016AC"/>
    <w:rsid w:val="003035EB"/>
    <w:rsid w:val="003043FA"/>
    <w:rsid w:val="003053CE"/>
    <w:rsid w:val="00305DBF"/>
    <w:rsid w:val="003103A2"/>
    <w:rsid w:val="003113AC"/>
    <w:rsid w:val="00312444"/>
    <w:rsid w:val="00313374"/>
    <w:rsid w:val="00313E1C"/>
    <w:rsid w:val="0031430C"/>
    <w:rsid w:val="003160B3"/>
    <w:rsid w:val="003162C7"/>
    <w:rsid w:val="00316B43"/>
    <w:rsid w:val="00317067"/>
    <w:rsid w:val="00317BC3"/>
    <w:rsid w:val="003205D8"/>
    <w:rsid w:val="003210A4"/>
    <w:rsid w:val="00321CFB"/>
    <w:rsid w:val="0032271F"/>
    <w:rsid w:val="00322B66"/>
    <w:rsid w:val="00322C83"/>
    <w:rsid w:val="0032379C"/>
    <w:rsid w:val="00323821"/>
    <w:rsid w:val="003252D2"/>
    <w:rsid w:val="00326E21"/>
    <w:rsid w:val="00330BD9"/>
    <w:rsid w:val="00332F53"/>
    <w:rsid w:val="0033452D"/>
    <w:rsid w:val="00336343"/>
    <w:rsid w:val="00336454"/>
    <w:rsid w:val="00337920"/>
    <w:rsid w:val="00340084"/>
    <w:rsid w:val="00340BC3"/>
    <w:rsid w:val="003422FD"/>
    <w:rsid w:val="00342848"/>
    <w:rsid w:val="00344160"/>
    <w:rsid w:val="003443EE"/>
    <w:rsid w:val="003451AE"/>
    <w:rsid w:val="003458D5"/>
    <w:rsid w:val="00345EA2"/>
    <w:rsid w:val="0034668B"/>
    <w:rsid w:val="00346E19"/>
    <w:rsid w:val="0035116C"/>
    <w:rsid w:val="00351747"/>
    <w:rsid w:val="00353F2F"/>
    <w:rsid w:val="003541B8"/>
    <w:rsid w:val="00354424"/>
    <w:rsid w:val="00354BD4"/>
    <w:rsid w:val="00355E48"/>
    <w:rsid w:val="00357396"/>
    <w:rsid w:val="00360ACF"/>
    <w:rsid w:val="00361C3A"/>
    <w:rsid w:val="00361FED"/>
    <w:rsid w:val="00362849"/>
    <w:rsid w:val="003628BD"/>
    <w:rsid w:val="00362AEE"/>
    <w:rsid w:val="00364F2D"/>
    <w:rsid w:val="00365482"/>
    <w:rsid w:val="00366069"/>
    <w:rsid w:val="00366906"/>
    <w:rsid w:val="00370437"/>
    <w:rsid w:val="0037050F"/>
    <w:rsid w:val="00370BAD"/>
    <w:rsid w:val="00370F6E"/>
    <w:rsid w:val="00372F58"/>
    <w:rsid w:val="00373727"/>
    <w:rsid w:val="003745D6"/>
    <w:rsid w:val="003758C7"/>
    <w:rsid w:val="00377F93"/>
    <w:rsid w:val="00381E42"/>
    <w:rsid w:val="00384D61"/>
    <w:rsid w:val="00387D5E"/>
    <w:rsid w:val="003903A2"/>
    <w:rsid w:val="003907FA"/>
    <w:rsid w:val="0039229F"/>
    <w:rsid w:val="00393258"/>
    <w:rsid w:val="00394687"/>
    <w:rsid w:val="00395358"/>
    <w:rsid w:val="00396022"/>
    <w:rsid w:val="003978EB"/>
    <w:rsid w:val="003A04C6"/>
    <w:rsid w:val="003A24AF"/>
    <w:rsid w:val="003A3D93"/>
    <w:rsid w:val="003A63AE"/>
    <w:rsid w:val="003A755D"/>
    <w:rsid w:val="003A7DE0"/>
    <w:rsid w:val="003B1E04"/>
    <w:rsid w:val="003B267C"/>
    <w:rsid w:val="003B2720"/>
    <w:rsid w:val="003B378B"/>
    <w:rsid w:val="003B4DAF"/>
    <w:rsid w:val="003B4F89"/>
    <w:rsid w:val="003B5218"/>
    <w:rsid w:val="003B56E3"/>
    <w:rsid w:val="003B7B98"/>
    <w:rsid w:val="003C2393"/>
    <w:rsid w:val="003C3662"/>
    <w:rsid w:val="003C74A6"/>
    <w:rsid w:val="003D1DEE"/>
    <w:rsid w:val="003D2458"/>
    <w:rsid w:val="003D4361"/>
    <w:rsid w:val="003D459F"/>
    <w:rsid w:val="003D5CAA"/>
    <w:rsid w:val="003D69A0"/>
    <w:rsid w:val="003D73D5"/>
    <w:rsid w:val="003E1C99"/>
    <w:rsid w:val="003E3264"/>
    <w:rsid w:val="003E61F8"/>
    <w:rsid w:val="003E6D11"/>
    <w:rsid w:val="003E74AE"/>
    <w:rsid w:val="003E7557"/>
    <w:rsid w:val="003F0D36"/>
    <w:rsid w:val="003F1002"/>
    <w:rsid w:val="003F139A"/>
    <w:rsid w:val="003F26D1"/>
    <w:rsid w:val="003F3019"/>
    <w:rsid w:val="003F31CD"/>
    <w:rsid w:val="003F4391"/>
    <w:rsid w:val="003F5F22"/>
    <w:rsid w:val="0040052D"/>
    <w:rsid w:val="004009E2"/>
    <w:rsid w:val="0040177E"/>
    <w:rsid w:val="00406B87"/>
    <w:rsid w:val="00407560"/>
    <w:rsid w:val="004078A6"/>
    <w:rsid w:val="00410EB4"/>
    <w:rsid w:val="00410F7A"/>
    <w:rsid w:val="004111BE"/>
    <w:rsid w:val="004116B0"/>
    <w:rsid w:val="0041293B"/>
    <w:rsid w:val="00413BF5"/>
    <w:rsid w:val="0041509F"/>
    <w:rsid w:val="0041553F"/>
    <w:rsid w:val="004158DC"/>
    <w:rsid w:val="00415ECE"/>
    <w:rsid w:val="00416531"/>
    <w:rsid w:val="0042073B"/>
    <w:rsid w:val="00421BCE"/>
    <w:rsid w:val="0042238F"/>
    <w:rsid w:val="00422E72"/>
    <w:rsid w:val="00423C9D"/>
    <w:rsid w:val="00424350"/>
    <w:rsid w:val="004247A6"/>
    <w:rsid w:val="00425215"/>
    <w:rsid w:val="004262B1"/>
    <w:rsid w:val="00427056"/>
    <w:rsid w:val="004277FB"/>
    <w:rsid w:val="00431F7C"/>
    <w:rsid w:val="00432B8F"/>
    <w:rsid w:val="00434334"/>
    <w:rsid w:val="00434B56"/>
    <w:rsid w:val="004351D4"/>
    <w:rsid w:val="004401A1"/>
    <w:rsid w:val="00440EE2"/>
    <w:rsid w:val="004420DC"/>
    <w:rsid w:val="00442231"/>
    <w:rsid w:val="0044375E"/>
    <w:rsid w:val="0045159C"/>
    <w:rsid w:val="00451F24"/>
    <w:rsid w:val="00455063"/>
    <w:rsid w:val="00456851"/>
    <w:rsid w:val="00457BD7"/>
    <w:rsid w:val="00462540"/>
    <w:rsid w:val="00462B44"/>
    <w:rsid w:val="004637F4"/>
    <w:rsid w:val="00463C31"/>
    <w:rsid w:val="00463D99"/>
    <w:rsid w:val="00463DA9"/>
    <w:rsid w:val="004643AB"/>
    <w:rsid w:val="00464BFB"/>
    <w:rsid w:val="004652B6"/>
    <w:rsid w:val="004654AD"/>
    <w:rsid w:val="00467DCF"/>
    <w:rsid w:val="00472F9A"/>
    <w:rsid w:val="004739F3"/>
    <w:rsid w:val="00473C11"/>
    <w:rsid w:val="00474B41"/>
    <w:rsid w:val="00475DE7"/>
    <w:rsid w:val="00476699"/>
    <w:rsid w:val="00476AE5"/>
    <w:rsid w:val="00481135"/>
    <w:rsid w:val="0048294D"/>
    <w:rsid w:val="00483E46"/>
    <w:rsid w:val="00484BE9"/>
    <w:rsid w:val="00485135"/>
    <w:rsid w:val="00486A5B"/>
    <w:rsid w:val="00487226"/>
    <w:rsid w:val="004879F2"/>
    <w:rsid w:val="00490FB5"/>
    <w:rsid w:val="0049401C"/>
    <w:rsid w:val="00494A0A"/>
    <w:rsid w:val="00494C21"/>
    <w:rsid w:val="0049539D"/>
    <w:rsid w:val="00496786"/>
    <w:rsid w:val="00497E56"/>
    <w:rsid w:val="004A1AB3"/>
    <w:rsid w:val="004A2949"/>
    <w:rsid w:val="004A4018"/>
    <w:rsid w:val="004A475F"/>
    <w:rsid w:val="004A7109"/>
    <w:rsid w:val="004B21DB"/>
    <w:rsid w:val="004B4D1F"/>
    <w:rsid w:val="004B528D"/>
    <w:rsid w:val="004B6A56"/>
    <w:rsid w:val="004B7588"/>
    <w:rsid w:val="004B7EE9"/>
    <w:rsid w:val="004C31BA"/>
    <w:rsid w:val="004C38E2"/>
    <w:rsid w:val="004C4682"/>
    <w:rsid w:val="004C6ACA"/>
    <w:rsid w:val="004C6EC4"/>
    <w:rsid w:val="004D007E"/>
    <w:rsid w:val="004D0ACB"/>
    <w:rsid w:val="004D1E78"/>
    <w:rsid w:val="004D2890"/>
    <w:rsid w:val="004D3649"/>
    <w:rsid w:val="004D3EC3"/>
    <w:rsid w:val="004D4BEF"/>
    <w:rsid w:val="004D7D27"/>
    <w:rsid w:val="004E065F"/>
    <w:rsid w:val="004E0DD4"/>
    <w:rsid w:val="004E296E"/>
    <w:rsid w:val="004E2A6C"/>
    <w:rsid w:val="004E3F52"/>
    <w:rsid w:val="004E4D28"/>
    <w:rsid w:val="004F0924"/>
    <w:rsid w:val="004F27B2"/>
    <w:rsid w:val="004F2CE1"/>
    <w:rsid w:val="004F6D4C"/>
    <w:rsid w:val="00500F64"/>
    <w:rsid w:val="00501EE7"/>
    <w:rsid w:val="005025C5"/>
    <w:rsid w:val="00503079"/>
    <w:rsid w:val="005049A7"/>
    <w:rsid w:val="00505B2D"/>
    <w:rsid w:val="005075B2"/>
    <w:rsid w:val="00510E00"/>
    <w:rsid w:val="005131A9"/>
    <w:rsid w:val="005140C8"/>
    <w:rsid w:val="00514219"/>
    <w:rsid w:val="0051447E"/>
    <w:rsid w:val="00514E72"/>
    <w:rsid w:val="005153E5"/>
    <w:rsid w:val="0051587C"/>
    <w:rsid w:val="0051710D"/>
    <w:rsid w:val="00517212"/>
    <w:rsid w:val="00517235"/>
    <w:rsid w:val="00517D73"/>
    <w:rsid w:val="00517DAA"/>
    <w:rsid w:val="00517EA5"/>
    <w:rsid w:val="0052041F"/>
    <w:rsid w:val="005210C4"/>
    <w:rsid w:val="00523433"/>
    <w:rsid w:val="005237F5"/>
    <w:rsid w:val="0052454A"/>
    <w:rsid w:val="00524659"/>
    <w:rsid w:val="00525B9C"/>
    <w:rsid w:val="00525C75"/>
    <w:rsid w:val="00530D22"/>
    <w:rsid w:val="00533B1C"/>
    <w:rsid w:val="00533EEE"/>
    <w:rsid w:val="0053549B"/>
    <w:rsid w:val="005377D6"/>
    <w:rsid w:val="00544929"/>
    <w:rsid w:val="005476F4"/>
    <w:rsid w:val="00550A07"/>
    <w:rsid w:val="00550F26"/>
    <w:rsid w:val="005514E6"/>
    <w:rsid w:val="00556363"/>
    <w:rsid w:val="0055637F"/>
    <w:rsid w:val="005563E4"/>
    <w:rsid w:val="00557CCB"/>
    <w:rsid w:val="00560573"/>
    <w:rsid w:val="005621DC"/>
    <w:rsid w:val="00562F94"/>
    <w:rsid w:val="005641D1"/>
    <w:rsid w:val="0056468E"/>
    <w:rsid w:val="00564E0E"/>
    <w:rsid w:val="00567107"/>
    <w:rsid w:val="00567249"/>
    <w:rsid w:val="00567BFA"/>
    <w:rsid w:val="00567D9F"/>
    <w:rsid w:val="005701F4"/>
    <w:rsid w:val="005702B6"/>
    <w:rsid w:val="00572F6F"/>
    <w:rsid w:val="005738C4"/>
    <w:rsid w:val="00573931"/>
    <w:rsid w:val="00573960"/>
    <w:rsid w:val="00580E98"/>
    <w:rsid w:val="00581D0A"/>
    <w:rsid w:val="00581D51"/>
    <w:rsid w:val="005823B8"/>
    <w:rsid w:val="00584183"/>
    <w:rsid w:val="00584AE2"/>
    <w:rsid w:val="00585F2B"/>
    <w:rsid w:val="00585F9A"/>
    <w:rsid w:val="00590909"/>
    <w:rsid w:val="005909ED"/>
    <w:rsid w:val="00590F9B"/>
    <w:rsid w:val="005915F7"/>
    <w:rsid w:val="005916CB"/>
    <w:rsid w:val="00591755"/>
    <w:rsid w:val="005938EE"/>
    <w:rsid w:val="005942CC"/>
    <w:rsid w:val="0059489C"/>
    <w:rsid w:val="00594AA4"/>
    <w:rsid w:val="00595534"/>
    <w:rsid w:val="00596288"/>
    <w:rsid w:val="00597068"/>
    <w:rsid w:val="0059708C"/>
    <w:rsid w:val="005976A4"/>
    <w:rsid w:val="005A242B"/>
    <w:rsid w:val="005A2474"/>
    <w:rsid w:val="005A3DAF"/>
    <w:rsid w:val="005A675E"/>
    <w:rsid w:val="005A7638"/>
    <w:rsid w:val="005A7A49"/>
    <w:rsid w:val="005B0337"/>
    <w:rsid w:val="005B09A9"/>
    <w:rsid w:val="005B14F9"/>
    <w:rsid w:val="005B2B6B"/>
    <w:rsid w:val="005B32F1"/>
    <w:rsid w:val="005B3674"/>
    <w:rsid w:val="005B4CB3"/>
    <w:rsid w:val="005B59E3"/>
    <w:rsid w:val="005B6580"/>
    <w:rsid w:val="005B7FBE"/>
    <w:rsid w:val="005C2CD9"/>
    <w:rsid w:val="005C4611"/>
    <w:rsid w:val="005C4DC6"/>
    <w:rsid w:val="005C5C76"/>
    <w:rsid w:val="005C6235"/>
    <w:rsid w:val="005C7D10"/>
    <w:rsid w:val="005D36EF"/>
    <w:rsid w:val="005D4E13"/>
    <w:rsid w:val="005D50E6"/>
    <w:rsid w:val="005D59CB"/>
    <w:rsid w:val="005D6C3A"/>
    <w:rsid w:val="005D704B"/>
    <w:rsid w:val="005E0626"/>
    <w:rsid w:val="005E1C76"/>
    <w:rsid w:val="005E3852"/>
    <w:rsid w:val="005E5366"/>
    <w:rsid w:val="005E5C5F"/>
    <w:rsid w:val="005E667B"/>
    <w:rsid w:val="005F1AB5"/>
    <w:rsid w:val="005F3160"/>
    <w:rsid w:val="005F3E02"/>
    <w:rsid w:val="005F3F3B"/>
    <w:rsid w:val="005F4E2D"/>
    <w:rsid w:val="005F7618"/>
    <w:rsid w:val="005F7639"/>
    <w:rsid w:val="0060012B"/>
    <w:rsid w:val="00600C8C"/>
    <w:rsid w:val="00601AAC"/>
    <w:rsid w:val="00602C32"/>
    <w:rsid w:val="00602FF3"/>
    <w:rsid w:val="00603709"/>
    <w:rsid w:val="00603796"/>
    <w:rsid w:val="006056FD"/>
    <w:rsid w:val="00605DB2"/>
    <w:rsid w:val="006074E1"/>
    <w:rsid w:val="0060792D"/>
    <w:rsid w:val="00607FA9"/>
    <w:rsid w:val="006105E6"/>
    <w:rsid w:val="006139AB"/>
    <w:rsid w:val="00613BAF"/>
    <w:rsid w:val="006210C7"/>
    <w:rsid w:val="0062161B"/>
    <w:rsid w:val="00621775"/>
    <w:rsid w:val="006218AC"/>
    <w:rsid w:val="00622AF2"/>
    <w:rsid w:val="006233B3"/>
    <w:rsid w:val="00623EC2"/>
    <w:rsid w:val="00624876"/>
    <w:rsid w:val="0062519A"/>
    <w:rsid w:val="00625692"/>
    <w:rsid w:val="00625EA2"/>
    <w:rsid w:val="00627A67"/>
    <w:rsid w:val="00627CF6"/>
    <w:rsid w:val="006301B2"/>
    <w:rsid w:val="0063049D"/>
    <w:rsid w:val="006308BA"/>
    <w:rsid w:val="00631144"/>
    <w:rsid w:val="00631221"/>
    <w:rsid w:val="00634689"/>
    <w:rsid w:val="00634F19"/>
    <w:rsid w:val="00635545"/>
    <w:rsid w:val="00635F5A"/>
    <w:rsid w:val="00637FA6"/>
    <w:rsid w:val="006406A2"/>
    <w:rsid w:val="00642176"/>
    <w:rsid w:val="00642F38"/>
    <w:rsid w:val="00643420"/>
    <w:rsid w:val="00643BEC"/>
    <w:rsid w:val="006450D4"/>
    <w:rsid w:val="00645670"/>
    <w:rsid w:val="006467FE"/>
    <w:rsid w:val="00650204"/>
    <w:rsid w:val="0065216E"/>
    <w:rsid w:val="006523CA"/>
    <w:rsid w:val="00652811"/>
    <w:rsid w:val="0065288E"/>
    <w:rsid w:val="00653367"/>
    <w:rsid w:val="006556D2"/>
    <w:rsid w:val="00656EF4"/>
    <w:rsid w:val="00656F9B"/>
    <w:rsid w:val="00662847"/>
    <w:rsid w:val="00662C0B"/>
    <w:rsid w:val="006643C6"/>
    <w:rsid w:val="006654F0"/>
    <w:rsid w:val="00667985"/>
    <w:rsid w:val="0067071D"/>
    <w:rsid w:val="00672399"/>
    <w:rsid w:val="006729C9"/>
    <w:rsid w:val="00673B89"/>
    <w:rsid w:val="00673BB6"/>
    <w:rsid w:val="00676457"/>
    <w:rsid w:val="00676488"/>
    <w:rsid w:val="00676FF1"/>
    <w:rsid w:val="00681794"/>
    <w:rsid w:val="00682561"/>
    <w:rsid w:val="00682A6D"/>
    <w:rsid w:val="006844F8"/>
    <w:rsid w:val="0068621A"/>
    <w:rsid w:val="006914A2"/>
    <w:rsid w:val="00691ABB"/>
    <w:rsid w:val="00692315"/>
    <w:rsid w:val="0069375D"/>
    <w:rsid w:val="006966DF"/>
    <w:rsid w:val="00696E39"/>
    <w:rsid w:val="006974BE"/>
    <w:rsid w:val="006A09CF"/>
    <w:rsid w:val="006A17CA"/>
    <w:rsid w:val="006A1FE5"/>
    <w:rsid w:val="006A2CE7"/>
    <w:rsid w:val="006A2D49"/>
    <w:rsid w:val="006A39A5"/>
    <w:rsid w:val="006A53EA"/>
    <w:rsid w:val="006A741A"/>
    <w:rsid w:val="006B0630"/>
    <w:rsid w:val="006B0A38"/>
    <w:rsid w:val="006B7876"/>
    <w:rsid w:val="006C1E52"/>
    <w:rsid w:val="006C20DF"/>
    <w:rsid w:val="006C2831"/>
    <w:rsid w:val="006C28A0"/>
    <w:rsid w:val="006C2DFB"/>
    <w:rsid w:val="006C408C"/>
    <w:rsid w:val="006C4DDC"/>
    <w:rsid w:val="006C5570"/>
    <w:rsid w:val="006C584D"/>
    <w:rsid w:val="006C63E7"/>
    <w:rsid w:val="006C6936"/>
    <w:rsid w:val="006C7ACD"/>
    <w:rsid w:val="006C7F60"/>
    <w:rsid w:val="006D0F29"/>
    <w:rsid w:val="006D1C1C"/>
    <w:rsid w:val="006D30F2"/>
    <w:rsid w:val="006D465A"/>
    <w:rsid w:val="006D6734"/>
    <w:rsid w:val="006D68DC"/>
    <w:rsid w:val="006D6AA2"/>
    <w:rsid w:val="006D7A39"/>
    <w:rsid w:val="006E03BD"/>
    <w:rsid w:val="006E05AE"/>
    <w:rsid w:val="006E1047"/>
    <w:rsid w:val="006E1406"/>
    <w:rsid w:val="006E25EC"/>
    <w:rsid w:val="006E414F"/>
    <w:rsid w:val="006E5F47"/>
    <w:rsid w:val="006E7230"/>
    <w:rsid w:val="006E7C8D"/>
    <w:rsid w:val="006F054C"/>
    <w:rsid w:val="006F2BCC"/>
    <w:rsid w:val="006F3093"/>
    <w:rsid w:val="006F30AA"/>
    <w:rsid w:val="006F3364"/>
    <w:rsid w:val="006F5924"/>
    <w:rsid w:val="006F5BDF"/>
    <w:rsid w:val="006F721C"/>
    <w:rsid w:val="006F7A34"/>
    <w:rsid w:val="0070026C"/>
    <w:rsid w:val="00700897"/>
    <w:rsid w:val="00702809"/>
    <w:rsid w:val="007037BF"/>
    <w:rsid w:val="007046F8"/>
    <w:rsid w:val="0070502F"/>
    <w:rsid w:val="00705412"/>
    <w:rsid w:val="0070631B"/>
    <w:rsid w:val="00710588"/>
    <w:rsid w:val="00711699"/>
    <w:rsid w:val="0071371D"/>
    <w:rsid w:val="0071476F"/>
    <w:rsid w:val="00714F5F"/>
    <w:rsid w:val="00715225"/>
    <w:rsid w:val="00717FF5"/>
    <w:rsid w:val="00720CA0"/>
    <w:rsid w:val="00723846"/>
    <w:rsid w:val="0072562E"/>
    <w:rsid w:val="007268E9"/>
    <w:rsid w:val="00726CA4"/>
    <w:rsid w:val="0072787B"/>
    <w:rsid w:val="00730767"/>
    <w:rsid w:val="007311B7"/>
    <w:rsid w:val="007313BB"/>
    <w:rsid w:val="007316A1"/>
    <w:rsid w:val="00731B3D"/>
    <w:rsid w:val="007324E5"/>
    <w:rsid w:val="007328F8"/>
    <w:rsid w:val="007335FF"/>
    <w:rsid w:val="0073372A"/>
    <w:rsid w:val="00734059"/>
    <w:rsid w:val="0073493F"/>
    <w:rsid w:val="00734952"/>
    <w:rsid w:val="007370D7"/>
    <w:rsid w:val="00737316"/>
    <w:rsid w:val="00737C67"/>
    <w:rsid w:val="00737E5A"/>
    <w:rsid w:val="00740169"/>
    <w:rsid w:val="00740A8B"/>
    <w:rsid w:val="007415C8"/>
    <w:rsid w:val="00743296"/>
    <w:rsid w:val="007440DF"/>
    <w:rsid w:val="007448AC"/>
    <w:rsid w:val="00746FCB"/>
    <w:rsid w:val="00747562"/>
    <w:rsid w:val="007512DA"/>
    <w:rsid w:val="0075450F"/>
    <w:rsid w:val="00755236"/>
    <w:rsid w:val="00757B02"/>
    <w:rsid w:val="00757D02"/>
    <w:rsid w:val="00757F2D"/>
    <w:rsid w:val="00762EA8"/>
    <w:rsid w:val="00764895"/>
    <w:rsid w:val="00764F0B"/>
    <w:rsid w:val="007672F1"/>
    <w:rsid w:val="00770EB2"/>
    <w:rsid w:val="00771448"/>
    <w:rsid w:val="00771464"/>
    <w:rsid w:val="007724E0"/>
    <w:rsid w:val="00775605"/>
    <w:rsid w:val="00780172"/>
    <w:rsid w:val="0078060D"/>
    <w:rsid w:val="00780944"/>
    <w:rsid w:val="00782160"/>
    <w:rsid w:val="007830A3"/>
    <w:rsid w:val="00783906"/>
    <w:rsid w:val="00785E0C"/>
    <w:rsid w:val="00786683"/>
    <w:rsid w:val="00786A9E"/>
    <w:rsid w:val="00786C8E"/>
    <w:rsid w:val="00787470"/>
    <w:rsid w:val="00790A67"/>
    <w:rsid w:val="00790C4B"/>
    <w:rsid w:val="00792929"/>
    <w:rsid w:val="0079454D"/>
    <w:rsid w:val="00796403"/>
    <w:rsid w:val="00796A4F"/>
    <w:rsid w:val="00796CF0"/>
    <w:rsid w:val="00797BC7"/>
    <w:rsid w:val="007A46FC"/>
    <w:rsid w:val="007A70B6"/>
    <w:rsid w:val="007B09B5"/>
    <w:rsid w:val="007B0A5C"/>
    <w:rsid w:val="007B0A6F"/>
    <w:rsid w:val="007B31F8"/>
    <w:rsid w:val="007B37C4"/>
    <w:rsid w:val="007B5996"/>
    <w:rsid w:val="007B5F9B"/>
    <w:rsid w:val="007B76D1"/>
    <w:rsid w:val="007C0D33"/>
    <w:rsid w:val="007C2846"/>
    <w:rsid w:val="007C305C"/>
    <w:rsid w:val="007C4AF3"/>
    <w:rsid w:val="007C595D"/>
    <w:rsid w:val="007D0009"/>
    <w:rsid w:val="007D3455"/>
    <w:rsid w:val="007D3962"/>
    <w:rsid w:val="007D48FF"/>
    <w:rsid w:val="007D5E06"/>
    <w:rsid w:val="007D7BAF"/>
    <w:rsid w:val="007E0314"/>
    <w:rsid w:val="007E076E"/>
    <w:rsid w:val="007E17AD"/>
    <w:rsid w:val="007E267C"/>
    <w:rsid w:val="007E3072"/>
    <w:rsid w:val="007E3CE4"/>
    <w:rsid w:val="007E487A"/>
    <w:rsid w:val="007E5A64"/>
    <w:rsid w:val="007E6831"/>
    <w:rsid w:val="007E6999"/>
    <w:rsid w:val="007E7461"/>
    <w:rsid w:val="007F08C3"/>
    <w:rsid w:val="007F0993"/>
    <w:rsid w:val="007F2934"/>
    <w:rsid w:val="007F298E"/>
    <w:rsid w:val="007F2E4D"/>
    <w:rsid w:val="007F3377"/>
    <w:rsid w:val="007F3CA4"/>
    <w:rsid w:val="007F420B"/>
    <w:rsid w:val="007F4F4F"/>
    <w:rsid w:val="007F5C64"/>
    <w:rsid w:val="007F6D16"/>
    <w:rsid w:val="007F7ACE"/>
    <w:rsid w:val="00801686"/>
    <w:rsid w:val="008016DA"/>
    <w:rsid w:val="00802247"/>
    <w:rsid w:val="00802340"/>
    <w:rsid w:val="00803D24"/>
    <w:rsid w:val="008047AE"/>
    <w:rsid w:val="00806FD6"/>
    <w:rsid w:val="00810B7E"/>
    <w:rsid w:val="00811445"/>
    <w:rsid w:val="00811F85"/>
    <w:rsid w:val="008128D1"/>
    <w:rsid w:val="00812952"/>
    <w:rsid w:val="00812D8A"/>
    <w:rsid w:val="0081354F"/>
    <w:rsid w:val="008135E1"/>
    <w:rsid w:val="008142BA"/>
    <w:rsid w:val="00816578"/>
    <w:rsid w:val="008165F5"/>
    <w:rsid w:val="00822FA8"/>
    <w:rsid w:val="0082345B"/>
    <w:rsid w:val="00823780"/>
    <w:rsid w:val="008243A3"/>
    <w:rsid w:val="0082449F"/>
    <w:rsid w:val="00826E6E"/>
    <w:rsid w:val="008274FF"/>
    <w:rsid w:val="008306FF"/>
    <w:rsid w:val="008319CB"/>
    <w:rsid w:val="008321AD"/>
    <w:rsid w:val="008333DE"/>
    <w:rsid w:val="00833882"/>
    <w:rsid w:val="008352BF"/>
    <w:rsid w:val="0083545D"/>
    <w:rsid w:val="00836783"/>
    <w:rsid w:val="00836F1B"/>
    <w:rsid w:val="00844D85"/>
    <w:rsid w:val="00846409"/>
    <w:rsid w:val="0084739D"/>
    <w:rsid w:val="00850E54"/>
    <w:rsid w:val="00852DF2"/>
    <w:rsid w:val="0085302E"/>
    <w:rsid w:val="00853DFB"/>
    <w:rsid w:val="0085479F"/>
    <w:rsid w:val="00854E55"/>
    <w:rsid w:val="0085747F"/>
    <w:rsid w:val="00857EA5"/>
    <w:rsid w:val="00860840"/>
    <w:rsid w:val="00861AD8"/>
    <w:rsid w:val="0086285C"/>
    <w:rsid w:val="00862AC2"/>
    <w:rsid w:val="0086345D"/>
    <w:rsid w:val="00863675"/>
    <w:rsid w:val="0086369A"/>
    <w:rsid w:val="00863A3A"/>
    <w:rsid w:val="00863A87"/>
    <w:rsid w:val="008645C5"/>
    <w:rsid w:val="00864E4D"/>
    <w:rsid w:val="00864E63"/>
    <w:rsid w:val="00865E48"/>
    <w:rsid w:val="00866937"/>
    <w:rsid w:val="00870F30"/>
    <w:rsid w:val="00871E59"/>
    <w:rsid w:val="00873581"/>
    <w:rsid w:val="00874B66"/>
    <w:rsid w:val="008765DF"/>
    <w:rsid w:val="00876ADE"/>
    <w:rsid w:val="008776D1"/>
    <w:rsid w:val="008803DB"/>
    <w:rsid w:val="00881D2B"/>
    <w:rsid w:val="008829B7"/>
    <w:rsid w:val="00883C05"/>
    <w:rsid w:val="00884EAA"/>
    <w:rsid w:val="00884FF1"/>
    <w:rsid w:val="00885BCF"/>
    <w:rsid w:val="00885CE7"/>
    <w:rsid w:val="0089233C"/>
    <w:rsid w:val="00895C64"/>
    <w:rsid w:val="0089684F"/>
    <w:rsid w:val="00897BE7"/>
    <w:rsid w:val="00897C16"/>
    <w:rsid w:val="00897EF5"/>
    <w:rsid w:val="008A4516"/>
    <w:rsid w:val="008A508F"/>
    <w:rsid w:val="008A64EE"/>
    <w:rsid w:val="008A6D45"/>
    <w:rsid w:val="008A7545"/>
    <w:rsid w:val="008A7BB0"/>
    <w:rsid w:val="008B0013"/>
    <w:rsid w:val="008B2B71"/>
    <w:rsid w:val="008B6151"/>
    <w:rsid w:val="008B74CA"/>
    <w:rsid w:val="008B7979"/>
    <w:rsid w:val="008C1A21"/>
    <w:rsid w:val="008C1B08"/>
    <w:rsid w:val="008C216B"/>
    <w:rsid w:val="008C5268"/>
    <w:rsid w:val="008D1386"/>
    <w:rsid w:val="008D16B2"/>
    <w:rsid w:val="008D1EA1"/>
    <w:rsid w:val="008D1F6E"/>
    <w:rsid w:val="008D269E"/>
    <w:rsid w:val="008D2BEB"/>
    <w:rsid w:val="008D2E60"/>
    <w:rsid w:val="008D4759"/>
    <w:rsid w:val="008D5D76"/>
    <w:rsid w:val="008E03A7"/>
    <w:rsid w:val="008E4EF0"/>
    <w:rsid w:val="008E509F"/>
    <w:rsid w:val="008E51C9"/>
    <w:rsid w:val="008E64B1"/>
    <w:rsid w:val="008E6C60"/>
    <w:rsid w:val="008E7EE3"/>
    <w:rsid w:val="008F099C"/>
    <w:rsid w:val="008F0CA7"/>
    <w:rsid w:val="008F12A6"/>
    <w:rsid w:val="008F2803"/>
    <w:rsid w:val="008F4E2B"/>
    <w:rsid w:val="008F6729"/>
    <w:rsid w:val="008F75AA"/>
    <w:rsid w:val="00901C3C"/>
    <w:rsid w:val="00902018"/>
    <w:rsid w:val="00903250"/>
    <w:rsid w:val="0090346C"/>
    <w:rsid w:val="00904EC9"/>
    <w:rsid w:val="0090710E"/>
    <w:rsid w:val="00907D07"/>
    <w:rsid w:val="00912D3A"/>
    <w:rsid w:val="00913CE0"/>
    <w:rsid w:val="0091442F"/>
    <w:rsid w:val="00915408"/>
    <w:rsid w:val="00915AC4"/>
    <w:rsid w:val="00915C37"/>
    <w:rsid w:val="00916540"/>
    <w:rsid w:val="0092097A"/>
    <w:rsid w:val="009214A1"/>
    <w:rsid w:val="00923B9E"/>
    <w:rsid w:val="00923CCE"/>
    <w:rsid w:val="00924612"/>
    <w:rsid w:val="00924700"/>
    <w:rsid w:val="0092775C"/>
    <w:rsid w:val="00927E56"/>
    <w:rsid w:val="00933C8B"/>
    <w:rsid w:val="00934736"/>
    <w:rsid w:val="00937159"/>
    <w:rsid w:val="00942367"/>
    <w:rsid w:val="00943CCF"/>
    <w:rsid w:val="00945CFA"/>
    <w:rsid w:val="00946FE7"/>
    <w:rsid w:val="0095128E"/>
    <w:rsid w:val="00952ADF"/>
    <w:rsid w:val="009531D4"/>
    <w:rsid w:val="00954756"/>
    <w:rsid w:val="009559EC"/>
    <w:rsid w:val="00956186"/>
    <w:rsid w:val="0095639D"/>
    <w:rsid w:val="009620B5"/>
    <w:rsid w:val="00962472"/>
    <w:rsid w:val="00963A83"/>
    <w:rsid w:val="009649F2"/>
    <w:rsid w:val="009652CA"/>
    <w:rsid w:val="00965DC0"/>
    <w:rsid w:val="009667FD"/>
    <w:rsid w:val="009706EB"/>
    <w:rsid w:val="009731A0"/>
    <w:rsid w:val="00975C3D"/>
    <w:rsid w:val="00975DF7"/>
    <w:rsid w:val="0098013D"/>
    <w:rsid w:val="00981528"/>
    <w:rsid w:val="009826BD"/>
    <w:rsid w:val="00982E37"/>
    <w:rsid w:val="00982FBC"/>
    <w:rsid w:val="0098448C"/>
    <w:rsid w:val="00984A1D"/>
    <w:rsid w:val="00985FED"/>
    <w:rsid w:val="0098782B"/>
    <w:rsid w:val="00992743"/>
    <w:rsid w:val="00992ACE"/>
    <w:rsid w:val="00992FB1"/>
    <w:rsid w:val="00993209"/>
    <w:rsid w:val="0099499F"/>
    <w:rsid w:val="00997CE0"/>
    <w:rsid w:val="009A04FC"/>
    <w:rsid w:val="009A0B09"/>
    <w:rsid w:val="009A1700"/>
    <w:rsid w:val="009A1E43"/>
    <w:rsid w:val="009A25A5"/>
    <w:rsid w:val="009A30AB"/>
    <w:rsid w:val="009A34CE"/>
    <w:rsid w:val="009A38B9"/>
    <w:rsid w:val="009A3F9A"/>
    <w:rsid w:val="009A5284"/>
    <w:rsid w:val="009A5C73"/>
    <w:rsid w:val="009B2747"/>
    <w:rsid w:val="009B3334"/>
    <w:rsid w:val="009B4B03"/>
    <w:rsid w:val="009B6365"/>
    <w:rsid w:val="009B6920"/>
    <w:rsid w:val="009C3F26"/>
    <w:rsid w:val="009C463F"/>
    <w:rsid w:val="009C5304"/>
    <w:rsid w:val="009C7117"/>
    <w:rsid w:val="009C76F8"/>
    <w:rsid w:val="009D008C"/>
    <w:rsid w:val="009D5860"/>
    <w:rsid w:val="009D7308"/>
    <w:rsid w:val="009E026F"/>
    <w:rsid w:val="009E060B"/>
    <w:rsid w:val="009E077E"/>
    <w:rsid w:val="009E220F"/>
    <w:rsid w:val="009E2EBB"/>
    <w:rsid w:val="009E40D6"/>
    <w:rsid w:val="009E4F6C"/>
    <w:rsid w:val="009E5068"/>
    <w:rsid w:val="009E53B0"/>
    <w:rsid w:val="009E58C6"/>
    <w:rsid w:val="009E76BF"/>
    <w:rsid w:val="009F06CC"/>
    <w:rsid w:val="009F0ECC"/>
    <w:rsid w:val="009F1011"/>
    <w:rsid w:val="009F1539"/>
    <w:rsid w:val="009F2E9D"/>
    <w:rsid w:val="009F350E"/>
    <w:rsid w:val="009F356B"/>
    <w:rsid w:val="009F4E5D"/>
    <w:rsid w:val="009F57F0"/>
    <w:rsid w:val="009F58EE"/>
    <w:rsid w:val="009F5930"/>
    <w:rsid w:val="009F62AB"/>
    <w:rsid w:val="009F639F"/>
    <w:rsid w:val="009F7922"/>
    <w:rsid w:val="00A00F61"/>
    <w:rsid w:val="00A01369"/>
    <w:rsid w:val="00A0296D"/>
    <w:rsid w:val="00A0432F"/>
    <w:rsid w:val="00A04714"/>
    <w:rsid w:val="00A0508B"/>
    <w:rsid w:val="00A05436"/>
    <w:rsid w:val="00A05565"/>
    <w:rsid w:val="00A071FF"/>
    <w:rsid w:val="00A072AB"/>
    <w:rsid w:val="00A07B85"/>
    <w:rsid w:val="00A1228E"/>
    <w:rsid w:val="00A14A85"/>
    <w:rsid w:val="00A14D64"/>
    <w:rsid w:val="00A15C84"/>
    <w:rsid w:val="00A163A9"/>
    <w:rsid w:val="00A232DE"/>
    <w:rsid w:val="00A268B5"/>
    <w:rsid w:val="00A308A2"/>
    <w:rsid w:val="00A3216E"/>
    <w:rsid w:val="00A333EB"/>
    <w:rsid w:val="00A34A59"/>
    <w:rsid w:val="00A34BFD"/>
    <w:rsid w:val="00A40BDC"/>
    <w:rsid w:val="00A410F5"/>
    <w:rsid w:val="00A410FE"/>
    <w:rsid w:val="00A43B48"/>
    <w:rsid w:val="00A4463C"/>
    <w:rsid w:val="00A45365"/>
    <w:rsid w:val="00A466A5"/>
    <w:rsid w:val="00A46EFD"/>
    <w:rsid w:val="00A52801"/>
    <w:rsid w:val="00A543E1"/>
    <w:rsid w:val="00A54AB7"/>
    <w:rsid w:val="00A56602"/>
    <w:rsid w:val="00A570AE"/>
    <w:rsid w:val="00A571CF"/>
    <w:rsid w:val="00A6062A"/>
    <w:rsid w:val="00A60F75"/>
    <w:rsid w:val="00A61530"/>
    <w:rsid w:val="00A6175A"/>
    <w:rsid w:val="00A62071"/>
    <w:rsid w:val="00A62338"/>
    <w:rsid w:val="00A62E45"/>
    <w:rsid w:val="00A64F9E"/>
    <w:rsid w:val="00A718BC"/>
    <w:rsid w:val="00A733D6"/>
    <w:rsid w:val="00A74225"/>
    <w:rsid w:val="00A77991"/>
    <w:rsid w:val="00A8066F"/>
    <w:rsid w:val="00A808E4"/>
    <w:rsid w:val="00A834E6"/>
    <w:rsid w:val="00A834F2"/>
    <w:rsid w:val="00A85505"/>
    <w:rsid w:val="00A873B4"/>
    <w:rsid w:val="00A92C48"/>
    <w:rsid w:val="00A96B21"/>
    <w:rsid w:val="00A97A7D"/>
    <w:rsid w:val="00AA0EC9"/>
    <w:rsid w:val="00AA24D3"/>
    <w:rsid w:val="00AA2E4A"/>
    <w:rsid w:val="00AA33DC"/>
    <w:rsid w:val="00AA366B"/>
    <w:rsid w:val="00AA3AB5"/>
    <w:rsid w:val="00AA3B19"/>
    <w:rsid w:val="00AA604F"/>
    <w:rsid w:val="00AB0514"/>
    <w:rsid w:val="00AB0672"/>
    <w:rsid w:val="00AB196D"/>
    <w:rsid w:val="00AB24A7"/>
    <w:rsid w:val="00AB2800"/>
    <w:rsid w:val="00AB47CC"/>
    <w:rsid w:val="00AB4D2B"/>
    <w:rsid w:val="00AB53D0"/>
    <w:rsid w:val="00AB6365"/>
    <w:rsid w:val="00AB672E"/>
    <w:rsid w:val="00AB6B5F"/>
    <w:rsid w:val="00AB76FC"/>
    <w:rsid w:val="00AC1D07"/>
    <w:rsid w:val="00AC387B"/>
    <w:rsid w:val="00AC4FC5"/>
    <w:rsid w:val="00AC5740"/>
    <w:rsid w:val="00AD2687"/>
    <w:rsid w:val="00AD4364"/>
    <w:rsid w:val="00AD58E0"/>
    <w:rsid w:val="00AD6247"/>
    <w:rsid w:val="00AD7AB0"/>
    <w:rsid w:val="00AE074F"/>
    <w:rsid w:val="00AE3BA6"/>
    <w:rsid w:val="00AF0810"/>
    <w:rsid w:val="00AF0A4F"/>
    <w:rsid w:val="00AF11A4"/>
    <w:rsid w:val="00AF1CAD"/>
    <w:rsid w:val="00AF28BA"/>
    <w:rsid w:val="00AF2E0F"/>
    <w:rsid w:val="00AF31CE"/>
    <w:rsid w:val="00AF3956"/>
    <w:rsid w:val="00AF54DD"/>
    <w:rsid w:val="00B004CF"/>
    <w:rsid w:val="00B00931"/>
    <w:rsid w:val="00B00A95"/>
    <w:rsid w:val="00B01C94"/>
    <w:rsid w:val="00B02849"/>
    <w:rsid w:val="00B03F16"/>
    <w:rsid w:val="00B061D3"/>
    <w:rsid w:val="00B07469"/>
    <w:rsid w:val="00B10B17"/>
    <w:rsid w:val="00B10DEF"/>
    <w:rsid w:val="00B10EEC"/>
    <w:rsid w:val="00B11303"/>
    <w:rsid w:val="00B14E76"/>
    <w:rsid w:val="00B17073"/>
    <w:rsid w:val="00B17F75"/>
    <w:rsid w:val="00B206D7"/>
    <w:rsid w:val="00B24A2F"/>
    <w:rsid w:val="00B25D10"/>
    <w:rsid w:val="00B25E10"/>
    <w:rsid w:val="00B25E4B"/>
    <w:rsid w:val="00B27FD6"/>
    <w:rsid w:val="00B32614"/>
    <w:rsid w:val="00B350F2"/>
    <w:rsid w:val="00B37471"/>
    <w:rsid w:val="00B37757"/>
    <w:rsid w:val="00B4114C"/>
    <w:rsid w:val="00B4199C"/>
    <w:rsid w:val="00B42099"/>
    <w:rsid w:val="00B43773"/>
    <w:rsid w:val="00B43A7D"/>
    <w:rsid w:val="00B44E62"/>
    <w:rsid w:val="00B452B0"/>
    <w:rsid w:val="00B5018C"/>
    <w:rsid w:val="00B501F5"/>
    <w:rsid w:val="00B50D9B"/>
    <w:rsid w:val="00B52B0C"/>
    <w:rsid w:val="00B539E2"/>
    <w:rsid w:val="00B53B77"/>
    <w:rsid w:val="00B56DC8"/>
    <w:rsid w:val="00B603A8"/>
    <w:rsid w:val="00B62FAF"/>
    <w:rsid w:val="00B638E8"/>
    <w:rsid w:val="00B6457F"/>
    <w:rsid w:val="00B73659"/>
    <w:rsid w:val="00B75BF3"/>
    <w:rsid w:val="00B76531"/>
    <w:rsid w:val="00B77D0A"/>
    <w:rsid w:val="00B80135"/>
    <w:rsid w:val="00B80BC2"/>
    <w:rsid w:val="00B82288"/>
    <w:rsid w:val="00B8536C"/>
    <w:rsid w:val="00B87201"/>
    <w:rsid w:val="00B90D16"/>
    <w:rsid w:val="00B91E1C"/>
    <w:rsid w:val="00B942DD"/>
    <w:rsid w:val="00B96C55"/>
    <w:rsid w:val="00B96D08"/>
    <w:rsid w:val="00BA042C"/>
    <w:rsid w:val="00BA1BB9"/>
    <w:rsid w:val="00BA45D5"/>
    <w:rsid w:val="00BA676E"/>
    <w:rsid w:val="00BA74DD"/>
    <w:rsid w:val="00BA76FE"/>
    <w:rsid w:val="00BA7F41"/>
    <w:rsid w:val="00BB04D7"/>
    <w:rsid w:val="00BB311E"/>
    <w:rsid w:val="00BB3E06"/>
    <w:rsid w:val="00BB5EEE"/>
    <w:rsid w:val="00BC0238"/>
    <w:rsid w:val="00BC0B94"/>
    <w:rsid w:val="00BC3725"/>
    <w:rsid w:val="00BC4189"/>
    <w:rsid w:val="00BC432C"/>
    <w:rsid w:val="00BC4850"/>
    <w:rsid w:val="00BC48C8"/>
    <w:rsid w:val="00BC66BC"/>
    <w:rsid w:val="00BC6B9D"/>
    <w:rsid w:val="00BD0717"/>
    <w:rsid w:val="00BD2185"/>
    <w:rsid w:val="00BD2DF1"/>
    <w:rsid w:val="00BD2FB9"/>
    <w:rsid w:val="00BD5285"/>
    <w:rsid w:val="00BD5462"/>
    <w:rsid w:val="00BD6418"/>
    <w:rsid w:val="00BD662C"/>
    <w:rsid w:val="00BE001F"/>
    <w:rsid w:val="00BE05A1"/>
    <w:rsid w:val="00BE05DC"/>
    <w:rsid w:val="00BE11CA"/>
    <w:rsid w:val="00BE3550"/>
    <w:rsid w:val="00BE3CD7"/>
    <w:rsid w:val="00BE424C"/>
    <w:rsid w:val="00BE4E58"/>
    <w:rsid w:val="00BE7E1D"/>
    <w:rsid w:val="00BF0E18"/>
    <w:rsid w:val="00BF1154"/>
    <w:rsid w:val="00BF1367"/>
    <w:rsid w:val="00BF2BD3"/>
    <w:rsid w:val="00BF308C"/>
    <w:rsid w:val="00BF40E7"/>
    <w:rsid w:val="00BF44CA"/>
    <w:rsid w:val="00BF4B50"/>
    <w:rsid w:val="00BF4B77"/>
    <w:rsid w:val="00BF668E"/>
    <w:rsid w:val="00C01795"/>
    <w:rsid w:val="00C01FDE"/>
    <w:rsid w:val="00C022DF"/>
    <w:rsid w:val="00C0375E"/>
    <w:rsid w:val="00C05FB7"/>
    <w:rsid w:val="00C06F89"/>
    <w:rsid w:val="00C078F9"/>
    <w:rsid w:val="00C105E4"/>
    <w:rsid w:val="00C10764"/>
    <w:rsid w:val="00C10F17"/>
    <w:rsid w:val="00C112A3"/>
    <w:rsid w:val="00C11367"/>
    <w:rsid w:val="00C11847"/>
    <w:rsid w:val="00C133FB"/>
    <w:rsid w:val="00C1423B"/>
    <w:rsid w:val="00C15944"/>
    <w:rsid w:val="00C16241"/>
    <w:rsid w:val="00C162FE"/>
    <w:rsid w:val="00C16F6C"/>
    <w:rsid w:val="00C17C38"/>
    <w:rsid w:val="00C20C75"/>
    <w:rsid w:val="00C2352E"/>
    <w:rsid w:val="00C23DEC"/>
    <w:rsid w:val="00C2764B"/>
    <w:rsid w:val="00C27743"/>
    <w:rsid w:val="00C302AE"/>
    <w:rsid w:val="00C31C79"/>
    <w:rsid w:val="00C33ECF"/>
    <w:rsid w:val="00C3468D"/>
    <w:rsid w:val="00C35537"/>
    <w:rsid w:val="00C362B8"/>
    <w:rsid w:val="00C40824"/>
    <w:rsid w:val="00C40E87"/>
    <w:rsid w:val="00C41AD0"/>
    <w:rsid w:val="00C42758"/>
    <w:rsid w:val="00C43021"/>
    <w:rsid w:val="00C44F81"/>
    <w:rsid w:val="00C45E24"/>
    <w:rsid w:val="00C46652"/>
    <w:rsid w:val="00C50458"/>
    <w:rsid w:val="00C50AF0"/>
    <w:rsid w:val="00C52372"/>
    <w:rsid w:val="00C5583D"/>
    <w:rsid w:val="00C573FB"/>
    <w:rsid w:val="00C604AF"/>
    <w:rsid w:val="00C60893"/>
    <w:rsid w:val="00C61AA7"/>
    <w:rsid w:val="00C62B94"/>
    <w:rsid w:val="00C64047"/>
    <w:rsid w:val="00C646A4"/>
    <w:rsid w:val="00C649F5"/>
    <w:rsid w:val="00C65B39"/>
    <w:rsid w:val="00C66BD9"/>
    <w:rsid w:val="00C677BB"/>
    <w:rsid w:val="00C70E0B"/>
    <w:rsid w:val="00C71681"/>
    <w:rsid w:val="00C7211A"/>
    <w:rsid w:val="00C747B8"/>
    <w:rsid w:val="00C74915"/>
    <w:rsid w:val="00C74FA3"/>
    <w:rsid w:val="00C75209"/>
    <w:rsid w:val="00C77176"/>
    <w:rsid w:val="00C77918"/>
    <w:rsid w:val="00C8329A"/>
    <w:rsid w:val="00C837BE"/>
    <w:rsid w:val="00C8380D"/>
    <w:rsid w:val="00C8532B"/>
    <w:rsid w:val="00C85F57"/>
    <w:rsid w:val="00C8740B"/>
    <w:rsid w:val="00C914A6"/>
    <w:rsid w:val="00C920E0"/>
    <w:rsid w:val="00C925CA"/>
    <w:rsid w:val="00C93007"/>
    <w:rsid w:val="00C934D4"/>
    <w:rsid w:val="00C93526"/>
    <w:rsid w:val="00C9454D"/>
    <w:rsid w:val="00C9482A"/>
    <w:rsid w:val="00C968DB"/>
    <w:rsid w:val="00CA05BB"/>
    <w:rsid w:val="00CA0761"/>
    <w:rsid w:val="00CA1571"/>
    <w:rsid w:val="00CA1751"/>
    <w:rsid w:val="00CA56E7"/>
    <w:rsid w:val="00CA7009"/>
    <w:rsid w:val="00CB03E7"/>
    <w:rsid w:val="00CB1EE1"/>
    <w:rsid w:val="00CB3EFF"/>
    <w:rsid w:val="00CB41FC"/>
    <w:rsid w:val="00CB444D"/>
    <w:rsid w:val="00CB665B"/>
    <w:rsid w:val="00CB7A08"/>
    <w:rsid w:val="00CB7D5C"/>
    <w:rsid w:val="00CC1E0D"/>
    <w:rsid w:val="00CC37BD"/>
    <w:rsid w:val="00CC420B"/>
    <w:rsid w:val="00CC47BC"/>
    <w:rsid w:val="00CC4815"/>
    <w:rsid w:val="00CC6EC4"/>
    <w:rsid w:val="00CD041E"/>
    <w:rsid w:val="00CD6BD4"/>
    <w:rsid w:val="00CE0123"/>
    <w:rsid w:val="00CE0A2D"/>
    <w:rsid w:val="00CE0E2B"/>
    <w:rsid w:val="00CE14E2"/>
    <w:rsid w:val="00CE1841"/>
    <w:rsid w:val="00CE2E6F"/>
    <w:rsid w:val="00CE315F"/>
    <w:rsid w:val="00CE403C"/>
    <w:rsid w:val="00CE6039"/>
    <w:rsid w:val="00CE6FA3"/>
    <w:rsid w:val="00CE75F8"/>
    <w:rsid w:val="00CF07A4"/>
    <w:rsid w:val="00CF0AA7"/>
    <w:rsid w:val="00CF3997"/>
    <w:rsid w:val="00CF417A"/>
    <w:rsid w:val="00CF6177"/>
    <w:rsid w:val="00CF63DB"/>
    <w:rsid w:val="00D0265D"/>
    <w:rsid w:val="00D03834"/>
    <w:rsid w:val="00D04DE6"/>
    <w:rsid w:val="00D0547B"/>
    <w:rsid w:val="00D05D3A"/>
    <w:rsid w:val="00D0619C"/>
    <w:rsid w:val="00D06712"/>
    <w:rsid w:val="00D07DF3"/>
    <w:rsid w:val="00D134B1"/>
    <w:rsid w:val="00D13D1B"/>
    <w:rsid w:val="00D14AE2"/>
    <w:rsid w:val="00D160F4"/>
    <w:rsid w:val="00D1724C"/>
    <w:rsid w:val="00D174DB"/>
    <w:rsid w:val="00D17557"/>
    <w:rsid w:val="00D17DDB"/>
    <w:rsid w:val="00D2087A"/>
    <w:rsid w:val="00D213B7"/>
    <w:rsid w:val="00D21CC4"/>
    <w:rsid w:val="00D22A87"/>
    <w:rsid w:val="00D24261"/>
    <w:rsid w:val="00D24EB5"/>
    <w:rsid w:val="00D3141D"/>
    <w:rsid w:val="00D31A83"/>
    <w:rsid w:val="00D322EF"/>
    <w:rsid w:val="00D339BE"/>
    <w:rsid w:val="00D33B3E"/>
    <w:rsid w:val="00D3692A"/>
    <w:rsid w:val="00D42757"/>
    <w:rsid w:val="00D42ED5"/>
    <w:rsid w:val="00D4308E"/>
    <w:rsid w:val="00D451F4"/>
    <w:rsid w:val="00D45F95"/>
    <w:rsid w:val="00D51062"/>
    <w:rsid w:val="00D510EE"/>
    <w:rsid w:val="00D519F3"/>
    <w:rsid w:val="00D51C33"/>
    <w:rsid w:val="00D52185"/>
    <w:rsid w:val="00D52EED"/>
    <w:rsid w:val="00D54BD3"/>
    <w:rsid w:val="00D54E26"/>
    <w:rsid w:val="00D57AC5"/>
    <w:rsid w:val="00D611BF"/>
    <w:rsid w:val="00D62322"/>
    <w:rsid w:val="00D625BE"/>
    <w:rsid w:val="00D62C7F"/>
    <w:rsid w:val="00D66D6A"/>
    <w:rsid w:val="00D67C22"/>
    <w:rsid w:val="00D7084D"/>
    <w:rsid w:val="00D744B4"/>
    <w:rsid w:val="00D74BA1"/>
    <w:rsid w:val="00D754D3"/>
    <w:rsid w:val="00D756AA"/>
    <w:rsid w:val="00D7586A"/>
    <w:rsid w:val="00D762AF"/>
    <w:rsid w:val="00D76E54"/>
    <w:rsid w:val="00D80024"/>
    <w:rsid w:val="00D81148"/>
    <w:rsid w:val="00D81B71"/>
    <w:rsid w:val="00D836ED"/>
    <w:rsid w:val="00D837AD"/>
    <w:rsid w:val="00D83F74"/>
    <w:rsid w:val="00D8633B"/>
    <w:rsid w:val="00D8693A"/>
    <w:rsid w:val="00D91151"/>
    <w:rsid w:val="00D92182"/>
    <w:rsid w:val="00D9270F"/>
    <w:rsid w:val="00D950EB"/>
    <w:rsid w:val="00D96FE0"/>
    <w:rsid w:val="00D97E5D"/>
    <w:rsid w:val="00DA1655"/>
    <w:rsid w:val="00DA17D3"/>
    <w:rsid w:val="00DA2616"/>
    <w:rsid w:val="00DA278D"/>
    <w:rsid w:val="00DA39EA"/>
    <w:rsid w:val="00DA46D1"/>
    <w:rsid w:val="00DA5215"/>
    <w:rsid w:val="00DA5418"/>
    <w:rsid w:val="00DA5C77"/>
    <w:rsid w:val="00DA6190"/>
    <w:rsid w:val="00DA76A6"/>
    <w:rsid w:val="00DA7B01"/>
    <w:rsid w:val="00DB2C44"/>
    <w:rsid w:val="00DB420A"/>
    <w:rsid w:val="00DB4264"/>
    <w:rsid w:val="00DB4519"/>
    <w:rsid w:val="00DC04A7"/>
    <w:rsid w:val="00DC05F5"/>
    <w:rsid w:val="00DC0744"/>
    <w:rsid w:val="00DC1B0A"/>
    <w:rsid w:val="00DC263D"/>
    <w:rsid w:val="00DC3574"/>
    <w:rsid w:val="00DC36C9"/>
    <w:rsid w:val="00DC5453"/>
    <w:rsid w:val="00DC5485"/>
    <w:rsid w:val="00DC63B7"/>
    <w:rsid w:val="00DC6A80"/>
    <w:rsid w:val="00DC79A7"/>
    <w:rsid w:val="00DD0F0E"/>
    <w:rsid w:val="00DD14B9"/>
    <w:rsid w:val="00DD14E2"/>
    <w:rsid w:val="00DD2257"/>
    <w:rsid w:val="00DD4756"/>
    <w:rsid w:val="00DD553C"/>
    <w:rsid w:val="00DD5A0E"/>
    <w:rsid w:val="00DD621F"/>
    <w:rsid w:val="00DD6552"/>
    <w:rsid w:val="00DE22E6"/>
    <w:rsid w:val="00DE2B4F"/>
    <w:rsid w:val="00DE37CB"/>
    <w:rsid w:val="00DE5AD5"/>
    <w:rsid w:val="00DE62CB"/>
    <w:rsid w:val="00DE705E"/>
    <w:rsid w:val="00DF024D"/>
    <w:rsid w:val="00DF0293"/>
    <w:rsid w:val="00DF068E"/>
    <w:rsid w:val="00DF5EF4"/>
    <w:rsid w:val="00DF6D97"/>
    <w:rsid w:val="00DF6FDC"/>
    <w:rsid w:val="00DF74F1"/>
    <w:rsid w:val="00E0185E"/>
    <w:rsid w:val="00E05F5C"/>
    <w:rsid w:val="00E10998"/>
    <w:rsid w:val="00E12ECF"/>
    <w:rsid w:val="00E136E7"/>
    <w:rsid w:val="00E14A48"/>
    <w:rsid w:val="00E16F20"/>
    <w:rsid w:val="00E171ED"/>
    <w:rsid w:val="00E17DB1"/>
    <w:rsid w:val="00E21413"/>
    <w:rsid w:val="00E24E16"/>
    <w:rsid w:val="00E25AE5"/>
    <w:rsid w:val="00E25DFA"/>
    <w:rsid w:val="00E261FB"/>
    <w:rsid w:val="00E26606"/>
    <w:rsid w:val="00E27AA2"/>
    <w:rsid w:val="00E27B50"/>
    <w:rsid w:val="00E27CF3"/>
    <w:rsid w:val="00E3337A"/>
    <w:rsid w:val="00E34E83"/>
    <w:rsid w:val="00E36663"/>
    <w:rsid w:val="00E370BE"/>
    <w:rsid w:val="00E37C6A"/>
    <w:rsid w:val="00E37FA1"/>
    <w:rsid w:val="00E4022C"/>
    <w:rsid w:val="00E44EF4"/>
    <w:rsid w:val="00E4702D"/>
    <w:rsid w:val="00E47396"/>
    <w:rsid w:val="00E501F5"/>
    <w:rsid w:val="00E50390"/>
    <w:rsid w:val="00E508FA"/>
    <w:rsid w:val="00E5159F"/>
    <w:rsid w:val="00E51DAD"/>
    <w:rsid w:val="00E53209"/>
    <w:rsid w:val="00E53FD9"/>
    <w:rsid w:val="00E55B57"/>
    <w:rsid w:val="00E55FED"/>
    <w:rsid w:val="00E60100"/>
    <w:rsid w:val="00E60684"/>
    <w:rsid w:val="00E60CB0"/>
    <w:rsid w:val="00E61396"/>
    <w:rsid w:val="00E61956"/>
    <w:rsid w:val="00E62EBA"/>
    <w:rsid w:val="00E6305F"/>
    <w:rsid w:val="00E631E3"/>
    <w:rsid w:val="00E63230"/>
    <w:rsid w:val="00E63FD5"/>
    <w:rsid w:val="00E64658"/>
    <w:rsid w:val="00E64809"/>
    <w:rsid w:val="00E6629A"/>
    <w:rsid w:val="00E66D61"/>
    <w:rsid w:val="00E701B3"/>
    <w:rsid w:val="00E70807"/>
    <w:rsid w:val="00E731FA"/>
    <w:rsid w:val="00E73C75"/>
    <w:rsid w:val="00E74392"/>
    <w:rsid w:val="00E75447"/>
    <w:rsid w:val="00E75C18"/>
    <w:rsid w:val="00E77C87"/>
    <w:rsid w:val="00E82F05"/>
    <w:rsid w:val="00E82FAD"/>
    <w:rsid w:val="00E83238"/>
    <w:rsid w:val="00E876F4"/>
    <w:rsid w:val="00E8788D"/>
    <w:rsid w:val="00E90DA6"/>
    <w:rsid w:val="00E912C6"/>
    <w:rsid w:val="00E919F3"/>
    <w:rsid w:val="00E91DB9"/>
    <w:rsid w:val="00E934A3"/>
    <w:rsid w:val="00E95106"/>
    <w:rsid w:val="00E96464"/>
    <w:rsid w:val="00E96822"/>
    <w:rsid w:val="00EA03D1"/>
    <w:rsid w:val="00EA11E7"/>
    <w:rsid w:val="00EA1C9E"/>
    <w:rsid w:val="00EA2392"/>
    <w:rsid w:val="00EA3B22"/>
    <w:rsid w:val="00EA3B3A"/>
    <w:rsid w:val="00EA6722"/>
    <w:rsid w:val="00EB0661"/>
    <w:rsid w:val="00EB2A1C"/>
    <w:rsid w:val="00EB3058"/>
    <w:rsid w:val="00EB36D1"/>
    <w:rsid w:val="00EB73FB"/>
    <w:rsid w:val="00EC165E"/>
    <w:rsid w:val="00EC195B"/>
    <w:rsid w:val="00EC1A38"/>
    <w:rsid w:val="00EC41B5"/>
    <w:rsid w:val="00EC41F4"/>
    <w:rsid w:val="00EC55D1"/>
    <w:rsid w:val="00EC6967"/>
    <w:rsid w:val="00ED0074"/>
    <w:rsid w:val="00ED06EF"/>
    <w:rsid w:val="00ED07D8"/>
    <w:rsid w:val="00ED168F"/>
    <w:rsid w:val="00ED2DDE"/>
    <w:rsid w:val="00ED2FF1"/>
    <w:rsid w:val="00ED3CD5"/>
    <w:rsid w:val="00ED4390"/>
    <w:rsid w:val="00ED45F5"/>
    <w:rsid w:val="00ED7420"/>
    <w:rsid w:val="00ED7C84"/>
    <w:rsid w:val="00EE1875"/>
    <w:rsid w:val="00EE1E9F"/>
    <w:rsid w:val="00EE2CD4"/>
    <w:rsid w:val="00EE39D3"/>
    <w:rsid w:val="00EF22E8"/>
    <w:rsid w:val="00EF2B23"/>
    <w:rsid w:val="00EF5326"/>
    <w:rsid w:val="00F00F1F"/>
    <w:rsid w:val="00F01AED"/>
    <w:rsid w:val="00F01DFE"/>
    <w:rsid w:val="00F02F41"/>
    <w:rsid w:val="00F04FF4"/>
    <w:rsid w:val="00F050C1"/>
    <w:rsid w:val="00F05E66"/>
    <w:rsid w:val="00F06247"/>
    <w:rsid w:val="00F06617"/>
    <w:rsid w:val="00F12D11"/>
    <w:rsid w:val="00F12FAB"/>
    <w:rsid w:val="00F146E1"/>
    <w:rsid w:val="00F16071"/>
    <w:rsid w:val="00F16570"/>
    <w:rsid w:val="00F16D1C"/>
    <w:rsid w:val="00F17C5F"/>
    <w:rsid w:val="00F20A64"/>
    <w:rsid w:val="00F211CD"/>
    <w:rsid w:val="00F22E49"/>
    <w:rsid w:val="00F23888"/>
    <w:rsid w:val="00F249B7"/>
    <w:rsid w:val="00F27CAD"/>
    <w:rsid w:val="00F31C44"/>
    <w:rsid w:val="00F32488"/>
    <w:rsid w:val="00F32508"/>
    <w:rsid w:val="00F33A4C"/>
    <w:rsid w:val="00F33CD3"/>
    <w:rsid w:val="00F356C7"/>
    <w:rsid w:val="00F35A3E"/>
    <w:rsid w:val="00F35D0B"/>
    <w:rsid w:val="00F3645E"/>
    <w:rsid w:val="00F36BF7"/>
    <w:rsid w:val="00F36EED"/>
    <w:rsid w:val="00F3750F"/>
    <w:rsid w:val="00F377B2"/>
    <w:rsid w:val="00F378FB"/>
    <w:rsid w:val="00F4009B"/>
    <w:rsid w:val="00F40FBB"/>
    <w:rsid w:val="00F456D6"/>
    <w:rsid w:val="00F466FD"/>
    <w:rsid w:val="00F46E8A"/>
    <w:rsid w:val="00F517B4"/>
    <w:rsid w:val="00F51A45"/>
    <w:rsid w:val="00F529D7"/>
    <w:rsid w:val="00F52EB7"/>
    <w:rsid w:val="00F5436C"/>
    <w:rsid w:val="00F56B45"/>
    <w:rsid w:val="00F5746E"/>
    <w:rsid w:val="00F57D81"/>
    <w:rsid w:val="00F60AF2"/>
    <w:rsid w:val="00F629B9"/>
    <w:rsid w:val="00F641DC"/>
    <w:rsid w:val="00F645A9"/>
    <w:rsid w:val="00F648C6"/>
    <w:rsid w:val="00F65DB1"/>
    <w:rsid w:val="00F65E56"/>
    <w:rsid w:val="00F667D2"/>
    <w:rsid w:val="00F66CBA"/>
    <w:rsid w:val="00F71405"/>
    <w:rsid w:val="00F71574"/>
    <w:rsid w:val="00F71BC4"/>
    <w:rsid w:val="00F7294E"/>
    <w:rsid w:val="00F7297E"/>
    <w:rsid w:val="00F74EEC"/>
    <w:rsid w:val="00F75698"/>
    <w:rsid w:val="00F75DBA"/>
    <w:rsid w:val="00F76661"/>
    <w:rsid w:val="00F82487"/>
    <w:rsid w:val="00F831E1"/>
    <w:rsid w:val="00F8328A"/>
    <w:rsid w:val="00F83994"/>
    <w:rsid w:val="00F84A41"/>
    <w:rsid w:val="00F84AF2"/>
    <w:rsid w:val="00F855E4"/>
    <w:rsid w:val="00F909C9"/>
    <w:rsid w:val="00F9176F"/>
    <w:rsid w:val="00F92132"/>
    <w:rsid w:val="00F9246F"/>
    <w:rsid w:val="00F93725"/>
    <w:rsid w:val="00F97551"/>
    <w:rsid w:val="00FA1942"/>
    <w:rsid w:val="00FA1B24"/>
    <w:rsid w:val="00FA3DF0"/>
    <w:rsid w:val="00FA4FEE"/>
    <w:rsid w:val="00FA57ED"/>
    <w:rsid w:val="00FA737D"/>
    <w:rsid w:val="00FA77DE"/>
    <w:rsid w:val="00FB129C"/>
    <w:rsid w:val="00FB2777"/>
    <w:rsid w:val="00FB4560"/>
    <w:rsid w:val="00FB4AAD"/>
    <w:rsid w:val="00FB56E4"/>
    <w:rsid w:val="00FB5ED1"/>
    <w:rsid w:val="00FB6A23"/>
    <w:rsid w:val="00FB7707"/>
    <w:rsid w:val="00FB79F2"/>
    <w:rsid w:val="00FB7C25"/>
    <w:rsid w:val="00FC13AE"/>
    <w:rsid w:val="00FC3D7A"/>
    <w:rsid w:val="00FC458B"/>
    <w:rsid w:val="00FC5459"/>
    <w:rsid w:val="00FC6F40"/>
    <w:rsid w:val="00FD0A01"/>
    <w:rsid w:val="00FD25E9"/>
    <w:rsid w:val="00FD2ECF"/>
    <w:rsid w:val="00FD6631"/>
    <w:rsid w:val="00FD721C"/>
    <w:rsid w:val="00FD7CC6"/>
    <w:rsid w:val="00FE027B"/>
    <w:rsid w:val="00FE15F1"/>
    <w:rsid w:val="00FE2799"/>
    <w:rsid w:val="00FE302E"/>
    <w:rsid w:val="00FE3B01"/>
    <w:rsid w:val="00FE56EE"/>
    <w:rsid w:val="00FE5E6E"/>
    <w:rsid w:val="00FE6B62"/>
    <w:rsid w:val="00FF0616"/>
    <w:rsid w:val="00FF0BA7"/>
    <w:rsid w:val="00FF0E29"/>
    <w:rsid w:val="00FF144E"/>
    <w:rsid w:val="00FF149F"/>
    <w:rsid w:val="00FF1886"/>
    <w:rsid w:val="00FF2A7D"/>
    <w:rsid w:val="00FF2B13"/>
    <w:rsid w:val="00FF48CE"/>
    <w:rsid w:val="00FF5228"/>
    <w:rsid w:val="00FF5B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AD3826"/>
  <w15:docId w15:val="{5EDC0AA1-75C6-48DF-B496-C5A8B5D24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B41FC"/>
    <w:rPr>
      <w:rFonts w:ascii="Times New Roman" w:eastAsia="Times New Roman" w:hAnsi="Times New Roman" w:cs="Times New Roman"/>
    </w:rPr>
  </w:style>
  <w:style w:type="paragraph" w:styleId="Nadpis1">
    <w:name w:val="heading 1"/>
    <w:basedOn w:val="Normln"/>
    <w:link w:val="Nadpis1Char"/>
    <w:uiPriority w:val="9"/>
    <w:qFormat/>
    <w:locked/>
    <w:rsid w:val="00F22E49"/>
    <w:pPr>
      <w:spacing w:before="100" w:beforeAutospacing="1" w:after="100" w:afterAutospacing="1"/>
      <w:outlineLvl w:val="0"/>
    </w:pPr>
    <w:rPr>
      <w:b/>
      <w:bCs/>
      <w:kern w:val="36"/>
      <w:sz w:val="48"/>
      <w:szCs w:val="48"/>
    </w:rPr>
  </w:style>
  <w:style w:type="paragraph" w:styleId="Nadpis5">
    <w:name w:val="heading 5"/>
    <w:basedOn w:val="Normln"/>
    <w:next w:val="Normln"/>
    <w:link w:val="Nadpis5Char"/>
    <w:semiHidden/>
    <w:unhideWhenUsed/>
    <w:qFormat/>
    <w:locked/>
    <w:rsid w:val="00351747"/>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link w:val="Zhlav"/>
    <w:uiPriority w:val="99"/>
    <w:semiHidden/>
    <w:locked/>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link w:val="Zpat"/>
    <w:uiPriority w:val="99"/>
    <w:locked/>
    <w:rsid w:val="0056468E"/>
    <w:rPr>
      <w:rFonts w:eastAsia="Times New Roman" w:cs="Times New Roman"/>
      <w:lang w:val="cs-CZ" w:eastAsia="cs-CZ" w:bidi="ar-SA"/>
    </w:rPr>
  </w:style>
  <w:style w:type="paragraph" w:styleId="Revize">
    <w:name w:val="Revision"/>
    <w:hidden/>
    <w:uiPriority w:val="99"/>
    <w:semiHidden/>
    <w:rsid w:val="008333DE"/>
    <w:rPr>
      <w:rFonts w:ascii="Times New Roman" w:eastAsia="Times New Roman" w:hAnsi="Times New Roman" w:cs="Times New Roman"/>
    </w:rPr>
  </w:style>
  <w:style w:type="character" w:styleId="Odkaznakoment">
    <w:name w:val="annotation reference"/>
    <w:uiPriority w:val="99"/>
    <w:unhideWhenUsed/>
    <w:rsid w:val="00933C8B"/>
    <w:rPr>
      <w:sz w:val="16"/>
      <w:szCs w:val="16"/>
    </w:rPr>
  </w:style>
  <w:style w:type="paragraph" w:styleId="Textkomente">
    <w:name w:val="annotation text"/>
    <w:basedOn w:val="Normln"/>
    <w:link w:val="TextkomenteChar"/>
    <w:uiPriority w:val="99"/>
    <w:unhideWhenUsed/>
    <w:rsid w:val="00933C8B"/>
  </w:style>
  <w:style w:type="character" w:customStyle="1" w:styleId="TextkomenteChar">
    <w:name w:val="Text komentáře Char"/>
    <w:basedOn w:val="Standardnpsmoodstavce"/>
    <w:link w:val="Textkomente"/>
    <w:uiPriority w:val="99"/>
    <w:rsid w:val="00933C8B"/>
    <w:rPr>
      <w:rFonts w:ascii="Times New Roman" w:eastAsia="Times New Roman" w:hAnsi="Times New Roman" w:cs="Times New Roman"/>
    </w:rPr>
  </w:style>
  <w:style w:type="character" w:customStyle="1" w:styleId="contentpasted0">
    <w:name w:val="contentpasted0"/>
    <w:basedOn w:val="Standardnpsmoodstavce"/>
    <w:rsid w:val="00933C8B"/>
  </w:style>
  <w:style w:type="paragraph" w:styleId="Pedmtkomente">
    <w:name w:val="annotation subject"/>
    <w:basedOn w:val="Textkomente"/>
    <w:next w:val="Textkomente"/>
    <w:link w:val="PedmtkomenteChar"/>
    <w:uiPriority w:val="99"/>
    <w:semiHidden/>
    <w:unhideWhenUsed/>
    <w:rsid w:val="004B528D"/>
    <w:rPr>
      <w:b/>
      <w:bCs/>
    </w:rPr>
  </w:style>
  <w:style w:type="character" w:customStyle="1" w:styleId="PedmtkomenteChar">
    <w:name w:val="Předmět komentáře Char"/>
    <w:basedOn w:val="TextkomenteChar"/>
    <w:link w:val="Pedmtkomente"/>
    <w:uiPriority w:val="99"/>
    <w:semiHidden/>
    <w:rsid w:val="004B528D"/>
    <w:rPr>
      <w:rFonts w:ascii="Times New Roman" w:eastAsia="Times New Roman" w:hAnsi="Times New Roman" w:cs="Times New Roman"/>
      <w:b/>
      <w:bCs/>
    </w:rPr>
  </w:style>
  <w:style w:type="character" w:styleId="Hypertextovodkaz">
    <w:name w:val="Hyperlink"/>
    <w:uiPriority w:val="99"/>
    <w:unhideWhenUsed/>
    <w:rsid w:val="00AF54DD"/>
    <w:rPr>
      <w:color w:val="0000FF"/>
      <w:u w:val="single"/>
    </w:rPr>
  </w:style>
  <w:style w:type="paragraph" w:customStyle="1" w:styleId="Default">
    <w:name w:val="Default"/>
    <w:rsid w:val="00DF024D"/>
    <w:pPr>
      <w:autoSpaceDE w:val="0"/>
      <w:autoSpaceDN w:val="0"/>
      <w:adjustRightInd w:val="0"/>
    </w:pPr>
    <w:rPr>
      <w:rFonts w:ascii="Times New Roman" w:hAnsi="Times New Roman" w:cs="Times New Roman"/>
      <w:color w:val="000000"/>
      <w:sz w:val="24"/>
      <w:szCs w:val="24"/>
    </w:rPr>
  </w:style>
  <w:style w:type="paragraph" w:styleId="Zkladntext">
    <w:name w:val="Body Text"/>
    <w:basedOn w:val="Normln"/>
    <w:link w:val="ZkladntextChar"/>
    <w:uiPriority w:val="1"/>
    <w:unhideWhenUsed/>
    <w:qFormat/>
    <w:rsid w:val="00C16F6C"/>
    <w:pPr>
      <w:widowControl w:val="0"/>
      <w:ind w:left="118"/>
      <w:jc w:val="both"/>
    </w:pPr>
    <w:rPr>
      <w:sz w:val="24"/>
      <w:szCs w:val="24"/>
      <w:lang w:val="en-US" w:eastAsia="en-US"/>
    </w:rPr>
  </w:style>
  <w:style w:type="character" w:customStyle="1" w:styleId="ZkladntextChar">
    <w:name w:val="Základní text Char"/>
    <w:basedOn w:val="Standardnpsmoodstavce"/>
    <w:link w:val="Zkladntext"/>
    <w:uiPriority w:val="1"/>
    <w:rsid w:val="00C16F6C"/>
    <w:rPr>
      <w:rFonts w:ascii="Times New Roman" w:eastAsia="Times New Roman" w:hAnsi="Times New Roman" w:cs="Times New Roman"/>
      <w:sz w:val="24"/>
      <w:szCs w:val="24"/>
      <w:lang w:val="en-US" w:eastAsia="en-US"/>
    </w:rPr>
  </w:style>
  <w:style w:type="character" w:customStyle="1" w:styleId="OdstavecseseznamemChar">
    <w:name w:val="Odstavec se seznamem Char"/>
    <w:basedOn w:val="Standardnpsmoodstavce"/>
    <w:link w:val="Odstavecseseznamem"/>
    <w:uiPriority w:val="34"/>
    <w:locked/>
    <w:rsid w:val="00C16F6C"/>
    <w:rPr>
      <w:rFonts w:ascii="Times New Roman" w:eastAsia="Times New Roman" w:hAnsi="Times New Roman" w:cs="Times New Roman"/>
    </w:rPr>
  </w:style>
  <w:style w:type="paragraph" w:styleId="Odstavecseseznamem">
    <w:name w:val="List Paragraph"/>
    <w:basedOn w:val="Normln"/>
    <w:link w:val="OdstavecseseznamemChar"/>
    <w:uiPriority w:val="34"/>
    <w:qFormat/>
    <w:rsid w:val="00C16F6C"/>
    <w:pPr>
      <w:ind w:left="720"/>
      <w:contextualSpacing/>
    </w:pPr>
  </w:style>
  <w:style w:type="paragraph" w:customStyle="1" w:styleId="TableParagraph">
    <w:name w:val="Table Paragraph"/>
    <w:basedOn w:val="Normln"/>
    <w:uiPriority w:val="1"/>
    <w:qFormat/>
    <w:rsid w:val="00C16F6C"/>
    <w:pPr>
      <w:widowControl w:val="0"/>
      <w:autoSpaceDE w:val="0"/>
      <w:autoSpaceDN w:val="0"/>
      <w:ind w:left="69"/>
    </w:pPr>
    <w:rPr>
      <w:sz w:val="22"/>
      <w:szCs w:val="22"/>
      <w:lang w:eastAsia="en-US"/>
    </w:rPr>
  </w:style>
  <w:style w:type="character" w:customStyle="1" w:styleId="obdpole34">
    <w:name w:val="obd_pole_34"/>
    <w:basedOn w:val="Standardnpsmoodstavce"/>
    <w:rsid w:val="00EC195B"/>
  </w:style>
  <w:style w:type="paragraph" w:customStyle="1" w:styleId="xmsonormal">
    <w:name w:val="x_msonormal"/>
    <w:basedOn w:val="Normln"/>
    <w:rsid w:val="00EC195B"/>
    <w:pPr>
      <w:spacing w:before="100" w:beforeAutospacing="1" w:after="100" w:afterAutospacing="1"/>
    </w:pPr>
    <w:rPr>
      <w:sz w:val="24"/>
      <w:szCs w:val="24"/>
    </w:rPr>
  </w:style>
  <w:style w:type="paragraph" w:customStyle="1" w:styleId="KartaC-I">
    <w:name w:val="Karta C-I"/>
    <w:basedOn w:val="Normln"/>
    <w:link w:val="KartaC-IChar"/>
    <w:qFormat/>
    <w:rsid w:val="005E3852"/>
    <w:pPr>
      <w:suppressAutoHyphens/>
      <w:spacing w:before="120" w:after="120"/>
      <w:jc w:val="both"/>
    </w:pPr>
    <w:rPr>
      <w:kern w:val="1"/>
    </w:rPr>
  </w:style>
  <w:style w:type="character" w:customStyle="1" w:styleId="KartaC-IChar">
    <w:name w:val="Karta C-I Char"/>
    <w:basedOn w:val="Standardnpsmoodstavce"/>
    <w:link w:val="KartaC-I"/>
    <w:rsid w:val="005E3852"/>
    <w:rPr>
      <w:rFonts w:ascii="Times New Roman" w:eastAsia="Times New Roman" w:hAnsi="Times New Roman" w:cs="Times New Roman"/>
      <w:kern w:val="1"/>
    </w:rPr>
  </w:style>
  <w:style w:type="character" w:customStyle="1" w:styleId="Nevyeenzmnka1">
    <w:name w:val="Nevyřešená zmínka1"/>
    <w:basedOn w:val="Standardnpsmoodstavce"/>
    <w:uiPriority w:val="99"/>
    <w:semiHidden/>
    <w:unhideWhenUsed/>
    <w:rsid w:val="002B12AC"/>
    <w:rPr>
      <w:color w:val="605E5C"/>
      <w:shd w:val="clear" w:color="auto" w:fill="E1DFDD"/>
    </w:rPr>
  </w:style>
  <w:style w:type="character" w:styleId="Sledovanodkaz">
    <w:name w:val="FollowedHyperlink"/>
    <w:basedOn w:val="Standardnpsmoodstavce"/>
    <w:uiPriority w:val="99"/>
    <w:semiHidden/>
    <w:unhideWhenUsed/>
    <w:rsid w:val="00BB04D7"/>
    <w:rPr>
      <w:color w:val="800080" w:themeColor="followedHyperlink"/>
      <w:u w:val="single"/>
    </w:rPr>
  </w:style>
  <w:style w:type="character" w:customStyle="1" w:styleId="apple-converted-space">
    <w:name w:val="apple-converted-space"/>
    <w:basedOn w:val="Standardnpsmoodstavce"/>
    <w:rsid w:val="00E37C6A"/>
  </w:style>
  <w:style w:type="paragraph" w:styleId="FormtovanvHTML">
    <w:name w:val="HTML Preformatted"/>
    <w:basedOn w:val="Normln"/>
    <w:link w:val="FormtovanvHTMLChar"/>
    <w:uiPriority w:val="99"/>
    <w:unhideWhenUsed/>
    <w:rsid w:val="00442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FormtovanvHTMLChar">
    <w:name w:val="Formátovaný v HTML Char"/>
    <w:basedOn w:val="Standardnpsmoodstavce"/>
    <w:link w:val="FormtovanvHTML"/>
    <w:uiPriority w:val="99"/>
    <w:rsid w:val="004420DC"/>
    <w:rPr>
      <w:rFonts w:ascii="Courier New" w:eastAsia="Times New Roman" w:hAnsi="Courier New" w:cs="Courier New"/>
      <w:lang w:val="en-GB" w:eastAsia="en-GB"/>
    </w:rPr>
  </w:style>
  <w:style w:type="paragraph" w:customStyle="1" w:styleId="pptext">
    <w:name w:val="pp text"/>
    <w:basedOn w:val="Normln"/>
    <w:link w:val="pptextChar"/>
    <w:qFormat/>
    <w:rsid w:val="004158DC"/>
    <w:pPr>
      <w:spacing w:before="120" w:after="120" w:line="320" w:lineRule="atLeast"/>
      <w:ind w:firstLine="284"/>
      <w:jc w:val="both"/>
    </w:pPr>
    <w:rPr>
      <w:kern w:val="22"/>
      <w:sz w:val="28"/>
      <w:szCs w:val="28"/>
    </w:rPr>
  </w:style>
  <w:style w:type="character" w:customStyle="1" w:styleId="pptextChar">
    <w:name w:val="pp text Char"/>
    <w:link w:val="pptext"/>
    <w:rsid w:val="004158DC"/>
    <w:rPr>
      <w:rFonts w:ascii="Times New Roman" w:eastAsia="Times New Roman" w:hAnsi="Times New Roman" w:cs="Times New Roman"/>
      <w:kern w:val="22"/>
      <w:sz w:val="28"/>
      <w:szCs w:val="28"/>
    </w:rPr>
  </w:style>
  <w:style w:type="character" w:styleId="Siln">
    <w:name w:val="Strong"/>
    <w:basedOn w:val="Standardnpsmoodstavce"/>
    <w:uiPriority w:val="22"/>
    <w:qFormat/>
    <w:locked/>
    <w:rsid w:val="009F57F0"/>
    <w:rPr>
      <w:b/>
      <w:bCs/>
    </w:rPr>
  </w:style>
  <w:style w:type="paragraph" w:customStyle="1" w:styleId="MDPI71References">
    <w:name w:val="MDPI_7.1_References"/>
    <w:qFormat/>
    <w:rsid w:val="00CE14E2"/>
    <w:pPr>
      <w:numPr>
        <w:numId w:val="1"/>
      </w:numPr>
      <w:adjustRightInd w:val="0"/>
      <w:snapToGrid w:val="0"/>
      <w:spacing w:line="228" w:lineRule="auto"/>
      <w:jc w:val="both"/>
    </w:pPr>
    <w:rPr>
      <w:rFonts w:ascii="Palatino Linotype" w:eastAsia="Times New Roman" w:hAnsi="Palatino Linotype" w:cs="Times New Roman"/>
      <w:color w:val="000000"/>
      <w:sz w:val="18"/>
      <w:lang w:val="en-US" w:eastAsia="de-DE" w:bidi="en-US"/>
    </w:rPr>
  </w:style>
  <w:style w:type="character" w:styleId="Zdraznn">
    <w:name w:val="Emphasis"/>
    <w:basedOn w:val="Standardnpsmoodstavce"/>
    <w:uiPriority w:val="20"/>
    <w:qFormat/>
    <w:locked/>
    <w:rsid w:val="00CE14E2"/>
    <w:rPr>
      <w:i/>
      <w:iCs/>
    </w:rPr>
  </w:style>
  <w:style w:type="paragraph" w:styleId="Normlnweb">
    <w:name w:val="Normal (Web)"/>
    <w:basedOn w:val="Normln"/>
    <w:uiPriority w:val="99"/>
    <w:rsid w:val="00AA24D3"/>
    <w:pPr>
      <w:spacing w:line="340" w:lineRule="atLeast"/>
      <w:jc w:val="both"/>
    </w:pPr>
    <w:rPr>
      <w:rFonts w:eastAsiaTheme="minorEastAsia"/>
      <w:color w:val="000000"/>
      <w:sz w:val="24"/>
      <w:szCs w:val="24"/>
      <w:lang w:val="en-US" w:eastAsia="de-DE"/>
    </w:rPr>
  </w:style>
  <w:style w:type="character" w:customStyle="1" w:styleId="a-list-item">
    <w:name w:val="a-list-item"/>
    <w:basedOn w:val="Standardnpsmoodstavce"/>
    <w:rsid w:val="00811F85"/>
  </w:style>
  <w:style w:type="character" w:customStyle="1" w:styleId="lrzxr">
    <w:name w:val="lrzxr"/>
    <w:basedOn w:val="Standardnpsmoodstavce"/>
    <w:rsid w:val="00811F85"/>
  </w:style>
  <w:style w:type="character" w:customStyle="1" w:styleId="w8qarf">
    <w:name w:val="w8qarf"/>
    <w:basedOn w:val="Standardnpsmoodstavce"/>
    <w:rsid w:val="00811F85"/>
  </w:style>
  <w:style w:type="character" w:customStyle="1" w:styleId="clsneexist">
    <w:name w:val="$clsneexist"/>
    <w:basedOn w:val="Standardnpsmoodstavce"/>
    <w:rsid w:val="008E6C60"/>
  </w:style>
  <w:style w:type="character" w:customStyle="1" w:styleId="Nadpis1Char">
    <w:name w:val="Nadpis 1 Char"/>
    <w:basedOn w:val="Standardnpsmoodstavce"/>
    <w:link w:val="Nadpis1"/>
    <w:uiPriority w:val="9"/>
    <w:rsid w:val="00F22E49"/>
    <w:rPr>
      <w:rFonts w:ascii="Times New Roman" w:eastAsia="Times New Roman" w:hAnsi="Times New Roman" w:cs="Times New Roman"/>
      <w:b/>
      <w:bCs/>
      <w:kern w:val="36"/>
      <w:sz w:val="48"/>
      <w:szCs w:val="48"/>
    </w:rPr>
  </w:style>
  <w:style w:type="character" w:customStyle="1" w:styleId="Nevyeenzmnka2">
    <w:name w:val="Nevyřešená zmínka2"/>
    <w:basedOn w:val="Standardnpsmoodstavce"/>
    <w:uiPriority w:val="99"/>
    <w:semiHidden/>
    <w:unhideWhenUsed/>
    <w:rsid w:val="001D229A"/>
    <w:rPr>
      <w:color w:val="605E5C"/>
      <w:shd w:val="clear" w:color="auto" w:fill="E1DFDD"/>
    </w:rPr>
  </w:style>
  <w:style w:type="character" w:styleId="Nevyeenzmnka">
    <w:name w:val="Unresolved Mention"/>
    <w:basedOn w:val="Standardnpsmoodstavce"/>
    <w:uiPriority w:val="99"/>
    <w:semiHidden/>
    <w:unhideWhenUsed/>
    <w:rsid w:val="008F2803"/>
    <w:rPr>
      <w:color w:val="605E5C"/>
      <w:shd w:val="clear" w:color="auto" w:fill="E1DFDD"/>
    </w:rPr>
  </w:style>
  <w:style w:type="character" w:customStyle="1" w:styleId="Nadpis5Char">
    <w:name w:val="Nadpis 5 Char"/>
    <w:basedOn w:val="Standardnpsmoodstavce"/>
    <w:link w:val="Nadpis5"/>
    <w:semiHidden/>
    <w:rsid w:val="00351747"/>
    <w:rPr>
      <w:rFonts w:asciiTheme="majorHAnsi" w:eastAsiaTheme="majorEastAsia" w:hAnsiTheme="majorHAnsi" w:cstheme="majorBidi"/>
      <w:color w:val="365F91" w:themeColor="accent1" w:themeShade="BF"/>
    </w:rPr>
  </w:style>
  <w:style w:type="character" w:customStyle="1" w:styleId="normaltextrun">
    <w:name w:val="normaltextrun"/>
    <w:basedOn w:val="Standardnpsmoodstavce"/>
    <w:rsid w:val="00720CA0"/>
  </w:style>
  <w:style w:type="paragraph" w:customStyle="1" w:styleId="kartac-i0">
    <w:name w:val="kartac-i"/>
    <w:basedOn w:val="Normln"/>
    <w:rsid w:val="00ED3CD5"/>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66837">
      <w:bodyDiv w:val="1"/>
      <w:marLeft w:val="0"/>
      <w:marRight w:val="0"/>
      <w:marTop w:val="0"/>
      <w:marBottom w:val="0"/>
      <w:divBdr>
        <w:top w:val="none" w:sz="0" w:space="0" w:color="auto"/>
        <w:left w:val="none" w:sz="0" w:space="0" w:color="auto"/>
        <w:bottom w:val="none" w:sz="0" w:space="0" w:color="auto"/>
        <w:right w:val="none" w:sz="0" w:space="0" w:color="auto"/>
      </w:divBdr>
    </w:div>
    <w:div w:id="28067795">
      <w:bodyDiv w:val="1"/>
      <w:marLeft w:val="0"/>
      <w:marRight w:val="0"/>
      <w:marTop w:val="0"/>
      <w:marBottom w:val="0"/>
      <w:divBdr>
        <w:top w:val="none" w:sz="0" w:space="0" w:color="auto"/>
        <w:left w:val="none" w:sz="0" w:space="0" w:color="auto"/>
        <w:bottom w:val="none" w:sz="0" w:space="0" w:color="auto"/>
        <w:right w:val="none" w:sz="0" w:space="0" w:color="auto"/>
      </w:divBdr>
    </w:div>
    <w:div w:id="56755701">
      <w:bodyDiv w:val="1"/>
      <w:marLeft w:val="0"/>
      <w:marRight w:val="0"/>
      <w:marTop w:val="0"/>
      <w:marBottom w:val="0"/>
      <w:divBdr>
        <w:top w:val="none" w:sz="0" w:space="0" w:color="auto"/>
        <w:left w:val="none" w:sz="0" w:space="0" w:color="auto"/>
        <w:bottom w:val="none" w:sz="0" w:space="0" w:color="auto"/>
        <w:right w:val="none" w:sz="0" w:space="0" w:color="auto"/>
      </w:divBdr>
    </w:div>
    <w:div w:id="73671363">
      <w:bodyDiv w:val="1"/>
      <w:marLeft w:val="0"/>
      <w:marRight w:val="0"/>
      <w:marTop w:val="0"/>
      <w:marBottom w:val="0"/>
      <w:divBdr>
        <w:top w:val="none" w:sz="0" w:space="0" w:color="auto"/>
        <w:left w:val="none" w:sz="0" w:space="0" w:color="auto"/>
        <w:bottom w:val="none" w:sz="0" w:space="0" w:color="auto"/>
        <w:right w:val="none" w:sz="0" w:space="0" w:color="auto"/>
      </w:divBdr>
    </w:div>
    <w:div w:id="87239204">
      <w:bodyDiv w:val="1"/>
      <w:marLeft w:val="0"/>
      <w:marRight w:val="0"/>
      <w:marTop w:val="0"/>
      <w:marBottom w:val="0"/>
      <w:divBdr>
        <w:top w:val="none" w:sz="0" w:space="0" w:color="auto"/>
        <w:left w:val="none" w:sz="0" w:space="0" w:color="auto"/>
        <w:bottom w:val="none" w:sz="0" w:space="0" w:color="auto"/>
        <w:right w:val="none" w:sz="0" w:space="0" w:color="auto"/>
      </w:divBdr>
    </w:div>
    <w:div w:id="94323324">
      <w:bodyDiv w:val="1"/>
      <w:marLeft w:val="0"/>
      <w:marRight w:val="0"/>
      <w:marTop w:val="0"/>
      <w:marBottom w:val="0"/>
      <w:divBdr>
        <w:top w:val="none" w:sz="0" w:space="0" w:color="auto"/>
        <w:left w:val="none" w:sz="0" w:space="0" w:color="auto"/>
        <w:bottom w:val="none" w:sz="0" w:space="0" w:color="auto"/>
        <w:right w:val="none" w:sz="0" w:space="0" w:color="auto"/>
      </w:divBdr>
    </w:div>
    <w:div w:id="96097601">
      <w:bodyDiv w:val="1"/>
      <w:marLeft w:val="0"/>
      <w:marRight w:val="0"/>
      <w:marTop w:val="0"/>
      <w:marBottom w:val="0"/>
      <w:divBdr>
        <w:top w:val="none" w:sz="0" w:space="0" w:color="auto"/>
        <w:left w:val="none" w:sz="0" w:space="0" w:color="auto"/>
        <w:bottom w:val="none" w:sz="0" w:space="0" w:color="auto"/>
        <w:right w:val="none" w:sz="0" w:space="0" w:color="auto"/>
      </w:divBdr>
    </w:div>
    <w:div w:id="130104008">
      <w:bodyDiv w:val="1"/>
      <w:marLeft w:val="0"/>
      <w:marRight w:val="0"/>
      <w:marTop w:val="0"/>
      <w:marBottom w:val="0"/>
      <w:divBdr>
        <w:top w:val="none" w:sz="0" w:space="0" w:color="auto"/>
        <w:left w:val="none" w:sz="0" w:space="0" w:color="auto"/>
        <w:bottom w:val="none" w:sz="0" w:space="0" w:color="auto"/>
        <w:right w:val="none" w:sz="0" w:space="0" w:color="auto"/>
      </w:divBdr>
    </w:div>
    <w:div w:id="144855500">
      <w:bodyDiv w:val="1"/>
      <w:marLeft w:val="0"/>
      <w:marRight w:val="0"/>
      <w:marTop w:val="0"/>
      <w:marBottom w:val="0"/>
      <w:divBdr>
        <w:top w:val="none" w:sz="0" w:space="0" w:color="auto"/>
        <w:left w:val="none" w:sz="0" w:space="0" w:color="auto"/>
        <w:bottom w:val="none" w:sz="0" w:space="0" w:color="auto"/>
        <w:right w:val="none" w:sz="0" w:space="0" w:color="auto"/>
      </w:divBdr>
    </w:div>
    <w:div w:id="150298158">
      <w:bodyDiv w:val="1"/>
      <w:marLeft w:val="0"/>
      <w:marRight w:val="0"/>
      <w:marTop w:val="0"/>
      <w:marBottom w:val="0"/>
      <w:divBdr>
        <w:top w:val="none" w:sz="0" w:space="0" w:color="auto"/>
        <w:left w:val="none" w:sz="0" w:space="0" w:color="auto"/>
        <w:bottom w:val="none" w:sz="0" w:space="0" w:color="auto"/>
        <w:right w:val="none" w:sz="0" w:space="0" w:color="auto"/>
      </w:divBdr>
    </w:div>
    <w:div w:id="152454365">
      <w:bodyDiv w:val="1"/>
      <w:marLeft w:val="0"/>
      <w:marRight w:val="0"/>
      <w:marTop w:val="0"/>
      <w:marBottom w:val="0"/>
      <w:divBdr>
        <w:top w:val="none" w:sz="0" w:space="0" w:color="auto"/>
        <w:left w:val="none" w:sz="0" w:space="0" w:color="auto"/>
        <w:bottom w:val="none" w:sz="0" w:space="0" w:color="auto"/>
        <w:right w:val="none" w:sz="0" w:space="0" w:color="auto"/>
      </w:divBdr>
    </w:div>
    <w:div w:id="181827282">
      <w:bodyDiv w:val="1"/>
      <w:marLeft w:val="0"/>
      <w:marRight w:val="0"/>
      <w:marTop w:val="0"/>
      <w:marBottom w:val="0"/>
      <w:divBdr>
        <w:top w:val="none" w:sz="0" w:space="0" w:color="auto"/>
        <w:left w:val="none" w:sz="0" w:space="0" w:color="auto"/>
        <w:bottom w:val="none" w:sz="0" w:space="0" w:color="auto"/>
        <w:right w:val="none" w:sz="0" w:space="0" w:color="auto"/>
      </w:divBdr>
    </w:div>
    <w:div w:id="185364795">
      <w:bodyDiv w:val="1"/>
      <w:marLeft w:val="0"/>
      <w:marRight w:val="0"/>
      <w:marTop w:val="0"/>
      <w:marBottom w:val="0"/>
      <w:divBdr>
        <w:top w:val="none" w:sz="0" w:space="0" w:color="auto"/>
        <w:left w:val="none" w:sz="0" w:space="0" w:color="auto"/>
        <w:bottom w:val="none" w:sz="0" w:space="0" w:color="auto"/>
        <w:right w:val="none" w:sz="0" w:space="0" w:color="auto"/>
      </w:divBdr>
    </w:div>
    <w:div w:id="197666028">
      <w:bodyDiv w:val="1"/>
      <w:marLeft w:val="0"/>
      <w:marRight w:val="0"/>
      <w:marTop w:val="0"/>
      <w:marBottom w:val="0"/>
      <w:divBdr>
        <w:top w:val="none" w:sz="0" w:space="0" w:color="auto"/>
        <w:left w:val="none" w:sz="0" w:space="0" w:color="auto"/>
        <w:bottom w:val="none" w:sz="0" w:space="0" w:color="auto"/>
        <w:right w:val="none" w:sz="0" w:space="0" w:color="auto"/>
      </w:divBdr>
    </w:div>
    <w:div w:id="225576980">
      <w:bodyDiv w:val="1"/>
      <w:marLeft w:val="0"/>
      <w:marRight w:val="0"/>
      <w:marTop w:val="0"/>
      <w:marBottom w:val="0"/>
      <w:divBdr>
        <w:top w:val="none" w:sz="0" w:space="0" w:color="auto"/>
        <w:left w:val="none" w:sz="0" w:space="0" w:color="auto"/>
        <w:bottom w:val="none" w:sz="0" w:space="0" w:color="auto"/>
        <w:right w:val="none" w:sz="0" w:space="0" w:color="auto"/>
      </w:divBdr>
    </w:div>
    <w:div w:id="274485769">
      <w:bodyDiv w:val="1"/>
      <w:marLeft w:val="0"/>
      <w:marRight w:val="0"/>
      <w:marTop w:val="0"/>
      <w:marBottom w:val="0"/>
      <w:divBdr>
        <w:top w:val="none" w:sz="0" w:space="0" w:color="auto"/>
        <w:left w:val="none" w:sz="0" w:space="0" w:color="auto"/>
        <w:bottom w:val="none" w:sz="0" w:space="0" w:color="auto"/>
        <w:right w:val="none" w:sz="0" w:space="0" w:color="auto"/>
      </w:divBdr>
    </w:div>
    <w:div w:id="278995768">
      <w:bodyDiv w:val="1"/>
      <w:marLeft w:val="0"/>
      <w:marRight w:val="0"/>
      <w:marTop w:val="0"/>
      <w:marBottom w:val="0"/>
      <w:divBdr>
        <w:top w:val="none" w:sz="0" w:space="0" w:color="auto"/>
        <w:left w:val="none" w:sz="0" w:space="0" w:color="auto"/>
        <w:bottom w:val="none" w:sz="0" w:space="0" w:color="auto"/>
        <w:right w:val="none" w:sz="0" w:space="0" w:color="auto"/>
      </w:divBdr>
    </w:div>
    <w:div w:id="301152683">
      <w:bodyDiv w:val="1"/>
      <w:marLeft w:val="0"/>
      <w:marRight w:val="0"/>
      <w:marTop w:val="0"/>
      <w:marBottom w:val="0"/>
      <w:divBdr>
        <w:top w:val="none" w:sz="0" w:space="0" w:color="auto"/>
        <w:left w:val="none" w:sz="0" w:space="0" w:color="auto"/>
        <w:bottom w:val="none" w:sz="0" w:space="0" w:color="auto"/>
        <w:right w:val="none" w:sz="0" w:space="0" w:color="auto"/>
      </w:divBdr>
    </w:div>
    <w:div w:id="307172498">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403452917">
      <w:bodyDiv w:val="1"/>
      <w:marLeft w:val="0"/>
      <w:marRight w:val="0"/>
      <w:marTop w:val="0"/>
      <w:marBottom w:val="0"/>
      <w:divBdr>
        <w:top w:val="none" w:sz="0" w:space="0" w:color="auto"/>
        <w:left w:val="none" w:sz="0" w:space="0" w:color="auto"/>
        <w:bottom w:val="none" w:sz="0" w:space="0" w:color="auto"/>
        <w:right w:val="none" w:sz="0" w:space="0" w:color="auto"/>
      </w:divBdr>
    </w:div>
    <w:div w:id="422914477">
      <w:bodyDiv w:val="1"/>
      <w:marLeft w:val="0"/>
      <w:marRight w:val="0"/>
      <w:marTop w:val="0"/>
      <w:marBottom w:val="0"/>
      <w:divBdr>
        <w:top w:val="none" w:sz="0" w:space="0" w:color="auto"/>
        <w:left w:val="none" w:sz="0" w:space="0" w:color="auto"/>
        <w:bottom w:val="none" w:sz="0" w:space="0" w:color="auto"/>
        <w:right w:val="none" w:sz="0" w:space="0" w:color="auto"/>
      </w:divBdr>
    </w:div>
    <w:div w:id="429472992">
      <w:bodyDiv w:val="1"/>
      <w:marLeft w:val="0"/>
      <w:marRight w:val="0"/>
      <w:marTop w:val="0"/>
      <w:marBottom w:val="0"/>
      <w:divBdr>
        <w:top w:val="none" w:sz="0" w:space="0" w:color="auto"/>
        <w:left w:val="none" w:sz="0" w:space="0" w:color="auto"/>
        <w:bottom w:val="none" w:sz="0" w:space="0" w:color="auto"/>
        <w:right w:val="none" w:sz="0" w:space="0" w:color="auto"/>
      </w:divBdr>
    </w:div>
    <w:div w:id="449012162">
      <w:bodyDiv w:val="1"/>
      <w:marLeft w:val="0"/>
      <w:marRight w:val="0"/>
      <w:marTop w:val="0"/>
      <w:marBottom w:val="0"/>
      <w:divBdr>
        <w:top w:val="none" w:sz="0" w:space="0" w:color="auto"/>
        <w:left w:val="none" w:sz="0" w:space="0" w:color="auto"/>
        <w:bottom w:val="none" w:sz="0" w:space="0" w:color="auto"/>
        <w:right w:val="none" w:sz="0" w:space="0" w:color="auto"/>
      </w:divBdr>
    </w:div>
    <w:div w:id="451019940">
      <w:bodyDiv w:val="1"/>
      <w:marLeft w:val="0"/>
      <w:marRight w:val="0"/>
      <w:marTop w:val="0"/>
      <w:marBottom w:val="0"/>
      <w:divBdr>
        <w:top w:val="none" w:sz="0" w:space="0" w:color="auto"/>
        <w:left w:val="none" w:sz="0" w:space="0" w:color="auto"/>
        <w:bottom w:val="none" w:sz="0" w:space="0" w:color="auto"/>
        <w:right w:val="none" w:sz="0" w:space="0" w:color="auto"/>
      </w:divBdr>
    </w:div>
    <w:div w:id="512846143">
      <w:bodyDiv w:val="1"/>
      <w:marLeft w:val="0"/>
      <w:marRight w:val="0"/>
      <w:marTop w:val="0"/>
      <w:marBottom w:val="0"/>
      <w:divBdr>
        <w:top w:val="none" w:sz="0" w:space="0" w:color="auto"/>
        <w:left w:val="none" w:sz="0" w:space="0" w:color="auto"/>
        <w:bottom w:val="none" w:sz="0" w:space="0" w:color="auto"/>
        <w:right w:val="none" w:sz="0" w:space="0" w:color="auto"/>
      </w:divBdr>
    </w:div>
    <w:div w:id="517693718">
      <w:bodyDiv w:val="1"/>
      <w:marLeft w:val="0"/>
      <w:marRight w:val="0"/>
      <w:marTop w:val="0"/>
      <w:marBottom w:val="0"/>
      <w:divBdr>
        <w:top w:val="none" w:sz="0" w:space="0" w:color="auto"/>
        <w:left w:val="none" w:sz="0" w:space="0" w:color="auto"/>
        <w:bottom w:val="none" w:sz="0" w:space="0" w:color="auto"/>
        <w:right w:val="none" w:sz="0" w:space="0" w:color="auto"/>
      </w:divBdr>
    </w:div>
    <w:div w:id="553395120">
      <w:bodyDiv w:val="1"/>
      <w:marLeft w:val="0"/>
      <w:marRight w:val="0"/>
      <w:marTop w:val="0"/>
      <w:marBottom w:val="0"/>
      <w:divBdr>
        <w:top w:val="none" w:sz="0" w:space="0" w:color="auto"/>
        <w:left w:val="none" w:sz="0" w:space="0" w:color="auto"/>
        <w:bottom w:val="none" w:sz="0" w:space="0" w:color="auto"/>
        <w:right w:val="none" w:sz="0" w:space="0" w:color="auto"/>
      </w:divBdr>
    </w:div>
    <w:div w:id="586966489">
      <w:bodyDiv w:val="1"/>
      <w:marLeft w:val="0"/>
      <w:marRight w:val="0"/>
      <w:marTop w:val="0"/>
      <w:marBottom w:val="0"/>
      <w:divBdr>
        <w:top w:val="none" w:sz="0" w:space="0" w:color="auto"/>
        <w:left w:val="none" w:sz="0" w:space="0" w:color="auto"/>
        <w:bottom w:val="none" w:sz="0" w:space="0" w:color="auto"/>
        <w:right w:val="none" w:sz="0" w:space="0" w:color="auto"/>
      </w:divBdr>
    </w:div>
    <w:div w:id="593630414">
      <w:bodyDiv w:val="1"/>
      <w:marLeft w:val="0"/>
      <w:marRight w:val="0"/>
      <w:marTop w:val="0"/>
      <w:marBottom w:val="0"/>
      <w:divBdr>
        <w:top w:val="none" w:sz="0" w:space="0" w:color="auto"/>
        <w:left w:val="none" w:sz="0" w:space="0" w:color="auto"/>
        <w:bottom w:val="none" w:sz="0" w:space="0" w:color="auto"/>
        <w:right w:val="none" w:sz="0" w:space="0" w:color="auto"/>
      </w:divBdr>
    </w:div>
    <w:div w:id="644941651">
      <w:bodyDiv w:val="1"/>
      <w:marLeft w:val="0"/>
      <w:marRight w:val="0"/>
      <w:marTop w:val="0"/>
      <w:marBottom w:val="0"/>
      <w:divBdr>
        <w:top w:val="none" w:sz="0" w:space="0" w:color="auto"/>
        <w:left w:val="none" w:sz="0" w:space="0" w:color="auto"/>
        <w:bottom w:val="none" w:sz="0" w:space="0" w:color="auto"/>
        <w:right w:val="none" w:sz="0" w:space="0" w:color="auto"/>
      </w:divBdr>
    </w:div>
    <w:div w:id="650866091">
      <w:bodyDiv w:val="1"/>
      <w:marLeft w:val="0"/>
      <w:marRight w:val="0"/>
      <w:marTop w:val="0"/>
      <w:marBottom w:val="0"/>
      <w:divBdr>
        <w:top w:val="none" w:sz="0" w:space="0" w:color="auto"/>
        <w:left w:val="none" w:sz="0" w:space="0" w:color="auto"/>
        <w:bottom w:val="none" w:sz="0" w:space="0" w:color="auto"/>
        <w:right w:val="none" w:sz="0" w:space="0" w:color="auto"/>
      </w:divBdr>
    </w:div>
    <w:div w:id="669136697">
      <w:bodyDiv w:val="1"/>
      <w:marLeft w:val="0"/>
      <w:marRight w:val="0"/>
      <w:marTop w:val="0"/>
      <w:marBottom w:val="0"/>
      <w:divBdr>
        <w:top w:val="none" w:sz="0" w:space="0" w:color="auto"/>
        <w:left w:val="none" w:sz="0" w:space="0" w:color="auto"/>
        <w:bottom w:val="none" w:sz="0" w:space="0" w:color="auto"/>
        <w:right w:val="none" w:sz="0" w:space="0" w:color="auto"/>
      </w:divBdr>
    </w:div>
    <w:div w:id="679040114">
      <w:bodyDiv w:val="1"/>
      <w:marLeft w:val="0"/>
      <w:marRight w:val="0"/>
      <w:marTop w:val="0"/>
      <w:marBottom w:val="0"/>
      <w:divBdr>
        <w:top w:val="none" w:sz="0" w:space="0" w:color="auto"/>
        <w:left w:val="none" w:sz="0" w:space="0" w:color="auto"/>
        <w:bottom w:val="none" w:sz="0" w:space="0" w:color="auto"/>
        <w:right w:val="none" w:sz="0" w:space="0" w:color="auto"/>
      </w:divBdr>
    </w:div>
    <w:div w:id="699470686">
      <w:bodyDiv w:val="1"/>
      <w:marLeft w:val="0"/>
      <w:marRight w:val="0"/>
      <w:marTop w:val="0"/>
      <w:marBottom w:val="0"/>
      <w:divBdr>
        <w:top w:val="none" w:sz="0" w:space="0" w:color="auto"/>
        <w:left w:val="none" w:sz="0" w:space="0" w:color="auto"/>
        <w:bottom w:val="none" w:sz="0" w:space="0" w:color="auto"/>
        <w:right w:val="none" w:sz="0" w:space="0" w:color="auto"/>
      </w:divBdr>
    </w:div>
    <w:div w:id="713164125">
      <w:bodyDiv w:val="1"/>
      <w:marLeft w:val="0"/>
      <w:marRight w:val="0"/>
      <w:marTop w:val="0"/>
      <w:marBottom w:val="0"/>
      <w:divBdr>
        <w:top w:val="none" w:sz="0" w:space="0" w:color="auto"/>
        <w:left w:val="none" w:sz="0" w:space="0" w:color="auto"/>
        <w:bottom w:val="none" w:sz="0" w:space="0" w:color="auto"/>
        <w:right w:val="none" w:sz="0" w:space="0" w:color="auto"/>
      </w:divBdr>
    </w:div>
    <w:div w:id="760879844">
      <w:bodyDiv w:val="1"/>
      <w:marLeft w:val="0"/>
      <w:marRight w:val="0"/>
      <w:marTop w:val="0"/>
      <w:marBottom w:val="0"/>
      <w:divBdr>
        <w:top w:val="none" w:sz="0" w:space="0" w:color="auto"/>
        <w:left w:val="none" w:sz="0" w:space="0" w:color="auto"/>
        <w:bottom w:val="none" w:sz="0" w:space="0" w:color="auto"/>
        <w:right w:val="none" w:sz="0" w:space="0" w:color="auto"/>
      </w:divBdr>
    </w:div>
    <w:div w:id="776867972">
      <w:bodyDiv w:val="1"/>
      <w:marLeft w:val="0"/>
      <w:marRight w:val="0"/>
      <w:marTop w:val="0"/>
      <w:marBottom w:val="0"/>
      <w:divBdr>
        <w:top w:val="none" w:sz="0" w:space="0" w:color="auto"/>
        <w:left w:val="none" w:sz="0" w:space="0" w:color="auto"/>
        <w:bottom w:val="none" w:sz="0" w:space="0" w:color="auto"/>
        <w:right w:val="none" w:sz="0" w:space="0" w:color="auto"/>
      </w:divBdr>
    </w:div>
    <w:div w:id="788666342">
      <w:bodyDiv w:val="1"/>
      <w:marLeft w:val="0"/>
      <w:marRight w:val="0"/>
      <w:marTop w:val="0"/>
      <w:marBottom w:val="0"/>
      <w:divBdr>
        <w:top w:val="none" w:sz="0" w:space="0" w:color="auto"/>
        <w:left w:val="none" w:sz="0" w:space="0" w:color="auto"/>
        <w:bottom w:val="none" w:sz="0" w:space="0" w:color="auto"/>
        <w:right w:val="none" w:sz="0" w:space="0" w:color="auto"/>
      </w:divBdr>
    </w:div>
    <w:div w:id="823854236">
      <w:bodyDiv w:val="1"/>
      <w:marLeft w:val="0"/>
      <w:marRight w:val="0"/>
      <w:marTop w:val="0"/>
      <w:marBottom w:val="0"/>
      <w:divBdr>
        <w:top w:val="none" w:sz="0" w:space="0" w:color="auto"/>
        <w:left w:val="none" w:sz="0" w:space="0" w:color="auto"/>
        <w:bottom w:val="none" w:sz="0" w:space="0" w:color="auto"/>
        <w:right w:val="none" w:sz="0" w:space="0" w:color="auto"/>
      </w:divBdr>
    </w:div>
    <w:div w:id="831457106">
      <w:bodyDiv w:val="1"/>
      <w:marLeft w:val="0"/>
      <w:marRight w:val="0"/>
      <w:marTop w:val="0"/>
      <w:marBottom w:val="0"/>
      <w:divBdr>
        <w:top w:val="none" w:sz="0" w:space="0" w:color="auto"/>
        <w:left w:val="none" w:sz="0" w:space="0" w:color="auto"/>
        <w:bottom w:val="none" w:sz="0" w:space="0" w:color="auto"/>
        <w:right w:val="none" w:sz="0" w:space="0" w:color="auto"/>
      </w:divBdr>
    </w:div>
    <w:div w:id="841311030">
      <w:bodyDiv w:val="1"/>
      <w:marLeft w:val="0"/>
      <w:marRight w:val="0"/>
      <w:marTop w:val="0"/>
      <w:marBottom w:val="0"/>
      <w:divBdr>
        <w:top w:val="none" w:sz="0" w:space="0" w:color="auto"/>
        <w:left w:val="none" w:sz="0" w:space="0" w:color="auto"/>
        <w:bottom w:val="none" w:sz="0" w:space="0" w:color="auto"/>
        <w:right w:val="none" w:sz="0" w:space="0" w:color="auto"/>
      </w:divBdr>
      <w:divsChild>
        <w:div w:id="1104374843">
          <w:marLeft w:val="288"/>
          <w:marRight w:val="0"/>
          <w:marTop w:val="0"/>
          <w:marBottom w:val="0"/>
          <w:divBdr>
            <w:top w:val="none" w:sz="0" w:space="0" w:color="auto"/>
            <w:left w:val="none" w:sz="0" w:space="0" w:color="auto"/>
            <w:bottom w:val="none" w:sz="0" w:space="0" w:color="auto"/>
            <w:right w:val="none" w:sz="0" w:space="0" w:color="auto"/>
          </w:divBdr>
        </w:div>
      </w:divsChild>
    </w:div>
    <w:div w:id="877821167">
      <w:bodyDiv w:val="1"/>
      <w:marLeft w:val="0"/>
      <w:marRight w:val="0"/>
      <w:marTop w:val="0"/>
      <w:marBottom w:val="0"/>
      <w:divBdr>
        <w:top w:val="none" w:sz="0" w:space="0" w:color="auto"/>
        <w:left w:val="none" w:sz="0" w:space="0" w:color="auto"/>
        <w:bottom w:val="none" w:sz="0" w:space="0" w:color="auto"/>
        <w:right w:val="none" w:sz="0" w:space="0" w:color="auto"/>
      </w:divBdr>
    </w:div>
    <w:div w:id="881943456">
      <w:bodyDiv w:val="1"/>
      <w:marLeft w:val="0"/>
      <w:marRight w:val="0"/>
      <w:marTop w:val="0"/>
      <w:marBottom w:val="0"/>
      <w:divBdr>
        <w:top w:val="none" w:sz="0" w:space="0" w:color="auto"/>
        <w:left w:val="none" w:sz="0" w:space="0" w:color="auto"/>
        <w:bottom w:val="none" w:sz="0" w:space="0" w:color="auto"/>
        <w:right w:val="none" w:sz="0" w:space="0" w:color="auto"/>
      </w:divBdr>
    </w:div>
    <w:div w:id="888035381">
      <w:bodyDiv w:val="1"/>
      <w:marLeft w:val="0"/>
      <w:marRight w:val="0"/>
      <w:marTop w:val="0"/>
      <w:marBottom w:val="0"/>
      <w:divBdr>
        <w:top w:val="none" w:sz="0" w:space="0" w:color="auto"/>
        <w:left w:val="none" w:sz="0" w:space="0" w:color="auto"/>
        <w:bottom w:val="none" w:sz="0" w:space="0" w:color="auto"/>
        <w:right w:val="none" w:sz="0" w:space="0" w:color="auto"/>
      </w:divBdr>
    </w:div>
    <w:div w:id="889926444">
      <w:bodyDiv w:val="1"/>
      <w:marLeft w:val="0"/>
      <w:marRight w:val="0"/>
      <w:marTop w:val="0"/>
      <w:marBottom w:val="0"/>
      <w:divBdr>
        <w:top w:val="none" w:sz="0" w:space="0" w:color="auto"/>
        <w:left w:val="none" w:sz="0" w:space="0" w:color="auto"/>
        <w:bottom w:val="none" w:sz="0" w:space="0" w:color="auto"/>
        <w:right w:val="none" w:sz="0" w:space="0" w:color="auto"/>
      </w:divBdr>
      <w:divsChild>
        <w:div w:id="147340115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88686689">
              <w:marLeft w:val="0"/>
              <w:marRight w:val="0"/>
              <w:marTop w:val="0"/>
              <w:marBottom w:val="0"/>
              <w:divBdr>
                <w:top w:val="none" w:sz="0" w:space="0" w:color="auto"/>
                <w:left w:val="none" w:sz="0" w:space="0" w:color="auto"/>
                <w:bottom w:val="none" w:sz="0" w:space="0" w:color="auto"/>
                <w:right w:val="none" w:sz="0" w:space="0" w:color="auto"/>
              </w:divBdr>
              <w:divsChild>
                <w:div w:id="1970163679">
                  <w:marLeft w:val="0"/>
                  <w:marRight w:val="0"/>
                  <w:marTop w:val="0"/>
                  <w:marBottom w:val="0"/>
                  <w:divBdr>
                    <w:top w:val="none" w:sz="0" w:space="0" w:color="auto"/>
                    <w:left w:val="none" w:sz="0" w:space="0" w:color="auto"/>
                    <w:bottom w:val="none" w:sz="0" w:space="0" w:color="auto"/>
                    <w:right w:val="none" w:sz="0" w:space="0" w:color="auto"/>
                  </w:divBdr>
                  <w:divsChild>
                    <w:div w:id="3678644">
                      <w:marLeft w:val="0"/>
                      <w:marRight w:val="0"/>
                      <w:marTop w:val="0"/>
                      <w:marBottom w:val="0"/>
                      <w:divBdr>
                        <w:top w:val="none" w:sz="0" w:space="0" w:color="auto"/>
                        <w:left w:val="none" w:sz="0" w:space="0" w:color="auto"/>
                        <w:bottom w:val="none" w:sz="0" w:space="0" w:color="auto"/>
                        <w:right w:val="none" w:sz="0" w:space="0" w:color="auto"/>
                      </w:divBdr>
                      <w:divsChild>
                        <w:div w:id="1052728283">
                          <w:marLeft w:val="0"/>
                          <w:marRight w:val="0"/>
                          <w:marTop w:val="0"/>
                          <w:marBottom w:val="0"/>
                          <w:divBdr>
                            <w:top w:val="none" w:sz="0" w:space="0" w:color="auto"/>
                            <w:left w:val="none" w:sz="0" w:space="0" w:color="auto"/>
                            <w:bottom w:val="none" w:sz="0" w:space="0" w:color="auto"/>
                            <w:right w:val="none" w:sz="0" w:space="0" w:color="auto"/>
                          </w:divBdr>
                          <w:divsChild>
                            <w:div w:id="14045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1422394">
      <w:bodyDiv w:val="1"/>
      <w:marLeft w:val="0"/>
      <w:marRight w:val="0"/>
      <w:marTop w:val="0"/>
      <w:marBottom w:val="0"/>
      <w:divBdr>
        <w:top w:val="none" w:sz="0" w:space="0" w:color="auto"/>
        <w:left w:val="none" w:sz="0" w:space="0" w:color="auto"/>
        <w:bottom w:val="none" w:sz="0" w:space="0" w:color="auto"/>
        <w:right w:val="none" w:sz="0" w:space="0" w:color="auto"/>
      </w:divBdr>
    </w:div>
    <w:div w:id="896546148">
      <w:bodyDiv w:val="1"/>
      <w:marLeft w:val="0"/>
      <w:marRight w:val="0"/>
      <w:marTop w:val="0"/>
      <w:marBottom w:val="0"/>
      <w:divBdr>
        <w:top w:val="none" w:sz="0" w:space="0" w:color="auto"/>
        <w:left w:val="none" w:sz="0" w:space="0" w:color="auto"/>
        <w:bottom w:val="none" w:sz="0" w:space="0" w:color="auto"/>
        <w:right w:val="none" w:sz="0" w:space="0" w:color="auto"/>
      </w:divBdr>
    </w:div>
    <w:div w:id="897403850">
      <w:bodyDiv w:val="1"/>
      <w:marLeft w:val="0"/>
      <w:marRight w:val="0"/>
      <w:marTop w:val="0"/>
      <w:marBottom w:val="0"/>
      <w:divBdr>
        <w:top w:val="none" w:sz="0" w:space="0" w:color="auto"/>
        <w:left w:val="none" w:sz="0" w:space="0" w:color="auto"/>
        <w:bottom w:val="none" w:sz="0" w:space="0" w:color="auto"/>
        <w:right w:val="none" w:sz="0" w:space="0" w:color="auto"/>
      </w:divBdr>
      <w:divsChild>
        <w:div w:id="1230729917">
          <w:marLeft w:val="0"/>
          <w:marRight w:val="0"/>
          <w:marTop w:val="0"/>
          <w:marBottom w:val="0"/>
          <w:divBdr>
            <w:top w:val="none" w:sz="0" w:space="0" w:color="auto"/>
            <w:left w:val="none" w:sz="0" w:space="0" w:color="auto"/>
            <w:bottom w:val="none" w:sz="0" w:space="0" w:color="auto"/>
            <w:right w:val="none" w:sz="0" w:space="0" w:color="auto"/>
          </w:divBdr>
        </w:div>
        <w:div w:id="1662075230">
          <w:marLeft w:val="0"/>
          <w:marRight w:val="0"/>
          <w:marTop w:val="0"/>
          <w:marBottom w:val="0"/>
          <w:divBdr>
            <w:top w:val="none" w:sz="0" w:space="0" w:color="auto"/>
            <w:left w:val="none" w:sz="0" w:space="0" w:color="auto"/>
            <w:bottom w:val="none" w:sz="0" w:space="0" w:color="auto"/>
            <w:right w:val="none" w:sz="0" w:space="0" w:color="auto"/>
          </w:divBdr>
        </w:div>
        <w:div w:id="1031223405">
          <w:marLeft w:val="0"/>
          <w:marRight w:val="0"/>
          <w:marTop w:val="0"/>
          <w:marBottom w:val="0"/>
          <w:divBdr>
            <w:top w:val="none" w:sz="0" w:space="0" w:color="auto"/>
            <w:left w:val="none" w:sz="0" w:space="0" w:color="auto"/>
            <w:bottom w:val="none" w:sz="0" w:space="0" w:color="auto"/>
            <w:right w:val="none" w:sz="0" w:space="0" w:color="auto"/>
          </w:divBdr>
        </w:div>
      </w:divsChild>
    </w:div>
    <w:div w:id="898249593">
      <w:bodyDiv w:val="1"/>
      <w:marLeft w:val="0"/>
      <w:marRight w:val="0"/>
      <w:marTop w:val="0"/>
      <w:marBottom w:val="0"/>
      <w:divBdr>
        <w:top w:val="none" w:sz="0" w:space="0" w:color="auto"/>
        <w:left w:val="none" w:sz="0" w:space="0" w:color="auto"/>
        <w:bottom w:val="none" w:sz="0" w:space="0" w:color="auto"/>
        <w:right w:val="none" w:sz="0" w:space="0" w:color="auto"/>
      </w:divBdr>
    </w:div>
    <w:div w:id="901018336">
      <w:bodyDiv w:val="1"/>
      <w:marLeft w:val="0"/>
      <w:marRight w:val="0"/>
      <w:marTop w:val="0"/>
      <w:marBottom w:val="0"/>
      <w:divBdr>
        <w:top w:val="none" w:sz="0" w:space="0" w:color="auto"/>
        <w:left w:val="none" w:sz="0" w:space="0" w:color="auto"/>
        <w:bottom w:val="none" w:sz="0" w:space="0" w:color="auto"/>
        <w:right w:val="none" w:sz="0" w:space="0" w:color="auto"/>
      </w:divBdr>
    </w:div>
    <w:div w:id="927731695">
      <w:bodyDiv w:val="1"/>
      <w:marLeft w:val="0"/>
      <w:marRight w:val="0"/>
      <w:marTop w:val="0"/>
      <w:marBottom w:val="0"/>
      <w:divBdr>
        <w:top w:val="none" w:sz="0" w:space="0" w:color="auto"/>
        <w:left w:val="none" w:sz="0" w:space="0" w:color="auto"/>
        <w:bottom w:val="none" w:sz="0" w:space="0" w:color="auto"/>
        <w:right w:val="none" w:sz="0" w:space="0" w:color="auto"/>
      </w:divBdr>
    </w:div>
    <w:div w:id="943000948">
      <w:bodyDiv w:val="1"/>
      <w:marLeft w:val="0"/>
      <w:marRight w:val="0"/>
      <w:marTop w:val="0"/>
      <w:marBottom w:val="0"/>
      <w:divBdr>
        <w:top w:val="none" w:sz="0" w:space="0" w:color="auto"/>
        <w:left w:val="none" w:sz="0" w:space="0" w:color="auto"/>
        <w:bottom w:val="none" w:sz="0" w:space="0" w:color="auto"/>
        <w:right w:val="none" w:sz="0" w:space="0" w:color="auto"/>
      </w:divBdr>
    </w:div>
    <w:div w:id="949506501">
      <w:bodyDiv w:val="1"/>
      <w:marLeft w:val="0"/>
      <w:marRight w:val="0"/>
      <w:marTop w:val="0"/>
      <w:marBottom w:val="0"/>
      <w:divBdr>
        <w:top w:val="none" w:sz="0" w:space="0" w:color="auto"/>
        <w:left w:val="none" w:sz="0" w:space="0" w:color="auto"/>
        <w:bottom w:val="none" w:sz="0" w:space="0" w:color="auto"/>
        <w:right w:val="none" w:sz="0" w:space="0" w:color="auto"/>
      </w:divBdr>
    </w:div>
    <w:div w:id="952714180">
      <w:bodyDiv w:val="1"/>
      <w:marLeft w:val="0"/>
      <w:marRight w:val="0"/>
      <w:marTop w:val="0"/>
      <w:marBottom w:val="0"/>
      <w:divBdr>
        <w:top w:val="none" w:sz="0" w:space="0" w:color="auto"/>
        <w:left w:val="none" w:sz="0" w:space="0" w:color="auto"/>
        <w:bottom w:val="none" w:sz="0" w:space="0" w:color="auto"/>
        <w:right w:val="none" w:sz="0" w:space="0" w:color="auto"/>
      </w:divBdr>
    </w:div>
    <w:div w:id="957682860">
      <w:bodyDiv w:val="1"/>
      <w:marLeft w:val="0"/>
      <w:marRight w:val="0"/>
      <w:marTop w:val="0"/>
      <w:marBottom w:val="0"/>
      <w:divBdr>
        <w:top w:val="none" w:sz="0" w:space="0" w:color="auto"/>
        <w:left w:val="none" w:sz="0" w:space="0" w:color="auto"/>
        <w:bottom w:val="none" w:sz="0" w:space="0" w:color="auto"/>
        <w:right w:val="none" w:sz="0" w:space="0" w:color="auto"/>
      </w:divBdr>
    </w:div>
    <w:div w:id="965238786">
      <w:bodyDiv w:val="1"/>
      <w:marLeft w:val="0"/>
      <w:marRight w:val="0"/>
      <w:marTop w:val="0"/>
      <w:marBottom w:val="0"/>
      <w:divBdr>
        <w:top w:val="none" w:sz="0" w:space="0" w:color="auto"/>
        <w:left w:val="none" w:sz="0" w:space="0" w:color="auto"/>
        <w:bottom w:val="none" w:sz="0" w:space="0" w:color="auto"/>
        <w:right w:val="none" w:sz="0" w:space="0" w:color="auto"/>
      </w:divBdr>
    </w:div>
    <w:div w:id="995451376">
      <w:bodyDiv w:val="1"/>
      <w:marLeft w:val="0"/>
      <w:marRight w:val="0"/>
      <w:marTop w:val="0"/>
      <w:marBottom w:val="0"/>
      <w:divBdr>
        <w:top w:val="none" w:sz="0" w:space="0" w:color="auto"/>
        <w:left w:val="none" w:sz="0" w:space="0" w:color="auto"/>
        <w:bottom w:val="none" w:sz="0" w:space="0" w:color="auto"/>
        <w:right w:val="none" w:sz="0" w:space="0" w:color="auto"/>
      </w:divBdr>
    </w:div>
    <w:div w:id="1008602384">
      <w:bodyDiv w:val="1"/>
      <w:marLeft w:val="0"/>
      <w:marRight w:val="0"/>
      <w:marTop w:val="0"/>
      <w:marBottom w:val="0"/>
      <w:divBdr>
        <w:top w:val="none" w:sz="0" w:space="0" w:color="auto"/>
        <w:left w:val="none" w:sz="0" w:space="0" w:color="auto"/>
        <w:bottom w:val="none" w:sz="0" w:space="0" w:color="auto"/>
        <w:right w:val="none" w:sz="0" w:space="0" w:color="auto"/>
      </w:divBdr>
    </w:div>
    <w:div w:id="1012414816">
      <w:bodyDiv w:val="1"/>
      <w:marLeft w:val="0"/>
      <w:marRight w:val="0"/>
      <w:marTop w:val="0"/>
      <w:marBottom w:val="0"/>
      <w:divBdr>
        <w:top w:val="none" w:sz="0" w:space="0" w:color="auto"/>
        <w:left w:val="none" w:sz="0" w:space="0" w:color="auto"/>
        <w:bottom w:val="none" w:sz="0" w:space="0" w:color="auto"/>
        <w:right w:val="none" w:sz="0" w:space="0" w:color="auto"/>
      </w:divBdr>
    </w:div>
    <w:div w:id="1012803181">
      <w:bodyDiv w:val="1"/>
      <w:marLeft w:val="0"/>
      <w:marRight w:val="0"/>
      <w:marTop w:val="0"/>
      <w:marBottom w:val="0"/>
      <w:divBdr>
        <w:top w:val="none" w:sz="0" w:space="0" w:color="auto"/>
        <w:left w:val="none" w:sz="0" w:space="0" w:color="auto"/>
        <w:bottom w:val="none" w:sz="0" w:space="0" w:color="auto"/>
        <w:right w:val="none" w:sz="0" w:space="0" w:color="auto"/>
      </w:divBdr>
    </w:div>
    <w:div w:id="1038898310">
      <w:bodyDiv w:val="1"/>
      <w:marLeft w:val="0"/>
      <w:marRight w:val="0"/>
      <w:marTop w:val="0"/>
      <w:marBottom w:val="0"/>
      <w:divBdr>
        <w:top w:val="none" w:sz="0" w:space="0" w:color="auto"/>
        <w:left w:val="none" w:sz="0" w:space="0" w:color="auto"/>
        <w:bottom w:val="none" w:sz="0" w:space="0" w:color="auto"/>
        <w:right w:val="none" w:sz="0" w:space="0" w:color="auto"/>
      </w:divBdr>
    </w:div>
    <w:div w:id="1046180741">
      <w:bodyDiv w:val="1"/>
      <w:marLeft w:val="0"/>
      <w:marRight w:val="0"/>
      <w:marTop w:val="0"/>
      <w:marBottom w:val="0"/>
      <w:divBdr>
        <w:top w:val="none" w:sz="0" w:space="0" w:color="auto"/>
        <w:left w:val="none" w:sz="0" w:space="0" w:color="auto"/>
        <w:bottom w:val="none" w:sz="0" w:space="0" w:color="auto"/>
        <w:right w:val="none" w:sz="0" w:space="0" w:color="auto"/>
      </w:divBdr>
    </w:div>
    <w:div w:id="1068528985">
      <w:bodyDiv w:val="1"/>
      <w:marLeft w:val="0"/>
      <w:marRight w:val="0"/>
      <w:marTop w:val="0"/>
      <w:marBottom w:val="0"/>
      <w:divBdr>
        <w:top w:val="none" w:sz="0" w:space="0" w:color="auto"/>
        <w:left w:val="none" w:sz="0" w:space="0" w:color="auto"/>
        <w:bottom w:val="none" w:sz="0" w:space="0" w:color="auto"/>
        <w:right w:val="none" w:sz="0" w:space="0" w:color="auto"/>
      </w:divBdr>
    </w:div>
    <w:div w:id="1071273974">
      <w:bodyDiv w:val="1"/>
      <w:marLeft w:val="0"/>
      <w:marRight w:val="0"/>
      <w:marTop w:val="0"/>
      <w:marBottom w:val="0"/>
      <w:divBdr>
        <w:top w:val="none" w:sz="0" w:space="0" w:color="auto"/>
        <w:left w:val="none" w:sz="0" w:space="0" w:color="auto"/>
        <w:bottom w:val="none" w:sz="0" w:space="0" w:color="auto"/>
        <w:right w:val="none" w:sz="0" w:space="0" w:color="auto"/>
      </w:divBdr>
    </w:div>
    <w:div w:id="1074857101">
      <w:bodyDiv w:val="1"/>
      <w:marLeft w:val="0"/>
      <w:marRight w:val="0"/>
      <w:marTop w:val="0"/>
      <w:marBottom w:val="0"/>
      <w:divBdr>
        <w:top w:val="none" w:sz="0" w:space="0" w:color="auto"/>
        <w:left w:val="none" w:sz="0" w:space="0" w:color="auto"/>
        <w:bottom w:val="none" w:sz="0" w:space="0" w:color="auto"/>
        <w:right w:val="none" w:sz="0" w:space="0" w:color="auto"/>
      </w:divBdr>
    </w:div>
    <w:div w:id="1090541266">
      <w:bodyDiv w:val="1"/>
      <w:marLeft w:val="0"/>
      <w:marRight w:val="0"/>
      <w:marTop w:val="0"/>
      <w:marBottom w:val="0"/>
      <w:divBdr>
        <w:top w:val="none" w:sz="0" w:space="0" w:color="auto"/>
        <w:left w:val="none" w:sz="0" w:space="0" w:color="auto"/>
        <w:bottom w:val="none" w:sz="0" w:space="0" w:color="auto"/>
        <w:right w:val="none" w:sz="0" w:space="0" w:color="auto"/>
      </w:divBdr>
    </w:div>
    <w:div w:id="1095176673">
      <w:bodyDiv w:val="1"/>
      <w:marLeft w:val="0"/>
      <w:marRight w:val="0"/>
      <w:marTop w:val="0"/>
      <w:marBottom w:val="0"/>
      <w:divBdr>
        <w:top w:val="none" w:sz="0" w:space="0" w:color="auto"/>
        <w:left w:val="none" w:sz="0" w:space="0" w:color="auto"/>
        <w:bottom w:val="none" w:sz="0" w:space="0" w:color="auto"/>
        <w:right w:val="none" w:sz="0" w:space="0" w:color="auto"/>
      </w:divBdr>
    </w:div>
    <w:div w:id="1100565841">
      <w:bodyDiv w:val="1"/>
      <w:marLeft w:val="0"/>
      <w:marRight w:val="0"/>
      <w:marTop w:val="0"/>
      <w:marBottom w:val="0"/>
      <w:divBdr>
        <w:top w:val="none" w:sz="0" w:space="0" w:color="auto"/>
        <w:left w:val="none" w:sz="0" w:space="0" w:color="auto"/>
        <w:bottom w:val="none" w:sz="0" w:space="0" w:color="auto"/>
        <w:right w:val="none" w:sz="0" w:space="0" w:color="auto"/>
      </w:divBdr>
    </w:div>
    <w:div w:id="1100756067">
      <w:bodyDiv w:val="1"/>
      <w:marLeft w:val="0"/>
      <w:marRight w:val="0"/>
      <w:marTop w:val="0"/>
      <w:marBottom w:val="0"/>
      <w:divBdr>
        <w:top w:val="none" w:sz="0" w:space="0" w:color="auto"/>
        <w:left w:val="none" w:sz="0" w:space="0" w:color="auto"/>
        <w:bottom w:val="none" w:sz="0" w:space="0" w:color="auto"/>
        <w:right w:val="none" w:sz="0" w:space="0" w:color="auto"/>
      </w:divBdr>
    </w:div>
    <w:div w:id="1121876243">
      <w:bodyDiv w:val="1"/>
      <w:marLeft w:val="0"/>
      <w:marRight w:val="0"/>
      <w:marTop w:val="0"/>
      <w:marBottom w:val="0"/>
      <w:divBdr>
        <w:top w:val="none" w:sz="0" w:space="0" w:color="auto"/>
        <w:left w:val="none" w:sz="0" w:space="0" w:color="auto"/>
        <w:bottom w:val="none" w:sz="0" w:space="0" w:color="auto"/>
        <w:right w:val="none" w:sz="0" w:space="0" w:color="auto"/>
      </w:divBdr>
    </w:div>
    <w:div w:id="1122074541">
      <w:bodyDiv w:val="1"/>
      <w:marLeft w:val="0"/>
      <w:marRight w:val="0"/>
      <w:marTop w:val="0"/>
      <w:marBottom w:val="0"/>
      <w:divBdr>
        <w:top w:val="none" w:sz="0" w:space="0" w:color="auto"/>
        <w:left w:val="none" w:sz="0" w:space="0" w:color="auto"/>
        <w:bottom w:val="none" w:sz="0" w:space="0" w:color="auto"/>
        <w:right w:val="none" w:sz="0" w:space="0" w:color="auto"/>
      </w:divBdr>
    </w:div>
    <w:div w:id="1127163485">
      <w:bodyDiv w:val="1"/>
      <w:marLeft w:val="0"/>
      <w:marRight w:val="0"/>
      <w:marTop w:val="0"/>
      <w:marBottom w:val="0"/>
      <w:divBdr>
        <w:top w:val="none" w:sz="0" w:space="0" w:color="auto"/>
        <w:left w:val="none" w:sz="0" w:space="0" w:color="auto"/>
        <w:bottom w:val="none" w:sz="0" w:space="0" w:color="auto"/>
        <w:right w:val="none" w:sz="0" w:space="0" w:color="auto"/>
      </w:divBdr>
    </w:div>
    <w:div w:id="1154838094">
      <w:bodyDiv w:val="1"/>
      <w:marLeft w:val="0"/>
      <w:marRight w:val="0"/>
      <w:marTop w:val="0"/>
      <w:marBottom w:val="0"/>
      <w:divBdr>
        <w:top w:val="none" w:sz="0" w:space="0" w:color="auto"/>
        <w:left w:val="none" w:sz="0" w:space="0" w:color="auto"/>
        <w:bottom w:val="none" w:sz="0" w:space="0" w:color="auto"/>
        <w:right w:val="none" w:sz="0" w:space="0" w:color="auto"/>
      </w:divBdr>
    </w:div>
    <w:div w:id="1183590223">
      <w:bodyDiv w:val="1"/>
      <w:marLeft w:val="0"/>
      <w:marRight w:val="0"/>
      <w:marTop w:val="0"/>
      <w:marBottom w:val="0"/>
      <w:divBdr>
        <w:top w:val="none" w:sz="0" w:space="0" w:color="auto"/>
        <w:left w:val="none" w:sz="0" w:space="0" w:color="auto"/>
        <w:bottom w:val="none" w:sz="0" w:space="0" w:color="auto"/>
        <w:right w:val="none" w:sz="0" w:space="0" w:color="auto"/>
      </w:divBdr>
    </w:div>
    <w:div w:id="1216507763">
      <w:bodyDiv w:val="1"/>
      <w:marLeft w:val="0"/>
      <w:marRight w:val="0"/>
      <w:marTop w:val="0"/>
      <w:marBottom w:val="0"/>
      <w:divBdr>
        <w:top w:val="none" w:sz="0" w:space="0" w:color="auto"/>
        <w:left w:val="none" w:sz="0" w:space="0" w:color="auto"/>
        <w:bottom w:val="none" w:sz="0" w:space="0" w:color="auto"/>
        <w:right w:val="none" w:sz="0" w:space="0" w:color="auto"/>
      </w:divBdr>
    </w:div>
    <w:div w:id="1226799212">
      <w:bodyDiv w:val="1"/>
      <w:marLeft w:val="0"/>
      <w:marRight w:val="0"/>
      <w:marTop w:val="0"/>
      <w:marBottom w:val="0"/>
      <w:divBdr>
        <w:top w:val="none" w:sz="0" w:space="0" w:color="auto"/>
        <w:left w:val="none" w:sz="0" w:space="0" w:color="auto"/>
        <w:bottom w:val="none" w:sz="0" w:space="0" w:color="auto"/>
        <w:right w:val="none" w:sz="0" w:space="0" w:color="auto"/>
      </w:divBdr>
    </w:div>
    <w:div w:id="1241913953">
      <w:bodyDiv w:val="1"/>
      <w:marLeft w:val="0"/>
      <w:marRight w:val="0"/>
      <w:marTop w:val="0"/>
      <w:marBottom w:val="0"/>
      <w:divBdr>
        <w:top w:val="none" w:sz="0" w:space="0" w:color="auto"/>
        <w:left w:val="none" w:sz="0" w:space="0" w:color="auto"/>
        <w:bottom w:val="none" w:sz="0" w:space="0" w:color="auto"/>
        <w:right w:val="none" w:sz="0" w:space="0" w:color="auto"/>
      </w:divBdr>
    </w:div>
    <w:div w:id="1249922098">
      <w:bodyDiv w:val="1"/>
      <w:marLeft w:val="0"/>
      <w:marRight w:val="0"/>
      <w:marTop w:val="0"/>
      <w:marBottom w:val="0"/>
      <w:divBdr>
        <w:top w:val="none" w:sz="0" w:space="0" w:color="auto"/>
        <w:left w:val="none" w:sz="0" w:space="0" w:color="auto"/>
        <w:bottom w:val="none" w:sz="0" w:space="0" w:color="auto"/>
        <w:right w:val="none" w:sz="0" w:space="0" w:color="auto"/>
      </w:divBdr>
    </w:div>
    <w:div w:id="1296833853">
      <w:bodyDiv w:val="1"/>
      <w:marLeft w:val="0"/>
      <w:marRight w:val="0"/>
      <w:marTop w:val="0"/>
      <w:marBottom w:val="0"/>
      <w:divBdr>
        <w:top w:val="none" w:sz="0" w:space="0" w:color="auto"/>
        <w:left w:val="none" w:sz="0" w:space="0" w:color="auto"/>
        <w:bottom w:val="none" w:sz="0" w:space="0" w:color="auto"/>
        <w:right w:val="none" w:sz="0" w:space="0" w:color="auto"/>
      </w:divBdr>
    </w:div>
    <w:div w:id="1317303730">
      <w:bodyDiv w:val="1"/>
      <w:marLeft w:val="0"/>
      <w:marRight w:val="0"/>
      <w:marTop w:val="0"/>
      <w:marBottom w:val="0"/>
      <w:divBdr>
        <w:top w:val="none" w:sz="0" w:space="0" w:color="auto"/>
        <w:left w:val="none" w:sz="0" w:space="0" w:color="auto"/>
        <w:bottom w:val="none" w:sz="0" w:space="0" w:color="auto"/>
        <w:right w:val="none" w:sz="0" w:space="0" w:color="auto"/>
      </w:divBdr>
    </w:div>
    <w:div w:id="1327435657">
      <w:bodyDiv w:val="1"/>
      <w:marLeft w:val="0"/>
      <w:marRight w:val="0"/>
      <w:marTop w:val="0"/>
      <w:marBottom w:val="0"/>
      <w:divBdr>
        <w:top w:val="none" w:sz="0" w:space="0" w:color="auto"/>
        <w:left w:val="none" w:sz="0" w:space="0" w:color="auto"/>
        <w:bottom w:val="none" w:sz="0" w:space="0" w:color="auto"/>
        <w:right w:val="none" w:sz="0" w:space="0" w:color="auto"/>
      </w:divBdr>
    </w:div>
    <w:div w:id="1361904701">
      <w:bodyDiv w:val="1"/>
      <w:marLeft w:val="0"/>
      <w:marRight w:val="0"/>
      <w:marTop w:val="0"/>
      <w:marBottom w:val="0"/>
      <w:divBdr>
        <w:top w:val="none" w:sz="0" w:space="0" w:color="auto"/>
        <w:left w:val="none" w:sz="0" w:space="0" w:color="auto"/>
        <w:bottom w:val="none" w:sz="0" w:space="0" w:color="auto"/>
        <w:right w:val="none" w:sz="0" w:space="0" w:color="auto"/>
      </w:divBdr>
    </w:div>
    <w:div w:id="1377705776">
      <w:bodyDiv w:val="1"/>
      <w:marLeft w:val="0"/>
      <w:marRight w:val="0"/>
      <w:marTop w:val="0"/>
      <w:marBottom w:val="0"/>
      <w:divBdr>
        <w:top w:val="none" w:sz="0" w:space="0" w:color="auto"/>
        <w:left w:val="none" w:sz="0" w:space="0" w:color="auto"/>
        <w:bottom w:val="none" w:sz="0" w:space="0" w:color="auto"/>
        <w:right w:val="none" w:sz="0" w:space="0" w:color="auto"/>
      </w:divBdr>
    </w:div>
    <w:div w:id="1378506934">
      <w:bodyDiv w:val="1"/>
      <w:marLeft w:val="0"/>
      <w:marRight w:val="0"/>
      <w:marTop w:val="0"/>
      <w:marBottom w:val="0"/>
      <w:divBdr>
        <w:top w:val="none" w:sz="0" w:space="0" w:color="auto"/>
        <w:left w:val="none" w:sz="0" w:space="0" w:color="auto"/>
        <w:bottom w:val="none" w:sz="0" w:space="0" w:color="auto"/>
        <w:right w:val="none" w:sz="0" w:space="0" w:color="auto"/>
      </w:divBdr>
    </w:div>
    <w:div w:id="1414742792">
      <w:bodyDiv w:val="1"/>
      <w:marLeft w:val="0"/>
      <w:marRight w:val="0"/>
      <w:marTop w:val="0"/>
      <w:marBottom w:val="0"/>
      <w:divBdr>
        <w:top w:val="none" w:sz="0" w:space="0" w:color="auto"/>
        <w:left w:val="none" w:sz="0" w:space="0" w:color="auto"/>
        <w:bottom w:val="none" w:sz="0" w:space="0" w:color="auto"/>
        <w:right w:val="none" w:sz="0" w:space="0" w:color="auto"/>
      </w:divBdr>
    </w:div>
    <w:div w:id="1418020375">
      <w:bodyDiv w:val="1"/>
      <w:marLeft w:val="0"/>
      <w:marRight w:val="0"/>
      <w:marTop w:val="0"/>
      <w:marBottom w:val="0"/>
      <w:divBdr>
        <w:top w:val="none" w:sz="0" w:space="0" w:color="auto"/>
        <w:left w:val="none" w:sz="0" w:space="0" w:color="auto"/>
        <w:bottom w:val="none" w:sz="0" w:space="0" w:color="auto"/>
        <w:right w:val="none" w:sz="0" w:space="0" w:color="auto"/>
      </w:divBdr>
    </w:div>
    <w:div w:id="1439330478">
      <w:bodyDiv w:val="1"/>
      <w:marLeft w:val="0"/>
      <w:marRight w:val="0"/>
      <w:marTop w:val="0"/>
      <w:marBottom w:val="0"/>
      <w:divBdr>
        <w:top w:val="none" w:sz="0" w:space="0" w:color="auto"/>
        <w:left w:val="none" w:sz="0" w:space="0" w:color="auto"/>
        <w:bottom w:val="none" w:sz="0" w:space="0" w:color="auto"/>
        <w:right w:val="none" w:sz="0" w:space="0" w:color="auto"/>
      </w:divBdr>
    </w:div>
    <w:div w:id="1448768608">
      <w:bodyDiv w:val="1"/>
      <w:marLeft w:val="0"/>
      <w:marRight w:val="0"/>
      <w:marTop w:val="0"/>
      <w:marBottom w:val="0"/>
      <w:divBdr>
        <w:top w:val="none" w:sz="0" w:space="0" w:color="auto"/>
        <w:left w:val="none" w:sz="0" w:space="0" w:color="auto"/>
        <w:bottom w:val="none" w:sz="0" w:space="0" w:color="auto"/>
        <w:right w:val="none" w:sz="0" w:space="0" w:color="auto"/>
      </w:divBdr>
    </w:div>
    <w:div w:id="1449272210">
      <w:bodyDiv w:val="1"/>
      <w:marLeft w:val="0"/>
      <w:marRight w:val="0"/>
      <w:marTop w:val="0"/>
      <w:marBottom w:val="0"/>
      <w:divBdr>
        <w:top w:val="none" w:sz="0" w:space="0" w:color="auto"/>
        <w:left w:val="none" w:sz="0" w:space="0" w:color="auto"/>
        <w:bottom w:val="none" w:sz="0" w:space="0" w:color="auto"/>
        <w:right w:val="none" w:sz="0" w:space="0" w:color="auto"/>
      </w:divBdr>
    </w:div>
    <w:div w:id="1471047508">
      <w:bodyDiv w:val="1"/>
      <w:marLeft w:val="0"/>
      <w:marRight w:val="0"/>
      <w:marTop w:val="0"/>
      <w:marBottom w:val="0"/>
      <w:divBdr>
        <w:top w:val="none" w:sz="0" w:space="0" w:color="auto"/>
        <w:left w:val="none" w:sz="0" w:space="0" w:color="auto"/>
        <w:bottom w:val="none" w:sz="0" w:space="0" w:color="auto"/>
        <w:right w:val="none" w:sz="0" w:space="0" w:color="auto"/>
      </w:divBdr>
    </w:div>
    <w:div w:id="1480459128">
      <w:bodyDiv w:val="1"/>
      <w:marLeft w:val="0"/>
      <w:marRight w:val="0"/>
      <w:marTop w:val="0"/>
      <w:marBottom w:val="0"/>
      <w:divBdr>
        <w:top w:val="none" w:sz="0" w:space="0" w:color="auto"/>
        <w:left w:val="none" w:sz="0" w:space="0" w:color="auto"/>
        <w:bottom w:val="none" w:sz="0" w:space="0" w:color="auto"/>
        <w:right w:val="none" w:sz="0" w:space="0" w:color="auto"/>
      </w:divBdr>
    </w:div>
    <w:div w:id="1485664438">
      <w:bodyDiv w:val="1"/>
      <w:marLeft w:val="0"/>
      <w:marRight w:val="0"/>
      <w:marTop w:val="0"/>
      <w:marBottom w:val="0"/>
      <w:divBdr>
        <w:top w:val="none" w:sz="0" w:space="0" w:color="auto"/>
        <w:left w:val="none" w:sz="0" w:space="0" w:color="auto"/>
        <w:bottom w:val="none" w:sz="0" w:space="0" w:color="auto"/>
        <w:right w:val="none" w:sz="0" w:space="0" w:color="auto"/>
      </w:divBdr>
    </w:div>
    <w:div w:id="1502358524">
      <w:bodyDiv w:val="1"/>
      <w:marLeft w:val="0"/>
      <w:marRight w:val="0"/>
      <w:marTop w:val="0"/>
      <w:marBottom w:val="0"/>
      <w:divBdr>
        <w:top w:val="none" w:sz="0" w:space="0" w:color="auto"/>
        <w:left w:val="none" w:sz="0" w:space="0" w:color="auto"/>
        <w:bottom w:val="none" w:sz="0" w:space="0" w:color="auto"/>
        <w:right w:val="none" w:sz="0" w:space="0" w:color="auto"/>
      </w:divBdr>
    </w:div>
    <w:div w:id="1510949341">
      <w:bodyDiv w:val="1"/>
      <w:marLeft w:val="0"/>
      <w:marRight w:val="0"/>
      <w:marTop w:val="0"/>
      <w:marBottom w:val="0"/>
      <w:divBdr>
        <w:top w:val="none" w:sz="0" w:space="0" w:color="auto"/>
        <w:left w:val="none" w:sz="0" w:space="0" w:color="auto"/>
        <w:bottom w:val="none" w:sz="0" w:space="0" w:color="auto"/>
        <w:right w:val="none" w:sz="0" w:space="0" w:color="auto"/>
      </w:divBdr>
    </w:div>
    <w:div w:id="1536456395">
      <w:bodyDiv w:val="1"/>
      <w:marLeft w:val="0"/>
      <w:marRight w:val="0"/>
      <w:marTop w:val="0"/>
      <w:marBottom w:val="0"/>
      <w:divBdr>
        <w:top w:val="none" w:sz="0" w:space="0" w:color="auto"/>
        <w:left w:val="none" w:sz="0" w:space="0" w:color="auto"/>
        <w:bottom w:val="none" w:sz="0" w:space="0" w:color="auto"/>
        <w:right w:val="none" w:sz="0" w:space="0" w:color="auto"/>
      </w:divBdr>
    </w:div>
    <w:div w:id="1539319116">
      <w:bodyDiv w:val="1"/>
      <w:marLeft w:val="0"/>
      <w:marRight w:val="0"/>
      <w:marTop w:val="0"/>
      <w:marBottom w:val="0"/>
      <w:divBdr>
        <w:top w:val="none" w:sz="0" w:space="0" w:color="auto"/>
        <w:left w:val="none" w:sz="0" w:space="0" w:color="auto"/>
        <w:bottom w:val="none" w:sz="0" w:space="0" w:color="auto"/>
        <w:right w:val="none" w:sz="0" w:space="0" w:color="auto"/>
      </w:divBdr>
    </w:div>
    <w:div w:id="1541822884">
      <w:bodyDiv w:val="1"/>
      <w:marLeft w:val="0"/>
      <w:marRight w:val="0"/>
      <w:marTop w:val="0"/>
      <w:marBottom w:val="0"/>
      <w:divBdr>
        <w:top w:val="none" w:sz="0" w:space="0" w:color="auto"/>
        <w:left w:val="none" w:sz="0" w:space="0" w:color="auto"/>
        <w:bottom w:val="none" w:sz="0" w:space="0" w:color="auto"/>
        <w:right w:val="none" w:sz="0" w:space="0" w:color="auto"/>
      </w:divBdr>
    </w:div>
    <w:div w:id="1553468794">
      <w:bodyDiv w:val="1"/>
      <w:marLeft w:val="0"/>
      <w:marRight w:val="0"/>
      <w:marTop w:val="0"/>
      <w:marBottom w:val="0"/>
      <w:divBdr>
        <w:top w:val="none" w:sz="0" w:space="0" w:color="auto"/>
        <w:left w:val="none" w:sz="0" w:space="0" w:color="auto"/>
        <w:bottom w:val="none" w:sz="0" w:space="0" w:color="auto"/>
        <w:right w:val="none" w:sz="0" w:space="0" w:color="auto"/>
      </w:divBdr>
    </w:div>
    <w:div w:id="1602451580">
      <w:bodyDiv w:val="1"/>
      <w:marLeft w:val="0"/>
      <w:marRight w:val="0"/>
      <w:marTop w:val="0"/>
      <w:marBottom w:val="0"/>
      <w:divBdr>
        <w:top w:val="none" w:sz="0" w:space="0" w:color="auto"/>
        <w:left w:val="none" w:sz="0" w:space="0" w:color="auto"/>
        <w:bottom w:val="none" w:sz="0" w:space="0" w:color="auto"/>
        <w:right w:val="none" w:sz="0" w:space="0" w:color="auto"/>
      </w:divBdr>
    </w:div>
    <w:div w:id="1607612732">
      <w:bodyDiv w:val="1"/>
      <w:marLeft w:val="0"/>
      <w:marRight w:val="0"/>
      <w:marTop w:val="0"/>
      <w:marBottom w:val="0"/>
      <w:divBdr>
        <w:top w:val="none" w:sz="0" w:space="0" w:color="auto"/>
        <w:left w:val="none" w:sz="0" w:space="0" w:color="auto"/>
        <w:bottom w:val="none" w:sz="0" w:space="0" w:color="auto"/>
        <w:right w:val="none" w:sz="0" w:space="0" w:color="auto"/>
      </w:divBdr>
    </w:div>
    <w:div w:id="1613050507">
      <w:bodyDiv w:val="1"/>
      <w:marLeft w:val="0"/>
      <w:marRight w:val="0"/>
      <w:marTop w:val="0"/>
      <w:marBottom w:val="0"/>
      <w:divBdr>
        <w:top w:val="none" w:sz="0" w:space="0" w:color="auto"/>
        <w:left w:val="none" w:sz="0" w:space="0" w:color="auto"/>
        <w:bottom w:val="none" w:sz="0" w:space="0" w:color="auto"/>
        <w:right w:val="none" w:sz="0" w:space="0" w:color="auto"/>
      </w:divBdr>
    </w:div>
    <w:div w:id="1615092884">
      <w:bodyDiv w:val="1"/>
      <w:marLeft w:val="0"/>
      <w:marRight w:val="0"/>
      <w:marTop w:val="0"/>
      <w:marBottom w:val="0"/>
      <w:divBdr>
        <w:top w:val="none" w:sz="0" w:space="0" w:color="auto"/>
        <w:left w:val="none" w:sz="0" w:space="0" w:color="auto"/>
        <w:bottom w:val="none" w:sz="0" w:space="0" w:color="auto"/>
        <w:right w:val="none" w:sz="0" w:space="0" w:color="auto"/>
      </w:divBdr>
    </w:div>
    <w:div w:id="1641694016">
      <w:bodyDiv w:val="1"/>
      <w:marLeft w:val="0"/>
      <w:marRight w:val="0"/>
      <w:marTop w:val="0"/>
      <w:marBottom w:val="0"/>
      <w:divBdr>
        <w:top w:val="none" w:sz="0" w:space="0" w:color="auto"/>
        <w:left w:val="none" w:sz="0" w:space="0" w:color="auto"/>
        <w:bottom w:val="none" w:sz="0" w:space="0" w:color="auto"/>
        <w:right w:val="none" w:sz="0" w:space="0" w:color="auto"/>
      </w:divBdr>
    </w:div>
    <w:div w:id="1652439611">
      <w:bodyDiv w:val="1"/>
      <w:marLeft w:val="0"/>
      <w:marRight w:val="0"/>
      <w:marTop w:val="0"/>
      <w:marBottom w:val="0"/>
      <w:divBdr>
        <w:top w:val="none" w:sz="0" w:space="0" w:color="auto"/>
        <w:left w:val="none" w:sz="0" w:space="0" w:color="auto"/>
        <w:bottom w:val="none" w:sz="0" w:space="0" w:color="auto"/>
        <w:right w:val="none" w:sz="0" w:space="0" w:color="auto"/>
      </w:divBdr>
    </w:div>
    <w:div w:id="1657686361">
      <w:bodyDiv w:val="1"/>
      <w:marLeft w:val="0"/>
      <w:marRight w:val="0"/>
      <w:marTop w:val="0"/>
      <w:marBottom w:val="0"/>
      <w:divBdr>
        <w:top w:val="none" w:sz="0" w:space="0" w:color="auto"/>
        <w:left w:val="none" w:sz="0" w:space="0" w:color="auto"/>
        <w:bottom w:val="none" w:sz="0" w:space="0" w:color="auto"/>
        <w:right w:val="none" w:sz="0" w:space="0" w:color="auto"/>
      </w:divBdr>
    </w:div>
    <w:div w:id="1659765754">
      <w:bodyDiv w:val="1"/>
      <w:marLeft w:val="0"/>
      <w:marRight w:val="0"/>
      <w:marTop w:val="0"/>
      <w:marBottom w:val="0"/>
      <w:divBdr>
        <w:top w:val="none" w:sz="0" w:space="0" w:color="auto"/>
        <w:left w:val="none" w:sz="0" w:space="0" w:color="auto"/>
        <w:bottom w:val="none" w:sz="0" w:space="0" w:color="auto"/>
        <w:right w:val="none" w:sz="0" w:space="0" w:color="auto"/>
      </w:divBdr>
    </w:div>
    <w:div w:id="1694110355">
      <w:bodyDiv w:val="1"/>
      <w:marLeft w:val="0"/>
      <w:marRight w:val="0"/>
      <w:marTop w:val="0"/>
      <w:marBottom w:val="0"/>
      <w:divBdr>
        <w:top w:val="none" w:sz="0" w:space="0" w:color="auto"/>
        <w:left w:val="none" w:sz="0" w:space="0" w:color="auto"/>
        <w:bottom w:val="none" w:sz="0" w:space="0" w:color="auto"/>
        <w:right w:val="none" w:sz="0" w:space="0" w:color="auto"/>
      </w:divBdr>
    </w:div>
    <w:div w:id="1733767809">
      <w:bodyDiv w:val="1"/>
      <w:marLeft w:val="0"/>
      <w:marRight w:val="0"/>
      <w:marTop w:val="0"/>
      <w:marBottom w:val="0"/>
      <w:divBdr>
        <w:top w:val="none" w:sz="0" w:space="0" w:color="auto"/>
        <w:left w:val="none" w:sz="0" w:space="0" w:color="auto"/>
        <w:bottom w:val="none" w:sz="0" w:space="0" w:color="auto"/>
        <w:right w:val="none" w:sz="0" w:space="0" w:color="auto"/>
      </w:divBdr>
    </w:div>
    <w:div w:id="1739209163">
      <w:bodyDiv w:val="1"/>
      <w:marLeft w:val="0"/>
      <w:marRight w:val="0"/>
      <w:marTop w:val="0"/>
      <w:marBottom w:val="0"/>
      <w:divBdr>
        <w:top w:val="none" w:sz="0" w:space="0" w:color="auto"/>
        <w:left w:val="none" w:sz="0" w:space="0" w:color="auto"/>
        <w:bottom w:val="none" w:sz="0" w:space="0" w:color="auto"/>
        <w:right w:val="none" w:sz="0" w:space="0" w:color="auto"/>
      </w:divBdr>
    </w:div>
    <w:div w:id="1741711764">
      <w:bodyDiv w:val="1"/>
      <w:marLeft w:val="0"/>
      <w:marRight w:val="0"/>
      <w:marTop w:val="0"/>
      <w:marBottom w:val="0"/>
      <w:divBdr>
        <w:top w:val="none" w:sz="0" w:space="0" w:color="auto"/>
        <w:left w:val="none" w:sz="0" w:space="0" w:color="auto"/>
        <w:bottom w:val="none" w:sz="0" w:space="0" w:color="auto"/>
        <w:right w:val="none" w:sz="0" w:space="0" w:color="auto"/>
      </w:divBdr>
    </w:div>
    <w:div w:id="1794590334">
      <w:bodyDiv w:val="1"/>
      <w:marLeft w:val="0"/>
      <w:marRight w:val="0"/>
      <w:marTop w:val="0"/>
      <w:marBottom w:val="0"/>
      <w:divBdr>
        <w:top w:val="none" w:sz="0" w:space="0" w:color="auto"/>
        <w:left w:val="none" w:sz="0" w:space="0" w:color="auto"/>
        <w:bottom w:val="none" w:sz="0" w:space="0" w:color="auto"/>
        <w:right w:val="none" w:sz="0" w:space="0" w:color="auto"/>
      </w:divBdr>
    </w:div>
    <w:div w:id="1801873365">
      <w:bodyDiv w:val="1"/>
      <w:marLeft w:val="0"/>
      <w:marRight w:val="0"/>
      <w:marTop w:val="0"/>
      <w:marBottom w:val="0"/>
      <w:divBdr>
        <w:top w:val="none" w:sz="0" w:space="0" w:color="auto"/>
        <w:left w:val="none" w:sz="0" w:space="0" w:color="auto"/>
        <w:bottom w:val="none" w:sz="0" w:space="0" w:color="auto"/>
        <w:right w:val="none" w:sz="0" w:space="0" w:color="auto"/>
      </w:divBdr>
    </w:div>
    <w:div w:id="1803577747">
      <w:bodyDiv w:val="1"/>
      <w:marLeft w:val="0"/>
      <w:marRight w:val="0"/>
      <w:marTop w:val="0"/>
      <w:marBottom w:val="0"/>
      <w:divBdr>
        <w:top w:val="none" w:sz="0" w:space="0" w:color="auto"/>
        <w:left w:val="none" w:sz="0" w:space="0" w:color="auto"/>
        <w:bottom w:val="none" w:sz="0" w:space="0" w:color="auto"/>
        <w:right w:val="none" w:sz="0" w:space="0" w:color="auto"/>
      </w:divBdr>
    </w:div>
    <w:div w:id="1809587606">
      <w:bodyDiv w:val="1"/>
      <w:marLeft w:val="0"/>
      <w:marRight w:val="0"/>
      <w:marTop w:val="0"/>
      <w:marBottom w:val="0"/>
      <w:divBdr>
        <w:top w:val="none" w:sz="0" w:space="0" w:color="auto"/>
        <w:left w:val="none" w:sz="0" w:space="0" w:color="auto"/>
        <w:bottom w:val="none" w:sz="0" w:space="0" w:color="auto"/>
        <w:right w:val="none" w:sz="0" w:space="0" w:color="auto"/>
      </w:divBdr>
    </w:div>
    <w:div w:id="1857114475">
      <w:bodyDiv w:val="1"/>
      <w:marLeft w:val="0"/>
      <w:marRight w:val="0"/>
      <w:marTop w:val="0"/>
      <w:marBottom w:val="0"/>
      <w:divBdr>
        <w:top w:val="none" w:sz="0" w:space="0" w:color="auto"/>
        <w:left w:val="none" w:sz="0" w:space="0" w:color="auto"/>
        <w:bottom w:val="none" w:sz="0" w:space="0" w:color="auto"/>
        <w:right w:val="none" w:sz="0" w:space="0" w:color="auto"/>
      </w:divBdr>
    </w:div>
    <w:div w:id="1883009397">
      <w:bodyDiv w:val="1"/>
      <w:marLeft w:val="0"/>
      <w:marRight w:val="0"/>
      <w:marTop w:val="0"/>
      <w:marBottom w:val="0"/>
      <w:divBdr>
        <w:top w:val="none" w:sz="0" w:space="0" w:color="auto"/>
        <w:left w:val="none" w:sz="0" w:space="0" w:color="auto"/>
        <w:bottom w:val="none" w:sz="0" w:space="0" w:color="auto"/>
        <w:right w:val="none" w:sz="0" w:space="0" w:color="auto"/>
      </w:divBdr>
    </w:div>
    <w:div w:id="1884902611">
      <w:bodyDiv w:val="1"/>
      <w:marLeft w:val="0"/>
      <w:marRight w:val="0"/>
      <w:marTop w:val="0"/>
      <w:marBottom w:val="0"/>
      <w:divBdr>
        <w:top w:val="none" w:sz="0" w:space="0" w:color="auto"/>
        <w:left w:val="none" w:sz="0" w:space="0" w:color="auto"/>
        <w:bottom w:val="none" w:sz="0" w:space="0" w:color="auto"/>
        <w:right w:val="none" w:sz="0" w:space="0" w:color="auto"/>
      </w:divBdr>
    </w:div>
    <w:div w:id="1895852279">
      <w:bodyDiv w:val="1"/>
      <w:marLeft w:val="0"/>
      <w:marRight w:val="0"/>
      <w:marTop w:val="0"/>
      <w:marBottom w:val="0"/>
      <w:divBdr>
        <w:top w:val="none" w:sz="0" w:space="0" w:color="auto"/>
        <w:left w:val="none" w:sz="0" w:space="0" w:color="auto"/>
        <w:bottom w:val="none" w:sz="0" w:space="0" w:color="auto"/>
        <w:right w:val="none" w:sz="0" w:space="0" w:color="auto"/>
      </w:divBdr>
    </w:div>
    <w:div w:id="1906069000">
      <w:bodyDiv w:val="1"/>
      <w:marLeft w:val="0"/>
      <w:marRight w:val="0"/>
      <w:marTop w:val="0"/>
      <w:marBottom w:val="0"/>
      <w:divBdr>
        <w:top w:val="none" w:sz="0" w:space="0" w:color="auto"/>
        <w:left w:val="none" w:sz="0" w:space="0" w:color="auto"/>
        <w:bottom w:val="none" w:sz="0" w:space="0" w:color="auto"/>
        <w:right w:val="none" w:sz="0" w:space="0" w:color="auto"/>
      </w:divBdr>
    </w:div>
    <w:div w:id="1942183572">
      <w:bodyDiv w:val="1"/>
      <w:marLeft w:val="0"/>
      <w:marRight w:val="0"/>
      <w:marTop w:val="0"/>
      <w:marBottom w:val="0"/>
      <w:divBdr>
        <w:top w:val="none" w:sz="0" w:space="0" w:color="auto"/>
        <w:left w:val="none" w:sz="0" w:space="0" w:color="auto"/>
        <w:bottom w:val="none" w:sz="0" w:space="0" w:color="auto"/>
        <w:right w:val="none" w:sz="0" w:space="0" w:color="auto"/>
      </w:divBdr>
    </w:div>
    <w:div w:id="1951818465">
      <w:bodyDiv w:val="1"/>
      <w:marLeft w:val="0"/>
      <w:marRight w:val="0"/>
      <w:marTop w:val="0"/>
      <w:marBottom w:val="0"/>
      <w:divBdr>
        <w:top w:val="none" w:sz="0" w:space="0" w:color="auto"/>
        <w:left w:val="none" w:sz="0" w:space="0" w:color="auto"/>
        <w:bottom w:val="none" w:sz="0" w:space="0" w:color="auto"/>
        <w:right w:val="none" w:sz="0" w:space="0" w:color="auto"/>
      </w:divBdr>
    </w:div>
    <w:div w:id="1957709374">
      <w:bodyDiv w:val="1"/>
      <w:marLeft w:val="0"/>
      <w:marRight w:val="0"/>
      <w:marTop w:val="0"/>
      <w:marBottom w:val="0"/>
      <w:divBdr>
        <w:top w:val="none" w:sz="0" w:space="0" w:color="auto"/>
        <w:left w:val="none" w:sz="0" w:space="0" w:color="auto"/>
        <w:bottom w:val="none" w:sz="0" w:space="0" w:color="auto"/>
        <w:right w:val="none" w:sz="0" w:space="0" w:color="auto"/>
      </w:divBdr>
    </w:div>
    <w:div w:id="1987393419">
      <w:bodyDiv w:val="1"/>
      <w:marLeft w:val="0"/>
      <w:marRight w:val="0"/>
      <w:marTop w:val="0"/>
      <w:marBottom w:val="0"/>
      <w:divBdr>
        <w:top w:val="none" w:sz="0" w:space="0" w:color="auto"/>
        <w:left w:val="none" w:sz="0" w:space="0" w:color="auto"/>
        <w:bottom w:val="none" w:sz="0" w:space="0" w:color="auto"/>
        <w:right w:val="none" w:sz="0" w:space="0" w:color="auto"/>
      </w:divBdr>
    </w:div>
    <w:div w:id="1997493853">
      <w:bodyDiv w:val="1"/>
      <w:marLeft w:val="0"/>
      <w:marRight w:val="0"/>
      <w:marTop w:val="0"/>
      <w:marBottom w:val="0"/>
      <w:divBdr>
        <w:top w:val="none" w:sz="0" w:space="0" w:color="auto"/>
        <w:left w:val="none" w:sz="0" w:space="0" w:color="auto"/>
        <w:bottom w:val="none" w:sz="0" w:space="0" w:color="auto"/>
        <w:right w:val="none" w:sz="0" w:space="0" w:color="auto"/>
      </w:divBdr>
    </w:div>
    <w:div w:id="2002351349">
      <w:bodyDiv w:val="1"/>
      <w:marLeft w:val="0"/>
      <w:marRight w:val="0"/>
      <w:marTop w:val="0"/>
      <w:marBottom w:val="0"/>
      <w:divBdr>
        <w:top w:val="none" w:sz="0" w:space="0" w:color="auto"/>
        <w:left w:val="none" w:sz="0" w:space="0" w:color="auto"/>
        <w:bottom w:val="none" w:sz="0" w:space="0" w:color="auto"/>
        <w:right w:val="none" w:sz="0" w:space="0" w:color="auto"/>
      </w:divBdr>
    </w:div>
    <w:div w:id="2053069726">
      <w:bodyDiv w:val="1"/>
      <w:marLeft w:val="0"/>
      <w:marRight w:val="0"/>
      <w:marTop w:val="0"/>
      <w:marBottom w:val="0"/>
      <w:divBdr>
        <w:top w:val="none" w:sz="0" w:space="0" w:color="auto"/>
        <w:left w:val="none" w:sz="0" w:space="0" w:color="auto"/>
        <w:bottom w:val="none" w:sz="0" w:space="0" w:color="auto"/>
        <w:right w:val="none" w:sz="0" w:space="0" w:color="auto"/>
      </w:divBdr>
    </w:div>
    <w:div w:id="2062364165">
      <w:bodyDiv w:val="1"/>
      <w:marLeft w:val="0"/>
      <w:marRight w:val="0"/>
      <w:marTop w:val="0"/>
      <w:marBottom w:val="0"/>
      <w:divBdr>
        <w:top w:val="none" w:sz="0" w:space="0" w:color="auto"/>
        <w:left w:val="none" w:sz="0" w:space="0" w:color="auto"/>
        <w:bottom w:val="none" w:sz="0" w:space="0" w:color="auto"/>
        <w:right w:val="none" w:sz="0" w:space="0" w:color="auto"/>
      </w:divBdr>
    </w:div>
    <w:div w:id="2098205288">
      <w:bodyDiv w:val="1"/>
      <w:marLeft w:val="0"/>
      <w:marRight w:val="0"/>
      <w:marTop w:val="0"/>
      <w:marBottom w:val="0"/>
      <w:divBdr>
        <w:top w:val="none" w:sz="0" w:space="0" w:color="auto"/>
        <w:left w:val="none" w:sz="0" w:space="0" w:color="auto"/>
        <w:bottom w:val="none" w:sz="0" w:space="0" w:color="auto"/>
        <w:right w:val="none" w:sz="0" w:space="0" w:color="auto"/>
      </w:divBdr>
    </w:div>
    <w:div w:id="2099668481">
      <w:bodyDiv w:val="1"/>
      <w:marLeft w:val="0"/>
      <w:marRight w:val="0"/>
      <w:marTop w:val="0"/>
      <w:marBottom w:val="0"/>
      <w:divBdr>
        <w:top w:val="none" w:sz="0" w:space="0" w:color="auto"/>
        <w:left w:val="none" w:sz="0" w:space="0" w:color="auto"/>
        <w:bottom w:val="none" w:sz="0" w:space="0" w:color="auto"/>
        <w:right w:val="none" w:sz="0" w:space="0" w:color="auto"/>
      </w:divBdr>
    </w:div>
    <w:div w:id="2102137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1007/978-3-319-51686-8" TargetMode="External"/><Relationship Id="rId21" Type="http://schemas.openxmlformats.org/officeDocument/2006/relationships/hyperlink" Target="https://link.springer.com/book/10.1007/978-981-10-5708-3" TargetMode="External"/><Relationship Id="rId42" Type="http://schemas.openxmlformats.org/officeDocument/2006/relationships/hyperlink" Target="http://digilib.k.utb.cz/handle/10563/26214" TargetMode="External"/><Relationship Id="rId47" Type="http://schemas.openxmlformats.org/officeDocument/2006/relationships/hyperlink" Target="http://www.zakonyprolidi.cz" TargetMode="External"/><Relationship Id="rId63" Type="http://schemas.openxmlformats.org/officeDocument/2006/relationships/hyperlink" Target="https://doi.org/10.3390/ijms24021250" TargetMode="External"/><Relationship Id="rId68" Type="http://schemas.openxmlformats.org/officeDocument/2006/relationships/hyperlink" Target="https://www.isvavai.cz/cep?s=jednoduche-vyhledavani&amp;ss=detail&amp;n=0&amp;h=QK1920190" TargetMode="External"/><Relationship Id="rId16" Type="http://schemas.openxmlformats.org/officeDocument/2006/relationships/hyperlink" Target="https://digilib.k.utb.cz" TargetMode="External"/><Relationship Id="rId11" Type="http://schemas.openxmlformats.org/officeDocument/2006/relationships/hyperlink" Target="http://akreditace.ft.utb.cz/mgr_pbam/" TargetMode="External"/><Relationship Id="rId32" Type="http://schemas.openxmlformats.org/officeDocument/2006/relationships/hyperlink" Target="https://app.knovel.com/hotlink/toc/id:kpBWTPMD04/biological-wastewater/biological-wastewater" TargetMode="External"/><Relationship Id="rId37" Type="http://schemas.openxmlformats.org/officeDocument/2006/relationships/hyperlink" Target="http://www.psp.cz/sqw/hp.sqw?k=2060" TargetMode="External"/><Relationship Id="rId53" Type="http://schemas.openxmlformats.org/officeDocument/2006/relationships/hyperlink" Target="https://doi.org/10.3390/su132312992" TargetMode="External"/><Relationship Id="rId58" Type="http://schemas.openxmlformats.org/officeDocument/2006/relationships/hyperlink" Target="https://doi.org/10.55251/jmbfs.5975" TargetMode="External"/><Relationship Id="rId74" Type="http://schemas.openxmlformats.org/officeDocument/2006/relationships/hyperlink" Target="http://portal.k.utb.cz" TargetMode="External"/><Relationship Id="rId79"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doi.org/10.3390/foods11010002" TargetMode="External"/><Relationship Id="rId19" Type="http://schemas.openxmlformats.org/officeDocument/2006/relationships/hyperlink" Target="https://proxy.k.utb.cz/login?url=http://onlinelibrary.wiley.com/book/10.1002/9781118823644" TargetMode="External"/><Relationship Id="rId14" Type="http://schemas.openxmlformats.org/officeDocument/2006/relationships/hyperlink" Target="https://www.utb.cz/univerzita/uredni-deska/ruzne/zprava-o-vnitrnim-hodnoceni-kvality-utb-ve-zline/" TargetMode="External"/><Relationship Id="rId22" Type="http://schemas.openxmlformats.org/officeDocument/2006/relationships/hyperlink" Target="https://doi.org/10.1201/9781003179177" TargetMode="External"/><Relationship Id="rId27" Type="http://schemas.openxmlformats.org/officeDocument/2006/relationships/hyperlink" Target="http://digilib.k.utb.cz/handle/10563/26214" TargetMode="External"/><Relationship Id="rId30" Type="http://schemas.openxmlformats.org/officeDocument/2006/relationships/hyperlink" Target="http://app.knovel.com/hotlink/toc/id:kpEFP00005/emerging-foodborne-pathogens" TargetMode="External"/><Relationship Id="rId35" Type="http://schemas.openxmlformats.org/officeDocument/2006/relationships/hyperlink" Target="http://aplikace.mvcr.cz/sbirka-zakonu/" TargetMode="External"/><Relationship Id="rId43" Type="http://schemas.openxmlformats.org/officeDocument/2006/relationships/hyperlink" Target="https://knihovna.utb.cz/" TargetMode="External"/><Relationship Id="rId48" Type="http://schemas.openxmlformats.org/officeDocument/2006/relationships/hyperlink" Target="https://doi.org/10.1016/B978-0-323-91874-9.00044-9" TargetMode="External"/><Relationship Id="rId56" Type="http://schemas.openxmlformats.org/officeDocument/2006/relationships/hyperlink" Target="https://doi.org/10.5219/1433" TargetMode="External"/><Relationship Id="rId64" Type="http://schemas.openxmlformats.org/officeDocument/2006/relationships/hyperlink" Target="https://doi.org/10.3390/foods11010002" TargetMode="External"/><Relationship Id="rId69" Type="http://schemas.openxmlformats.org/officeDocument/2006/relationships/hyperlink" Target="https://www.isvavai.cz/cep?s=jednoduche-vyhledavani&amp;ss=detail&amp;n=0&amp;h=QK1710156" TargetMode="External"/><Relationship Id="rId77"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hyperlink" Target="https://stag.utb.cz/portal/studium/www.tretiruka.cz" TargetMode="External"/><Relationship Id="rId72" Type="http://schemas.openxmlformats.org/officeDocument/2006/relationships/hyperlink" Target="http://digilib.k.utb.cz" TargetMode="External"/><Relationship Id="rId80" Type="http://schemas.microsoft.com/office/2011/relationships/people" Target="people.xml"/><Relationship Id="rId3" Type="http://schemas.openxmlformats.org/officeDocument/2006/relationships/customXml" Target="../customXml/item3.xml"/><Relationship Id="rId12" Type="http://schemas.openxmlformats.org/officeDocument/2006/relationships/hyperlink" Target="https://www.utb.cz/univerzita/uredni-deska/vnitrni-normy-a-predpisy/" TargetMode="External"/><Relationship Id="rId17" Type="http://schemas.openxmlformats.org/officeDocument/2006/relationships/hyperlink" Target="https://stag.utb.cz/portal/" TargetMode="External"/><Relationship Id="rId25" Type="http://schemas.openxmlformats.org/officeDocument/2006/relationships/hyperlink" Target="https://vufind.katalog.k.utb.cz/Author/Home?author=International+Commission+on+Microbiological+Specifications+for+Foods" TargetMode="External"/><Relationship Id="rId33" Type="http://schemas.openxmlformats.org/officeDocument/2006/relationships/hyperlink" Target="https://app.knovel.com/hotlink/toc/id:kpABTPIWPK/advanced-biological-treatment/advanced-biological-treatment" TargetMode="External"/><Relationship Id="rId38" Type="http://schemas.openxmlformats.org/officeDocument/2006/relationships/hyperlink" Target="http://eur-lex.europa.eu/" TargetMode="External"/><Relationship Id="rId46" Type="http://schemas.openxmlformats.org/officeDocument/2006/relationships/hyperlink" Target="http://app.knovel.com/hotlink/toc/id:kpMPHPST0H/meat_products_han%20dbook__practical_science_and_technology" TargetMode="External"/><Relationship Id="rId59" Type="http://schemas.openxmlformats.org/officeDocument/2006/relationships/hyperlink" Target="https://doi.org/10.5219/1344" TargetMode="External"/><Relationship Id="rId67" Type="http://schemas.openxmlformats.org/officeDocument/2006/relationships/hyperlink" Target="https://www.cost.eu/actions/CA19124/" TargetMode="External"/><Relationship Id="rId20" Type="http://schemas.openxmlformats.org/officeDocument/2006/relationships/hyperlink" Target="https://link.springer.com/book/10.1007/978-981-10-2961-5" TargetMode="External"/><Relationship Id="rId41" Type="http://schemas.openxmlformats.org/officeDocument/2006/relationships/hyperlink" Target="https://www.fda.gov/default.htm" TargetMode="External"/><Relationship Id="rId54" Type="http://schemas.openxmlformats.org/officeDocument/2006/relationships/hyperlink" Target="https://doi.org/10.5219/1623" TargetMode="External"/><Relationship Id="rId62" Type="http://schemas.openxmlformats.org/officeDocument/2006/relationships/hyperlink" Target="https://doi.org/10.3390/ijms24043855" TargetMode="External"/><Relationship Id="rId70" Type="http://schemas.openxmlformats.org/officeDocument/2006/relationships/hyperlink" Target="https://www.isvavai.cz/cep?s=jednoduche-vyhledavani&amp;ss=detail&amp;n=0&amp;h=GA17-09594S" TargetMode="External"/><Relationship Id="rId75" Type="http://schemas.openxmlformats.org/officeDocument/2006/relationships/hyperlink" Target="http://portal.k.utb.cz/databases/alphabetical/"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ft.utb.cz/o-fakulte/uredni-deska/vnitrni-normy-a-predpisy/smernice-dekana/" TargetMode="External"/><Relationship Id="rId23" Type="http://schemas.openxmlformats.org/officeDocument/2006/relationships/hyperlink" Target="https://link.springer.com/book/10.1007/978-981-10-3488-6" TargetMode="External"/><Relationship Id="rId28" Type="http://schemas.openxmlformats.org/officeDocument/2006/relationships/hyperlink" Target="https://proxy.k.utb.cz/login?url=https://www.sciencedirect.com/science/book/9780123971692" TargetMode="External"/><Relationship Id="rId36" Type="http://schemas.openxmlformats.org/officeDocument/2006/relationships/hyperlink" Target="https://www.zakonyprolidi.cz" TargetMode="External"/><Relationship Id="rId49" Type="http://schemas.openxmlformats.org/officeDocument/2006/relationships/hyperlink" Target="http://www.ekohelp.cz." TargetMode="External"/><Relationship Id="rId57" Type="http://schemas.openxmlformats.org/officeDocument/2006/relationships/hyperlink" Target="https://doi.org/10.3390/nu15112509" TargetMode="External"/><Relationship Id="rId10" Type="http://schemas.openxmlformats.org/officeDocument/2006/relationships/endnotes" Target="endnotes.xml"/><Relationship Id="rId31" Type="http://schemas.openxmlformats.org/officeDocument/2006/relationships/hyperlink" Target="http://mofychem.upol.cz/KA4/Nanotechnologie.pdf" TargetMode="External"/><Relationship Id="rId44" Type="http://schemas.openxmlformats.org/officeDocument/2006/relationships/hyperlink" Target="http://iva.k.utb.cz/" TargetMode="External"/><Relationship Id="rId52" Type="http://schemas.openxmlformats.org/officeDocument/2006/relationships/hyperlink" Target="https://www.mdpi.com/2311-7524/8/11/1035" TargetMode="External"/><Relationship Id="rId60" Type="http://schemas.openxmlformats.org/officeDocument/2006/relationships/hyperlink" Target="https://doi.org/10.3390/ijms24010423" TargetMode="External"/><Relationship Id="rId65" Type="http://schemas.openxmlformats.org/officeDocument/2006/relationships/hyperlink" Target="https://doi.org/10.3390/ijms23010384" TargetMode="External"/><Relationship Id="rId73" Type="http://schemas.openxmlformats.org/officeDocument/2006/relationships/hyperlink" Target="http://publikace.k.utb.cz" TargetMode="External"/><Relationship Id="rId78" Type="http://schemas.openxmlformats.org/officeDocument/2006/relationships/footer" Target="footer1.xml"/><Relationship Id="rId8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ft.utb.cz/o-fakulte/uredni-deska/vnitrni-normy-a-predpisy/vnitrni-predpisy-ft/" TargetMode="External"/><Relationship Id="rId18" Type="http://schemas.openxmlformats.org/officeDocument/2006/relationships/hyperlink" Target="http://www.sciencedirect.com/science/referenceworks/9780080885049" TargetMode="External"/><Relationship Id="rId39" Type="http://schemas.openxmlformats.org/officeDocument/2006/relationships/hyperlink" Target="http://www.fao.org/fao-who-codexalimentarius/en/" TargetMode="External"/><Relationship Id="rId34" Type="http://schemas.openxmlformats.org/officeDocument/2006/relationships/hyperlink" Target="http://digilib.k.utb.cz/handle/10563/26214" TargetMode="External"/><Relationship Id="rId50" Type="http://schemas.openxmlformats.org/officeDocument/2006/relationships/hyperlink" Target="http://www.enviweb.cz." TargetMode="External"/><Relationship Id="rId55" Type="http://schemas.openxmlformats.org/officeDocument/2006/relationships/hyperlink" Target="https://doi.org/10.3390/s20123569" TargetMode="External"/><Relationship Id="rId76" Type="http://schemas.openxmlformats.org/officeDocument/2006/relationships/hyperlink" Target="https://ft.utb.cz/veda-a-vyzkum/vedecko-vyzkumna-cinnost/vybaveni/" TargetMode="External"/><Relationship Id="rId7" Type="http://schemas.openxmlformats.org/officeDocument/2006/relationships/settings" Target="settings.xml"/><Relationship Id="rId71" Type="http://schemas.openxmlformats.org/officeDocument/2006/relationships/hyperlink" Target="https://stag.utb.cz/portal/" TargetMode="External"/><Relationship Id="rId2" Type="http://schemas.openxmlformats.org/officeDocument/2006/relationships/customXml" Target="../customXml/item2.xml"/><Relationship Id="rId29" Type="http://schemas.openxmlformats.org/officeDocument/2006/relationships/hyperlink" Target="https://proxy.k.utb.cz/login?url=https://www.sciencedirect.com/science/book/9780323961271" TargetMode="External"/><Relationship Id="rId24" Type="http://schemas.openxmlformats.org/officeDocument/2006/relationships/hyperlink" Target="https://proxy.k.utb.cz/login?url=http://app.knovel.com/hotlink/toc/id:kpBEAIELS6/bioprocess_engineering__an_introductory_engineering_and_life_science_approach" TargetMode="External"/><Relationship Id="rId40" Type="http://schemas.openxmlformats.org/officeDocument/2006/relationships/hyperlink" Target="https://ec.europa.eu/food/safety/general_food_law_en" TargetMode="External"/><Relationship Id="rId45" Type="http://schemas.openxmlformats.org/officeDocument/2006/relationships/hyperlink" Target="https://fvhe.vfu.cz/files/skripta-senzorika_2012.pdf" TargetMode="External"/><Relationship Id="rId66" Type="http://schemas.openxmlformats.org/officeDocument/2006/relationships/hyperlink" Target="https://doi.org/10.1021/acsami.1c072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7A091AA435CD84E81A2602615042793" ma:contentTypeVersion="15" ma:contentTypeDescription="Vytvoří nový dokument" ma:contentTypeScope="" ma:versionID="573d3796dba942d9ca5e78f0ec29b873">
  <xsd:schema xmlns:xsd="http://www.w3.org/2001/XMLSchema" xmlns:xs="http://www.w3.org/2001/XMLSchema" xmlns:p="http://schemas.microsoft.com/office/2006/metadata/properties" xmlns:ns3="7076bf13-1f7e-4b9c-ab03-7ba36151ac0e" xmlns:ns4="c2d25292-eb09-44c3-9610-f31cee3f52d4" targetNamespace="http://schemas.microsoft.com/office/2006/metadata/properties" ma:root="true" ma:fieldsID="e3e387861abca5bc520830b6f396315c" ns3:_="" ns4:_="">
    <xsd:import namespace="7076bf13-1f7e-4b9c-ab03-7ba36151ac0e"/>
    <xsd:import namespace="c2d25292-eb09-44c3-9610-f31cee3f52d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ServiceOCR" minOccurs="0"/>
                <xsd:element ref="ns4:SharedWithUsers" minOccurs="0"/>
                <xsd:element ref="ns4:SharedWithDetails" minOccurs="0"/>
                <xsd:element ref="ns4:SharingHintHash"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76bf13-1f7e-4b9c-ab03-7ba36151ac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d25292-eb09-44c3-9610-f31cee3f52d4"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SharingHintHash" ma:index="20"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104490-8B45-471F-8ECB-98EF8D579D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76bf13-1f7e-4b9c-ab03-7ba36151ac0e"/>
    <ds:schemaRef ds:uri="c2d25292-eb09-44c3-9610-f31cee3f52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B1DBA3-CBE4-4D18-81A1-0BF405158D8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45DAD8-FA2A-4E6B-A1FB-F2CEFD62874C}">
  <ds:schemaRefs>
    <ds:schemaRef ds:uri="http://schemas.openxmlformats.org/officeDocument/2006/bibliography"/>
  </ds:schemaRefs>
</ds:datastoreItem>
</file>

<file path=customXml/itemProps4.xml><?xml version="1.0" encoding="utf-8"?>
<ds:datastoreItem xmlns:ds="http://schemas.openxmlformats.org/officeDocument/2006/customXml" ds:itemID="{BC221D6A-3D23-4DAF-A1B8-F48C73C89F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123</Pages>
  <Words>49504</Words>
  <Characters>292078</Characters>
  <Application>Microsoft Office Word</Application>
  <DocSecurity>0</DocSecurity>
  <Lines>2433</Lines>
  <Paragraphs>681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340901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Tarbajová Dita</dc:creator>
  <cp:keywords/>
  <dc:description/>
  <cp:lastModifiedBy>Leona Buňková</cp:lastModifiedBy>
  <cp:revision>28</cp:revision>
  <cp:lastPrinted>2024-09-03T16:05:00Z</cp:lastPrinted>
  <dcterms:created xsi:type="dcterms:W3CDTF">2024-11-10T10:34:00Z</dcterms:created>
  <dcterms:modified xsi:type="dcterms:W3CDTF">2025-01-17T12:43:00Z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0x01010047A091AA435CD84E81A2602615042793</vt:lpwstr>
  </property>
</Properties>
</file>